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9B3" w:rsidRPr="00B9648B" w:rsidRDefault="00B319B3" w:rsidP="00BE563E">
      <w:pPr>
        <w:keepNext/>
        <w:keepLines/>
        <w:spacing w:line="240" w:lineRule="auto"/>
        <w:ind w:left="6237" w:firstLine="0"/>
        <w:jc w:val="left"/>
        <w:rPr>
          <w:bCs w:val="0"/>
          <w:sz w:val="24"/>
          <w:szCs w:val="24"/>
        </w:rPr>
      </w:pPr>
      <w:r w:rsidRPr="00B9648B">
        <w:rPr>
          <w:bCs w:val="0"/>
          <w:sz w:val="24"/>
          <w:szCs w:val="24"/>
        </w:rPr>
        <w:t>УТВЕРЖДЕН</w:t>
      </w:r>
      <w:r w:rsidR="008C18C3" w:rsidRPr="00B9648B">
        <w:rPr>
          <w:bCs w:val="0"/>
          <w:sz w:val="24"/>
          <w:szCs w:val="24"/>
        </w:rPr>
        <w:t>О</w:t>
      </w:r>
    </w:p>
    <w:p w:rsidR="00B319B3" w:rsidRPr="00B9648B" w:rsidRDefault="00B319B3" w:rsidP="00BE563E">
      <w:pPr>
        <w:keepNext/>
        <w:keepLines/>
        <w:spacing w:line="240" w:lineRule="auto"/>
        <w:ind w:left="6237" w:firstLine="0"/>
        <w:jc w:val="left"/>
        <w:rPr>
          <w:bCs w:val="0"/>
          <w:sz w:val="24"/>
          <w:szCs w:val="24"/>
        </w:rPr>
      </w:pPr>
      <w:r w:rsidRPr="00B9648B">
        <w:rPr>
          <w:bCs w:val="0"/>
          <w:sz w:val="24"/>
          <w:szCs w:val="24"/>
        </w:rPr>
        <w:t>приказом АО «Теплоэнерго»</w:t>
      </w:r>
    </w:p>
    <w:p w:rsidR="00B319B3" w:rsidRPr="00B9648B" w:rsidRDefault="004E1C89" w:rsidP="00BE563E">
      <w:pPr>
        <w:keepNext/>
        <w:keepLines/>
        <w:spacing w:line="240" w:lineRule="auto"/>
        <w:ind w:left="6237" w:firstLine="0"/>
        <w:jc w:val="left"/>
        <w:rPr>
          <w:bCs w:val="0"/>
          <w:sz w:val="24"/>
          <w:szCs w:val="24"/>
        </w:rPr>
      </w:pPr>
      <w:r w:rsidRPr="00B9648B">
        <w:rPr>
          <w:bCs w:val="0"/>
          <w:sz w:val="24"/>
          <w:szCs w:val="24"/>
        </w:rPr>
        <w:t>от «0</w:t>
      </w:r>
      <w:bookmarkStart w:id="0" w:name="_GoBack"/>
      <w:bookmarkEnd w:id="0"/>
      <w:r w:rsidR="00EF3BB6">
        <w:rPr>
          <w:bCs w:val="0"/>
          <w:sz w:val="24"/>
          <w:szCs w:val="24"/>
        </w:rPr>
        <w:t>1</w:t>
      </w:r>
      <w:r w:rsidR="00A30B29" w:rsidRPr="00B9648B">
        <w:rPr>
          <w:bCs w:val="0"/>
          <w:sz w:val="24"/>
          <w:szCs w:val="24"/>
        </w:rPr>
        <w:t xml:space="preserve">» </w:t>
      </w:r>
      <w:r w:rsidRPr="00B9648B">
        <w:rPr>
          <w:bCs w:val="0"/>
          <w:sz w:val="24"/>
          <w:szCs w:val="24"/>
        </w:rPr>
        <w:t>июля</w:t>
      </w:r>
      <w:r w:rsidR="00A30B29" w:rsidRPr="00B9648B">
        <w:rPr>
          <w:bCs w:val="0"/>
          <w:sz w:val="24"/>
          <w:szCs w:val="24"/>
        </w:rPr>
        <w:t xml:space="preserve"> 20</w:t>
      </w:r>
      <w:r w:rsidRPr="00B9648B">
        <w:rPr>
          <w:bCs w:val="0"/>
          <w:sz w:val="24"/>
          <w:szCs w:val="24"/>
        </w:rPr>
        <w:t>22 г. № 848</w:t>
      </w:r>
      <w:r w:rsidR="00A30B29" w:rsidRPr="00B9648B">
        <w:rPr>
          <w:bCs w:val="0"/>
          <w:sz w:val="24"/>
          <w:szCs w:val="24"/>
        </w:rPr>
        <w:t>/п</w:t>
      </w:r>
    </w:p>
    <w:p w:rsidR="00B319B3" w:rsidRPr="00B9648B" w:rsidRDefault="00B319B3" w:rsidP="00BE563E">
      <w:pPr>
        <w:keepNext/>
        <w:keepLines/>
        <w:spacing w:line="240" w:lineRule="auto"/>
        <w:ind w:left="5103" w:firstLine="0"/>
        <w:jc w:val="left"/>
        <w:rPr>
          <w:bCs w:val="0"/>
          <w:sz w:val="24"/>
          <w:szCs w:val="24"/>
        </w:rPr>
      </w:pPr>
    </w:p>
    <w:p w:rsidR="00AE1D6C" w:rsidRPr="00B9648B" w:rsidRDefault="00AE1D6C" w:rsidP="00BE563E">
      <w:pPr>
        <w:keepNext/>
        <w:keepLines/>
        <w:jc w:val="right"/>
        <w:rPr>
          <w:bCs w:val="0"/>
          <w:sz w:val="24"/>
          <w:szCs w:val="24"/>
        </w:rPr>
      </w:pPr>
    </w:p>
    <w:p w:rsidR="00AE1D6C" w:rsidRPr="00B9648B" w:rsidRDefault="00AE1D6C" w:rsidP="00BE563E">
      <w:pPr>
        <w:keepNext/>
        <w:keepLines/>
        <w:jc w:val="right"/>
        <w:rPr>
          <w:bCs w:val="0"/>
          <w:sz w:val="24"/>
          <w:szCs w:val="24"/>
        </w:rPr>
      </w:pPr>
    </w:p>
    <w:p w:rsidR="00AE1D6C" w:rsidRPr="00B9648B" w:rsidRDefault="00AE1D6C" w:rsidP="00BE563E">
      <w:pPr>
        <w:keepNext/>
        <w:keepLines/>
        <w:spacing w:line="240" w:lineRule="auto"/>
        <w:ind w:firstLine="0"/>
        <w:jc w:val="center"/>
        <w:rPr>
          <w:b/>
          <w:sz w:val="24"/>
          <w:szCs w:val="24"/>
        </w:rPr>
      </w:pPr>
    </w:p>
    <w:p w:rsidR="00AE1D6C" w:rsidRPr="00B9648B" w:rsidRDefault="00AE1D6C" w:rsidP="00BE563E">
      <w:pPr>
        <w:keepNext/>
        <w:keepLines/>
        <w:spacing w:line="240" w:lineRule="auto"/>
        <w:ind w:firstLine="0"/>
        <w:jc w:val="center"/>
        <w:rPr>
          <w:b/>
          <w:sz w:val="24"/>
          <w:szCs w:val="24"/>
        </w:rPr>
      </w:pPr>
    </w:p>
    <w:p w:rsidR="00AE1D6C" w:rsidRPr="00B9648B" w:rsidRDefault="0048614D" w:rsidP="00BE563E">
      <w:pPr>
        <w:keepNext/>
        <w:keepLines/>
        <w:spacing w:line="240" w:lineRule="auto"/>
        <w:ind w:firstLine="0"/>
        <w:jc w:val="center"/>
        <w:rPr>
          <w:b/>
          <w:sz w:val="24"/>
          <w:szCs w:val="24"/>
        </w:rPr>
      </w:pPr>
      <w:r w:rsidRPr="00B9648B">
        <w:rPr>
          <w:b/>
          <w:sz w:val="24"/>
          <w:szCs w:val="24"/>
        </w:rPr>
        <w:t xml:space="preserve">ИЗВЕЩЕНИЕ </w:t>
      </w:r>
      <w:r w:rsidR="00AE1D6C" w:rsidRPr="00B9648B">
        <w:rPr>
          <w:b/>
          <w:sz w:val="24"/>
          <w:szCs w:val="24"/>
        </w:rPr>
        <w:t xml:space="preserve">№ </w:t>
      </w:r>
      <w:r w:rsidR="00A127B6" w:rsidRPr="00B9648B">
        <w:rPr>
          <w:b/>
          <w:sz w:val="24"/>
          <w:szCs w:val="24"/>
        </w:rPr>
        <w:t>270</w:t>
      </w:r>
      <w:r w:rsidR="00AE1D6C" w:rsidRPr="00B9648B">
        <w:rPr>
          <w:b/>
          <w:sz w:val="24"/>
          <w:szCs w:val="24"/>
        </w:rPr>
        <w:t>/</w:t>
      </w:r>
      <w:r w:rsidR="00120570" w:rsidRPr="00B9648B">
        <w:rPr>
          <w:b/>
          <w:sz w:val="24"/>
          <w:szCs w:val="24"/>
        </w:rPr>
        <w:t>22</w:t>
      </w:r>
      <w:r w:rsidR="00AE1D6C" w:rsidRPr="00B9648B">
        <w:rPr>
          <w:b/>
          <w:sz w:val="24"/>
          <w:szCs w:val="24"/>
        </w:rPr>
        <w:t>-ЭЗ</w:t>
      </w:r>
      <w:r w:rsidR="001D50B3" w:rsidRPr="00B9648B">
        <w:rPr>
          <w:b/>
          <w:sz w:val="24"/>
          <w:szCs w:val="24"/>
        </w:rPr>
        <w:t>К</w:t>
      </w:r>
    </w:p>
    <w:p w:rsidR="00630033" w:rsidRPr="00B9648B" w:rsidRDefault="00AE1D6C" w:rsidP="00BE563E">
      <w:pPr>
        <w:keepNext/>
        <w:keepLines/>
        <w:spacing w:line="240" w:lineRule="auto"/>
        <w:ind w:firstLine="0"/>
        <w:jc w:val="center"/>
        <w:rPr>
          <w:b/>
          <w:sz w:val="24"/>
          <w:szCs w:val="24"/>
        </w:rPr>
      </w:pPr>
      <w:r w:rsidRPr="00B9648B">
        <w:rPr>
          <w:b/>
          <w:sz w:val="24"/>
          <w:szCs w:val="24"/>
        </w:rPr>
        <w:t xml:space="preserve">о проведении закупки путем осуществления открытого запроса </w:t>
      </w:r>
      <w:r w:rsidR="0048614D" w:rsidRPr="00B9648B">
        <w:rPr>
          <w:b/>
          <w:sz w:val="24"/>
          <w:szCs w:val="24"/>
        </w:rPr>
        <w:t>котировок</w:t>
      </w:r>
      <w:r w:rsidRPr="00B9648B">
        <w:rPr>
          <w:b/>
          <w:sz w:val="24"/>
          <w:szCs w:val="24"/>
        </w:rPr>
        <w:t xml:space="preserve"> в электронной форме на </w:t>
      </w:r>
      <w:r w:rsidR="003C190B" w:rsidRPr="00B9648B">
        <w:rPr>
          <w:b/>
          <w:sz w:val="24"/>
          <w:szCs w:val="24"/>
        </w:rPr>
        <w:t>право заключения договора на</w:t>
      </w:r>
      <w:r w:rsidR="00B947D7" w:rsidRPr="00B9648B">
        <w:t xml:space="preserve"> </w:t>
      </w:r>
      <w:r w:rsidR="00A127B6" w:rsidRPr="00B9648B">
        <w:rPr>
          <w:b/>
          <w:sz w:val="24"/>
          <w:szCs w:val="24"/>
        </w:rPr>
        <w:t>выполнение технологически взаимосвязанных работ «под ключ» (включая разработку проектно-сметной документации и строительно-монтажные работы) в рамках реализации проекта «Реконструкция сетей с целью снижения уровня износа г. Нижний Новгород» на объект: «Магистральная теплотрасса отопления от Сормовской ТЭЦ, 2 очередь», на участке: Теплотрасса отопления от ТК-220 у д.2 по ул. Бетанкура до ЦТП-312 по ул. Мануфактурная, 16.</w:t>
      </w: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9F5670" w:rsidRPr="00B9648B" w:rsidRDefault="009F5670" w:rsidP="00BE563E">
      <w:pPr>
        <w:keepNext/>
        <w:keepLines/>
        <w:spacing w:line="240" w:lineRule="auto"/>
        <w:ind w:firstLine="0"/>
        <w:jc w:val="center"/>
        <w:rPr>
          <w:b/>
          <w:sz w:val="24"/>
          <w:szCs w:val="24"/>
        </w:rPr>
      </w:pPr>
    </w:p>
    <w:p w:rsidR="009F5670" w:rsidRPr="00B9648B" w:rsidRDefault="009F5670" w:rsidP="00BE563E">
      <w:pPr>
        <w:keepNext/>
        <w:keepLines/>
        <w:spacing w:line="240" w:lineRule="auto"/>
        <w:ind w:firstLine="0"/>
        <w:jc w:val="center"/>
        <w:rPr>
          <w:b/>
          <w:sz w:val="24"/>
          <w:szCs w:val="24"/>
        </w:rPr>
      </w:pPr>
    </w:p>
    <w:p w:rsidR="009F5670" w:rsidRPr="00B9648B" w:rsidRDefault="009F5670" w:rsidP="00BE563E">
      <w:pPr>
        <w:keepNext/>
        <w:keepLines/>
        <w:spacing w:line="240" w:lineRule="auto"/>
        <w:ind w:firstLine="0"/>
        <w:jc w:val="center"/>
        <w:rPr>
          <w:b/>
          <w:sz w:val="24"/>
          <w:szCs w:val="24"/>
        </w:rPr>
      </w:pPr>
    </w:p>
    <w:p w:rsidR="009F5670" w:rsidRPr="00B9648B" w:rsidRDefault="009F5670" w:rsidP="00BE563E">
      <w:pPr>
        <w:keepNext/>
        <w:keepLines/>
        <w:spacing w:line="240" w:lineRule="auto"/>
        <w:ind w:firstLine="0"/>
        <w:jc w:val="center"/>
        <w:rPr>
          <w:b/>
          <w:sz w:val="24"/>
          <w:szCs w:val="24"/>
        </w:rPr>
      </w:pPr>
    </w:p>
    <w:p w:rsidR="009F5670" w:rsidRPr="00B9648B" w:rsidRDefault="009F5670" w:rsidP="00BE563E">
      <w:pPr>
        <w:keepNext/>
        <w:keepLines/>
        <w:spacing w:line="240" w:lineRule="auto"/>
        <w:ind w:firstLine="0"/>
        <w:jc w:val="center"/>
        <w:rPr>
          <w:b/>
          <w:sz w:val="24"/>
          <w:szCs w:val="24"/>
        </w:rPr>
      </w:pPr>
    </w:p>
    <w:p w:rsidR="009F5670" w:rsidRPr="00B9648B" w:rsidRDefault="009F5670" w:rsidP="00BE563E">
      <w:pPr>
        <w:keepNext/>
        <w:keepLines/>
        <w:spacing w:line="240" w:lineRule="auto"/>
        <w:ind w:firstLine="0"/>
        <w:jc w:val="center"/>
        <w:rPr>
          <w:b/>
          <w:sz w:val="24"/>
          <w:szCs w:val="24"/>
        </w:rPr>
      </w:pPr>
    </w:p>
    <w:p w:rsidR="009F5670" w:rsidRPr="00B9648B" w:rsidRDefault="009F5670" w:rsidP="00BE563E">
      <w:pPr>
        <w:keepNext/>
        <w:keepLines/>
        <w:spacing w:line="240" w:lineRule="auto"/>
        <w:ind w:firstLine="0"/>
        <w:jc w:val="center"/>
        <w:rPr>
          <w:b/>
          <w:sz w:val="24"/>
          <w:szCs w:val="24"/>
        </w:rPr>
      </w:pPr>
    </w:p>
    <w:p w:rsidR="009F5670" w:rsidRPr="00B9648B" w:rsidRDefault="009F5670"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b/>
          <w:sz w:val="24"/>
          <w:szCs w:val="24"/>
        </w:rPr>
      </w:pPr>
    </w:p>
    <w:p w:rsidR="00A21C73" w:rsidRPr="00B9648B" w:rsidRDefault="00A21C73" w:rsidP="00BE563E">
      <w:pPr>
        <w:keepNext/>
        <w:keepLines/>
        <w:spacing w:line="240" w:lineRule="auto"/>
        <w:ind w:firstLine="0"/>
        <w:jc w:val="center"/>
        <w:rPr>
          <w:b/>
          <w:sz w:val="24"/>
          <w:szCs w:val="24"/>
        </w:rPr>
      </w:pPr>
    </w:p>
    <w:p w:rsidR="00630033" w:rsidRPr="00B9648B" w:rsidRDefault="00630033" w:rsidP="00BE563E">
      <w:pPr>
        <w:keepNext/>
        <w:keepLines/>
        <w:spacing w:line="240" w:lineRule="auto"/>
        <w:ind w:firstLine="0"/>
        <w:jc w:val="center"/>
        <w:rPr>
          <w:sz w:val="24"/>
          <w:szCs w:val="24"/>
        </w:rPr>
      </w:pPr>
      <w:r w:rsidRPr="00B9648B">
        <w:rPr>
          <w:sz w:val="24"/>
          <w:szCs w:val="24"/>
        </w:rPr>
        <w:t>г.Н.Новгород</w:t>
      </w:r>
    </w:p>
    <w:p w:rsidR="00267C96" w:rsidRPr="00B9648B" w:rsidRDefault="00630033" w:rsidP="00BE563E">
      <w:pPr>
        <w:keepNext/>
        <w:keepLines/>
        <w:spacing w:line="240" w:lineRule="auto"/>
        <w:ind w:firstLine="0"/>
        <w:jc w:val="center"/>
        <w:rPr>
          <w:sz w:val="24"/>
          <w:szCs w:val="24"/>
        </w:rPr>
      </w:pPr>
      <w:r w:rsidRPr="00B9648B">
        <w:rPr>
          <w:sz w:val="24"/>
          <w:szCs w:val="24"/>
        </w:rPr>
        <w:t>20</w:t>
      </w:r>
      <w:r w:rsidR="00553459" w:rsidRPr="00B9648B">
        <w:rPr>
          <w:sz w:val="24"/>
          <w:szCs w:val="24"/>
        </w:rPr>
        <w:t>2</w:t>
      </w:r>
      <w:r w:rsidR="00120570" w:rsidRPr="00B9648B">
        <w:rPr>
          <w:sz w:val="24"/>
          <w:szCs w:val="24"/>
        </w:rPr>
        <w:t>2</w:t>
      </w:r>
      <w:r w:rsidRPr="00B9648B">
        <w:rPr>
          <w:sz w:val="24"/>
          <w:szCs w:val="24"/>
        </w:rPr>
        <w:t xml:space="preserve"> год</w:t>
      </w:r>
    </w:p>
    <w:p w:rsidR="00267C96" w:rsidRPr="00B9648B" w:rsidRDefault="00267C96" w:rsidP="00BE563E">
      <w:pPr>
        <w:keepNext/>
        <w:keepLines/>
        <w:spacing w:after="200" w:line="276" w:lineRule="auto"/>
        <w:ind w:firstLine="0"/>
        <w:jc w:val="left"/>
        <w:rPr>
          <w:b/>
          <w:sz w:val="24"/>
          <w:szCs w:val="24"/>
        </w:rPr>
      </w:pPr>
      <w:r w:rsidRPr="00B9648B">
        <w:rPr>
          <w:b/>
          <w:sz w:val="24"/>
          <w:szCs w:val="24"/>
        </w:rPr>
        <w:br w:type="page"/>
      </w:r>
    </w:p>
    <w:p w:rsidR="00267C96" w:rsidRPr="00B9648B" w:rsidRDefault="00B04CDB" w:rsidP="00BE563E">
      <w:pPr>
        <w:keepNext/>
        <w:keepLines/>
        <w:spacing w:line="240" w:lineRule="auto"/>
        <w:ind w:firstLine="0"/>
        <w:jc w:val="center"/>
        <w:rPr>
          <w:b/>
          <w:sz w:val="24"/>
          <w:szCs w:val="24"/>
        </w:rPr>
      </w:pPr>
      <w:r w:rsidRPr="00B9648B">
        <w:rPr>
          <w:b/>
          <w:sz w:val="24"/>
          <w:szCs w:val="24"/>
        </w:rPr>
        <w:lastRenderedPageBreak/>
        <w:t>СОДЕРЖАНИЕ</w:t>
      </w:r>
    </w:p>
    <w:p w:rsidR="00267C96" w:rsidRPr="00B9648B" w:rsidRDefault="00267C96" w:rsidP="00BE563E">
      <w:pPr>
        <w:keepNext/>
        <w:keepLines/>
        <w:spacing w:line="240" w:lineRule="auto"/>
        <w:ind w:firstLine="0"/>
        <w:jc w:val="center"/>
        <w:rPr>
          <w:b/>
          <w:sz w:val="24"/>
          <w:szCs w:val="24"/>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0420"/>
      </w:tblGrid>
      <w:tr w:rsidR="00B9648B" w:rsidRPr="00B9648B" w:rsidTr="00082B04">
        <w:trPr>
          <w:trHeight w:val="397"/>
        </w:trPr>
        <w:tc>
          <w:tcPr>
            <w:tcW w:w="5000" w:type="pct"/>
            <w:shd w:val="clear" w:color="auto" w:fill="auto"/>
            <w:vAlign w:val="center"/>
          </w:tcPr>
          <w:p w:rsidR="00553459" w:rsidRPr="00B9648B" w:rsidRDefault="00553459" w:rsidP="00BE563E">
            <w:pPr>
              <w:keepNext/>
              <w:keepLines/>
              <w:spacing w:line="240" w:lineRule="auto"/>
              <w:ind w:firstLine="0"/>
              <w:jc w:val="left"/>
              <w:rPr>
                <w:sz w:val="24"/>
                <w:szCs w:val="24"/>
              </w:rPr>
            </w:pPr>
            <w:r w:rsidRPr="00B9648B">
              <w:rPr>
                <w:sz w:val="24"/>
                <w:szCs w:val="24"/>
              </w:rPr>
              <w:t>1. Общие положения</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2. Запрос о даче разъяснений положений извещения о закупке</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3. Изменение извещения о закупке</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4. Требования к участникам закупки</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5. Порядок подготовки заявки</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spacing w:line="240" w:lineRule="auto"/>
              <w:ind w:firstLine="0"/>
              <w:jc w:val="left"/>
              <w:rPr>
                <w:sz w:val="24"/>
                <w:szCs w:val="24"/>
              </w:rPr>
            </w:pPr>
            <w:r w:rsidRPr="00B9648B">
              <w:rPr>
                <w:sz w:val="24"/>
                <w:szCs w:val="24"/>
              </w:rPr>
              <w:t>6. Обеспечение заявки на участие в закупке</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7. Порядок подачи заявки</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8. Критерии оценки заявок</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9. Рассмотрение заявок и подведение итогов</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10. Основания отказа в допуске до участия в закупке</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11. Проведение переторжки</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12. Заключение договора</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13. Обеспечение исполнения договора</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14. О приоритете товаров российского происхождения, работ, услуг, выполняемых, оказываемых российскими лицами</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tabs>
                <w:tab w:val="num" w:pos="0"/>
              </w:tabs>
              <w:autoSpaceDE w:val="0"/>
              <w:autoSpaceDN w:val="0"/>
              <w:adjustRightInd w:val="0"/>
              <w:spacing w:line="240" w:lineRule="auto"/>
              <w:ind w:firstLine="0"/>
              <w:jc w:val="left"/>
              <w:rPr>
                <w:sz w:val="24"/>
                <w:szCs w:val="24"/>
              </w:rPr>
            </w:pPr>
            <w:r w:rsidRPr="00B9648B">
              <w:rPr>
                <w:sz w:val="24"/>
                <w:szCs w:val="24"/>
              </w:rPr>
              <w:t>15. Отмена закупки</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spacing w:line="240" w:lineRule="auto"/>
              <w:ind w:firstLine="0"/>
              <w:jc w:val="left"/>
              <w:rPr>
                <w:sz w:val="24"/>
                <w:szCs w:val="24"/>
              </w:rPr>
            </w:pPr>
            <w:r w:rsidRPr="00B9648B">
              <w:rPr>
                <w:sz w:val="24"/>
                <w:szCs w:val="24"/>
              </w:rPr>
              <w:t>Приложение № 1. Информационная карта</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spacing w:line="240" w:lineRule="auto"/>
              <w:ind w:firstLine="0"/>
              <w:jc w:val="left"/>
              <w:rPr>
                <w:sz w:val="24"/>
                <w:szCs w:val="24"/>
              </w:rPr>
            </w:pPr>
            <w:r w:rsidRPr="00B9648B">
              <w:rPr>
                <w:sz w:val="24"/>
                <w:szCs w:val="24"/>
              </w:rPr>
              <w:t xml:space="preserve">Приложение № 1.1. </w:t>
            </w:r>
            <w:r w:rsidR="0098519A" w:rsidRPr="00B9648B">
              <w:rPr>
                <w:sz w:val="24"/>
                <w:szCs w:val="24"/>
              </w:rPr>
              <w:t>Обоснование начальной (максимальной) цены договора</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spacing w:line="240" w:lineRule="auto"/>
              <w:ind w:firstLine="0"/>
              <w:jc w:val="left"/>
              <w:rPr>
                <w:sz w:val="24"/>
                <w:szCs w:val="24"/>
              </w:rPr>
            </w:pPr>
            <w:r w:rsidRPr="00B9648B">
              <w:rPr>
                <w:sz w:val="24"/>
                <w:szCs w:val="24"/>
              </w:rPr>
              <w:t>Приложение № 2. Форма «</w:t>
            </w:r>
            <w:r w:rsidR="00521DE5" w:rsidRPr="00B9648B">
              <w:rPr>
                <w:sz w:val="24"/>
                <w:szCs w:val="24"/>
              </w:rPr>
              <w:t>Анкета участника закупки</w:t>
            </w:r>
            <w:r w:rsidRPr="00B9648B">
              <w:rPr>
                <w:sz w:val="24"/>
                <w:szCs w:val="24"/>
              </w:rPr>
              <w:t>»</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spacing w:line="240" w:lineRule="auto"/>
              <w:ind w:firstLine="0"/>
              <w:jc w:val="left"/>
              <w:rPr>
                <w:sz w:val="24"/>
                <w:szCs w:val="24"/>
              </w:rPr>
            </w:pPr>
            <w:r w:rsidRPr="00B9648B">
              <w:rPr>
                <w:sz w:val="24"/>
                <w:szCs w:val="24"/>
              </w:rPr>
              <w:t>Приложение № 2а. Форма «</w:t>
            </w:r>
            <w:r w:rsidR="00B0712A" w:rsidRPr="00B9648B">
              <w:rPr>
                <w:sz w:val="24"/>
                <w:szCs w:val="24"/>
              </w:rPr>
              <w:t>Анкета коллективного участника закупки</w:t>
            </w:r>
            <w:r w:rsidRPr="00B9648B">
              <w:rPr>
                <w:sz w:val="24"/>
                <w:szCs w:val="24"/>
              </w:rPr>
              <w:t>»</w:t>
            </w:r>
          </w:p>
        </w:tc>
      </w:tr>
      <w:tr w:rsidR="00B9648B" w:rsidRPr="00B9648B" w:rsidTr="00082B04">
        <w:trPr>
          <w:trHeight w:val="397"/>
        </w:trPr>
        <w:tc>
          <w:tcPr>
            <w:tcW w:w="5000" w:type="pct"/>
            <w:shd w:val="clear" w:color="auto" w:fill="auto"/>
            <w:vAlign w:val="center"/>
          </w:tcPr>
          <w:p w:rsidR="002A7BF0" w:rsidRPr="00B9648B" w:rsidRDefault="002A7BF0" w:rsidP="00BE563E">
            <w:pPr>
              <w:keepNext/>
              <w:keepLines/>
              <w:spacing w:line="240" w:lineRule="auto"/>
              <w:ind w:firstLine="0"/>
              <w:jc w:val="left"/>
              <w:rPr>
                <w:sz w:val="24"/>
                <w:szCs w:val="24"/>
              </w:rPr>
            </w:pPr>
            <w:r w:rsidRPr="00B9648B">
              <w:rPr>
                <w:sz w:val="24"/>
                <w:szCs w:val="24"/>
              </w:rPr>
              <w:t>Приложение № 2.1 Форма «Декларация  о соответствии участника закупки требованиям, установленным извещением о закупке»</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spacing w:line="240" w:lineRule="auto"/>
              <w:ind w:firstLine="0"/>
              <w:jc w:val="left"/>
              <w:rPr>
                <w:sz w:val="24"/>
                <w:szCs w:val="24"/>
              </w:rPr>
            </w:pPr>
            <w:r w:rsidRPr="00B9648B">
              <w:rPr>
                <w:sz w:val="24"/>
                <w:szCs w:val="24"/>
              </w:rPr>
              <w:t>Приложение № 2.</w:t>
            </w:r>
            <w:r w:rsidR="002A7BF0" w:rsidRPr="00B9648B">
              <w:rPr>
                <w:sz w:val="24"/>
                <w:szCs w:val="24"/>
              </w:rPr>
              <w:t>2</w:t>
            </w:r>
            <w:r w:rsidRPr="00B9648B">
              <w:rPr>
                <w:sz w:val="24"/>
                <w:szCs w:val="24"/>
              </w:rPr>
              <w:t>. Форма «</w:t>
            </w:r>
            <w:r w:rsidR="002A7BF0" w:rsidRPr="00B9648B">
              <w:rPr>
                <w:sz w:val="24"/>
                <w:szCs w:val="24"/>
              </w:rPr>
              <w:t>Ценовое предложение</w:t>
            </w:r>
            <w:r w:rsidRPr="00B9648B">
              <w:rPr>
                <w:sz w:val="24"/>
                <w:szCs w:val="24"/>
              </w:rPr>
              <w:t>»</w:t>
            </w:r>
          </w:p>
        </w:tc>
      </w:tr>
      <w:tr w:rsidR="00B9648B" w:rsidRPr="00B9648B" w:rsidTr="00082B04">
        <w:trPr>
          <w:trHeight w:val="397"/>
        </w:trPr>
        <w:tc>
          <w:tcPr>
            <w:tcW w:w="5000" w:type="pct"/>
            <w:shd w:val="clear" w:color="auto" w:fill="auto"/>
            <w:vAlign w:val="center"/>
          </w:tcPr>
          <w:p w:rsidR="00553459" w:rsidRPr="00B9648B" w:rsidRDefault="00553459" w:rsidP="00BE563E">
            <w:pPr>
              <w:keepNext/>
              <w:keepLines/>
              <w:spacing w:line="240" w:lineRule="auto"/>
              <w:ind w:firstLine="0"/>
              <w:jc w:val="left"/>
              <w:rPr>
                <w:sz w:val="24"/>
                <w:szCs w:val="24"/>
              </w:rPr>
            </w:pPr>
            <w:r w:rsidRPr="00B9648B">
              <w:rPr>
                <w:sz w:val="24"/>
                <w:szCs w:val="24"/>
              </w:rPr>
              <w:t>Приложение № 2.</w:t>
            </w:r>
            <w:r w:rsidR="002A7BF0" w:rsidRPr="00B9648B">
              <w:rPr>
                <w:sz w:val="24"/>
                <w:szCs w:val="24"/>
              </w:rPr>
              <w:t>3</w:t>
            </w:r>
            <w:r w:rsidRPr="00B9648B">
              <w:rPr>
                <w:sz w:val="24"/>
                <w:szCs w:val="24"/>
              </w:rPr>
              <w:t>. Форма «</w:t>
            </w:r>
            <w:r w:rsidR="002A7BF0" w:rsidRPr="00B9648B">
              <w:rPr>
                <w:sz w:val="24"/>
                <w:szCs w:val="24"/>
              </w:rPr>
              <w:t>Сводная таблица стоимости</w:t>
            </w:r>
            <w:r w:rsidRPr="00B9648B">
              <w:rPr>
                <w:sz w:val="24"/>
                <w:szCs w:val="24"/>
              </w:rPr>
              <w:t>»</w:t>
            </w:r>
          </w:p>
        </w:tc>
      </w:tr>
      <w:tr w:rsidR="00B9648B" w:rsidRPr="00B9648B" w:rsidTr="00082B04">
        <w:trPr>
          <w:trHeight w:val="397"/>
        </w:trPr>
        <w:tc>
          <w:tcPr>
            <w:tcW w:w="5000" w:type="pct"/>
            <w:shd w:val="clear" w:color="auto" w:fill="auto"/>
            <w:vAlign w:val="center"/>
          </w:tcPr>
          <w:p w:rsidR="00DA5CD2" w:rsidRPr="00B9648B" w:rsidRDefault="00DA5CD2" w:rsidP="00BE563E">
            <w:pPr>
              <w:keepNext/>
              <w:keepLines/>
              <w:spacing w:line="240" w:lineRule="auto"/>
              <w:ind w:firstLine="0"/>
              <w:jc w:val="left"/>
              <w:rPr>
                <w:sz w:val="24"/>
                <w:szCs w:val="24"/>
              </w:rPr>
            </w:pPr>
            <w:r w:rsidRPr="00B9648B">
              <w:rPr>
                <w:sz w:val="24"/>
                <w:szCs w:val="24"/>
              </w:rPr>
              <w:t>Приложение № 2.4. Форма «Предложение в отношении предмета закупки»</w:t>
            </w:r>
          </w:p>
        </w:tc>
      </w:tr>
      <w:tr w:rsidR="00B9648B" w:rsidRPr="00B9648B" w:rsidTr="00082B04">
        <w:trPr>
          <w:trHeight w:val="397"/>
        </w:trPr>
        <w:tc>
          <w:tcPr>
            <w:tcW w:w="5000" w:type="pct"/>
            <w:shd w:val="clear" w:color="auto" w:fill="auto"/>
            <w:vAlign w:val="center"/>
          </w:tcPr>
          <w:p w:rsidR="00656F78" w:rsidRPr="00B9648B" w:rsidRDefault="00120570" w:rsidP="00BE563E">
            <w:pPr>
              <w:keepNext/>
              <w:keepLines/>
              <w:spacing w:line="240" w:lineRule="auto"/>
              <w:ind w:firstLine="0"/>
              <w:jc w:val="left"/>
              <w:rPr>
                <w:sz w:val="24"/>
                <w:szCs w:val="24"/>
              </w:rPr>
            </w:pPr>
            <w:r w:rsidRPr="00B9648B">
              <w:rPr>
                <w:sz w:val="24"/>
                <w:szCs w:val="24"/>
              </w:rPr>
              <w:t>Приложение № 2.5. Форма «</w:t>
            </w:r>
            <w:r w:rsidR="00212E56" w:rsidRPr="00B9648B">
              <w:rPr>
                <w:sz w:val="24"/>
                <w:szCs w:val="24"/>
              </w:rPr>
              <w:t>Справка о наличии опыта выполнения проектно-сметных работ</w:t>
            </w:r>
            <w:r w:rsidRPr="00B9648B">
              <w:rPr>
                <w:sz w:val="24"/>
                <w:szCs w:val="24"/>
              </w:rPr>
              <w:t>»</w:t>
            </w:r>
          </w:p>
        </w:tc>
      </w:tr>
      <w:tr w:rsidR="00B9648B" w:rsidRPr="00B9648B" w:rsidTr="00082B04">
        <w:trPr>
          <w:trHeight w:val="397"/>
        </w:trPr>
        <w:tc>
          <w:tcPr>
            <w:tcW w:w="5000" w:type="pct"/>
            <w:shd w:val="clear" w:color="auto" w:fill="auto"/>
            <w:vAlign w:val="center"/>
          </w:tcPr>
          <w:p w:rsidR="003865D0" w:rsidRPr="00B9648B" w:rsidRDefault="003865D0" w:rsidP="00BE563E">
            <w:pPr>
              <w:keepNext/>
              <w:keepLines/>
              <w:spacing w:line="240" w:lineRule="auto"/>
              <w:ind w:firstLine="0"/>
              <w:jc w:val="left"/>
              <w:rPr>
                <w:sz w:val="24"/>
                <w:szCs w:val="24"/>
              </w:rPr>
            </w:pPr>
            <w:r w:rsidRPr="00B9648B">
              <w:rPr>
                <w:sz w:val="24"/>
                <w:szCs w:val="24"/>
              </w:rPr>
              <w:t>Приложение № 2.6. Форма «</w:t>
            </w:r>
            <w:r w:rsidR="00212E56" w:rsidRPr="00B9648B">
              <w:rPr>
                <w:sz w:val="24"/>
                <w:szCs w:val="24"/>
              </w:rPr>
              <w:t>Справка о наличии опыта</w:t>
            </w:r>
            <w:r w:rsidR="007D3D1C" w:rsidRPr="00B9648B">
              <w:rPr>
                <w:sz w:val="24"/>
                <w:szCs w:val="24"/>
              </w:rPr>
              <w:t xml:space="preserve"> выполнения</w:t>
            </w:r>
            <w:r w:rsidR="00212E56" w:rsidRPr="00B9648B">
              <w:rPr>
                <w:sz w:val="24"/>
                <w:szCs w:val="24"/>
              </w:rPr>
              <w:t xml:space="preserve"> строительно-монтажных работ</w:t>
            </w:r>
            <w:r w:rsidRPr="00B9648B">
              <w:rPr>
                <w:sz w:val="24"/>
                <w:szCs w:val="24"/>
              </w:rPr>
              <w:t>»</w:t>
            </w:r>
          </w:p>
        </w:tc>
      </w:tr>
      <w:tr w:rsidR="00B9648B" w:rsidRPr="00B9648B" w:rsidTr="00082B04">
        <w:trPr>
          <w:trHeight w:val="397"/>
        </w:trPr>
        <w:tc>
          <w:tcPr>
            <w:tcW w:w="5000" w:type="pct"/>
            <w:shd w:val="clear" w:color="auto" w:fill="auto"/>
            <w:vAlign w:val="center"/>
          </w:tcPr>
          <w:p w:rsidR="00D5406D" w:rsidRPr="00B9648B" w:rsidRDefault="00D5406D" w:rsidP="00BE563E">
            <w:pPr>
              <w:keepNext/>
              <w:keepLines/>
              <w:spacing w:line="240" w:lineRule="auto"/>
              <w:ind w:firstLine="0"/>
              <w:jc w:val="left"/>
              <w:rPr>
                <w:sz w:val="24"/>
                <w:szCs w:val="24"/>
              </w:rPr>
            </w:pPr>
            <w:r w:rsidRPr="00B9648B">
              <w:rPr>
                <w:sz w:val="24"/>
                <w:szCs w:val="24"/>
              </w:rPr>
              <w:t>Приложение № 3. Проект договора</w:t>
            </w:r>
          </w:p>
        </w:tc>
      </w:tr>
    </w:tbl>
    <w:p w:rsidR="00CD6ECA" w:rsidRPr="00B9648B" w:rsidRDefault="00CD6ECA" w:rsidP="00BE563E">
      <w:pPr>
        <w:keepNext/>
        <w:keepLines/>
        <w:spacing w:after="200" w:line="276" w:lineRule="auto"/>
        <w:ind w:firstLine="0"/>
        <w:jc w:val="left"/>
        <w:rPr>
          <w:b/>
          <w:sz w:val="24"/>
          <w:szCs w:val="24"/>
        </w:rPr>
      </w:pPr>
      <w:r w:rsidRPr="00B9648B">
        <w:rPr>
          <w:b/>
          <w:sz w:val="24"/>
          <w:szCs w:val="24"/>
        </w:rPr>
        <w:br w:type="page"/>
      </w:r>
    </w:p>
    <w:p w:rsidR="001156A9" w:rsidRPr="00B9648B" w:rsidRDefault="001156A9"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lastRenderedPageBreak/>
        <w:t>ОБЩИЕ ПОЛОЖЕНИЯ</w:t>
      </w:r>
    </w:p>
    <w:p w:rsidR="00DE4ACB" w:rsidRPr="00B9648B" w:rsidRDefault="00DE4ACB" w:rsidP="00BE563E">
      <w:pPr>
        <w:pStyle w:val="a9"/>
        <w:keepNext/>
        <w:keepLines/>
        <w:numPr>
          <w:ilvl w:val="1"/>
          <w:numId w:val="1"/>
        </w:numPr>
        <w:tabs>
          <w:tab w:val="left" w:pos="1134"/>
        </w:tabs>
        <w:spacing w:line="240" w:lineRule="auto"/>
        <w:ind w:left="0" w:firstLine="709"/>
        <w:rPr>
          <w:bCs w:val="0"/>
          <w:snapToGrid/>
          <w:sz w:val="24"/>
          <w:szCs w:val="24"/>
        </w:rPr>
      </w:pPr>
      <w:r w:rsidRPr="00B9648B">
        <w:rPr>
          <w:bCs w:val="0"/>
          <w:snapToGrid/>
          <w:sz w:val="24"/>
          <w:szCs w:val="24"/>
        </w:rPr>
        <w:t xml:space="preserve">В соответствии с </w:t>
      </w:r>
      <w:r w:rsidRPr="00B9648B">
        <w:rPr>
          <w:sz w:val="24"/>
          <w:szCs w:val="24"/>
        </w:rPr>
        <w:t>Гражданским</w:t>
      </w:r>
      <w:r w:rsidRPr="00B9648B">
        <w:rPr>
          <w:bCs w:val="0"/>
          <w:snapToGrid/>
          <w:sz w:val="24"/>
          <w:szCs w:val="24"/>
        </w:rPr>
        <w:t xml:space="preserve"> </w:t>
      </w:r>
      <w:r w:rsidRPr="00B9648B">
        <w:rPr>
          <w:sz w:val="24"/>
          <w:szCs w:val="24"/>
        </w:rPr>
        <w:t>кодексом Российской Федерации,</w:t>
      </w:r>
      <w:r w:rsidRPr="00B9648B">
        <w:rPr>
          <w:bCs w:val="0"/>
          <w:snapToGrid/>
          <w:sz w:val="24"/>
          <w:szCs w:val="24"/>
        </w:rPr>
        <w:t xml:space="preserve"> Федеральным законом от «18» июля 2011 года № 223-ФЗ «О закупках товаров, работ, услуг отдельными видами юридических лиц»</w:t>
      </w:r>
      <w:r w:rsidR="00923B56" w:rsidRPr="00B9648B">
        <w:rPr>
          <w:bCs w:val="0"/>
          <w:snapToGrid/>
          <w:sz w:val="24"/>
          <w:szCs w:val="24"/>
        </w:rPr>
        <w:t xml:space="preserve"> (далее также – Закон)</w:t>
      </w:r>
      <w:r w:rsidRPr="00B9648B">
        <w:rPr>
          <w:bCs w:val="0"/>
          <w:snapToGrid/>
          <w:sz w:val="24"/>
          <w:szCs w:val="24"/>
        </w:rPr>
        <w:t>, Положением о закупке товаров, работ, услуг для</w:t>
      </w:r>
      <w:r w:rsidR="00923B56" w:rsidRPr="00B9648B">
        <w:rPr>
          <w:bCs w:val="0"/>
          <w:snapToGrid/>
          <w:sz w:val="24"/>
          <w:szCs w:val="24"/>
        </w:rPr>
        <w:t xml:space="preserve"> </w:t>
      </w:r>
      <w:r w:rsidRPr="00B9648B">
        <w:rPr>
          <w:bCs w:val="0"/>
          <w:snapToGrid/>
          <w:sz w:val="24"/>
          <w:szCs w:val="24"/>
        </w:rPr>
        <w:t>нужд</w:t>
      </w:r>
      <w:r w:rsidR="00C81114" w:rsidRPr="00B9648B">
        <w:rPr>
          <w:bCs w:val="0"/>
          <w:snapToGrid/>
          <w:sz w:val="24"/>
          <w:szCs w:val="24"/>
        </w:rPr>
        <w:t xml:space="preserve"> </w:t>
      </w:r>
      <w:r w:rsidRPr="00B9648B">
        <w:rPr>
          <w:bCs w:val="0"/>
          <w:snapToGrid/>
          <w:sz w:val="24"/>
          <w:szCs w:val="24"/>
        </w:rPr>
        <w:t>АО</w:t>
      </w:r>
      <w:r w:rsidR="00BC3E6F" w:rsidRPr="00B9648B">
        <w:rPr>
          <w:bCs w:val="0"/>
          <w:snapToGrid/>
          <w:sz w:val="24"/>
          <w:szCs w:val="24"/>
        </w:rPr>
        <w:t xml:space="preserve"> </w:t>
      </w:r>
      <w:r w:rsidRPr="00B9648B">
        <w:rPr>
          <w:bCs w:val="0"/>
          <w:snapToGrid/>
          <w:sz w:val="24"/>
          <w:szCs w:val="24"/>
        </w:rPr>
        <w:t>«Теплоэнерго»</w:t>
      </w:r>
      <w:r w:rsidR="00B611CC" w:rsidRPr="00B9648B">
        <w:rPr>
          <w:bCs w:val="0"/>
          <w:snapToGrid/>
          <w:sz w:val="24"/>
          <w:szCs w:val="24"/>
        </w:rPr>
        <w:t xml:space="preserve"> (далее также – Положение)</w:t>
      </w:r>
      <w:r w:rsidRPr="00B9648B">
        <w:rPr>
          <w:bCs w:val="0"/>
          <w:snapToGrid/>
          <w:sz w:val="24"/>
          <w:szCs w:val="24"/>
        </w:rPr>
        <w:t>, настоящ</w:t>
      </w:r>
      <w:r w:rsidR="002A208C" w:rsidRPr="00B9648B">
        <w:rPr>
          <w:bCs w:val="0"/>
          <w:snapToGrid/>
          <w:sz w:val="24"/>
          <w:szCs w:val="24"/>
        </w:rPr>
        <w:t>им</w:t>
      </w:r>
      <w:r w:rsidRPr="00B9648B">
        <w:rPr>
          <w:bCs w:val="0"/>
          <w:snapToGrid/>
          <w:sz w:val="24"/>
          <w:szCs w:val="24"/>
        </w:rPr>
        <w:t xml:space="preserve"> </w:t>
      </w:r>
      <w:r w:rsidR="002A208C" w:rsidRPr="00B9648B">
        <w:rPr>
          <w:bCs w:val="0"/>
          <w:snapToGrid/>
          <w:sz w:val="24"/>
          <w:szCs w:val="24"/>
        </w:rPr>
        <w:t xml:space="preserve">извещением </w:t>
      </w:r>
      <w:r w:rsidRPr="00B9648B">
        <w:rPr>
          <w:bCs w:val="0"/>
          <w:snapToGrid/>
          <w:sz w:val="24"/>
          <w:szCs w:val="24"/>
        </w:rPr>
        <w:t>о проведении закупки путем осуществления</w:t>
      </w:r>
      <w:r w:rsidR="002A208C" w:rsidRPr="00B9648B">
        <w:rPr>
          <w:bCs w:val="0"/>
          <w:snapToGrid/>
          <w:sz w:val="24"/>
          <w:szCs w:val="24"/>
        </w:rPr>
        <w:t xml:space="preserve"> открытого</w:t>
      </w:r>
      <w:r w:rsidRPr="00B9648B">
        <w:rPr>
          <w:bCs w:val="0"/>
          <w:snapToGrid/>
          <w:sz w:val="24"/>
          <w:szCs w:val="24"/>
        </w:rPr>
        <w:t xml:space="preserve"> </w:t>
      </w:r>
      <w:r w:rsidR="006B1BC6" w:rsidRPr="00B9648B">
        <w:rPr>
          <w:bCs w:val="0"/>
          <w:snapToGrid/>
          <w:sz w:val="24"/>
          <w:szCs w:val="24"/>
        </w:rPr>
        <w:t xml:space="preserve">запроса </w:t>
      </w:r>
      <w:r w:rsidR="002A208C" w:rsidRPr="00B9648B">
        <w:rPr>
          <w:bCs w:val="0"/>
          <w:snapToGrid/>
          <w:sz w:val="24"/>
          <w:szCs w:val="24"/>
        </w:rPr>
        <w:t>котировок</w:t>
      </w:r>
      <w:r w:rsidR="006B1BC6" w:rsidRPr="00B9648B">
        <w:rPr>
          <w:bCs w:val="0"/>
          <w:snapToGrid/>
          <w:sz w:val="24"/>
          <w:szCs w:val="24"/>
        </w:rPr>
        <w:t xml:space="preserve"> в электронной форме</w:t>
      </w:r>
      <w:r w:rsidRPr="00B9648B">
        <w:rPr>
          <w:bCs w:val="0"/>
          <w:snapToGrid/>
          <w:sz w:val="24"/>
          <w:szCs w:val="24"/>
        </w:rPr>
        <w:t xml:space="preserve"> (далее также – </w:t>
      </w:r>
      <w:r w:rsidR="00D57389" w:rsidRPr="00B9648B">
        <w:rPr>
          <w:bCs w:val="0"/>
          <w:snapToGrid/>
          <w:sz w:val="24"/>
          <w:szCs w:val="24"/>
        </w:rPr>
        <w:t xml:space="preserve">извещение </w:t>
      </w:r>
      <w:r w:rsidR="000E0BB2" w:rsidRPr="00B9648B">
        <w:rPr>
          <w:bCs w:val="0"/>
          <w:snapToGrid/>
          <w:sz w:val="24"/>
          <w:szCs w:val="24"/>
        </w:rPr>
        <w:t>о закупке</w:t>
      </w:r>
      <w:r w:rsidRPr="00B9648B">
        <w:rPr>
          <w:bCs w:val="0"/>
          <w:snapToGrid/>
          <w:sz w:val="24"/>
          <w:szCs w:val="24"/>
        </w:rPr>
        <w:t>)</w:t>
      </w:r>
      <w:r w:rsidR="00DC4BF1" w:rsidRPr="00B9648B">
        <w:rPr>
          <w:bCs w:val="0"/>
          <w:snapToGrid/>
          <w:sz w:val="24"/>
          <w:szCs w:val="24"/>
        </w:rPr>
        <w:t xml:space="preserve"> </w:t>
      </w:r>
      <w:r w:rsidRPr="00B9648B">
        <w:rPr>
          <w:bCs w:val="0"/>
          <w:snapToGrid/>
          <w:sz w:val="24"/>
          <w:szCs w:val="24"/>
        </w:rPr>
        <w:t xml:space="preserve">АО «Теплоэнерго» (далее также – Заказчик) проводит открытый </w:t>
      </w:r>
      <w:r w:rsidR="00BC3E6F" w:rsidRPr="00B9648B">
        <w:rPr>
          <w:bCs w:val="0"/>
          <w:snapToGrid/>
          <w:sz w:val="24"/>
          <w:szCs w:val="24"/>
        </w:rPr>
        <w:t xml:space="preserve">запрос </w:t>
      </w:r>
      <w:r w:rsidR="00D57389" w:rsidRPr="00B9648B">
        <w:rPr>
          <w:bCs w:val="0"/>
          <w:snapToGrid/>
          <w:sz w:val="24"/>
          <w:szCs w:val="24"/>
        </w:rPr>
        <w:t>котировок</w:t>
      </w:r>
      <w:r w:rsidR="00BC3E6F" w:rsidRPr="00B9648B">
        <w:rPr>
          <w:bCs w:val="0"/>
          <w:snapToGrid/>
          <w:sz w:val="24"/>
          <w:szCs w:val="24"/>
        </w:rPr>
        <w:t xml:space="preserve"> в электронной форме </w:t>
      </w:r>
      <w:r w:rsidRPr="00B9648B">
        <w:rPr>
          <w:bCs w:val="0"/>
          <w:snapToGrid/>
          <w:sz w:val="24"/>
          <w:szCs w:val="24"/>
        </w:rPr>
        <w:t xml:space="preserve">(далее также – </w:t>
      </w:r>
      <w:r w:rsidR="006D78C6" w:rsidRPr="00B9648B">
        <w:rPr>
          <w:bCs w:val="0"/>
          <w:snapToGrid/>
          <w:sz w:val="24"/>
          <w:szCs w:val="24"/>
        </w:rPr>
        <w:t xml:space="preserve">запрос </w:t>
      </w:r>
      <w:r w:rsidR="00D57389" w:rsidRPr="00B9648B">
        <w:rPr>
          <w:bCs w:val="0"/>
          <w:snapToGrid/>
          <w:sz w:val="24"/>
          <w:szCs w:val="24"/>
        </w:rPr>
        <w:t>котировок</w:t>
      </w:r>
      <w:r w:rsidR="006D78C6" w:rsidRPr="00B9648B">
        <w:rPr>
          <w:bCs w:val="0"/>
          <w:snapToGrid/>
          <w:sz w:val="24"/>
          <w:szCs w:val="24"/>
        </w:rPr>
        <w:t xml:space="preserve">, </w:t>
      </w:r>
      <w:r w:rsidR="00BC3E6F" w:rsidRPr="00B9648B">
        <w:rPr>
          <w:bCs w:val="0"/>
          <w:snapToGrid/>
          <w:sz w:val="24"/>
          <w:szCs w:val="24"/>
        </w:rPr>
        <w:t>закупка</w:t>
      </w:r>
      <w:r w:rsidRPr="00B9648B">
        <w:rPr>
          <w:bCs w:val="0"/>
          <w:snapToGrid/>
          <w:sz w:val="24"/>
          <w:szCs w:val="24"/>
        </w:rPr>
        <w:t>), предмет и условия которого указаны в Информационной карте (</w:t>
      </w:r>
      <w:r w:rsidR="00A24243" w:rsidRPr="00B9648B">
        <w:rPr>
          <w:bCs w:val="0"/>
          <w:snapToGrid/>
          <w:sz w:val="24"/>
          <w:szCs w:val="24"/>
        </w:rPr>
        <w:t>п</w:t>
      </w:r>
      <w:r w:rsidRPr="00B9648B">
        <w:rPr>
          <w:bCs w:val="0"/>
          <w:snapToGrid/>
          <w:sz w:val="24"/>
          <w:szCs w:val="24"/>
        </w:rPr>
        <w:t xml:space="preserve">риложение № 1 к </w:t>
      </w:r>
      <w:r w:rsidR="00D57389" w:rsidRPr="00B9648B">
        <w:rPr>
          <w:bCs w:val="0"/>
          <w:snapToGrid/>
          <w:sz w:val="24"/>
          <w:szCs w:val="24"/>
        </w:rPr>
        <w:t xml:space="preserve">извещению </w:t>
      </w:r>
      <w:r w:rsidR="00185A44" w:rsidRPr="00B9648B">
        <w:rPr>
          <w:bCs w:val="0"/>
          <w:snapToGrid/>
          <w:sz w:val="24"/>
          <w:szCs w:val="24"/>
        </w:rPr>
        <w:t>о закупке</w:t>
      </w:r>
      <w:r w:rsidRPr="00B9648B">
        <w:rPr>
          <w:bCs w:val="0"/>
          <w:snapToGrid/>
          <w:sz w:val="24"/>
          <w:szCs w:val="24"/>
        </w:rPr>
        <w:t>, далее также – Информационная карта).</w:t>
      </w:r>
    </w:p>
    <w:p w:rsidR="00DE4ACB" w:rsidRPr="00B9648B" w:rsidRDefault="00E54049" w:rsidP="00BE563E">
      <w:pPr>
        <w:pStyle w:val="a9"/>
        <w:keepNext/>
        <w:keepLines/>
        <w:numPr>
          <w:ilvl w:val="1"/>
          <w:numId w:val="1"/>
        </w:numPr>
        <w:tabs>
          <w:tab w:val="left" w:pos="1134"/>
        </w:tabs>
        <w:autoSpaceDE w:val="0"/>
        <w:autoSpaceDN w:val="0"/>
        <w:adjustRightInd w:val="0"/>
        <w:spacing w:line="240" w:lineRule="auto"/>
        <w:ind w:left="0" w:firstLine="709"/>
        <w:rPr>
          <w:rFonts w:eastAsia="Calibri"/>
          <w:snapToGrid/>
          <w:sz w:val="24"/>
          <w:szCs w:val="24"/>
        </w:rPr>
      </w:pPr>
      <w:r w:rsidRPr="00B9648B">
        <w:rPr>
          <w:rFonts w:eastAsia="Calibri"/>
          <w:snapToGrid/>
          <w:sz w:val="24"/>
          <w:szCs w:val="24"/>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(либо, в случае применения иного ценового критерия, наиболее выгодные для Заказчика условия исполнения договора)</w:t>
      </w:r>
      <w:r w:rsidR="00DE4ACB" w:rsidRPr="00B9648B">
        <w:rPr>
          <w:rFonts w:eastAsia="Calibri"/>
          <w:snapToGrid/>
          <w:sz w:val="24"/>
          <w:szCs w:val="24"/>
        </w:rPr>
        <w:t>.</w:t>
      </w:r>
    </w:p>
    <w:p w:rsidR="00DE4ACB" w:rsidRPr="00B9648B" w:rsidRDefault="006806BD" w:rsidP="00BE563E">
      <w:pPr>
        <w:pStyle w:val="a9"/>
        <w:keepNext/>
        <w:keepLines/>
        <w:numPr>
          <w:ilvl w:val="1"/>
          <w:numId w:val="1"/>
        </w:numPr>
        <w:tabs>
          <w:tab w:val="left" w:pos="1134"/>
        </w:tabs>
        <w:spacing w:line="240" w:lineRule="auto"/>
        <w:ind w:left="0" w:firstLine="709"/>
        <w:rPr>
          <w:rStyle w:val="12pt0"/>
          <w:szCs w:val="24"/>
        </w:rPr>
      </w:pPr>
      <w:r w:rsidRPr="00B9648B">
        <w:rPr>
          <w:rStyle w:val="12pt0"/>
          <w:szCs w:val="24"/>
        </w:rPr>
        <w:t>Закупка</w:t>
      </w:r>
      <w:r w:rsidR="00DE4ACB" w:rsidRPr="00B9648B">
        <w:rPr>
          <w:rStyle w:val="12pt0"/>
          <w:szCs w:val="24"/>
        </w:rPr>
        <w:t xml:space="preserve"> проводится с использованием программно-аппаратн</w:t>
      </w:r>
      <w:r w:rsidR="002A7553" w:rsidRPr="00B9648B">
        <w:rPr>
          <w:rStyle w:val="12pt0"/>
          <w:szCs w:val="24"/>
        </w:rPr>
        <w:t>ого</w:t>
      </w:r>
      <w:r w:rsidR="00DE4ACB" w:rsidRPr="00B9648B">
        <w:rPr>
          <w:rStyle w:val="12pt0"/>
          <w:szCs w:val="24"/>
        </w:rPr>
        <w:t xml:space="preserve"> </w:t>
      </w:r>
      <w:r w:rsidR="002A7553" w:rsidRPr="00B9648B">
        <w:rPr>
          <w:rStyle w:val="12pt0"/>
          <w:szCs w:val="24"/>
        </w:rPr>
        <w:t>комплекса</w:t>
      </w:r>
      <w:r w:rsidR="00DE4ACB" w:rsidRPr="00B9648B">
        <w:rPr>
          <w:rStyle w:val="12pt0"/>
          <w:szCs w:val="24"/>
        </w:rPr>
        <w:t xml:space="preserve">, </w:t>
      </w:r>
      <w:r w:rsidR="002A7553" w:rsidRPr="00B9648B">
        <w:rPr>
          <w:rStyle w:val="12pt0"/>
          <w:szCs w:val="24"/>
        </w:rPr>
        <w:t>предназначенного для</w:t>
      </w:r>
      <w:r w:rsidR="00DE4ACB" w:rsidRPr="00B9648B">
        <w:rPr>
          <w:rStyle w:val="12pt0"/>
          <w:szCs w:val="24"/>
        </w:rPr>
        <w:t xml:space="preserve"> проведе</w:t>
      </w:r>
      <w:r w:rsidR="009013B8" w:rsidRPr="00B9648B">
        <w:rPr>
          <w:rStyle w:val="12pt0"/>
          <w:szCs w:val="24"/>
        </w:rPr>
        <w:t>ни</w:t>
      </w:r>
      <w:r w:rsidR="002A7553" w:rsidRPr="00B9648B">
        <w:rPr>
          <w:rStyle w:val="12pt0"/>
          <w:szCs w:val="24"/>
        </w:rPr>
        <w:t>я</w:t>
      </w:r>
      <w:r w:rsidR="009013B8" w:rsidRPr="00B9648B">
        <w:rPr>
          <w:rStyle w:val="12pt0"/>
          <w:szCs w:val="24"/>
        </w:rPr>
        <w:t xml:space="preserve"> закупок в электронной форме</w:t>
      </w:r>
      <w:r w:rsidR="00DE4ACB" w:rsidRPr="00B9648B">
        <w:rPr>
          <w:rStyle w:val="12pt0"/>
          <w:szCs w:val="24"/>
        </w:rPr>
        <w:t>, размещенн</w:t>
      </w:r>
      <w:r w:rsidR="009013B8" w:rsidRPr="00B9648B">
        <w:rPr>
          <w:rStyle w:val="12pt0"/>
          <w:szCs w:val="24"/>
        </w:rPr>
        <w:t>о</w:t>
      </w:r>
      <w:r w:rsidR="002A7553" w:rsidRPr="00B9648B">
        <w:rPr>
          <w:rStyle w:val="12pt0"/>
          <w:szCs w:val="24"/>
        </w:rPr>
        <w:t>го</w:t>
      </w:r>
      <w:r w:rsidR="00DE4ACB" w:rsidRPr="00B9648B">
        <w:rPr>
          <w:rStyle w:val="12pt0"/>
          <w:szCs w:val="24"/>
        </w:rPr>
        <w:t xml:space="preserve"> в сети «Интернет» по адресу: </w:t>
      </w:r>
      <w:hyperlink r:id="rId8" w:history="1">
        <w:r w:rsidR="00DE4ACB" w:rsidRPr="00B9648B">
          <w:rPr>
            <w:rStyle w:val="a8"/>
            <w:color w:val="auto"/>
            <w:sz w:val="24"/>
            <w:szCs w:val="24"/>
          </w:rPr>
          <w:t>www.roseltorg.ru</w:t>
        </w:r>
      </w:hyperlink>
      <w:r w:rsidR="00DE4ACB" w:rsidRPr="00B9648B">
        <w:rPr>
          <w:rStyle w:val="12pt0"/>
          <w:szCs w:val="24"/>
        </w:rPr>
        <w:t xml:space="preserve"> (далее также –</w:t>
      </w:r>
      <w:r w:rsidRPr="00B9648B">
        <w:rPr>
          <w:rStyle w:val="12pt0"/>
          <w:szCs w:val="24"/>
        </w:rPr>
        <w:t xml:space="preserve"> электронная площадка</w:t>
      </w:r>
      <w:r w:rsidR="00DE4ACB" w:rsidRPr="00B9648B">
        <w:rPr>
          <w:rStyle w:val="12pt0"/>
          <w:szCs w:val="24"/>
        </w:rPr>
        <w:t>).</w:t>
      </w:r>
    </w:p>
    <w:p w:rsidR="00DE4ACB" w:rsidRPr="00B9648B" w:rsidRDefault="00507895" w:rsidP="00BE563E">
      <w:pPr>
        <w:pStyle w:val="a9"/>
        <w:keepNext/>
        <w:keepLines/>
        <w:numPr>
          <w:ilvl w:val="1"/>
          <w:numId w:val="1"/>
        </w:numPr>
        <w:tabs>
          <w:tab w:val="left" w:pos="1134"/>
        </w:tabs>
        <w:spacing w:line="240" w:lineRule="auto"/>
        <w:ind w:left="0" w:firstLine="709"/>
        <w:rPr>
          <w:bCs w:val="0"/>
          <w:snapToGrid/>
          <w:sz w:val="24"/>
          <w:szCs w:val="24"/>
        </w:rPr>
      </w:pPr>
      <w:r w:rsidRPr="00B9648B">
        <w:rPr>
          <w:bCs w:val="0"/>
          <w:snapToGrid/>
          <w:sz w:val="24"/>
          <w:szCs w:val="24"/>
        </w:rPr>
        <w:t xml:space="preserve">К участию в </w:t>
      </w:r>
      <w:r w:rsidR="009B4989" w:rsidRPr="00B9648B">
        <w:rPr>
          <w:bCs w:val="0"/>
          <w:snapToGrid/>
          <w:sz w:val="24"/>
          <w:szCs w:val="24"/>
        </w:rPr>
        <w:t>закупке</w:t>
      </w:r>
      <w:r w:rsidRPr="00B9648B">
        <w:rPr>
          <w:bCs w:val="0"/>
          <w:snapToGrid/>
          <w:sz w:val="24"/>
          <w:szCs w:val="24"/>
        </w:rPr>
        <w:t xml:space="preserve"> приглашаются любые </w:t>
      </w:r>
      <w:r w:rsidR="009B4989" w:rsidRPr="00B9648B">
        <w:rPr>
          <w:bCs w:val="0"/>
          <w:snapToGrid/>
          <w:sz w:val="24"/>
          <w:szCs w:val="24"/>
        </w:rPr>
        <w:t>юридические лица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любые физические лица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E4ACB" w:rsidRPr="00B9648B">
        <w:rPr>
          <w:bCs w:val="0"/>
          <w:snapToGrid/>
          <w:sz w:val="24"/>
          <w:szCs w:val="24"/>
        </w:rPr>
        <w:t>.</w:t>
      </w:r>
    </w:p>
    <w:p w:rsidR="00DE4ACB" w:rsidRPr="00B9648B" w:rsidRDefault="00DE4ACB" w:rsidP="00BE563E">
      <w:pPr>
        <w:pStyle w:val="a9"/>
        <w:keepNext/>
        <w:keepLines/>
        <w:numPr>
          <w:ilvl w:val="1"/>
          <w:numId w:val="1"/>
        </w:numPr>
        <w:tabs>
          <w:tab w:val="left" w:pos="1134"/>
        </w:tabs>
        <w:spacing w:line="240" w:lineRule="auto"/>
        <w:ind w:left="0" w:firstLine="709"/>
        <w:rPr>
          <w:bCs w:val="0"/>
          <w:snapToGrid/>
          <w:sz w:val="24"/>
          <w:szCs w:val="24"/>
        </w:rPr>
      </w:pPr>
      <w:r w:rsidRPr="00B9648B">
        <w:rPr>
          <w:bCs w:val="0"/>
          <w:snapToGrid/>
          <w:sz w:val="24"/>
          <w:szCs w:val="24"/>
        </w:rPr>
        <w:t xml:space="preserve">Понятия и термины, используемые в </w:t>
      </w:r>
      <w:r w:rsidR="00C811BF" w:rsidRPr="00B9648B">
        <w:rPr>
          <w:bCs w:val="0"/>
          <w:snapToGrid/>
          <w:sz w:val="24"/>
          <w:szCs w:val="24"/>
        </w:rPr>
        <w:t>извещении</w:t>
      </w:r>
      <w:r w:rsidR="00923A28" w:rsidRPr="00B9648B">
        <w:rPr>
          <w:bCs w:val="0"/>
          <w:snapToGrid/>
          <w:sz w:val="24"/>
          <w:szCs w:val="24"/>
        </w:rPr>
        <w:t xml:space="preserve"> о закупке</w:t>
      </w:r>
      <w:r w:rsidRPr="00B9648B">
        <w:rPr>
          <w:bCs w:val="0"/>
          <w:snapToGrid/>
          <w:sz w:val="24"/>
          <w:szCs w:val="24"/>
        </w:rPr>
        <w:t xml:space="preserve">, применяются в значениях, определенных </w:t>
      </w:r>
      <w:r w:rsidR="00785D9D" w:rsidRPr="00B9648B">
        <w:rPr>
          <w:bCs w:val="0"/>
          <w:snapToGrid/>
          <w:sz w:val="24"/>
          <w:szCs w:val="24"/>
        </w:rPr>
        <w:t>Законом</w:t>
      </w:r>
      <w:r w:rsidRPr="00B9648B">
        <w:rPr>
          <w:bCs w:val="0"/>
          <w:snapToGrid/>
          <w:sz w:val="24"/>
          <w:szCs w:val="24"/>
        </w:rPr>
        <w:t xml:space="preserve"> и Положением.</w:t>
      </w:r>
    </w:p>
    <w:p w:rsidR="00DE4ACB" w:rsidRPr="00B9648B" w:rsidRDefault="0095383E" w:rsidP="00BE563E">
      <w:pPr>
        <w:pStyle w:val="a9"/>
        <w:keepNext/>
        <w:keepLines/>
        <w:numPr>
          <w:ilvl w:val="1"/>
          <w:numId w:val="1"/>
        </w:numPr>
        <w:tabs>
          <w:tab w:val="left" w:pos="1134"/>
        </w:tabs>
        <w:spacing w:line="240" w:lineRule="auto"/>
        <w:ind w:left="0" w:firstLine="709"/>
        <w:rPr>
          <w:sz w:val="24"/>
          <w:szCs w:val="24"/>
        </w:rPr>
      </w:pPr>
      <w:r w:rsidRPr="00B9648B">
        <w:rPr>
          <w:bCs w:val="0"/>
          <w:snapToGrid/>
          <w:sz w:val="24"/>
          <w:szCs w:val="24"/>
        </w:rPr>
        <w:t xml:space="preserve">Заказчик не предоставляет </w:t>
      </w:r>
      <w:r w:rsidR="00E54049" w:rsidRPr="00B9648B">
        <w:rPr>
          <w:bCs w:val="0"/>
          <w:snapToGrid/>
          <w:sz w:val="24"/>
          <w:szCs w:val="24"/>
        </w:rPr>
        <w:t>извещение</w:t>
      </w:r>
      <w:r w:rsidRPr="00B9648B">
        <w:rPr>
          <w:bCs w:val="0"/>
          <w:snapToGrid/>
          <w:sz w:val="24"/>
          <w:szCs w:val="24"/>
        </w:rPr>
        <w:t xml:space="preserve"> о закупк</w:t>
      </w:r>
      <w:r w:rsidR="006C43CB" w:rsidRPr="00B9648B">
        <w:rPr>
          <w:bCs w:val="0"/>
          <w:snapToGrid/>
          <w:sz w:val="24"/>
          <w:szCs w:val="24"/>
        </w:rPr>
        <w:t>е</w:t>
      </w:r>
      <w:r w:rsidRPr="00B9648B">
        <w:rPr>
          <w:bCs w:val="0"/>
          <w:snapToGrid/>
          <w:sz w:val="24"/>
          <w:szCs w:val="24"/>
        </w:rPr>
        <w:t xml:space="preserve"> по отдельному запросу участника закупки. </w:t>
      </w:r>
      <w:r w:rsidR="00D52E55" w:rsidRPr="00B9648B">
        <w:rPr>
          <w:bCs w:val="0"/>
          <w:snapToGrid/>
          <w:sz w:val="24"/>
          <w:szCs w:val="24"/>
        </w:rPr>
        <w:t>Извещение</w:t>
      </w:r>
      <w:r w:rsidRPr="00B9648B">
        <w:rPr>
          <w:bCs w:val="0"/>
          <w:snapToGrid/>
          <w:sz w:val="24"/>
          <w:szCs w:val="24"/>
        </w:rPr>
        <w:t xml:space="preserve"> о закупк</w:t>
      </w:r>
      <w:r w:rsidR="006C43CB" w:rsidRPr="00B9648B">
        <w:rPr>
          <w:bCs w:val="0"/>
          <w:snapToGrid/>
          <w:sz w:val="24"/>
          <w:szCs w:val="24"/>
        </w:rPr>
        <w:t>е</w:t>
      </w:r>
      <w:r w:rsidRPr="00B9648B">
        <w:rPr>
          <w:bCs w:val="0"/>
          <w:snapToGrid/>
          <w:sz w:val="24"/>
          <w:szCs w:val="24"/>
        </w:rPr>
        <w:t xml:space="preserve"> находится в свободном доступе в единой информационной системе и доступн</w:t>
      </w:r>
      <w:r w:rsidR="00D52E55" w:rsidRPr="00B9648B">
        <w:rPr>
          <w:bCs w:val="0"/>
          <w:snapToGrid/>
          <w:sz w:val="24"/>
          <w:szCs w:val="24"/>
        </w:rPr>
        <w:t>о</w:t>
      </w:r>
      <w:r w:rsidRPr="00B9648B">
        <w:rPr>
          <w:bCs w:val="0"/>
          <w:snapToGrid/>
          <w:sz w:val="24"/>
          <w:szCs w:val="24"/>
        </w:rPr>
        <w:t xml:space="preserve"> для ознакомления в любое время с момента размещения</w:t>
      </w:r>
      <w:r w:rsidR="00DE4ACB" w:rsidRPr="00B9648B">
        <w:rPr>
          <w:sz w:val="24"/>
          <w:szCs w:val="24"/>
        </w:rPr>
        <w:t>.</w:t>
      </w:r>
    </w:p>
    <w:p w:rsidR="00C20C0A" w:rsidRPr="00B9648B" w:rsidRDefault="00C20C0A" w:rsidP="00BE563E">
      <w:pPr>
        <w:pStyle w:val="a9"/>
        <w:keepNext/>
        <w:keepLines/>
        <w:numPr>
          <w:ilvl w:val="1"/>
          <w:numId w:val="1"/>
        </w:numPr>
        <w:tabs>
          <w:tab w:val="left" w:pos="1134"/>
        </w:tabs>
        <w:spacing w:line="240" w:lineRule="auto"/>
        <w:ind w:left="0" w:firstLine="709"/>
        <w:rPr>
          <w:bCs w:val="0"/>
          <w:snapToGrid/>
          <w:sz w:val="24"/>
          <w:szCs w:val="24"/>
        </w:rPr>
      </w:pPr>
      <w:r w:rsidRPr="00B9648B">
        <w:rPr>
          <w:bCs w:val="0"/>
          <w:snapToGrid/>
          <w:sz w:val="24"/>
          <w:szCs w:val="24"/>
        </w:rPr>
        <w:t>Участнику закупки для участия в закупке необходимо получить аккредитацию на электронной площадке в порядке, установленном оператором электронной площадки.</w:t>
      </w:r>
    </w:p>
    <w:p w:rsidR="00F22DB1" w:rsidRPr="00B9648B" w:rsidRDefault="00F22DB1" w:rsidP="00BE563E">
      <w:pPr>
        <w:pStyle w:val="a9"/>
        <w:keepNext/>
        <w:keepLines/>
        <w:numPr>
          <w:ilvl w:val="1"/>
          <w:numId w:val="1"/>
        </w:numPr>
        <w:tabs>
          <w:tab w:val="left" w:pos="1134"/>
        </w:tabs>
        <w:spacing w:line="240" w:lineRule="auto"/>
        <w:ind w:left="0" w:firstLine="709"/>
        <w:rPr>
          <w:bCs w:val="0"/>
          <w:snapToGrid/>
          <w:sz w:val="24"/>
          <w:szCs w:val="24"/>
        </w:rPr>
      </w:pPr>
      <w:r w:rsidRPr="00B9648B">
        <w:rPr>
          <w:sz w:val="24"/>
          <w:szCs w:val="24"/>
        </w:rPr>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осуществляется на электронной площадке в форме электронных документов.</w:t>
      </w:r>
    </w:p>
    <w:p w:rsidR="00F22DB1" w:rsidRPr="00B9648B" w:rsidRDefault="00F22DB1" w:rsidP="00BE563E">
      <w:pPr>
        <w:pStyle w:val="a9"/>
        <w:keepNext/>
        <w:keepLines/>
        <w:numPr>
          <w:ilvl w:val="1"/>
          <w:numId w:val="1"/>
        </w:numPr>
        <w:tabs>
          <w:tab w:val="left" w:pos="1134"/>
        </w:tabs>
        <w:spacing w:line="240" w:lineRule="auto"/>
        <w:ind w:left="0" w:firstLine="709"/>
        <w:rPr>
          <w:bCs w:val="0"/>
          <w:snapToGrid/>
          <w:sz w:val="24"/>
          <w:szCs w:val="24"/>
        </w:rPr>
      </w:pPr>
      <w:r w:rsidRPr="00B9648B">
        <w:rPr>
          <w:sz w:val="24"/>
          <w:szCs w:val="24"/>
        </w:rPr>
        <w:t>Электронные документы участник</w:t>
      </w:r>
      <w:r w:rsidR="005E289A" w:rsidRPr="00B9648B">
        <w:rPr>
          <w:sz w:val="24"/>
          <w:szCs w:val="24"/>
        </w:rPr>
        <w:t>а закупки в электронной форме, З</w:t>
      </w:r>
      <w:r w:rsidRPr="00B9648B">
        <w:rPr>
          <w:sz w:val="24"/>
          <w:szCs w:val="24"/>
        </w:rPr>
        <w:t>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в электронной форме, Заказчика, оператора электронной площадки.</w:t>
      </w:r>
    </w:p>
    <w:p w:rsidR="00DE4ACB" w:rsidRPr="00B9648B" w:rsidRDefault="00DE4ACB" w:rsidP="00BE563E">
      <w:pPr>
        <w:pStyle w:val="a9"/>
        <w:keepNext/>
        <w:keepLines/>
        <w:numPr>
          <w:ilvl w:val="1"/>
          <w:numId w:val="1"/>
        </w:numPr>
        <w:tabs>
          <w:tab w:val="left" w:pos="1276"/>
        </w:tabs>
        <w:spacing w:line="240" w:lineRule="auto"/>
        <w:ind w:left="0" w:firstLine="709"/>
        <w:rPr>
          <w:bCs w:val="0"/>
          <w:snapToGrid/>
          <w:sz w:val="24"/>
          <w:szCs w:val="24"/>
        </w:rPr>
      </w:pPr>
      <w:r w:rsidRPr="00B9648B">
        <w:rPr>
          <w:sz w:val="24"/>
          <w:szCs w:val="24"/>
        </w:rPr>
        <w:t xml:space="preserve">Участник </w:t>
      </w:r>
      <w:r w:rsidRPr="00B9648B">
        <w:rPr>
          <w:bCs w:val="0"/>
          <w:snapToGrid/>
          <w:sz w:val="24"/>
          <w:szCs w:val="24"/>
        </w:rPr>
        <w:t xml:space="preserve">закупки </w:t>
      </w:r>
      <w:r w:rsidRPr="00B9648B">
        <w:rPr>
          <w:sz w:val="24"/>
          <w:szCs w:val="24"/>
        </w:rPr>
        <w:t xml:space="preserve">несет все расходы, связанные с участием в </w:t>
      </w:r>
      <w:r w:rsidR="00C11CA4" w:rsidRPr="00B9648B">
        <w:rPr>
          <w:bCs w:val="0"/>
          <w:snapToGrid/>
          <w:sz w:val="24"/>
          <w:szCs w:val="24"/>
        </w:rPr>
        <w:t>закупке</w:t>
      </w:r>
      <w:r w:rsidRPr="00B9648B">
        <w:rPr>
          <w:sz w:val="24"/>
          <w:szCs w:val="24"/>
        </w:rPr>
        <w:t xml:space="preserve">, в том числе с регистрацией и аккредитацией на </w:t>
      </w:r>
      <w:r w:rsidR="00C11CA4" w:rsidRPr="00B9648B">
        <w:rPr>
          <w:sz w:val="24"/>
          <w:szCs w:val="24"/>
        </w:rPr>
        <w:t>электронной площадке</w:t>
      </w:r>
      <w:r w:rsidRPr="00B9648B">
        <w:rPr>
          <w:sz w:val="24"/>
          <w:szCs w:val="24"/>
        </w:rPr>
        <w:t xml:space="preserve">, с подготовкой и предоставлением </w:t>
      </w:r>
      <w:r w:rsidR="008D0FC2" w:rsidRPr="00B9648B">
        <w:rPr>
          <w:sz w:val="24"/>
          <w:szCs w:val="24"/>
        </w:rPr>
        <w:t>з</w:t>
      </w:r>
      <w:r w:rsidRPr="00B9648B">
        <w:rPr>
          <w:sz w:val="24"/>
          <w:szCs w:val="24"/>
        </w:rPr>
        <w:t>аявки</w:t>
      </w:r>
      <w:r w:rsidR="001F11D7" w:rsidRPr="00B9648B">
        <w:rPr>
          <w:sz w:val="24"/>
          <w:szCs w:val="24"/>
        </w:rPr>
        <w:t xml:space="preserve"> на участие в закупке (далее также – заявка)</w:t>
      </w:r>
      <w:r w:rsidRPr="00B9648B">
        <w:rPr>
          <w:sz w:val="24"/>
          <w:szCs w:val="24"/>
        </w:rPr>
        <w:t>, иной документации</w:t>
      </w:r>
      <w:r w:rsidRPr="00B9648B">
        <w:rPr>
          <w:bCs w:val="0"/>
          <w:snapToGrid/>
          <w:sz w:val="24"/>
          <w:szCs w:val="24"/>
        </w:rPr>
        <w:t>. Заказчик не будет нести ответственность или иметь обязательства в связи с такими расходами н</w:t>
      </w:r>
      <w:r w:rsidR="00C11CA4" w:rsidRPr="00B9648B">
        <w:rPr>
          <w:bCs w:val="0"/>
          <w:snapToGrid/>
          <w:sz w:val="24"/>
          <w:szCs w:val="24"/>
        </w:rPr>
        <w:t>езависимо от хода и результатов закупки</w:t>
      </w:r>
      <w:r w:rsidRPr="00B9648B">
        <w:rPr>
          <w:bCs w:val="0"/>
          <w:snapToGrid/>
          <w:sz w:val="24"/>
          <w:szCs w:val="24"/>
        </w:rPr>
        <w:t>, за исключением случаев, предусмотренных действующим законодательством Российской Федерации.</w:t>
      </w:r>
    </w:p>
    <w:p w:rsidR="00171BAA" w:rsidRPr="00B9648B" w:rsidRDefault="00DE4ACB"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В части, прямо не урегулированной </w:t>
      </w:r>
      <w:r w:rsidR="00701703" w:rsidRPr="00B9648B">
        <w:rPr>
          <w:bCs w:val="0"/>
          <w:snapToGrid/>
          <w:sz w:val="24"/>
          <w:szCs w:val="24"/>
        </w:rPr>
        <w:t>извещением</w:t>
      </w:r>
      <w:r w:rsidR="00923B56" w:rsidRPr="00B9648B">
        <w:rPr>
          <w:bCs w:val="0"/>
          <w:snapToGrid/>
          <w:sz w:val="24"/>
          <w:szCs w:val="24"/>
        </w:rPr>
        <w:t xml:space="preserve"> о закупке</w:t>
      </w:r>
      <w:r w:rsidR="003A0C66" w:rsidRPr="00B9648B">
        <w:rPr>
          <w:bCs w:val="0"/>
          <w:snapToGrid/>
          <w:sz w:val="24"/>
          <w:szCs w:val="24"/>
        </w:rPr>
        <w:t>,</w:t>
      </w:r>
      <w:r w:rsidRPr="00B9648B">
        <w:rPr>
          <w:bCs w:val="0"/>
          <w:snapToGrid/>
          <w:sz w:val="24"/>
          <w:szCs w:val="24"/>
        </w:rPr>
        <w:t xml:space="preserve"> проведение </w:t>
      </w:r>
      <w:r w:rsidR="00C11CA4" w:rsidRPr="00B9648B">
        <w:rPr>
          <w:bCs w:val="0"/>
          <w:snapToGrid/>
          <w:sz w:val="24"/>
          <w:szCs w:val="24"/>
        </w:rPr>
        <w:t xml:space="preserve">закупки регулируется </w:t>
      </w:r>
      <w:r w:rsidR="00923B56" w:rsidRPr="00B9648B">
        <w:rPr>
          <w:bCs w:val="0"/>
          <w:snapToGrid/>
          <w:sz w:val="24"/>
          <w:szCs w:val="24"/>
        </w:rPr>
        <w:t>Положением</w:t>
      </w:r>
      <w:r w:rsidR="00126439" w:rsidRPr="00B9648B">
        <w:rPr>
          <w:bCs w:val="0"/>
          <w:snapToGrid/>
          <w:sz w:val="24"/>
          <w:szCs w:val="24"/>
        </w:rPr>
        <w:t>, регламентом работы электронной площадки.</w:t>
      </w:r>
    </w:p>
    <w:p w:rsidR="005539C3" w:rsidRPr="00B9648B" w:rsidRDefault="005539C3" w:rsidP="00BE563E">
      <w:pPr>
        <w:keepNext/>
        <w:keepLines/>
        <w:tabs>
          <w:tab w:val="left" w:pos="284"/>
        </w:tabs>
        <w:spacing w:line="240" w:lineRule="auto"/>
        <w:jc w:val="center"/>
        <w:rPr>
          <w:b/>
          <w:sz w:val="24"/>
          <w:szCs w:val="24"/>
        </w:rPr>
      </w:pPr>
    </w:p>
    <w:p w:rsidR="001156A9" w:rsidRPr="00B9648B" w:rsidRDefault="00171BAA"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t xml:space="preserve">ЗАПРОС О ДАЧЕ РАЗЪЯСНЕНИЙ ПОЛОЖЕНИЙ </w:t>
      </w:r>
      <w:r w:rsidR="00BD5B98" w:rsidRPr="00B9648B">
        <w:rPr>
          <w:b/>
          <w:sz w:val="24"/>
          <w:szCs w:val="24"/>
        </w:rPr>
        <w:t xml:space="preserve">ИЗВЕЩЕНИЯ </w:t>
      </w:r>
      <w:r w:rsidR="003A4CA5" w:rsidRPr="00B9648B">
        <w:rPr>
          <w:b/>
          <w:sz w:val="24"/>
          <w:szCs w:val="24"/>
        </w:rPr>
        <w:t>О ЗАКУПКЕ</w:t>
      </w:r>
    </w:p>
    <w:p w:rsidR="00A118A0" w:rsidRPr="00B9648B" w:rsidRDefault="00A118A0" w:rsidP="00BE563E">
      <w:pPr>
        <w:pStyle w:val="a9"/>
        <w:keepNext/>
        <w:keepLines/>
        <w:numPr>
          <w:ilvl w:val="1"/>
          <w:numId w:val="1"/>
        </w:numPr>
        <w:tabs>
          <w:tab w:val="left" w:pos="1134"/>
        </w:tabs>
        <w:spacing w:line="240" w:lineRule="auto"/>
        <w:ind w:left="0" w:firstLine="709"/>
        <w:rPr>
          <w:sz w:val="24"/>
          <w:szCs w:val="24"/>
        </w:rPr>
      </w:pPr>
      <w:r w:rsidRPr="00B9648B">
        <w:rPr>
          <w:sz w:val="24"/>
          <w:szCs w:val="24"/>
        </w:rPr>
        <w:t xml:space="preserve">Любой участник закупки вправе направить Заказчику запрос о даче разъяснений положений </w:t>
      </w:r>
      <w:r w:rsidR="00E07702" w:rsidRPr="00B9648B">
        <w:rPr>
          <w:sz w:val="24"/>
          <w:szCs w:val="24"/>
        </w:rPr>
        <w:t xml:space="preserve">извещения </w:t>
      </w:r>
      <w:r w:rsidRPr="00B9648B">
        <w:rPr>
          <w:sz w:val="24"/>
          <w:szCs w:val="24"/>
        </w:rPr>
        <w:t>о закупке.</w:t>
      </w:r>
    </w:p>
    <w:p w:rsidR="00A118A0" w:rsidRPr="00B9648B" w:rsidRDefault="00A118A0" w:rsidP="00BE563E">
      <w:pPr>
        <w:pStyle w:val="a9"/>
        <w:keepNext/>
        <w:keepLines/>
        <w:numPr>
          <w:ilvl w:val="1"/>
          <w:numId w:val="1"/>
        </w:numPr>
        <w:tabs>
          <w:tab w:val="left" w:pos="1134"/>
        </w:tabs>
        <w:spacing w:line="240" w:lineRule="auto"/>
        <w:ind w:left="0" w:firstLine="709"/>
        <w:rPr>
          <w:sz w:val="24"/>
          <w:szCs w:val="24"/>
        </w:rPr>
      </w:pPr>
      <w:r w:rsidRPr="00B9648B">
        <w:rPr>
          <w:sz w:val="24"/>
          <w:szCs w:val="24"/>
        </w:rPr>
        <w:lastRenderedPageBreak/>
        <w:t xml:space="preserve">В течение 3 рабочих дней с даты поступления запроса Заказчик осуществляет разъяснение положений </w:t>
      </w:r>
      <w:r w:rsidR="009905E3" w:rsidRPr="00B9648B">
        <w:rPr>
          <w:sz w:val="24"/>
          <w:szCs w:val="24"/>
        </w:rPr>
        <w:t xml:space="preserve">извещения </w:t>
      </w:r>
      <w:r w:rsidRPr="00B9648B">
        <w:rPr>
          <w:sz w:val="24"/>
          <w:szCs w:val="24"/>
        </w:rPr>
        <w:t xml:space="preserve">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w:t>
      </w:r>
      <w:r w:rsidR="00C86780" w:rsidRPr="00B9648B">
        <w:rPr>
          <w:sz w:val="24"/>
          <w:szCs w:val="24"/>
        </w:rPr>
        <w:t>3</w:t>
      </w:r>
      <w:r w:rsidRPr="00B9648B">
        <w:rPr>
          <w:sz w:val="24"/>
          <w:szCs w:val="24"/>
        </w:rPr>
        <w:t xml:space="preserve"> рабочих дня до даты окончания срока подачи заявок на участие в закупке.</w:t>
      </w:r>
    </w:p>
    <w:p w:rsidR="00A118A0" w:rsidRPr="00B9648B" w:rsidRDefault="00A118A0" w:rsidP="00BE563E">
      <w:pPr>
        <w:pStyle w:val="a9"/>
        <w:keepNext/>
        <w:keepLines/>
        <w:numPr>
          <w:ilvl w:val="1"/>
          <w:numId w:val="1"/>
        </w:numPr>
        <w:tabs>
          <w:tab w:val="left" w:pos="1134"/>
        </w:tabs>
        <w:spacing w:line="240" w:lineRule="auto"/>
        <w:ind w:left="0" w:firstLine="709"/>
        <w:rPr>
          <w:sz w:val="24"/>
          <w:szCs w:val="24"/>
        </w:rPr>
      </w:pPr>
      <w:r w:rsidRPr="00B9648B">
        <w:rPr>
          <w:sz w:val="24"/>
          <w:szCs w:val="24"/>
        </w:rPr>
        <w:t xml:space="preserve">Разъяснения положений </w:t>
      </w:r>
      <w:r w:rsidR="009905E3" w:rsidRPr="00B9648B">
        <w:rPr>
          <w:sz w:val="24"/>
          <w:szCs w:val="24"/>
        </w:rPr>
        <w:t xml:space="preserve">извещения </w:t>
      </w:r>
      <w:r w:rsidRPr="00B9648B">
        <w:rPr>
          <w:sz w:val="24"/>
          <w:szCs w:val="24"/>
        </w:rPr>
        <w:t>о закупке не должны изменять предмет закупки и существенные условия проекта договора.</w:t>
      </w:r>
    </w:p>
    <w:p w:rsidR="00A85A80" w:rsidRPr="00B9648B" w:rsidRDefault="00FF06EE" w:rsidP="00BE563E">
      <w:pPr>
        <w:pStyle w:val="a9"/>
        <w:keepNext/>
        <w:keepLines/>
        <w:numPr>
          <w:ilvl w:val="1"/>
          <w:numId w:val="1"/>
        </w:numPr>
        <w:tabs>
          <w:tab w:val="left" w:pos="1134"/>
        </w:tabs>
        <w:spacing w:line="240" w:lineRule="auto"/>
        <w:ind w:left="0" w:firstLine="709"/>
        <w:rPr>
          <w:sz w:val="24"/>
          <w:szCs w:val="24"/>
        </w:rPr>
      </w:pPr>
      <w:r w:rsidRPr="00B9648B">
        <w:rPr>
          <w:sz w:val="24"/>
          <w:szCs w:val="24"/>
        </w:rPr>
        <w:t xml:space="preserve">Направление запросов о даче разъяснений положений </w:t>
      </w:r>
      <w:r w:rsidR="009905E3" w:rsidRPr="00B9648B">
        <w:rPr>
          <w:sz w:val="24"/>
          <w:szCs w:val="24"/>
        </w:rPr>
        <w:t xml:space="preserve">извещения </w:t>
      </w:r>
      <w:r w:rsidRPr="00B9648B">
        <w:rPr>
          <w:sz w:val="24"/>
          <w:szCs w:val="24"/>
        </w:rPr>
        <w:t>о закупке, размещение в единой информационной системе таких разъяснений</w:t>
      </w:r>
      <w:r w:rsidR="00A85A80" w:rsidRPr="00B9648B">
        <w:rPr>
          <w:sz w:val="24"/>
          <w:szCs w:val="24"/>
        </w:rPr>
        <w:t xml:space="preserve"> обеспечиваются оператором электронной площадки на электронной площадке</w:t>
      </w:r>
      <w:r w:rsidRPr="00B9648B">
        <w:rPr>
          <w:sz w:val="24"/>
          <w:szCs w:val="24"/>
        </w:rPr>
        <w:t>.</w:t>
      </w:r>
    </w:p>
    <w:p w:rsidR="00416537" w:rsidRPr="00B9648B" w:rsidRDefault="00416537" w:rsidP="00BE563E">
      <w:pPr>
        <w:keepNext/>
        <w:keepLines/>
        <w:tabs>
          <w:tab w:val="left" w:pos="284"/>
        </w:tabs>
        <w:spacing w:line="240" w:lineRule="auto"/>
        <w:jc w:val="center"/>
        <w:rPr>
          <w:b/>
          <w:sz w:val="24"/>
          <w:szCs w:val="24"/>
        </w:rPr>
      </w:pPr>
    </w:p>
    <w:p w:rsidR="001156A9" w:rsidRPr="00B9648B" w:rsidRDefault="00171BAA"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t xml:space="preserve">ИЗМЕНЕНИЕ </w:t>
      </w:r>
      <w:r w:rsidR="00C41AEE" w:rsidRPr="00B9648B">
        <w:rPr>
          <w:b/>
          <w:sz w:val="24"/>
          <w:szCs w:val="24"/>
        </w:rPr>
        <w:t xml:space="preserve">ИЗВЕЩЕНИЯ </w:t>
      </w:r>
      <w:r w:rsidRPr="00B9648B">
        <w:rPr>
          <w:b/>
          <w:sz w:val="24"/>
          <w:szCs w:val="24"/>
        </w:rPr>
        <w:t>О ЗАКУПКЕ</w:t>
      </w:r>
    </w:p>
    <w:p w:rsidR="00F63040" w:rsidRPr="00B9648B" w:rsidRDefault="00F63040" w:rsidP="00BE563E">
      <w:pPr>
        <w:pStyle w:val="a9"/>
        <w:keepNext/>
        <w:keepLines/>
        <w:numPr>
          <w:ilvl w:val="1"/>
          <w:numId w:val="1"/>
        </w:numPr>
        <w:tabs>
          <w:tab w:val="left" w:pos="1134"/>
        </w:tabs>
        <w:spacing w:line="240" w:lineRule="auto"/>
        <w:ind w:left="0" w:firstLine="709"/>
        <w:rPr>
          <w:sz w:val="24"/>
          <w:szCs w:val="24"/>
        </w:rPr>
      </w:pPr>
      <w:r w:rsidRPr="00B9648B">
        <w:rPr>
          <w:sz w:val="24"/>
          <w:szCs w:val="24"/>
        </w:rPr>
        <w:t xml:space="preserve">Заказчик по собственной инициативе или в соответствии с запросом участника закупки вправе принять решение о внесении изменений в </w:t>
      </w:r>
      <w:r w:rsidR="00C41AEE" w:rsidRPr="00B9648B">
        <w:rPr>
          <w:sz w:val="24"/>
          <w:szCs w:val="24"/>
        </w:rPr>
        <w:t xml:space="preserve">извещение </w:t>
      </w:r>
      <w:r w:rsidRPr="00B9648B">
        <w:rPr>
          <w:sz w:val="24"/>
          <w:szCs w:val="24"/>
        </w:rPr>
        <w:t>о закупке.</w:t>
      </w:r>
    </w:p>
    <w:p w:rsidR="00F63040" w:rsidRPr="00B9648B" w:rsidRDefault="00F63040" w:rsidP="00BE563E">
      <w:pPr>
        <w:pStyle w:val="a9"/>
        <w:keepNext/>
        <w:keepLines/>
        <w:numPr>
          <w:ilvl w:val="1"/>
          <w:numId w:val="1"/>
        </w:numPr>
        <w:tabs>
          <w:tab w:val="left" w:pos="1134"/>
        </w:tabs>
        <w:spacing w:line="240" w:lineRule="auto"/>
        <w:ind w:left="0" w:firstLine="709"/>
        <w:rPr>
          <w:sz w:val="24"/>
          <w:szCs w:val="24"/>
        </w:rPr>
      </w:pPr>
      <w:r w:rsidRPr="00B9648B">
        <w:rPr>
          <w:sz w:val="24"/>
          <w:szCs w:val="24"/>
        </w:rPr>
        <w:t xml:space="preserve">Изменения, вносимые в </w:t>
      </w:r>
      <w:r w:rsidR="00980419" w:rsidRPr="00B9648B">
        <w:rPr>
          <w:sz w:val="24"/>
          <w:szCs w:val="24"/>
        </w:rPr>
        <w:t xml:space="preserve">извещение </w:t>
      </w:r>
      <w:r w:rsidRPr="00B9648B">
        <w:rPr>
          <w:sz w:val="24"/>
          <w:szCs w:val="24"/>
        </w:rPr>
        <w:t>о закупке</w:t>
      </w:r>
      <w:r w:rsidR="00B1023A" w:rsidRPr="00B9648B">
        <w:rPr>
          <w:sz w:val="24"/>
          <w:szCs w:val="24"/>
        </w:rPr>
        <w:t>,</w:t>
      </w:r>
      <w:r w:rsidRPr="00B9648B">
        <w:rPr>
          <w:sz w:val="24"/>
          <w:szCs w:val="24"/>
        </w:rPr>
        <w:t xml:space="preserve"> размещаются Заказчиком в единой информационной системе</w:t>
      </w:r>
      <w:r w:rsidR="00B1023A" w:rsidRPr="00B9648B">
        <w:rPr>
          <w:sz w:val="24"/>
          <w:szCs w:val="24"/>
        </w:rPr>
        <w:t xml:space="preserve"> и электронной площадке</w:t>
      </w:r>
      <w:r w:rsidRPr="00B9648B">
        <w:rPr>
          <w:sz w:val="24"/>
          <w:szCs w:val="24"/>
        </w:rPr>
        <w:t xml:space="preserve"> не позднее чем в течение 3 дней со дня принятия решения </w:t>
      </w:r>
      <w:r w:rsidR="00B717FB" w:rsidRPr="00B9648B">
        <w:rPr>
          <w:sz w:val="24"/>
          <w:szCs w:val="24"/>
        </w:rPr>
        <w:t>о внесении указанных изменений.</w:t>
      </w:r>
    </w:p>
    <w:p w:rsidR="00F63040" w:rsidRPr="00B9648B" w:rsidRDefault="00F63040" w:rsidP="00BE563E">
      <w:pPr>
        <w:pStyle w:val="a9"/>
        <w:keepNext/>
        <w:keepLines/>
        <w:numPr>
          <w:ilvl w:val="1"/>
          <w:numId w:val="1"/>
        </w:numPr>
        <w:tabs>
          <w:tab w:val="left" w:pos="1134"/>
        </w:tabs>
        <w:spacing w:line="240" w:lineRule="auto"/>
        <w:ind w:left="0" w:firstLine="709"/>
        <w:rPr>
          <w:sz w:val="24"/>
          <w:szCs w:val="24"/>
        </w:rPr>
      </w:pPr>
      <w:r w:rsidRPr="00B9648B">
        <w:rPr>
          <w:sz w:val="24"/>
          <w:szCs w:val="24"/>
        </w:rPr>
        <w:t xml:space="preserve">В случае внесения изменений </w:t>
      </w:r>
      <w:r w:rsidR="005B30BE" w:rsidRPr="00B9648B">
        <w:rPr>
          <w:sz w:val="24"/>
          <w:szCs w:val="24"/>
        </w:rPr>
        <w:t xml:space="preserve">в </w:t>
      </w:r>
      <w:r w:rsidR="00980419" w:rsidRPr="00B9648B">
        <w:rPr>
          <w:sz w:val="24"/>
          <w:szCs w:val="24"/>
        </w:rPr>
        <w:t xml:space="preserve">извещение </w:t>
      </w:r>
      <w:r w:rsidRPr="00B9648B">
        <w:rPr>
          <w:sz w:val="24"/>
          <w:szCs w:val="24"/>
        </w:rPr>
        <w:t>о закупке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Положением для данного способа закупки.</w:t>
      </w:r>
    </w:p>
    <w:p w:rsidR="00F22DB1" w:rsidRPr="00B9648B" w:rsidRDefault="00F22DB1" w:rsidP="00BE563E">
      <w:pPr>
        <w:keepNext/>
        <w:keepLines/>
        <w:tabs>
          <w:tab w:val="left" w:pos="284"/>
        </w:tabs>
        <w:spacing w:line="240" w:lineRule="auto"/>
        <w:jc w:val="center"/>
        <w:rPr>
          <w:b/>
          <w:sz w:val="24"/>
          <w:szCs w:val="24"/>
        </w:rPr>
      </w:pPr>
    </w:p>
    <w:p w:rsidR="001156A9" w:rsidRPr="00B9648B" w:rsidRDefault="00171BAA"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t>ТРЕБОВАНИЯ К УЧАСТНИКАМ ЗАКУПКИ</w:t>
      </w:r>
    </w:p>
    <w:p w:rsidR="00DB2455" w:rsidRPr="00B9648B" w:rsidRDefault="00DB2455" w:rsidP="00BE563E">
      <w:pPr>
        <w:pStyle w:val="a9"/>
        <w:keepNext/>
        <w:keepLines/>
        <w:numPr>
          <w:ilvl w:val="1"/>
          <w:numId w:val="1"/>
        </w:numPr>
        <w:tabs>
          <w:tab w:val="left" w:pos="426"/>
          <w:tab w:val="left" w:pos="1134"/>
        </w:tabs>
        <w:spacing w:line="240" w:lineRule="auto"/>
        <w:ind w:left="0" w:firstLine="709"/>
        <w:rPr>
          <w:bCs w:val="0"/>
          <w:sz w:val="24"/>
          <w:szCs w:val="24"/>
        </w:rPr>
      </w:pPr>
      <w:r w:rsidRPr="00B9648B">
        <w:rPr>
          <w:bCs w:val="0"/>
          <w:sz w:val="24"/>
          <w:szCs w:val="24"/>
        </w:rPr>
        <w:t xml:space="preserve">Перечень требований, предъявляемых к участникам закупки, указан в </w:t>
      </w:r>
      <w:r w:rsidR="00864156" w:rsidRPr="00B9648B">
        <w:rPr>
          <w:bCs w:val="0"/>
          <w:sz w:val="24"/>
          <w:szCs w:val="24"/>
        </w:rPr>
        <w:t>соответствующем раздел</w:t>
      </w:r>
      <w:r w:rsidR="00162D79" w:rsidRPr="00B9648B">
        <w:rPr>
          <w:bCs w:val="0"/>
          <w:sz w:val="24"/>
          <w:szCs w:val="24"/>
        </w:rPr>
        <w:t>е</w:t>
      </w:r>
      <w:r w:rsidR="00864156" w:rsidRPr="00B9648B">
        <w:rPr>
          <w:bCs w:val="0"/>
          <w:sz w:val="24"/>
          <w:szCs w:val="24"/>
        </w:rPr>
        <w:t xml:space="preserve"> </w:t>
      </w:r>
      <w:r w:rsidRPr="00B9648B">
        <w:rPr>
          <w:bCs w:val="0"/>
          <w:sz w:val="24"/>
          <w:szCs w:val="24"/>
        </w:rPr>
        <w:t>Информационной карт</w:t>
      </w:r>
      <w:r w:rsidR="00864156" w:rsidRPr="00B9648B">
        <w:rPr>
          <w:bCs w:val="0"/>
          <w:sz w:val="24"/>
          <w:szCs w:val="24"/>
        </w:rPr>
        <w:t>ы.</w:t>
      </w:r>
    </w:p>
    <w:p w:rsidR="00DB2455" w:rsidRPr="00B9648B" w:rsidRDefault="00F87A04" w:rsidP="00BE563E">
      <w:pPr>
        <w:pStyle w:val="a9"/>
        <w:keepNext/>
        <w:keepLines/>
        <w:numPr>
          <w:ilvl w:val="1"/>
          <w:numId w:val="1"/>
        </w:numPr>
        <w:tabs>
          <w:tab w:val="left" w:pos="426"/>
          <w:tab w:val="left" w:pos="1134"/>
        </w:tabs>
        <w:spacing w:line="240" w:lineRule="auto"/>
        <w:ind w:left="0" w:firstLine="709"/>
        <w:rPr>
          <w:bCs w:val="0"/>
          <w:sz w:val="24"/>
          <w:szCs w:val="24"/>
        </w:rPr>
      </w:pPr>
      <w:r w:rsidRPr="00B9648B">
        <w:rPr>
          <w:bCs w:val="0"/>
          <w:sz w:val="24"/>
          <w:szCs w:val="24"/>
        </w:rPr>
        <w:t xml:space="preserve">Участник закупки обязан изучить </w:t>
      </w:r>
      <w:r w:rsidR="00234BDB" w:rsidRPr="00B9648B">
        <w:rPr>
          <w:bCs w:val="0"/>
          <w:sz w:val="24"/>
          <w:szCs w:val="24"/>
        </w:rPr>
        <w:t xml:space="preserve">извещение </w:t>
      </w:r>
      <w:r w:rsidR="00D142C1" w:rsidRPr="00B9648B">
        <w:rPr>
          <w:bCs w:val="0"/>
          <w:sz w:val="24"/>
          <w:szCs w:val="24"/>
        </w:rPr>
        <w:t>о закупке</w:t>
      </w:r>
      <w:r w:rsidRPr="00B9648B">
        <w:rPr>
          <w:bCs w:val="0"/>
          <w:sz w:val="24"/>
          <w:szCs w:val="24"/>
        </w:rPr>
        <w:t xml:space="preserve">, включая все инструкции, условия, </w:t>
      </w:r>
      <w:r w:rsidR="00DB2455" w:rsidRPr="00B9648B">
        <w:rPr>
          <w:bCs w:val="0"/>
          <w:sz w:val="24"/>
          <w:szCs w:val="24"/>
        </w:rPr>
        <w:t>требования, формы и приложения.</w:t>
      </w:r>
    </w:p>
    <w:p w:rsidR="003A152D" w:rsidRPr="00B9648B" w:rsidRDefault="003A152D" w:rsidP="00BE563E">
      <w:pPr>
        <w:pStyle w:val="a9"/>
        <w:keepNext/>
        <w:keepLines/>
        <w:numPr>
          <w:ilvl w:val="1"/>
          <w:numId w:val="1"/>
        </w:numPr>
        <w:tabs>
          <w:tab w:val="left" w:pos="426"/>
          <w:tab w:val="left" w:pos="1134"/>
        </w:tabs>
        <w:spacing w:line="240" w:lineRule="auto"/>
        <w:ind w:left="0" w:firstLine="709"/>
        <w:rPr>
          <w:bCs w:val="0"/>
          <w:sz w:val="24"/>
          <w:szCs w:val="24"/>
        </w:rPr>
      </w:pPr>
      <w:r w:rsidRPr="00B9648B">
        <w:rPr>
          <w:bCs w:val="0"/>
          <w:sz w:val="24"/>
          <w:szCs w:val="24"/>
        </w:rPr>
        <w:t>Подавая заявку на участие в закупке участник закупки соглашается со всеми установленными в извещении о закупке условиями</w:t>
      </w:r>
      <w:r w:rsidR="00DB2455" w:rsidRPr="00B9648B">
        <w:rPr>
          <w:bCs w:val="0"/>
          <w:sz w:val="24"/>
          <w:szCs w:val="24"/>
        </w:rPr>
        <w:t>, гарантирует достоверность пред</w:t>
      </w:r>
      <w:r w:rsidR="00162D79" w:rsidRPr="00B9648B">
        <w:rPr>
          <w:bCs w:val="0"/>
          <w:sz w:val="24"/>
          <w:szCs w:val="24"/>
        </w:rPr>
        <w:t>о</w:t>
      </w:r>
      <w:r w:rsidR="00DB2455" w:rsidRPr="00B9648B">
        <w:rPr>
          <w:bCs w:val="0"/>
          <w:sz w:val="24"/>
          <w:szCs w:val="24"/>
        </w:rPr>
        <w:t>ставленной в заявке на участие в закупке информации и подтверждает право Заказчика запрашивать у любых лиц, в том числе упомянутых в заявке на участие в закупке, информацию</w:t>
      </w:r>
      <w:r w:rsidR="005A0DA2" w:rsidRPr="00B9648B">
        <w:rPr>
          <w:bCs w:val="0"/>
          <w:sz w:val="24"/>
          <w:szCs w:val="24"/>
        </w:rPr>
        <w:t xml:space="preserve"> и документы</w:t>
      </w:r>
      <w:r w:rsidR="00DB2455" w:rsidRPr="00B9648B">
        <w:rPr>
          <w:bCs w:val="0"/>
          <w:sz w:val="24"/>
          <w:szCs w:val="24"/>
        </w:rPr>
        <w:t>, уточняющ</w:t>
      </w:r>
      <w:r w:rsidR="002F6022" w:rsidRPr="00B9648B">
        <w:rPr>
          <w:bCs w:val="0"/>
          <w:sz w:val="24"/>
          <w:szCs w:val="24"/>
        </w:rPr>
        <w:t>ие</w:t>
      </w:r>
      <w:r w:rsidR="00DB2455" w:rsidRPr="00B9648B">
        <w:rPr>
          <w:bCs w:val="0"/>
          <w:sz w:val="24"/>
          <w:szCs w:val="24"/>
        </w:rPr>
        <w:t xml:space="preserve"> представленные в заявке сведения.</w:t>
      </w:r>
    </w:p>
    <w:p w:rsidR="00F87A04" w:rsidRPr="00B9648B" w:rsidRDefault="00F87A04" w:rsidP="00BE563E">
      <w:pPr>
        <w:pStyle w:val="a9"/>
        <w:keepNext/>
        <w:keepLines/>
        <w:numPr>
          <w:ilvl w:val="1"/>
          <w:numId w:val="1"/>
        </w:numPr>
        <w:tabs>
          <w:tab w:val="left" w:pos="426"/>
          <w:tab w:val="left" w:pos="1134"/>
        </w:tabs>
        <w:spacing w:line="240" w:lineRule="auto"/>
        <w:ind w:left="0" w:firstLine="709"/>
        <w:rPr>
          <w:bCs w:val="0"/>
          <w:sz w:val="24"/>
          <w:szCs w:val="24"/>
        </w:rPr>
      </w:pPr>
      <w:r w:rsidRPr="00B9648B">
        <w:rPr>
          <w:bCs w:val="0"/>
          <w:sz w:val="24"/>
          <w:szCs w:val="24"/>
        </w:rPr>
        <w:t xml:space="preserve">Непредоставление полной информации, требуемой </w:t>
      </w:r>
      <w:r w:rsidR="00234BDB" w:rsidRPr="00B9648B">
        <w:rPr>
          <w:bCs w:val="0"/>
          <w:sz w:val="24"/>
          <w:szCs w:val="24"/>
        </w:rPr>
        <w:t xml:space="preserve">извещением </w:t>
      </w:r>
      <w:r w:rsidR="00D142C1" w:rsidRPr="00B9648B">
        <w:rPr>
          <w:bCs w:val="0"/>
          <w:sz w:val="24"/>
          <w:szCs w:val="24"/>
        </w:rPr>
        <w:t>о закупке</w:t>
      </w:r>
      <w:r w:rsidRPr="00B9648B">
        <w:rPr>
          <w:bCs w:val="0"/>
          <w:sz w:val="24"/>
          <w:szCs w:val="24"/>
        </w:rPr>
        <w:t xml:space="preserve">, предоставление недостоверных, противоречивых сведений или подача </w:t>
      </w:r>
      <w:r w:rsidR="000332AF" w:rsidRPr="00B9648B">
        <w:rPr>
          <w:bCs w:val="0"/>
          <w:sz w:val="24"/>
          <w:szCs w:val="24"/>
        </w:rPr>
        <w:t>з</w:t>
      </w:r>
      <w:r w:rsidRPr="00B9648B">
        <w:rPr>
          <w:bCs w:val="0"/>
          <w:sz w:val="24"/>
          <w:szCs w:val="24"/>
        </w:rPr>
        <w:t>аявки, не отвечающ</w:t>
      </w:r>
      <w:r w:rsidR="000332AF" w:rsidRPr="00B9648B">
        <w:rPr>
          <w:bCs w:val="0"/>
          <w:sz w:val="24"/>
          <w:szCs w:val="24"/>
        </w:rPr>
        <w:t xml:space="preserve">ей требованиям, содержащимся в </w:t>
      </w:r>
      <w:r w:rsidR="00234BDB" w:rsidRPr="00B9648B">
        <w:rPr>
          <w:bCs w:val="0"/>
          <w:sz w:val="24"/>
          <w:szCs w:val="24"/>
        </w:rPr>
        <w:t xml:space="preserve">извещении </w:t>
      </w:r>
      <w:r w:rsidR="000332AF" w:rsidRPr="00B9648B">
        <w:rPr>
          <w:bCs w:val="0"/>
          <w:sz w:val="24"/>
          <w:szCs w:val="24"/>
        </w:rPr>
        <w:t>о закупке</w:t>
      </w:r>
      <w:r w:rsidRPr="00B9648B">
        <w:rPr>
          <w:bCs w:val="0"/>
          <w:sz w:val="24"/>
          <w:szCs w:val="24"/>
        </w:rPr>
        <w:t xml:space="preserve">, является </w:t>
      </w:r>
      <w:r w:rsidR="000332AF" w:rsidRPr="00B9648B">
        <w:rPr>
          <w:bCs w:val="0"/>
          <w:sz w:val="24"/>
          <w:szCs w:val="24"/>
        </w:rPr>
        <w:t>риском участника закупки</w:t>
      </w:r>
      <w:r w:rsidRPr="00B9648B">
        <w:rPr>
          <w:bCs w:val="0"/>
          <w:sz w:val="24"/>
          <w:szCs w:val="24"/>
        </w:rPr>
        <w:t xml:space="preserve">, который может привести к отклонению его </w:t>
      </w:r>
      <w:r w:rsidR="000332AF" w:rsidRPr="00B9648B">
        <w:rPr>
          <w:bCs w:val="0"/>
          <w:sz w:val="24"/>
          <w:szCs w:val="24"/>
        </w:rPr>
        <w:t>з</w:t>
      </w:r>
      <w:r w:rsidRPr="00B9648B">
        <w:rPr>
          <w:bCs w:val="0"/>
          <w:sz w:val="24"/>
          <w:szCs w:val="24"/>
        </w:rPr>
        <w:t>аявки.</w:t>
      </w:r>
    </w:p>
    <w:p w:rsidR="00F22DB1" w:rsidRPr="00B9648B" w:rsidRDefault="00F22DB1" w:rsidP="00BE563E">
      <w:pPr>
        <w:pStyle w:val="a9"/>
        <w:keepNext/>
        <w:keepLines/>
        <w:tabs>
          <w:tab w:val="left" w:pos="284"/>
        </w:tabs>
        <w:spacing w:line="240" w:lineRule="auto"/>
        <w:ind w:left="0" w:firstLine="0"/>
        <w:rPr>
          <w:b/>
          <w:sz w:val="24"/>
          <w:szCs w:val="24"/>
        </w:rPr>
      </w:pPr>
    </w:p>
    <w:p w:rsidR="001156A9" w:rsidRPr="00B9648B" w:rsidRDefault="00171BAA"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t>ПОРЯДОК ПОДГОТОВКИ ЗАЯВКИ</w:t>
      </w:r>
    </w:p>
    <w:p w:rsidR="00A52FEF" w:rsidRPr="00B9648B" w:rsidRDefault="00A52FEF" w:rsidP="00BE563E">
      <w:pPr>
        <w:keepNext/>
        <w:keepLines/>
        <w:numPr>
          <w:ilvl w:val="1"/>
          <w:numId w:val="1"/>
        </w:numPr>
        <w:tabs>
          <w:tab w:val="left" w:pos="426"/>
          <w:tab w:val="left" w:pos="1134"/>
        </w:tabs>
        <w:spacing w:line="240" w:lineRule="auto"/>
        <w:ind w:left="0" w:firstLine="709"/>
        <w:contextualSpacing/>
        <w:rPr>
          <w:sz w:val="24"/>
          <w:szCs w:val="24"/>
        </w:rPr>
      </w:pPr>
      <w:r w:rsidRPr="00B9648B">
        <w:rPr>
          <w:sz w:val="24"/>
          <w:szCs w:val="24"/>
        </w:rPr>
        <w:t>Для участия в закупке участник закупки должен подготовить з</w:t>
      </w:r>
      <w:r w:rsidR="007F063F" w:rsidRPr="00B9648B">
        <w:rPr>
          <w:sz w:val="24"/>
          <w:szCs w:val="24"/>
        </w:rPr>
        <w:t>аявку, соответствующую</w:t>
      </w:r>
      <w:r w:rsidRPr="00B9648B">
        <w:rPr>
          <w:sz w:val="24"/>
          <w:szCs w:val="24"/>
        </w:rPr>
        <w:t xml:space="preserve"> требованиям</w:t>
      </w:r>
      <w:r w:rsidR="007F063F" w:rsidRPr="00B9648B">
        <w:rPr>
          <w:sz w:val="24"/>
          <w:szCs w:val="24"/>
        </w:rPr>
        <w:t>, указанным</w:t>
      </w:r>
      <w:r w:rsidRPr="00B9648B">
        <w:rPr>
          <w:sz w:val="24"/>
          <w:szCs w:val="24"/>
        </w:rPr>
        <w:t xml:space="preserve"> в </w:t>
      </w:r>
      <w:r w:rsidR="005346FD" w:rsidRPr="00B9648B">
        <w:rPr>
          <w:sz w:val="24"/>
          <w:szCs w:val="24"/>
        </w:rPr>
        <w:t xml:space="preserve">извещении </w:t>
      </w:r>
      <w:r w:rsidRPr="00B9648B">
        <w:rPr>
          <w:sz w:val="24"/>
          <w:szCs w:val="24"/>
        </w:rPr>
        <w:t>о закупке.</w:t>
      </w:r>
    </w:p>
    <w:p w:rsidR="00A52FEF" w:rsidRPr="00B9648B" w:rsidRDefault="00A52FEF" w:rsidP="00BE563E">
      <w:pPr>
        <w:keepNext/>
        <w:keepLines/>
        <w:numPr>
          <w:ilvl w:val="1"/>
          <w:numId w:val="1"/>
        </w:numPr>
        <w:tabs>
          <w:tab w:val="left" w:pos="426"/>
          <w:tab w:val="left" w:pos="1134"/>
        </w:tabs>
        <w:suppressAutoHyphens/>
        <w:autoSpaceDE w:val="0"/>
        <w:autoSpaceDN w:val="0"/>
        <w:adjustRightInd w:val="0"/>
        <w:spacing w:line="240" w:lineRule="auto"/>
        <w:ind w:left="0" w:firstLine="709"/>
        <w:contextualSpacing/>
        <w:rPr>
          <w:rFonts w:eastAsia="Calibri"/>
          <w:sz w:val="24"/>
          <w:szCs w:val="24"/>
          <w:lang w:eastAsia="en-US"/>
        </w:rPr>
      </w:pPr>
      <w:r w:rsidRPr="00B9648B">
        <w:rPr>
          <w:bCs w:val="0"/>
          <w:snapToGrid/>
          <w:sz w:val="24"/>
          <w:szCs w:val="24"/>
        </w:rPr>
        <w:t>Перечень документов, входящих в заявку, приведен в Информационной карте</w:t>
      </w:r>
      <w:r w:rsidRPr="00B9648B">
        <w:rPr>
          <w:rFonts w:eastAsia="Calibri"/>
          <w:sz w:val="24"/>
          <w:szCs w:val="24"/>
          <w:lang w:eastAsia="en-US"/>
        </w:rPr>
        <w:t>.</w:t>
      </w:r>
      <w:r w:rsidR="00072D97" w:rsidRPr="00B9648B">
        <w:rPr>
          <w:rFonts w:eastAsia="Calibri"/>
          <w:sz w:val="24"/>
          <w:szCs w:val="24"/>
          <w:lang w:eastAsia="en-US"/>
        </w:rPr>
        <w:t xml:space="preserve"> </w:t>
      </w:r>
      <w:r w:rsidR="007F063F" w:rsidRPr="00B9648B">
        <w:rPr>
          <w:rFonts w:eastAsia="Calibri"/>
          <w:sz w:val="24"/>
          <w:szCs w:val="24"/>
          <w:lang w:eastAsia="en-US"/>
        </w:rPr>
        <w:t>Д</w:t>
      </w:r>
      <w:r w:rsidR="00072D97" w:rsidRPr="00B9648B">
        <w:rPr>
          <w:rFonts w:eastAsia="Calibri"/>
          <w:sz w:val="24"/>
          <w:szCs w:val="24"/>
          <w:lang w:eastAsia="en-US"/>
        </w:rPr>
        <w:t>окументы</w:t>
      </w:r>
      <w:r w:rsidR="007F063F" w:rsidRPr="00B9648B">
        <w:rPr>
          <w:rFonts w:eastAsia="Calibri"/>
          <w:sz w:val="24"/>
          <w:szCs w:val="24"/>
          <w:lang w:eastAsia="en-US"/>
        </w:rPr>
        <w:t xml:space="preserve"> заявки</w:t>
      </w:r>
      <w:r w:rsidR="00072D97" w:rsidRPr="00B9648B">
        <w:rPr>
          <w:rFonts w:eastAsia="Calibri"/>
          <w:sz w:val="24"/>
          <w:szCs w:val="24"/>
          <w:lang w:eastAsia="en-US"/>
        </w:rPr>
        <w:t>,</w:t>
      </w:r>
      <w:r w:rsidR="007F063F" w:rsidRPr="00B9648B">
        <w:rPr>
          <w:rFonts w:eastAsia="Calibri"/>
          <w:sz w:val="24"/>
          <w:szCs w:val="24"/>
          <w:lang w:eastAsia="en-US"/>
        </w:rPr>
        <w:t xml:space="preserve"> должны</w:t>
      </w:r>
      <w:r w:rsidR="00072D97" w:rsidRPr="00B9648B">
        <w:rPr>
          <w:rFonts w:eastAsia="Calibri"/>
          <w:sz w:val="24"/>
          <w:szCs w:val="24"/>
          <w:lang w:eastAsia="en-US"/>
        </w:rPr>
        <w:t xml:space="preserve"> отвеча</w:t>
      </w:r>
      <w:r w:rsidR="007F063F" w:rsidRPr="00B9648B">
        <w:rPr>
          <w:rFonts w:eastAsia="Calibri"/>
          <w:sz w:val="24"/>
          <w:szCs w:val="24"/>
          <w:lang w:eastAsia="en-US"/>
        </w:rPr>
        <w:t>ть</w:t>
      </w:r>
      <w:r w:rsidR="00072D97" w:rsidRPr="00B9648B">
        <w:rPr>
          <w:rFonts w:eastAsia="Calibri"/>
          <w:sz w:val="24"/>
          <w:szCs w:val="24"/>
          <w:lang w:eastAsia="en-US"/>
        </w:rPr>
        <w:t xml:space="preserve"> требованиям к форме, оформлению и содержанию, установленным </w:t>
      </w:r>
      <w:r w:rsidR="001751B3" w:rsidRPr="00B9648B">
        <w:rPr>
          <w:rFonts w:eastAsia="Calibri"/>
          <w:sz w:val="24"/>
          <w:szCs w:val="24"/>
          <w:lang w:eastAsia="en-US"/>
        </w:rPr>
        <w:t>извещени</w:t>
      </w:r>
      <w:r w:rsidR="00851E3A" w:rsidRPr="00B9648B">
        <w:rPr>
          <w:rFonts w:eastAsia="Calibri"/>
          <w:sz w:val="24"/>
          <w:szCs w:val="24"/>
          <w:lang w:eastAsia="en-US"/>
        </w:rPr>
        <w:t>ем</w:t>
      </w:r>
      <w:r w:rsidR="001751B3" w:rsidRPr="00B9648B">
        <w:rPr>
          <w:rFonts w:eastAsia="Calibri"/>
          <w:sz w:val="24"/>
          <w:szCs w:val="24"/>
          <w:lang w:eastAsia="en-US"/>
        </w:rPr>
        <w:t xml:space="preserve"> </w:t>
      </w:r>
      <w:r w:rsidR="00072D97" w:rsidRPr="00B9648B">
        <w:rPr>
          <w:rFonts w:eastAsia="Calibri"/>
          <w:sz w:val="24"/>
          <w:szCs w:val="24"/>
          <w:lang w:eastAsia="en-US"/>
        </w:rPr>
        <w:t>о закупке.</w:t>
      </w:r>
    </w:p>
    <w:p w:rsidR="00A52FEF" w:rsidRPr="00B9648B" w:rsidRDefault="00FF1A15" w:rsidP="00BE563E">
      <w:pPr>
        <w:keepNext/>
        <w:keepLines/>
        <w:numPr>
          <w:ilvl w:val="1"/>
          <w:numId w:val="1"/>
        </w:numPr>
        <w:tabs>
          <w:tab w:val="left" w:pos="426"/>
          <w:tab w:val="left" w:pos="1134"/>
        </w:tabs>
        <w:autoSpaceDE w:val="0"/>
        <w:autoSpaceDN w:val="0"/>
        <w:adjustRightInd w:val="0"/>
        <w:spacing w:line="240" w:lineRule="auto"/>
        <w:ind w:left="0" w:firstLine="709"/>
        <w:contextualSpacing/>
        <w:outlineLvl w:val="1"/>
        <w:rPr>
          <w:bCs w:val="0"/>
          <w:snapToGrid/>
          <w:sz w:val="24"/>
          <w:szCs w:val="24"/>
        </w:rPr>
      </w:pPr>
      <w:r w:rsidRPr="00B9648B">
        <w:rPr>
          <w:bCs w:val="0"/>
          <w:snapToGrid/>
          <w:sz w:val="24"/>
          <w:szCs w:val="24"/>
        </w:rPr>
        <w:t>Д</w:t>
      </w:r>
      <w:r w:rsidR="00A52FEF" w:rsidRPr="00B9648B">
        <w:rPr>
          <w:bCs w:val="0"/>
          <w:snapToGrid/>
          <w:sz w:val="24"/>
          <w:szCs w:val="24"/>
        </w:rPr>
        <w:t xml:space="preserve">окументы, входящие в состав </w:t>
      </w:r>
      <w:r w:rsidR="00FD675A" w:rsidRPr="00B9648B">
        <w:rPr>
          <w:bCs w:val="0"/>
          <w:snapToGrid/>
          <w:sz w:val="24"/>
          <w:szCs w:val="24"/>
        </w:rPr>
        <w:t>з</w:t>
      </w:r>
      <w:r w:rsidR="00A52FEF" w:rsidRPr="00B9648B">
        <w:rPr>
          <w:bCs w:val="0"/>
          <w:snapToGrid/>
          <w:sz w:val="24"/>
          <w:szCs w:val="24"/>
        </w:rPr>
        <w:t xml:space="preserve">аявки, должны быть составлены на русском языке. В случае необходимости предоставления документов, а также иных сведений, составленных на иностранном языке, в </w:t>
      </w:r>
      <w:r w:rsidR="00FD675A" w:rsidRPr="00B9648B">
        <w:rPr>
          <w:bCs w:val="0"/>
          <w:snapToGrid/>
          <w:sz w:val="24"/>
          <w:szCs w:val="24"/>
        </w:rPr>
        <w:t>з</w:t>
      </w:r>
      <w:r w:rsidR="00A52FEF" w:rsidRPr="00B9648B">
        <w:rPr>
          <w:bCs w:val="0"/>
          <w:snapToGrid/>
          <w:sz w:val="24"/>
          <w:szCs w:val="24"/>
        </w:rPr>
        <w:t xml:space="preserve">аявке должен содержаться авторизованный перевод на русский язык (в специально оговоренных случаях – апостилированный). Наличие противоречий между оригиналом и переводом, которые изменяют смысл оригинала, расцениваются </w:t>
      </w:r>
      <w:r w:rsidR="00FD675A" w:rsidRPr="00B9648B">
        <w:rPr>
          <w:bCs w:val="0"/>
          <w:snapToGrid/>
          <w:sz w:val="24"/>
          <w:szCs w:val="24"/>
        </w:rPr>
        <w:t>как несоответствие з</w:t>
      </w:r>
      <w:r w:rsidR="00A52FEF" w:rsidRPr="00B9648B">
        <w:rPr>
          <w:bCs w:val="0"/>
          <w:snapToGrid/>
          <w:sz w:val="24"/>
          <w:szCs w:val="24"/>
        </w:rPr>
        <w:t xml:space="preserve">аявки требованиям, установленным </w:t>
      </w:r>
      <w:r w:rsidR="00FE49BA" w:rsidRPr="00B9648B">
        <w:rPr>
          <w:bCs w:val="0"/>
          <w:snapToGrid/>
          <w:sz w:val="24"/>
          <w:szCs w:val="24"/>
        </w:rPr>
        <w:t xml:space="preserve">извещением </w:t>
      </w:r>
      <w:r w:rsidR="00FD675A" w:rsidRPr="00B9648B">
        <w:rPr>
          <w:bCs w:val="0"/>
          <w:snapToGrid/>
          <w:sz w:val="24"/>
          <w:szCs w:val="24"/>
        </w:rPr>
        <w:t>о закупке</w:t>
      </w:r>
      <w:r w:rsidR="00A52FEF" w:rsidRPr="00B9648B">
        <w:rPr>
          <w:bCs w:val="0"/>
          <w:snapToGrid/>
          <w:sz w:val="24"/>
          <w:szCs w:val="24"/>
        </w:rPr>
        <w:t>. Комиссия по осуществлению закуп</w:t>
      </w:r>
      <w:r w:rsidR="00FD675A" w:rsidRPr="00B9648B">
        <w:rPr>
          <w:bCs w:val="0"/>
          <w:snapToGrid/>
          <w:sz w:val="24"/>
          <w:szCs w:val="24"/>
        </w:rPr>
        <w:t>о</w:t>
      </w:r>
      <w:r w:rsidR="00A52FEF" w:rsidRPr="00B9648B">
        <w:rPr>
          <w:bCs w:val="0"/>
          <w:snapToGrid/>
          <w:sz w:val="24"/>
          <w:szCs w:val="24"/>
        </w:rPr>
        <w:t>к вправе не рассматривать документы не переведенные на русский язык.</w:t>
      </w:r>
    </w:p>
    <w:p w:rsidR="00A52FEF" w:rsidRPr="00B9648B" w:rsidRDefault="00A52FEF" w:rsidP="00BE563E">
      <w:pPr>
        <w:keepNext/>
        <w:keepLines/>
        <w:numPr>
          <w:ilvl w:val="1"/>
          <w:numId w:val="1"/>
        </w:numPr>
        <w:tabs>
          <w:tab w:val="left" w:pos="426"/>
          <w:tab w:val="left" w:pos="1134"/>
        </w:tabs>
        <w:autoSpaceDE w:val="0"/>
        <w:autoSpaceDN w:val="0"/>
        <w:adjustRightInd w:val="0"/>
        <w:spacing w:line="240" w:lineRule="auto"/>
        <w:ind w:left="0" w:firstLine="709"/>
        <w:contextualSpacing/>
        <w:outlineLvl w:val="1"/>
        <w:rPr>
          <w:bCs w:val="0"/>
          <w:snapToGrid/>
          <w:sz w:val="24"/>
          <w:szCs w:val="24"/>
        </w:rPr>
      </w:pPr>
      <w:r w:rsidRPr="00B9648B">
        <w:rPr>
          <w:bCs w:val="0"/>
          <w:snapToGrid/>
          <w:sz w:val="24"/>
          <w:szCs w:val="24"/>
        </w:rPr>
        <w:lastRenderedPageBreak/>
        <w:t>Все суммы денежных средств, указанные в</w:t>
      </w:r>
      <w:r w:rsidR="00F40DC1" w:rsidRPr="00B9648B">
        <w:rPr>
          <w:bCs w:val="0"/>
          <w:snapToGrid/>
          <w:sz w:val="24"/>
          <w:szCs w:val="24"/>
        </w:rPr>
        <w:t xml:space="preserve"> документах, входящих в состав з</w:t>
      </w:r>
      <w:r w:rsidRPr="00B9648B">
        <w:rPr>
          <w:bCs w:val="0"/>
          <w:snapToGrid/>
          <w:sz w:val="24"/>
          <w:szCs w:val="24"/>
        </w:rPr>
        <w:t>аявки, должны быть выражены в российских рублях. Документы, которые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E1F09" w:rsidRPr="00B9648B" w:rsidRDefault="00FE1F09" w:rsidP="00BE563E">
      <w:pPr>
        <w:keepNext/>
        <w:keepLines/>
        <w:numPr>
          <w:ilvl w:val="1"/>
          <w:numId w:val="1"/>
        </w:numPr>
        <w:tabs>
          <w:tab w:val="left" w:pos="426"/>
          <w:tab w:val="left" w:pos="1134"/>
        </w:tabs>
        <w:autoSpaceDE w:val="0"/>
        <w:autoSpaceDN w:val="0"/>
        <w:adjustRightInd w:val="0"/>
        <w:spacing w:line="240" w:lineRule="auto"/>
        <w:ind w:left="0" w:firstLine="709"/>
        <w:contextualSpacing/>
        <w:outlineLvl w:val="1"/>
        <w:rPr>
          <w:bCs w:val="0"/>
          <w:i/>
          <w:snapToGrid/>
          <w:sz w:val="24"/>
          <w:szCs w:val="24"/>
        </w:rPr>
      </w:pPr>
      <w:r w:rsidRPr="00B9648B">
        <w:rPr>
          <w:bCs w:val="0"/>
          <w:snapToGrid/>
          <w:sz w:val="24"/>
          <w:szCs w:val="24"/>
        </w:rPr>
        <w:t>Предложенная участником закупки в заявке цена договора (цена договора без НДС) не должна превышать цену договора (цену договора без НДС), указанную в извещении о закупке.</w:t>
      </w:r>
    </w:p>
    <w:p w:rsidR="00A52FEF" w:rsidRPr="00B9648B" w:rsidRDefault="00A92D81" w:rsidP="00BE563E">
      <w:pPr>
        <w:keepNext/>
        <w:keepLines/>
        <w:numPr>
          <w:ilvl w:val="1"/>
          <w:numId w:val="1"/>
        </w:numPr>
        <w:tabs>
          <w:tab w:val="left" w:pos="426"/>
          <w:tab w:val="left" w:pos="1134"/>
        </w:tabs>
        <w:autoSpaceDE w:val="0"/>
        <w:autoSpaceDN w:val="0"/>
        <w:adjustRightInd w:val="0"/>
        <w:spacing w:line="240" w:lineRule="auto"/>
        <w:ind w:left="0" w:firstLine="709"/>
        <w:contextualSpacing/>
        <w:outlineLvl w:val="1"/>
        <w:rPr>
          <w:bCs w:val="0"/>
          <w:sz w:val="24"/>
          <w:szCs w:val="24"/>
        </w:rPr>
      </w:pPr>
      <w:r w:rsidRPr="00B9648B">
        <w:rPr>
          <w:sz w:val="24"/>
          <w:szCs w:val="24"/>
        </w:rPr>
        <w:t>Все документы, входящие в состав заявки на участие в закупке, должны быть предоставлены участником в отсканированном виде в доступном для прочтения формате (предпочтительный формат: pdf, один файл – один документ)</w:t>
      </w:r>
      <w:r w:rsidR="000B60C3" w:rsidRPr="00B9648B">
        <w:rPr>
          <w:bCs w:val="0"/>
          <w:sz w:val="24"/>
          <w:szCs w:val="24"/>
        </w:rPr>
        <w:t>, если иного не указано в извещении о закупке.</w:t>
      </w:r>
      <w:r w:rsidR="00525123" w:rsidRPr="00B9648B">
        <w:rPr>
          <w:bCs w:val="0"/>
          <w:sz w:val="24"/>
          <w:szCs w:val="24"/>
        </w:rPr>
        <w:t xml:space="preserve"> Отсканированный вид документов должен быть четким, пригодным для прочтения.</w:t>
      </w:r>
    </w:p>
    <w:p w:rsidR="00A92D81" w:rsidRPr="00B9648B" w:rsidRDefault="00A92D81" w:rsidP="00BE563E">
      <w:pPr>
        <w:keepNext/>
        <w:keepLines/>
        <w:numPr>
          <w:ilvl w:val="1"/>
          <w:numId w:val="1"/>
        </w:numPr>
        <w:tabs>
          <w:tab w:val="left" w:pos="426"/>
          <w:tab w:val="left" w:pos="1134"/>
        </w:tabs>
        <w:autoSpaceDE w:val="0"/>
        <w:autoSpaceDN w:val="0"/>
        <w:adjustRightInd w:val="0"/>
        <w:spacing w:line="240" w:lineRule="auto"/>
        <w:ind w:left="0" w:firstLine="709"/>
        <w:contextualSpacing/>
        <w:outlineLvl w:val="1"/>
        <w:rPr>
          <w:bCs w:val="0"/>
          <w:sz w:val="24"/>
          <w:szCs w:val="24"/>
        </w:rPr>
      </w:pPr>
      <w:r w:rsidRPr="00B9648B">
        <w:rPr>
          <w:bCs w:val="0"/>
          <w:sz w:val="24"/>
          <w:szCs w:val="24"/>
        </w:rPr>
        <w:t>Все файлы заявки на участие в закупке должны иметь наименование либо комментарий, позволяющие идентифицировать содержание данного файла, с указанием наименования документа, представленного данным файлом.</w:t>
      </w:r>
    </w:p>
    <w:p w:rsidR="00A92D81" w:rsidRPr="00B9648B" w:rsidRDefault="00A92D81" w:rsidP="00BE563E">
      <w:pPr>
        <w:keepNext/>
        <w:keepLines/>
        <w:numPr>
          <w:ilvl w:val="1"/>
          <w:numId w:val="1"/>
        </w:numPr>
        <w:tabs>
          <w:tab w:val="left" w:pos="426"/>
          <w:tab w:val="left" w:pos="1134"/>
        </w:tabs>
        <w:autoSpaceDE w:val="0"/>
        <w:autoSpaceDN w:val="0"/>
        <w:adjustRightInd w:val="0"/>
        <w:spacing w:line="240" w:lineRule="auto"/>
        <w:ind w:left="0" w:firstLine="709"/>
        <w:contextualSpacing/>
        <w:outlineLvl w:val="1"/>
        <w:rPr>
          <w:bCs w:val="0"/>
          <w:sz w:val="24"/>
          <w:szCs w:val="24"/>
        </w:rPr>
      </w:pPr>
      <w:r w:rsidRPr="00B9648B">
        <w:rPr>
          <w:bCs w:val="0"/>
          <w:sz w:val="24"/>
          <w:szCs w:val="24"/>
        </w:rPr>
        <w:t>Допускается предоставление документов, сохраненных в архивах, при этом предоставление архива, разделенного на несколько частей, открытие каждой из которых по отдельности невозможно, не допускается</w:t>
      </w:r>
      <w:r w:rsidR="00DA7235" w:rsidRPr="00B9648B">
        <w:rPr>
          <w:bCs w:val="0"/>
          <w:sz w:val="24"/>
          <w:szCs w:val="24"/>
        </w:rPr>
        <w:t>.</w:t>
      </w:r>
    </w:p>
    <w:p w:rsidR="00AF1D75" w:rsidRPr="00B9648B" w:rsidRDefault="001028D3" w:rsidP="00BE563E">
      <w:pPr>
        <w:keepNext/>
        <w:keepLines/>
        <w:numPr>
          <w:ilvl w:val="1"/>
          <w:numId w:val="1"/>
        </w:numPr>
        <w:tabs>
          <w:tab w:val="left" w:pos="426"/>
          <w:tab w:val="left" w:pos="1276"/>
        </w:tabs>
        <w:autoSpaceDE w:val="0"/>
        <w:autoSpaceDN w:val="0"/>
        <w:adjustRightInd w:val="0"/>
        <w:spacing w:line="240" w:lineRule="auto"/>
        <w:ind w:left="0" w:firstLine="709"/>
        <w:contextualSpacing/>
        <w:outlineLvl w:val="1"/>
        <w:rPr>
          <w:bCs w:val="0"/>
          <w:sz w:val="24"/>
          <w:szCs w:val="24"/>
        </w:rPr>
      </w:pPr>
      <w:r w:rsidRPr="00B9648B">
        <w:rPr>
          <w:sz w:val="24"/>
          <w:szCs w:val="24"/>
        </w:rPr>
        <w:t>О</w:t>
      </w:r>
      <w:r w:rsidR="00A52FEF" w:rsidRPr="00B9648B">
        <w:rPr>
          <w:sz w:val="24"/>
          <w:szCs w:val="24"/>
        </w:rPr>
        <w:t>ригинал</w:t>
      </w:r>
      <w:r w:rsidRPr="00B9648B">
        <w:rPr>
          <w:sz w:val="24"/>
          <w:szCs w:val="24"/>
        </w:rPr>
        <w:t>ы документов, нотариально заверенные копии</w:t>
      </w:r>
      <w:r w:rsidR="00856F1A" w:rsidRPr="00B9648B">
        <w:rPr>
          <w:sz w:val="24"/>
          <w:szCs w:val="24"/>
        </w:rPr>
        <w:t xml:space="preserve"> документов</w:t>
      </w:r>
      <w:r w:rsidRPr="00B9648B">
        <w:rPr>
          <w:sz w:val="24"/>
          <w:szCs w:val="24"/>
        </w:rPr>
        <w:t>, а также</w:t>
      </w:r>
      <w:r w:rsidR="00A52FEF" w:rsidRPr="00B9648B">
        <w:rPr>
          <w:sz w:val="24"/>
          <w:szCs w:val="24"/>
        </w:rPr>
        <w:t xml:space="preserve"> копий документов, заверенных участником закупки, предоставляются </w:t>
      </w:r>
      <w:r w:rsidR="00856F1A" w:rsidRPr="00B9648B">
        <w:rPr>
          <w:sz w:val="24"/>
          <w:szCs w:val="24"/>
        </w:rPr>
        <w:t xml:space="preserve">в электронном виде </w:t>
      </w:r>
      <w:r w:rsidRPr="00B9648B">
        <w:rPr>
          <w:sz w:val="24"/>
          <w:szCs w:val="24"/>
        </w:rPr>
        <w:t>путем</w:t>
      </w:r>
      <w:r w:rsidR="00856F1A" w:rsidRPr="00B9648B">
        <w:rPr>
          <w:sz w:val="24"/>
          <w:szCs w:val="24"/>
        </w:rPr>
        <w:t xml:space="preserve"> использовани</w:t>
      </w:r>
      <w:r w:rsidR="000F239D" w:rsidRPr="00B9648B">
        <w:rPr>
          <w:sz w:val="24"/>
          <w:szCs w:val="24"/>
        </w:rPr>
        <w:t>я</w:t>
      </w:r>
      <w:r w:rsidR="00856F1A" w:rsidRPr="00B9648B">
        <w:rPr>
          <w:sz w:val="24"/>
          <w:szCs w:val="24"/>
        </w:rPr>
        <w:t xml:space="preserve"> цветного сканирования (то есть отсканированный вид документа должен позволять установить, что он сделан с оригинала документа, нотариально заверенной копии документа или копии документа, заверенной участником закупки)</w:t>
      </w:r>
      <w:r w:rsidR="00A52FEF" w:rsidRPr="00B9648B">
        <w:rPr>
          <w:sz w:val="24"/>
          <w:szCs w:val="24"/>
        </w:rPr>
        <w:t xml:space="preserve">. </w:t>
      </w:r>
    </w:p>
    <w:p w:rsidR="00D6286B" w:rsidRPr="00B9648B" w:rsidRDefault="00D6286B" w:rsidP="00BE563E">
      <w:pPr>
        <w:keepNext/>
        <w:keepLines/>
        <w:numPr>
          <w:ilvl w:val="1"/>
          <w:numId w:val="1"/>
        </w:numPr>
        <w:tabs>
          <w:tab w:val="left" w:pos="426"/>
          <w:tab w:val="left" w:pos="1276"/>
        </w:tabs>
        <w:autoSpaceDE w:val="0"/>
        <w:autoSpaceDN w:val="0"/>
        <w:spacing w:line="240" w:lineRule="auto"/>
        <w:ind w:left="0" w:firstLine="709"/>
        <w:contextualSpacing/>
        <w:rPr>
          <w:bCs w:val="0"/>
          <w:snapToGrid/>
          <w:sz w:val="24"/>
          <w:szCs w:val="24"/>
        </w:rPr>
      </w:pPr>
      <w:r w:rsidRPr="00B9648B">
        <w:rPr>
          <w:bCs w:val="0"/>
          <w:snapToGrid/>
          <w:sz w:val="24"/>
          <w:szCs w:val="24"/>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w:t>
      </w:r>
    </w:p>
    <w:p w:rsidR="00D6286B" w:rsidRPr="00B9648B" w:rsidRDefault="00D6286B" w:rsidP="00BE563E">
      <w:pPr>
        <w:keepNext/>
        <w:keepLines/>
        <w:numPr>
          <w:ilvl w:val="1"/>
          <w:numId w:val="1"/>
        </w:numPr>
        <w:tabs>
          <w:tab w:val="left" w:pos="426"/>
          <w:tab w:val="left" w:pos="1276"/>
        </w:tabs>
        <w:autoSpaceDE w:val="0"/>
        <w:autoSpaceDN w:val="0"/>
        <w:spacing w:line="240" w:lineRule="auto"/>
        <w:ind w:left="0" w:firstLine="709"/>
        <w:contextualSpacing/>
        <w:rPr>
          <w:bCs w:val="0"/>
          <w:snapToGrid/>
          <w:sz w:val="24"/>
          <w:szCs w:val="24"/>
        </w:rPr>
      </w:pPr>
      <w:r w:rsidRPr="00B9648B">
        <w:rPr>
          <w:bCs w:val="0"/>
          <w:snapToGrid/>
          <w:sz w:val="24"/>
          <w:szCs w:val="24"/>
        </w:rPr>
        <w:t>Сведения, которые содержатся в заявке, не должны допускать двусмысленных толкований.</w:t>
      </w:r>
    </w:p>
    <w:p w:rsidR="00D6286B" w:rsidRPr="00B9648B" w:rsidRDefault="003D7FB4" w:rsidP="00BE563E">
      <w:pPr>
        <w:keepNext/>
        <w:keepLines/>
        <w:numPr>
          <w:ilvl w:val="1"/>
          <w:numId w:val="1"/>
        </w:numPr>
        <w:tabs>
          <w:tab w:val="left" w:pos="426"/>
          <w:tab w:val="left" w:pos="1276"/>
        </w:tabs>
        <w:autoSpaceDE w:val="0"/>
        <w:autoSpaceDN w:val="0"/>
        <w:spacing w:line="240" w:lineRule="auto"/>
        <w:ind w:left="0" w:firstLine="709"/>
        <w:contextualSpacing/>
        <w:rPr>
          <w:bCs w:val="0"/>
          <w:snapToGrid/>
          <w:sz w:val="24"/>
          <w:szCs w:val="24"/>
        </w:rPr>
      </w:pPr>
      <w:r w:rsidRPr="00B9648B">
        <w:rPr>
          <w:bCs w:val="0"/>
          <w:snapToGrid/>
          <w:sz w:val="24"/>
          <w:szCs w:val="24"/>
        </w:rPr>
        <w:t>Информация и д</w:t>
      </w:r>
      <w:r w:rsidR="00D6286B" w:rsidRPr="00B9648B">
        <w:rPr>
          <w:bCs w:val="0"/>
          <w:snapToGrid/>
          <w:sz w:val="24"/>
          <w:szCs w:val="24"/>
        </w:rPr>
        <w:t xml:space="preserve">окументы, входящие в заявку, </w:t>
      </w:r>
      <w:r w:rsidR="00C46A30" w:rsidRPr="00B9648B">
        <w:rPr>
          <w:bCs w:val="0"/>
          <w:snapToGrid/>
          <w:sz w:val="24"/>
          <w:szCs w:val="24"/>
        </w:rPr>
        <w:t xml:space="preserve">должны </w:t>
      </w:r>
      <w:r w:rsidRPr="00B9648B">
        <w:rPr>
          <w:bCs w:val="0"/>
          <w:snapToGrid/>
          <w:sz w:val="24"/>
          <w:szCs w:val="24"/>
        </w:rPr>
        <w:t>быть</w:t>
      </w:r>
      <w:r w:rsidR="00C46A30" w:rsidRPr="00B9648B">
        <w:rPr>
          <w:bCs w:val="0"/>
          <w:snapToGrid/>
          <w:sz w:val="24"/>
          <w:szCs w:val="24"/>
        </w:rPr>
        <w:t xml:space="preserve"> </w:t>
      </w:r>
      <w:r w:rsidR="00D6286B" w:rsidRPr="00B9648B">
        <w:rPr>
          <w:bCs w:val="0"/>
          <w:snapToGrid/>
          <w:sz w:val="24"/>
          <w:szCs w:val="24"/>
        </w:rPr>
        <w:t>достоверн</w:t>
      </w:r>
      <w:r w:rsidRPr="00B9648B">
        <w:rPr>
          <w:bCs w:val="0"/>
          <w:snapToGrid/>
          <w:sz w:val="24"/>
          <w:szCs w:val="24"/>
        </w:rPr>
        <w:t>ыми</w:t>
      </w:r>
      <w:r w:rsidR="00D6286B" w:rsidRPr="00B9648B">
        <w:rPr>
          <w:bCs w:val="0"/>
          <w:snapToGrid/>
          <w:sz w:val="24"/>
          <w:szCs w:val="24"/>
        </w:rPr>
        <w:t>.</w:t>
      </w:r>
    </w:p>
    <w:p w:rsidR="0027656D" w:rsidRPr="00B9648B" w:rsidRDefault="00D6286B" w:rsidP="00BE563E">
      <w:pPr>
        <w:keepNext/>
        <w:keepLines/>
        <w:numPr>
          <w:ilvl w:val="1"/>
          <w:numId w:val="1"/>
        </w:numPr>
        <w:tabs>
          <w:tab w:val="left" w:pos="426"/>
          <w:tab w:val="left" w:pos="1276"/>
        </w:tabs>
        <w:autoSpaceDE w:val="0"/>
        <w:autoSpaceDN w:val="0"/>
        <w:spacing w:line="240" w:lineRule="auto"/>
        <w:ind w:left="0" w:firstLine="709"/>
        <w:contextualSpacing/>
        <w:rPr>
          <w:bCs w:val="0"/>
          <w:snapToGrid/>
          <w:sz w:val="24"/>
          <w:szCs w:val="24"/>
        </w:rPr>
      </w:pPr>
      <w:r w:rsidRPr="00B9648B">
        <w:rPr>
          <w:bCs w:val="0"/>
          <w:snapToGrid/>
          <w:sz w:val="24"/>
          <w:szCs w:val="24"/>
        </w:rPr>
        <w:t xml:space="preserve">Заявка </w:t>
      </w:r>
      <w:r w:rsidR="005E1D74" w:rsidRPr="00B9648B">
        <w:rPr>
          <w:bCs w:val="0"/>
          <w:snapToGrid/>
          <w:sz w:val="24"/>
          <w:szCs w:val="24"/>
        </w:rPr>
        <w:t>на участие в закупке</w:t>
      </w:r>
      <w:r w:rsidRPr="00B9648B">
        <w:rPr>
          <w:bCs w:val="0"/>
          <w:snapToGrid/>
          <w:sz w:val="24"/>
          <w:szCs w:val="24"/>
        </w:rPr>
        <w:t xml:space="preserve"> действительна </w:t>
      </w:r>
      <w:r w:rsidR="005E1D74" w:rsidRPr="00B9648B">
        <w:rPr>
          <w:bCs w:val="0"/>
          <w:snapToGrid/>
          <w:sz w:val="24"/>
          <w:szCs w:val="24"/>
        </w:rPr>
        <w:t>в течение срока проведения закупки и в течение 30 (тридцати) календарных дней со дня подведения итогов закупки</w:t>
      </w:r>
      <w:r w:rsidR="00A52FEF" w:rsidRPr="00B9648B">
        <w:rPr>
          <w:bCs w:val="0"/>
          <w:snapToGrid/>
          <w:sz w:val="24"/>
          <w:szCs w:val="24"/>
        </w:rPr>
        <w:t>.</w:t>
      </w:r>
    </w:p>
    <w:p w:rsidR="00740009" w:rsidRPr="00B9648B" w:rsidRDefault="00740009" w:rsidP="00BE563E">
      <w:pPr>
        <w:pStyle w:val="a9"/>
        <w:keepNext/>
        <w:keepLines/>
        <w:tabs>
          <w:tab w:val="left" w:pos="284"/>
        </w:tabs>
        <w:spacing w:line="240" w:lineRule="auto"/>
        <w:ind w:left="0" w:firstLine="0"/>
        <w:rPr>
          <w:b/>
          <w:sz w:val="24"/>
          <w:szCs w:val="24"/>
        </w:rPr>
      </w:pPr>
    </w:p>
    <w:p w:rsidR="001156A9" w:rsidRPr="00B9648B" w:rsidRDefault="00171BAA"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t>ОБЕСПЕЧЕНИЕ ЗАЯВКИ НА УЧАСТИЕ В ЗАКУПКЕ</w:t>
      </w:r>
    </w:p>
    <w:p w:rsidR="001F08C7" w:rsidRPr="00B9648B" w:rsidRDefault="006C33FA" w:rsidP="00BE563E">
      <w:pPr>
        <w:pStyle w:val="a9"/>
        <w:keepNext/>
        <w:keepLines/>
        <w:numPr>
          <w:ilvl w:val="1"/>
          <w:numId w:val="1"/>
        </w:numPr>
        <w:tabs>
          <w:tab w:val="left" w:pos="1134"/>
        </w:tabs>
        <w:autoSpaceDE w:val="0"/>
        <w:autoSpaceDN w:val="0"/>
        <w:adjustRightInd w:val="0"/>
        <w:spacing w:line="240" w:lineRule="auto"/>
        <w:ind w:left="0" w:firstLine="709"/>
        <w:outlineLvl w:val="1"/>
        <w:rPr>
          <w:bCs w:val="0"/>
          <w:snapToGrid/>
          <w:sz w:val="24"/>
          <w:szCs w:val="24"/>
        </w:rPr>
      </w:pPr>
      <w:r w:rsidRPr="00B9648B">
        <w:rPr>
          <w:bCs w:val="0"/>
          <w:snapToGrid/>
          <w:sz w:val="24"/>
          <w:szCs w:val="24"/>
        </w:rPr>
        <w:t xml:space="preserve">Заказчик вправе установить в </w:t>
      </w:r>
      <w:r w:rsidR="004571DA" w:rsidRPr="00B9648B">
        <w:rPr>
          <w:bCs w:val="0"/>
          <w:snapToGrid/>
          <w:sz w:val="24"/>
          <w:szCs w:val="24"/>
        </w:rPr>
        <w:t xml:space="preserve">извещении </w:t>
      </w:r>
      <w:r w:rsidRPr="00B9648B">
        <w:rPr>
          <w:bCs w:val="0"/>
          <w:snapToGrid/>
          <w:sz w:val="24"/>
          <w:szCs w:val="24"/>
        </w:rPr>
        <w:t>о закупке</w:t>
      </w:r>
      <w:r w:rsidR="001F08C7" w:rsidRPr="00B9648B">
        <w:rPr>
          <w:bCs w:val="0"/>
          <w:snapToGrid/>
          <w:sz w:val="24"/>
          <w:szCs w:val="24"/>
        </w:rPr>
        <w:t xml:space="preserve"> требование об обеспечении заявки на участие в закупке.</w:t>
      </w:r>
    </w:p>
    <w:p w:rsidR="001F08C7" w:rsidRPr="00B9648B" w:rsidRDefault="00AD0BC9" w:rsidP="00BE563E">
      <w:pPr>
        <w:pStyle w:val="a9"/>
        <w:keepNext/>
        <w:keepLines/>
        <w:numPr>
          <w:ilvl w:val="1"/>
          <w:numId w:val="1"/>
        </w:numPr>
        <w:tabs>
          <w:tab w:val="left" w:pos="1134"/>
        </w:tabs>
        <w:autoSpaceDE w:val="0"/>
        <w:autoSpaceDN w:val="0"/>
        <w:adjustRightInd w:val="0"/>
        <w:spacing w:line="240" w:lineRule="auto"/>
        <w:ind w:left="0" w:firstLine="709"/>
        <w:outlineLvl w:val="1"/>
        <w:rPr>
          <w:snapToGrid/>
          <w:sz w:val="24"/>
          <w:szCs w:val="24"/>
        </w:rPr>
      </w:pPr>
      <w:r w:rsidRPr="00B9648B">
        <w:rPr>
          <w:snapToGrid/>
          <w:sz w:val="24"/>
          <w:szCs w:val="24"/>
        </w:rPr>
        <w:t xml:space="preserve">Если </w:t>
      </w:r>
      <w:r w:rsidR="004571DA" w:rsidRPr="00B9648B">
        <w:rPr>
          <w:snapToGrid/>
          <w:sz w:val="24"/>
          <w:szCs w:val="24"/>
        </w:rPr>
        <w:t xml:space="preserve">извещением </w:t>
      </w:r>
      <w:r w:rsidRPr="00B9648B">
        <w:rPr>
          <w:snapToGrid/>
          <w:sz w:val="24"/>
          <w:szCs w:val="24"/>
        </w:rPr>
        <w:t>о закупке</w:t>
      </w:r>
      <w:r w:rsidR="00A8602C" w:rsidRPr="00B9648B">
        <w:rPr>
          <w:snapToGrid/>
          <w:sz w:val="24"/>
          <w:szCs w:val="24"/>
        </w:rPr>
        <w:t xml:space="preserve"> (</w:t>
      </w:r>
      <w:r w:rsidR="004571DA" w:rsidRPr="00B9648B">
        <w:rPr>
          <w:snapToGrid/>
          <w:sz w:val="24"/>
          <w:szCs w:val="24"/>
        </w:rPr>
        <w:t xml:space="preserve">в </w:t>
      </w:r>
      <w:r w:rsidR="00A8602C" w:rsidRPr="00B9648B">
        <w:rPr>
          <w:snapToGrid/>
          <w:sz w:val="24"/>
          <w:szCs w:val="24"/>
        </w:rPr>
        <w:t>Информационной карте)</w:t>
      </w:r>
      <w:r w:rsidRPr="00B9648B">
        <w:rPr>
          <w:snapToGrid/>
          <w:sz w:val="24"/>
          <w:szCs w:val="24"/>
        </w:rPr>
        <w:t xml:space="preserve"> установлено требование об обеспечении заявки, участник закупки должен предоставить такое обеспечение</w:t>
      </w:r>
      <w:r w:rsidR="00D55B05" w:rsidRPr="00B9648B">
        <w:rPr>
          <w:snapToGrid/>
          <w:sz w:val="24"/>
          <w:szCs w:val="24"/>
        </w:rPr>
        <w:t xml:space="preserve"> до подачи заявки</w:t>
      </w:r>
      <w:r w:rsidRPr="00B9648B">
        <w:rPr>
          <w:snapToGrid/>
          <w:sz w:val="24"/>
          <w:szCs w:val="24"/>
        </w:rPr>
        <w:t xml:space="preserve"> на сумму, ук</w:t>
      </w:r>
      <w:r w:rsidR="00E63115" w:rsidRPr="00B9648B">
        <w:rPr>
          <w:snapToGrid/>
          <w:sz w:val="24"/>
          <w:szCs w:val="24"/>
        </w:rPr>
        <w:t>азанную в Информационной карте</w:t>
      </w:r>
      <w:r w:rsidR="001F08C7" w:rsidRPr="00B9648B">
        <w:rPr>
          <w:snapToGrid/>
          <w:sz w:val="24"/>
          <w:szCs w:val="24"/>
        </w:rPr>
        <w:t>.</w:t>
      </w:r>
    </w:p>
    <w:p w:rsidR="005E6ED9" w:rsidRPr="00B9648B" w:rsidRDefault="005E6ED9" w:rsidP="00BE563E">
      <w:pPr>
        <w:pStyle w:val="a9"/>
        <w:keepNext/>
        <w:keepLines/>
        <w:numPr>
          <w:ilvl w:val="1"/>
          <w:numId w:val="1"/>
        </w:numPr>
        <w:tabs>
          <w:tab w:val="left" w:pos="1134"/>
        </w:tabs>
        <w:autoSpaceDE w:val="0"/>
        <w:autoSpaceDN w:val="0"/>
        <w:adjustRightInd w:val="0"/>
        <w:spacing w:line="240" w:lineRule="auto"/>
        <w:ind w:left="0" w:firstLine="709"/>
        <w:outlineLvl w:val="1"/>
        <w:rPr>
          <w:bCs w:val="0"/>
          <w:sz w:val="24"/>
          <w:szCs w:val="24"/>
        </w:rPr>
      </w:pPr>
      <w:r w:rsidRPr="00B9648B">
        <w:rPr>
          <w:snapToGrid/>
          <w:sz w:val="24"/>
          <w:szCs w:val="24"/>
        </w:rPr>
        <w:t xml:space="preserve">Способ </w:t>
      </w:r>
      <w:r w:rsidR="004243AE" w:rsidRPr="00B9648B">
        <w:rPr>
          <w:snapToGrid/>
          <w:sz w:val="24"/>
          <w:szCs w:val="24"/>
        </w:rPr>
        <w:t xml:space="preserve">предоставления </w:t>
      </w:r>
      <w:r w:rsidRPr="00B9648B">
        <w:rPr>
          <w:snapToGrid/>
          <w:sz w:val="24"/>
          <w:szCs w:val="24"/>
        </w:rPr>
        <w:t>обеспечения</w:t>
      </w:r>
      <w:r w:rsidR="004243AE" w:rsidRPr="00B9648B">
        <w:rPr>
          <w:snapToGrid/>
          <w:sz w:val="24"/>
          <w:szCs w:val="24"/>
        </w:rPr>
        <w:t xml:space="preserve"> заявки</w:t>
      </w:r>
      <w:r w:rsidRPr="00B9648B">
        <w:rPr>
          <w:snapToGrid/>
          <w:sz w:val="24"/>
          <w:szCs w:val="24"/>
        </w:rPr>
        <w:t>:</w:t>
      </w:r>
    </w:p>
    <w:p w:rsidR="001F08C7" w:rsidRPr="00B9648B" w:rsidRDefault="005E6ED9" w:rsidP="00BE563E">
      <w:pPr>
        <w:pStyle w:val="a9"/>
        <w:keepNext/>
        <w:keepLines/>
        <w:numPr>
          <w:ilvl w:val="0"/>
          <w:numId w:val="2"/>
        </w:numPr>
        <w:tabs>
          <w:tab w:val="left" w:pos="1134"/>
          <w:tab w:val="left" w:pos="2410"/>
        </w:tabs>
        <w:autoSpaceDE w:val="0"/>
        <w:autoSpaceDN w:val="0"/>
        <w:adjustRightInd w:val="0"/>
        <w:spacing w:line="240" w:lineRule="auto"/>
        <w:ind w:left="0" w:firstLine="709"/>
        <w:outlineLvl w:val="1"/>
        <w:rPr>
          <w:bCs w:val="0"/>
          <w:sz w:val="24"/>
          <w:szCs w:val="24"/>
        </w:rPr>
      </w:pPr>
      <w:r w:rsidRPr="00B9648B">
        <w:rPr>
          <w:snapToGrid/>
          <w:sz w:val="24"/>
          <w:szCs w:val="24"/>
        </w:rPr>
        <w:t>путем внесения денежных средств (</w:t>
      </w:r>
      <w:r w:rsidR="007E3884" w:rsidRPr="00B9648B">
        <w:rPr>
          <w:b/>
          <w:snapToGrid/>
          <w:sz w:val="24"/>
          <w:szCs w:val="24"/>
        </w:rPr>
        <w:t>на счет участника закупки на электронной площадке</w:t>
      </w:r>
      <w:r w:rsidR="004243AE" w:rsidRPr="00B9648B">
        <w:rPr>
          <w:snapToGrid/>
          <w:sz w:val="24"/>
          <w:szCs w:val="24"/>
        </w:rPr>
        <w:t>)</w:t>
      </w:r>
      <w:r w:rsidR="001F08C7" w:rsidRPr="00B9648B">
        <w:rPr>
          <w:snapToGrid/>
          <w:sz w:val="24"/>
          <w:szCs w:val="24"/>
        </w:rPr>
        <w:t>.</w:t>
      </w:r>
    </w:p>
    <w:p w:rsidR="00456E87" w:rsidRPr="00B9648B" w:rsidRDefault="0025188B" w:rsidP="00BE563E">
      <w:pPr>
        <w:pStyle w:val="a9"/>
        <w:keepNext/>
        <w:keepLines/>
        <w:numPr>
          <w:ilvl w:val="1"/>
          <w:numId w:val="1"/>
        </w:numPr>
        <w:tabs>
          <w:tab w:val="left" w:pos="1134"/>
        </w:tabs>
        <w:autoSpaceDE w:val="0"/>
        <w:autoSpaceDN w:val="0"/>
        <w:adjustRightInd w:val="0"/>
        <w:spacing w:line="240" w:lineRule="auto"/>
        <w:ind w:left="0" w:firstLine="709"/>
        <w:outlineLvl w:val="1"/>
        <w:rPr>
          <w:bCs w:val="0"/>
          <w:sz w:val="24"/>
          <w:szCs w:val="24"/>
        </w:rPr>
      </w:pPr>
      <w:r w:rsidRPr="00B9648B">
        <w:rPr>
          <w:bCs w:val="0"/>
          <w:sz w:val="24"/>
          <w:szCs w:val="24"/>
        </w:rPr>
        <w:t>В</w:t>
      </w:r>
      <w:r w:rsidR="001F08C7" w:rsidRPr="00B9648B">
        <w:rPr>
          <w:bCs w:val="0"/>
          <w:sz w:val="24"/>
          <w:szCs w:val="24"/>
        </w:rPr>
        <w:t>озврат</w:t>
      </w:r>
      <w:r w:rsidRPr="00B9648B">
        <w:rPr>
          <w:bCs w:val="0"/>
          <w:sz w:val="24"/>
          <w:szCs w:val="24"/>
        </w:rPr>
        <w:t xml:space="preserve"> </w:t>
      </w:r>
      <w:r w:rsidR="001F08C7" w:rsidRPr="00B9648B">
        <w:rPr>
          <w:bCs w:val="0"/>
          <w:sz w:val="24"/>
          <w:szCs w:val="24"/>
        </w:rPr>
        <w:t xml:space="preserve">денежных средств, внесенных участником закупки в качестве обеспечения заявки, </w:t>
      </w:r>
      <w:r w:rsidR="00456E87" w:rsidRPr="00B9648B">
        <w:rPr>
          <w:bCs w:val="0"/>
          <w:sz w:val="24"/>
          <w:szCs w:val="24"/>
        </w:rPr>
        <w:t>осуществляется в порядке, предусмотренном регламентом работы электронной площадки.</w:t>
      </w:r>
    </w:p>
    <w:p w:rsidR="0025188B" w:rsidRPr="00B9648B" w:rsidRDefault="0025188B" w:rsidP="00BE563E">
      <w:pPr>
        <w:pStyle w:val="a9"/>
        <w:keepNext/>
        <w:keepLines/>
        <w:numPr>
          <w:ilvl w:val="1"/>
          <w:numId w:val="1"/>
        </w:numPr>
        <w:tabs>
          <w:tab w:val="left" w:pos="1134"/>
        </w:tabs>
        <w:autoSpaceDE w:val="0"/>
        <w:autoSpaceDN w:val="0"/>
        <w:adjustRightInd w:val="0"/>
        <w:spacing w:line="240" w:lineRule="auto"/>
        <w:ind w:left="0" w:firstLine="709"/>
        <w:outlineLvl w:val="1"/>
        <w:rPr>
          <w:bCs w:val="0"/>
          <w:sz w:val="24"/>
          <w:szCs w:val="24"/>
        </w:rPr>
      </w:pPr>
      <w:r w:rsidRPr="00B9648B">
        <w:rPr>
          <w:bCs w:val="0"/>
          <w:sz w:val="24"/>
          <w:szCs w:val="24"/>
        </w:rPr>
        <w:t>Обеспечени</w:t>
      </w:r>
      <w:r w:rsidR="00923E1C" w:rsidRPr="00B9648B">
        <w:rPr>
          <w:bCs w:val="0"/>
          <w:sz w:val="24"/>
          <w:szCs w:val="24"/>
        </w:rPr>
        <w:t>е</w:t>
      </w:r>
      <w:r w:rsidRPr="00B9648B">
        <w:rPr>
          <w:bCs w:val="0"/>
          <w:sz w:val="24"/>
          <w:szCs w:val="24"/>
        </w:rPr>
        <w:t xml:space="preserve"> заявки удерживается в </w:t>
      </w:r>
      <w:r w:rsidR="00BD4C87" w:rsidRPr="00B9648B">
        <w:rPr>
          <w:bCs w:val="0"/>
          <w:sz w:val="24"/>
          <w:szCs w:val="24"/>
        </w:rPr>
        <w:t xml:space="preserve">пользу Заказчика </w:t>
      </w:r>
      <w:r w:rsidR="003506F5" w:rsidRPr="00B9648B">
        <w:rPr>
          <w:bCs w:val="0"/>
          <w:sz w:val="24"/>
          <w:szCs w:val="24"/>
        </w:rPr>
        <w:t xml:space="preserve">в </w:t>
      </w:r>
      <w:r w:rsidRPr="00B9648B">
        <w:rPr>
          <w:bCs w:val="0"/>
          <w:sz w:val="24"/>
          <w:szCs w:val="24"/>
        </w:rPr>
        <w:t>следующих случаях:</w:t>
      </w:r>
    </w:p>
    <w:p w:rsidR="0025188B" w:rsidRPr="00B9648B" w:rsidRDefault="0025188B" w:rsidP="00BE563E">
      <w:pPr>
        <w:pStyle w:val="a9"/>
        <w:keepNext/>
        <w:keepLines/>
        <w:numPr>
          <w:ilvl w:val="0"/>
          <w:numId w:val="3"/>
        </w:numPr>
        <w:tabs>
          <w:tab w:val="left" w:pos="993"/>
        </w:tabs>
        <w:autoSpaceDE w:val="0"/>
        <w:autoSpaceDN w:val="0"/>
        <w:adjustRightInd w:val="0"/>
        <w:spacing w:line="240" w:lineRule="auto"/>
        <w:ind w:left="0" w:firstLine="709"/>
        <w:outlineLvl w:val="1"/>
        <w:rPr>
          <w:bCs w:val="0"/>
          <w:sz w:val="24"/>
          <w:szCs w:val="24"/>
        </w:rPr>
      </w:pPr>
      <w:r w:rsidRPr="00B9648B">
        <w:rPr>
          <w:bCs w:val="0"/>
          <w:sz w:val="24"/>
          <w:szCs w:val="24"/>
        </w:rPr>
        <w:t>уклонения или отказа участника закупки от заключения договора</w:t>
      </w:r>
      <w:r w:rsidR="00024461" w:rsidRPr="00B9648B">
        <w:rPr>
          <w:bCs w:val="0"/>
          <w:sz w:val="24"/>
          <w:szCs w:val="24"/>
        </w:rPr>
        <w:t>;</w:t>
      </w:r>
    </w:p>
    <w:p w:rsidR="0025188B" w:rsidRPr="00B9648B" w:rsidRDefault="0025188B" w:rsidP="00BE563E">
      <w:pPr>
        <w:pStyle w:val="a9"/>
        <w:keepNext/>
        <w:keepLines/>
        <w:numPr>
          <w:ilvl w:val="0"/>
          <w:numId w:val="3"/>
        </w:numPr>
        <w:tabs>
          <w:tab w:val="left" w:pos="993"/>
        </w:tabs>
        <w:autoSpaceDE w:val="0"/>
        <w:autoSpaceDN w:val="0"/>
        <w:adjustRightInd w:val="0"/>
        <w:spacing w:line="240" w:lineRule="auto"/>
        <w:ind w:left="0" w:firstLine="709"/>
        <w:outlineLvl w:val="1"/>
        <w:rPr>
          <w:bCs w:val="0"/>
          <w:sz w:val="24"/>
          <w:szCs w:val="24"/>
        </w:rPr>
      </w:pPr>
      <w:r w:rsidRPr="00B9648B">
        <w:rPr>
          <w:bCs w:val="0"/>
          <w:sz w:val="24"/>
          <w:szCs w:val="24"/>
        </w:rPr>
        <w:t xml:space="preserve">непредоставления или предоставления с нарушением условий, установленных </w:t>
      </w:r>
      <w:r w:rsidR="002F5EA8" w:rsidRPr="00B9648B">
        <w:rPr>
          <w:bCs w:val="0"/>
          <w:sz w:val="24"/>
          <w:szCs w:val="24"/>
        </w:rPr>
        <w:t xml:space="preserve">извещением </w:t>
      </w:r>
      <w:r w:rsidRPr="00B9648B">
        <w:rPr>
          <w:bCs w:val="0"/>
          <w:sz w:val="24"/>
          <w:szCs w:val="24"/>
        </w:rPr>
        <w:t xml:space="preserve">о закупке, до заключения договора Заказчику обеспечения исполнения договора (в случае, если </w:t>
      </w:r>
      <w:r w:rsidR="002F5EA8" w:rsidRPr="00B9648B">
        <w:rPr>
          <w:bCs w:val="0"/>
          <w:sz w:val="24"/>
          <w:szCs w:val="24"/>
        </w:rPr>
        <w:t xml:space="preserve">извещением </w:t>
      </w:r>
      <w:r w:rsidRPr="00B9648B">
        <w:rPr>
          <w:bCs w:val="0"/>
          <w:sz w:val="24"/>
          <w:szCs w:val="24"/>
        </w:rPr>
        <w:t>о закупке установлено обеспечение исполнения договора и срок его предоставления до заключения договора);</w:t>
      </w:r>
    </w:p>
    <w:p w:rsidR="005E6ED9" w:rsidRPr="00B9648B" w:rsidRDefault="0025188B" w:rsidP="00BE563E">
      <w:pPr>
        <w:pStyle w:val="a9"/>
        <w:keepNext/>
        <w:keepLines/>
        <w:numPr>
          <w:ilvl w:val="0"/>
          <w:numId w:val="3"/>
        </w:numPr>
        <w:tabs>
          <w:tab w:val="left" w:pos="993"/>
        </w:tabs>
        <w:autoSpaceDE w:val="0"/>
        <w:autoSpaceDN w:val="0"/>
        <w:adjustRightInd w:val="0"/>
        <w:spacing w:line="240" w:lineRule="auto"/>
        <w:ind w:left="0" w:firstLine="709"/>
        <w:outlineLvl w:val="1"/>
        <w:rPr>
          <w:bCs w:val="0"/>
          <w:sz w:val="24"/>
          <w:szCs w:val="24"/>
        </w:rPr>
      </w:pPr>
      <w:r w:rsidRPr="00B9648B">
        <w:rPr>
          <w:bCs w:val="0"/>
          <w:sz w:val="24"/>
          <w:szCs w:val="24"/>
        </w:rPr>
        <w:t xml:space="preserve">непредоставления или предоставления с нарушением условий, установленных </w:t>
      </w:r>
      <w:r w:rsidR="002F5EA8" w:rsidRPr="00B9648B">
        <w:rPr>
          <w:bCs w:val="0"/>
          <w:sz w:val="24"/>
          <w:szCs w:val="24"/>
        </w:rPr>
        <w:t xml:space="preserve">извещением </w:t>
      </w:r>
      <w:r w:rsidRPr="00B9648B">
        <w:rPr>
          <w:bCs w:val="0"/>
          <w:sz w:val="24"/>
          <w:szCs w:val="24"/>
        </w:rPr>
        <w:t xml:space="preserve">о закупке, дополнительных документов </w:t>
      </w:r>
      <w:r w:rsidR="006A58F9" w:rsidRPr="00B9648B">
        <w:rPr>
          <w:bCs w:val="0"/>
          <w:sz w:val="24"/>
          <w:szCs w:val="24"/>
        </w:rPr>
        <w:t>(</w:t>
      </w:r>
      <w:r w:rsidRPr="00B9648B">
        <w:rPr>
          <w:bCs w:val="0"/>
          <w:sz w:val="24"/>
          <w:szCs w:val="24"/>
        </w:rPr>
        <w:t xml:space="preserve">в случае, если </w:t>
      </w:r>
      <w:r w:rsidR="002F5EA8" w:rsidRPr="00B9648B">
        <w:rPr>
          <w:bCs w:val="0"/>
          <w:sz w:val="24"/>
          <w:szCs w:val="24"/>
        </w:rPr>
        <w:t xml:space="preserve">извещением </w:t>
      </w:r>
      <w:r w:rsidRPr="00B9648B">
        <w:rPr>
          <w:bCs w:val="0"/>
          <w:sz w:val="24"/>
          <w:szCs w:val="24"/>
        </w:rPr>
        <w:t>о закупке установлено требование о предоставлении дополнительных документов до заключения договора</w:t>
      </w:r>
      <w:r w:rsidR="006A58F9" w:rsidRPr="00B9648B">
        <w:rPr>
          <w:bCs w:val="0"/>
          <w:sz w:val="24"/>
          <w:szCs w:val="24"/>
        </w:rPr>
        <w:t>)</w:t>
      </w:r>
      <w:r w:rsidR="00BD4C87" w:rsidRPr="00B9648B">
        <w:rPr>
          <w:bCs w:val="0"/>
          <w:sz w:val="24"/>
          <w:szCs w:val="24"/>
        </w:rPr>
        <w:t>.</w:t>
      </w:r>
    </w:p>
    <w:p w:rsidR="001F08C7" w:rsidRPr="00B9648B" w:rsidRDefault="00BD4C87" w:rsidP="00BE563E">
      <w:pPr>
        <w:pStyle w:val="a9"/>
        <w:keepNext/>
        <w:keepLines/>
        <w:numPr>
          <w:ilvl w:val="1"/>
          <w:numId w:val="1"/>
        </w:numPr>
        <w:tabs>
          <w:tab w:val="left" w:pos="1134"/>
        </w:tabs>
        <w:autoSpaceDE w:val="0"/>
        <w:autoSpaceDN w:val="0"/>
        <w:adjustRightInd w:val="0"/>
        <w:spacing w:line="240" w:lineRule="auto"/>
        <w:ind w:left="0" w:firstLine="709"/>
        <w:outlineLvl w:val="1"/>
        <w:rPr>
          <w:bCs w:val="0"/>
          <w:sz w:val="24"/>
          <w:szCs w:val="24"/>
        </w:rPr>
      </w:pPr>
      <w:r w:rsidRPr="00B9648B">
        <w:rPr>
          <w:bCs w:val="0"/>
          <w:sz w:val="24"/>
          <w:szCs w:val="24"/>
        </w:rPr>
        <w:lastRenderedPageBreak/>
        <w:t>У</w:t>
      </w:r>
      <w:r w:rsidR="001F08C7" w:rsidRPr="00B9648B">
        <w:rPr>
          <w:bCs w:val="0"/>
          <w:sz w:val="24"/>
          <w:szCs w:val="24"/>
        </w:rPr>
        <w:t xml:space="preserve">держание </w:t>
      </w:r>
      <w:r w:rsidRPr="00B9648B">
        <w:rPr>
          <w:bCs w:val="0"/>
          <w:sz w:val="24"/>
          <w:szCs w:val="24"/>
        </w:rPr>
        <w:t>обеспечения заявки</w:t>
      </w:r>
      <w:r w:rsidR="001F08C7" w:rsidRPr="00B9648B">
        <w:rPr>
          <w:bCs w:val="0"/>
          <w:sz w:val="24"/>
          <w:szCs w:val="24"/>
        </w:rPr>
        <w:t xml:space="preserve"> в пользу Заказчика</w:t>
      </w:r>
      <w:r w:rsidRPr="00B9648B">
        <w:rPr>
          <w:bCs w:val="0"/>
          <w:sz w:val="24"/>
          <w:szCs w:val="24"/>
        </w:rPr>
        <w:t xml:space="preserve"> </w:t>
      </w:r>
      <w:r w:rsidR="001F08C7" w:rsidRPr="00B9648B">
        <w:rPr>
          <w:bCs w:val="0"/>
          <w:sz w:val="24"/>
          <w:szCs w:val="24"/>
        </w:rPr>
        <w:t xml:space="preserve">осуществляется </w:t>
      </w:r>
      <w:r w:rsidRPr="00B9648B">
        <w:rPr>
          <w:bCs w:val="0"/>
          <w:sz w:val="24"/>
          <w:szCs w:val="24"/>
        </w:rPr>
        <w:t xml:space="preserve">путем перечисления </w:t>
      </w:r>
      <w:r w:rsidR="005D2125" w:rsidRPr="00B9648B">
        <w:rPr>
          <w:bCs w:val="0"/>
          <w:sz w:val="24"/>
          <w:szCs w:val="24"/>
        </w:rPr>
        <w:t xml:space="preserve">денежных средств </w:t>
      </w:r>
      <w:r w:rsidRPr="00B9648B">
        <w:rPr>
          <w:bCs w:val="0"/>
          <w:sz w:val="24"/>
          <w:szCs w:val="24"/>
        </w:rPr>
        <w:t>на счет</w:t>
      </w:r>
      <w:r w:rsidR="00E30263" w:rsidRPr="00B9648B">
        <w:rPr>
          <w:sz w:val="24"/>
          <w:szCs w:val="24"/>
        </w:rPr>
        <w:t xml:space="preserve"> </w:t>
      </w:r>
      <w:r w:rsidR="00E30263" w:rsidRPr="00B9648B">
        <w:rPr>
          <w:bCs w:val="0"/>
          <w:sz w:val="24"/>
          <w:szCs w:val="24"/>
        </w:rPr>
        <w:t>Заказчика</w:t>
      </w:r>
      <w:r w:rsidRPr="00B9648B">
        <w:rPr>
          <w:bCs w:val="0"/>
          <w:sz w:val="24"/>
          <w:szCs w:val="24"/>
        </w:rPr>
        <w:t xml:space="preserve">, указанный в </w:t>
      </w:r>
      <w:r w:rsidR="004A25DB" w:rsidRPr="00B9648B">
        <w:rPr>
          <w:bCs w:val="0"/>
          <w:sz w:val="24"/>
          <w:szCs w:val="24"/>
        </w:rPr>
        <w:t>Информационной карте</w:t>
      </w:r>
      <w:r w:rsidR="001F08C7" w:rsidRPr="00B9648B">
        <w:rPr>
          <w:bCs w:val="0"/>
          <w:sz w:val="24"/>
          <w:szCs w:val="24"/>
        </w:rPr>
        <w:t>.</w:t>
      </w:r>
    </w:p>
    <w:p w:rsidR="00B401AE" w:rsidRPr="00B9648B" w:rsidRDefault="00B401AE" w:rsidP="00BE563E">
      <w:pPr>
        <w:pStyle w:val="a9"/>
        <w:keepNext/>
        <w:keepLines/>
        <w:tabs>
          <w:tab w:val="left" w:pos="284"/>
        </w:tabs>
        <w:spacing w:line="240" w:lineRule="auto"/>
        <w:ind w:left="0" w:firstLine="0"/>
        <w:rPr>
          <w:b/>
          <w:sz w:val="24"/>
          <w:szCs w:val="24"/>
        </w:rPr>
      </w:pPr>
    </w:p>
    <w:p w:rsidR="001156A9" w:rsidRPr="00B9648B" w:rsidRDefault="00171BAA"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t>ПОРЯДОК ПОДАЧИ ЗАЯВКИ</w:t>
      </w:r>
    </w:p>
    <w:p w:rsidR="00E63115" w:rsidRPr="00B9648B" w:rsidRDefault="00755996" w:rsidP="00BE563E">
      <w:pPr>
        <w:pStyle w:val="a9"/>
        <w:keepNext/>
        <w:keepLines/>
        <w:numPr>
          <w:ilvl w:val="1"/>
          <w:numId w:val="1"/>
        </w:numPr>
        <w:tabs>
          <w:tab w:val="left" w:pos="1134"/>
        </w:tabs>
        <w:autoSpaceDE w:val="0"/>
        <w:autoSpaceDN w:val="0"/>
        <w:adjustRightInd w:val="0"/>
        <w:spacing w:line="240" w:lineRule="auto"/>
        <w:ind w:left="0" w:firstLine="709"/>
        <w:outlineLvl w:val="1"/>
        <w:rPr>
          <w:sz w:val="24"/>
          <w:szCs w:val="24"/>
        </w:rPr>
      </w:pPr>
      <w:r w:rsidRPr="00B9648B">
        <w:rPr>
          <w:sz w:val="24"/>
          <w:szCs w:val="24"/>
        </w:rPr>
        <w:t>Заявки на участие в закупке подаются до истечения срока подачи заявок, указанного в Информационной карте, в соответствии с регламентом работы электронной площадки</w:t>
      </w:r>
      <w:r w:rsidR="00E63115" w:rsidRPr="00B9648B">
        <w:rPr>
          <w:sz w:val="24"/>
          <w:szCs w:val="24"/>
        </w:rPr>
        <w:t>.</w:t>
      </w:r>
    </w:p>
    <w:p w:rsidR="005170C4" w:rsidRPr="00B9648B" w:rsidRDefault="005170C4" w:rsidP="00BE563E">
      <w:pPr>
        <w:pStyle w:val="a9"/>
        <w:keepNext/>
        <w:keepLines/>
        <w:numPr>
          <w:ilvl w:val="1"/>
          <w:numId w:val="1"/>
        </w:numPr>
        <w:tabs>
          <w:tab w:val="left" w:pos="1134"/>
        </w:tabs>
        <w:spacing w:line="240" w:lineRule="auto"/>
        <w:ind w:left="0" w:firstLine="709"/>
        <w:rPr>
          <w:bCs w:val="0"/>
          <w:snapToGrid/>
          <w:sz w:val="24"/>
          <w:szCs w:val="24"/>
        </w:rPr>
      </w:pPr>
      <w:r w:rsidRPr="00B9648B">
        <w:rPr>
          <w:bCs w:val="0"/>
          <w:snapToGrid/>
          <w:sz w:val="24"/>
          <w:szCs w:val="24"/>
        </w:rPr>
        <w:t>Участник закупки вправе подать только одну заявку в отношении каждого предмета закупки (лота).</w:t>
      </w:r>
    </w:p>
    <w:p w:rsidR="00EF40FD" w:rsidRPr="00B9648B" w:rsidRDefault="00EF40FD" w:rsidP="00BE563E">
      <w:pPr>
        <w:pStyle w:val="a9"/>
        <w:keepNext/>
        <w:keepLines/>
        <w:numPr>
          <w:ilvl w:val="1"/>
          <w:numId w:val="1"/>
        </w:numPr>
        <w:tabs>
          <w:tab w:val="left" w:pos="1134"/>
        </w:tabs>
        <w:autoSpaceDE w:val="0"/>
        <w:autoSpaceDN w:val="0"/>
        <w:adjustRightInd w:val="0"/>
        <w:spacing w:line="240" w:lineRule="auto"/>
        <w:ind w:left="0" w:firstLine="709"/>
        <w:rPr>
          <w:sz w:val="24"/>
          <w:szCs w:val="24"/>
        </w:rPr>
      </w:pPr>
      <w:r w:rsidRPr="00B9648B">
        <w:rPr>
          <w:rFonts w:eastAsia="Calibri"/>
          <w:bCs w:val="0"/>
          <w:snapToGrid/>
          <w:sz w:val="24"/>
          <w:szCs w:val="24"/>
        </w:rPr>
        <w:t>Участник закупки вправе изменить или отозвать свою заявку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оператором электронной площадки до истечения срока подачи заявок на участие в закупке.</w:t>
      </w:r>
    </w:p>
    <w:p w:rsidR="00F64E4A" w:rsidRPr="00B9648B" w:rsidRDefault="00EF40FD" w:rsidP="00BE563E">
      <w:pPr>
        <w:pStyle w:val="a9"/>
        <w:keepNext/>
        <w:keepLines/>
        <w:numPr>
          <w:ilvl w:val="1"/>
          <w:numId w:val="1"/>
        </w:numPr>
        <w:tabs>
          <w:tab w:val="left" w:pos="1134"/>
        </w:tabs>
        <w:autoSpaceDE w:val="0"/>
        <w:autoSpaceDN w:val="0"/>
        <w:adjustRightInd w:val="0"/>
        <w:spacing w:line="240" w:lineRule="auto"/>
        <w:ind w:left="0" w:firstLine="709"/>
        <w:rPr>
          <w:sz w:val="24"/>
          <w:szCs w:val="24"/>
        </w:rPr>
      </w:pPr>
      <w:r w:rsidRPr="00B9648B">
        <w:rPr>
          <w:rFonts w:eastAsia="Calibri"/>
          <w:bCs w:val="0"/>
          <w:snapToGrid/>
          <w:sz w:val="24"/>
          <w:szCs w:val="24"/>
        </w:rPr>
        <w:t xml:space="preserve">Изменение или отзыв заявок на участие в закупке после окончания срока подачи заявок, установленного </w:t>
      </w:r>
      <w:r w:rsidR="00D46C3C" w:rsidRPr="00B9648B">
        <w:rPr>
          <w:rFonts w:eastAsia="Calibri"/>
          <w:bCs w:val="0"/>
          <w:snapToGrid/>
          <w:sz w:val="24"/>
          <w:szCs w:val="24"/>
        </w:rPr>
        <w:t xml:space="preserve">извещением </w:t>
      </w:r>
      <w:r w:rsidRPr="00B9648B">
        <w:rPr>
          <w:rFonts w:eastAsia="Calibri"/>
          <w:bCs w:val="0"/>
          <w:snapToGrid/>
          <w:sz w:val="24"/>
          <w:szCs w:val="24"/>
        </w:rPr>
        <w:t>о закупке, не допускается</w:t>
      </w:r>
      <w:r w:rsidR="00E63115" w:rsidRPr="00B9648B">
        <w:rPr>
          <w:sz w:val="24"/>
          <w:szCs w:val="24"/>
        </w:rPr>
        <w:t>.</w:t>
      </w:r>
    </w:p>
    <w:p w:rsidR="0057365F" w:rsidRPr="00B9648B" w:rsidRDefault="00F64E4A" w:rsidP="00BE563E">
      <w:pPr>
        <w:pStyle w:val="a9"/>
        <w:keepNext/>
        <w:keepLines/>
        <w:numPr>
          <w:ilvl w:val="1"/>
          <w:numId w:val="1"/>
        </w:numPr>
        <w:tabs>
          <w:tab w:val="left" w:pos="1134"/>
        </w:tabs>
        <w:autoSpaceDE w:val="0"/>
        <w:autoSpaceDN w:val="0"/>
        <w:adjustRightInd w:val="0"/>
        <w:spacing w:line="240" w:lineRule="auto"/>
        <w:ind w:left="0" w:firstLine="709"/>
        <w:rPr>
          <w:sz w:val="24"/>
          <w:szCs w:val="24"/>
        </w:rPr>
      </w:pPr>
      <w:r w:rsidRPr="00B9648B">
        <w:rPr>
          <w:sz w:val="24"/>
          <w:szCs w:val="24"/>
        </w:rPr>
        <w:t xml:space="preserve">Если по окончании срока подачи </w:t>
      </w:r>
      <w:r w:rsidR="00134A8A" w:rsidRPr="00B9648B">
        <w:rPr>
          <w:sz w:val="24"/>
          <w:szCs w:val="24"/>
        </w:rPr>
        <w:t>з</w:t>
      </w:r>
      <w:r w:rsidRPr="00B9648B">
        <w:rPr>
          <w:sz w:val="24"/>
          <w:szCs w:val="24"/>
        </w:rPr>
        <w:t xml:space="preserve">аявок </w:t>
      </w:r>
      <w:r w:rsidR="00134A8A" w:rsidRPr="00B9648B">
        <w:rPr>
          <w:sz w:val="24"/>
          <w:szCs w:val="24"/>
        </w:rPr>
        <w:t>подана только одна заявка или не подано ни одной заявки закупка признается несостоявшейся</w:t>
      </w:r>
      <w:r w:rsidRPr="00B9648B">
        <w:rPr>
          <w:sz w:val="24"/>
          <w:szCs w:val="24"/>
        </w:rPr>
        <w:t>.</w:t>
      </w:r>
    </w:p>
    <w:p w:rsidR="0057365F" w:rsidRPr="00B9648B" w:rsidRDefault="0057365F" w:rsidP="00BE563E">
      <w:pPr>
        <w:pStyle w:val="a9"/>
        <w:keepNext/>
        <w:keepLines/>
        <w:numPr>
          <w:ilvl w:val="1"/>
          <w:numId w:val="1"/>
        </w:numPr>
        <w:tabs>
          <w:tab w:val="left" w:pos="1134"/>
        </w:tabs>
        <w:autoSpaceDE w:val="0"/>
        <w:autoSpaceDN w:val="0"/>
        <w:adjustRightInd w:val="0"/>
        <w:spacing w:line="240" w:lineRule="auto"/>
        <w:ind w:left="0" w:firstLine="709"/>
        <w:rPr>
          <w:sz w:val="24"/>
          <w:szCs w:val="24"/>
        </w:rPr>
      </w:pPr>
      <w:r w:rsidRPr="00B9648B">
        <w:rPr>
          <w:sz w:val="24"/>
          <w:szCs w:val="24"/>
        </w:rPr>
        <w:t>В случае, если закупка признана несостоявшейся по причине подачи только одной заявки</w:t>
      </w:r>
      <w:r w:rsidR="00055E7D" w:rsidRPr="00B9648B">
        <w:rPr>
          <w:sz w:val="24"/>
          <w:szCs w:val="24"/>
        </w:rPr>
        <w:t>,</w:t>
      </w:r>
      <w:r w:rsidRPr="00B9648B">
        <w:rPr>
          <w:sz w:val="24"/>
          <w:szCs w:val="24"/>
        </w:rPr>
        <w:t xml:space="preserve"> комиссия по осуществлению закупок </w:t>
      </w:r>
      <w:r w:rsidR="00F64E4A" w:rsidRPr="00B9648B">
        <w:rPr>
          <w:sz w:val="24"/>
          <w:szCs w:val="24"/>
        </w:rPr>
        <w:t xml:space="preserve">рассматривает ее в порядке, установленном </w:t>
      </w:r>
      <w:r w:rsidR="00E349B5" w:rsidRPr="00B9648B">
        <w:rPr>
          <w:sz w:val="24"/>
          <w:szCs w:val="24"/>
        </w:rPr>
        <w:t xml:space="preserve">извещением </w:t>
      </w:r>
      <w:r w:rsidRPr="00B9648B">
        <w:rPr>
          <w:sz w:val="24"/>
          <w:szCs w:val="24"/>
        </w:rPr>
        <w:t>о закупке</w:t>
      </w:r>
      <w:r w:rsidR="00ED0DA3" w:rsidRPr="00B9648B">
        <w:rPr>
          <w:sz w:val="24"/>
          <w:szCs w:val="24"/>
        </w:rPr>
        <w:t>.</w:t>
      </w:r>
    </w:p>
    <w:p w:rsidR="00F64E4A" w:rsidRPr="00B9648B" w:rsidRDefault="0057365F" w:rsidP="00BE563E">
      <w:pPr>
        <w:pStyle w:val="a9"/>
        <w:keepNext/>
        <w:keepLines/>
        <w:numPr>
          <w:ilvl w:val="1"/>
          <w:numId w:val="1"/>
        </w:numPr>
        <w:tabs>
          <w:tab w:val="left" w:pos="1134"/>
        </w:tabs>
        <w:autoSpaceDE w:val="0"/>
        <w:autoSpaceDN w:val="0"/>
        <w:adjustRightInd w:val="0"/>
        <w:spacing w:line="240" w:lineRule="auto"/>
        <w:ind w:left="0" w:firstLine="709"/>
        <w:rPr>
          <w:sz w:val="24"/>
          <w:szCs w:val="24"/>
        </w:rPr>
      </w:pPr>
      <w:r w:rsidRPr="00B9648B">
        <w:rPr>
          <w:sz w:val="24"/>
          <w:szCs w:val="24"/>
        </w:rPr>
        <w:t xml:space="preserve">Заказчик вправе заключить договор с участником закупки, подавшим единственную заявку, при условии отсутствия оснований отказа </w:t>
      </w:r>
      <w:r w:rsidR="00D258B0" w:rsidRPr="00B9648B">
        <w:rPr>
          <w:sz w:val="24"/>
          <w:szCs w:val="24"/>
        </w:rPr>
        <w:t xml:space="preserve">такому участнику </w:t>
      </w:r>
      <w:r w:rsidRPr="00B9648B">
        <w:rPr>
          <w:sz w:val="24"/>
          <w:szCs w:val="24"/>
        </w:rPr>
        <w:t>в допуске до участия в закупке</w:t>
      </w:r>
      <w:r w:rsidR="00D258B0" w:rsidRPr="00B9648B">
        <w:rPr>
          <w:sz w:val="24"/>
          <w:szCs w:val="24"/>
        </w:rPr>
        <w:t>.</w:t>
      </w:r>
    </w:p>
    <w:p w:rsidR="00242D54" w:rsidRPr="00B9648B" w:rsidRDefault="00242D54" w:rsidP="00BE563E">
      <w:pPr>
        <w:keepNext/>
        <w:keepLines/>
        <w:tabs>
          <w:tab w:val="left" w:pos="284"/>
        </w:tabs>
        <w:spacing w:line="240" w:lineRule="auto"/>
        <w:jc w:val="center"/>
        <w:rPr>
          <w:b/>
          <w:sz w:val="24"/>
          <w:szCs w:val="24"/>
        </w:rPr>
      </w:pPr>
    </w:p>
    <w:p w:rsidR="001156A9" w:rsidRPr="00B9648B" w:rsidRDefault="00C95910"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t>КРИТЕРИИ ОЦЕНКИ ЗАЯВОК</w:t>
      </w:r>
    </w:p>
    <w:p w:rsidR="001B0DFD" w:rsidRPr="00B9648B" w:rsidRDefault="00EA6239" w:rsidP="00BE563E">
      <w:pPr>
        <w:pStyle w:val="a9"/>
        <w:keepNext/>
        <w:keepLines/>
        <w:numPr>
          <w:ilvl w:val="1"/>
          <w:numId w:val="1"/>
        </w:numPr>
        <w:tabs>
          <w:tab w:val="left" w:pos="426"/>
          <w:tab w:val="left" w:pos="1134"/>
        </w:tabs>
        <w:spacing w:line="240" w:lineRule="auto"/>
        <w:ind w:left="0" w:firstLine="709"/>
        <w:rPr>
          <w:sz w:val="24"/>
          <w:szCs w:val="24"/>
        </w:rPr>
      </w:pPr>
      <w:r w:rsidRPr="00B9648B">
        <w:rPr>
          <w:sz w:val="24"/>
          <w:szCs w:val="24"/>
        </w:rPr>
        <w:t>Критерием оценки заявок на участие в закупке является</w:t>
      </w:r>
      <w:r w:rsidR="006445C1" w:rsidRPr="00B9648B">
        <w:rPr>
          <w:sz w:val="24"/>
          <w:szCs w:val="24"/>
        </w:rPr>
        <w:t xml:space="preserve"> ценовой критерий</w:t>
      </w:r>
      <w:r w:rsidR="00297B2A" w:rsidRPr="00B9648B">
        <w:rPr>
          <w:sz w:val="24"/>
          <w:szCs w:val="24"/>
        </w:rPr>
        <w:t>:</w:t>
      </w:r>
      <w:r w:rsidR="00120570" w:rsidRPr="00B9648B">
        <w:rPr>
          <w:sz w:val="24"/>
          <w:szCs w:val="24"/>
        </w:rPr>
        <w:t xml:space="preserve"> </w:t>
      </w:r>
      <w:r w:rsidRPr="00B9648B">
        <w:rPr>
          <w:sz w:val="24"/>
          <w:szCs w:val="24"/>
        </w:rPr>
        <w:t>цена договора</w:t>
      </w:r>
      <w:r w:rsidR="001B0DFD" w:rsidRPr="00B9648B">
        <w:rPr>
          <w:sz w:val="24"/>
          <w:szCs w:val="24"/>
        </w:rPr>
        <w:t>.</w:t>
      </w:r>
    </w:p>
    <w:p w:rsidR="00EA6239" w:rsidRPr="00B9648B" w:rsidRDefault="00EA6239" w:rsidP="00BE563E">
      <w:pPr>
        <w:pStyle w:val="a9"/>
        <w:keepNext/>
        <w:keepLines/>
        <w:numPr>
          <w:ilvl w:val="1"/>
          <w:numId w:val="1"/>
        </w:numPr>
        <w:tabs>
          <w:tab w:val="left" w:pos="426"/>
          <w:tab w:val="left" w:pos="1134"/>
        </w:tabs>
        <w:spacing w:line="240" w:lineRule="auto"/>
        <w:ind w:left="0" w:firstLine="709"/>
        <w:rPr>
          <w:b/>
          <w:sz w:val="24"/>
          <w:szCs w:val="24"/>
        </w:rPr>
      </w:pPr>
      <w:r w:rsidRPr="00B9648B">
        <w:rPr>
          <w:rFonts w:eastAsia="Calibri"/>
          <w:bCs w:val="0"/>
          <w:snapToGrid/>
          <w:sz w:val="24"/>
          <w:szCs w:val="24"/>
        </w:rPr>
        <w:t xml:space="preserve">В качестве единого базиса сравнения </w:t>
      </w:r>
      <w:r w:rsidR="0086650E" w:rsidRPr="00B9648B">
        <w:rPr>
          <w:rFonts w:eastAsia="Calibri"/>
          <w:bCs w:val="0"/>
          <w:snapToGrid/>
          <w:sz w:val="24"/>
          <w:szCs w:val="24"/>
        </w:rPr>
        <w:t>заявок по ценовому критерию</w:t>
      </w:r>
      <w:r w:rsidRPr="00B9648B">
        <w:rPr>
          <w:rFonts w:eastAsia="Calibri"/>
          <w:bCs w:val="0"/>
          <w:snapToGrid/>
          <w:sz w:val="24"/>
          <w:szCs w:val="24"/>
        </w:rPr>
        <w:t xml:space="preserve"> используются предложения участников закупки о цене договора</w:t>
      </w:r>
      <w:r w:rsidR="0075178C" w:rsidRPr="00B9648B">
        <w:rPr>
          <w:rFonts w:eastAsia="Calibri"/>
          <w:bCs w:val="0"/>
          <w:snapToGrid/>
          <w:sz w:val="24"/>
          <w:szCs w:val="24"/>
        </w:rPr>
        <w:t xml:space="preserve"> </w:t>
      </w:r>
      <w:r w:rsidRPr="00B9648B">
        <w:rPr>
          <w:rFonts w:eastAsia="Calibri"/>
          <w:bCs w:val="0"/>
          <w:snapToGrid/>
          <w:sz w:val="24"/>
          <w:szCs w:val="24"/>
        </w:rPr>
        <w:t>без учета НДС.</w:t>
      </w:r>
    </w:p>
    <w:p w:rsidR="008F25AF" w:rsidRPr="00B9648B" w:rsidRDefault="008F25AF" w:rsidP="00BE563E">
      <w:pPr>
        <w:keepNext/>
        <w:keepLines/>
        <w:tabs>
          <w:tab w:val="left" w:pos="426"/>
          <w:tab w:val="left" w:pos="1134"/>
        </w:tabs>
        <w:spacing w:line="240" w:lineRule="auto"/>
        <w:ind w:firstLine="0"/>
        <w:rPr>
          <w:i/>
          <w:sz w:val="24"/>
          <w:szCs w:val="24"/>
        </w:rPr>
      </w:pPr>
    </w:p>
    <w:p w:rsidR="001156A9" w:rsidRPr="00B9648B" w:rsidRDefault="00171BAA" w:rsidP="00BE563E">
      <w:pPr>
        <w:pStyle w:val="a9"/>
        <w:keepNext/>
        <w:keepLines/>
        <w:numPr>
          <w:ilvl w:val="0"/>
          <w:numId w:val="1"/>
        </w:numPr>
        <w:tabs>
          <w:tab w:val="left" w:pos="284"/>
        </w:tabs>
        <w:spacing w:line="240" w:lineRule="auto"/>
        <w:ind w:left="0" w:hanging="11"/>
        <w:jc w:val="center"/>
        <w:rPr>
          <w:b/>
          <w:sz w:val="24"/>
          <w:szCs w:val="24"/>
        </w:rPr>
      </w:pPr>
      <w:r w:rsidRPr="00B9648B">
        <w:rPr>
          <w:b/>
          <w:sz w:val="24"/>
          <w:szCs w:val="24"/>
        </w:rPr>
        <w:t>РАССМОТРЕНИЕ ЗАЯВОК</w:t>
      </w:r>
      <w:r w:rsidR="002E6477" w:rsidRPr="00B9648B">
        <w:rPr>
          <w:b/>
          <w:sz w:val="24"/>
          <w:szCs w:val="24"/>
        </w:rPr>
        <w:t xml:space="preserve"> И</w:t>
      </w:r>
      <w:r w:rsidRPr="00B9648B">
        <w:rPr>
          <w:b/>
          <w:sz w:val="24"/>
          <w:szCs w:val="24"/>
        </w:rPr>
        <w:t xml:space="preserve"> ПОДВЕДЕНИЕ ИТОГОВ</w:t>
      </w:r>
    </w:p>
    <w:p w:rsidR="00D060F9" w:rsidRPr="00B9648B" w:rsidRDefault="00F2602D" w:rsidP="00BE563E">
      <w:pPr>
        <w:pStyle w:val="a9"/>
        <w:keepNext/>
        <w:keepLines/>
        <w:numPr>
          <w:ilvl w:val="1"/>
          <w:numId w:val="1"/>
        </w:numPr>
        <w:tabs>
          <w:tab w:val="left" w:pos="426"/>
          <w:tab w:val="left" w:pos="1134"/>
        </w:tabs>
        <w:spacing w:line="240" w:lineRule="auto"/>
        <w:ind w:left="0" w:firstLine="709"/>
        <w:rPr>
          <w:b/>
          <w:sz w:val="24"/>
          <w:szCs w:val="24"/>
        </w:rPr>
      </w:pPr>
      <w:r w:rsidRPr="00B9648B">
        <w:rPr>
          <w:sz w:val="24"/>
          <w:szCs w:val="24"/>
        </w:rPr>
        <w:t>Комиссия по осуществлению закупок в срок</w:t>
      </w:r>
      <w:r w:rsidR="00F759FD" w:rsidRPr="00B9648B">
        <w:rPr>
          <w:sz w:val="24"/>
          <w:szCs w:val="24"/>
        </w:rPr>
        <w:t xml:space="preserve">, указанный в Информационной карте, рассматривает </w:t>
      </w:r>
      <w:r w:rsidRPr="00B9648B">
        <w:rPr>
          <w:sz w:val="24"/>
          <w:szCs w:val="24"/>
        </w:rPr>
        <w:t>з</w:t>
      </w:r>
      <w:r w:rsidR="005546CD" w:rsidRPr="00B9648B">
        <w:rPr>
          <w:sz w:val="24"/>
          <w:szCs w:val="24"/>
        </w:rPr>
        <w:t>аявки</w:t>
      </w:r>
      <w:r w:rsidR="002E6477" w:rsidRPr="00B9648B">
        <w:rPr>
          <w:sz w:val="24"/>
          <w:szCs w:val="24"/>
        </w:rPr>
        <w:t xml:space="preserve"> и</w:t>
      </w:r>
      <w:r w:rsidR="005546CD" w:rsidRPr="00B9648B">
        <w:rPr>
          <w:sz w:val="24"/>
          <w:szCs w:val="24"/>
        </w:rPr>
        <w:t xml:space="preserve"> </w:t>
      </w:r>
      <w:r w:rsidR="00F759FD" w:rsidRPr="00B9648B">
        <w:rPr>
          <w:sz w:val="24"/>
          <w:szCs w:val="24"/>
        </w:rPr>
        <w:t xml:space="preserve">подводит итоги </w:t>
      </w:r>
      <w:r w:rsidR="005546CD" w:rsidRPr="00B9648B">
        <w:rPr>
          <w:sz w:val="24"/>
          <w:szCs w:val="24"/>
        </w:rPr>
        <w:t>закупки.</w:t>
      </w:r>
    </w:p>
    <w:p w:rsidR="00CC73B9" w:rsidRPr="00B9648B" w:rsidRDefault="00EB6057" w:rsidP="00BE563E">
      <w:pPr>
        <w:pStyle w:val="a9"/>
        <w:keepNext/>
        <w:keepLines/>
        <w:numPr>
          <w:ilvl w:val="1"/>
          <w:numId w:val="1"/>
        </w:numPr>
        <w:tabs>
          <w:tab w:val="left" w:pos="426"/>
          <w:tab w:val="left" w:pos="1134"/>
        </w:tabs>
        <w:spacing w:line="240" w:lineRule="auto"/>
        <w:ind w:left="0" w:firstLine="709"/>
        <w:rPr>
          <w:b/>
          <w:sz w:val="24"/>
          <w:szCs w:val="24"/>
        </w:rPr>
      </w:pPr>
      <w:r w:rsidRPr="00B9648B">
        <w:rPr>
          <w:sz w:val="24"/>
          <w:szCs w:val="24"/>
        </w:rPr>
        <w:t>Для целей</w:t>
      </w:r>
      <w:r w:rsidR="00CC73B9" w:rsidRPr="00B9648B">
        <w:rPr>
          <w:sz w:val="24"/>
          <w:szCs w:val="24"/>
        </w:rPr>
        <w:t xml:space="preserve"> подведени</w:t>
      </w:r>
      <w:r w:rsidRPr="00B9648B">
        <w:rPr>
          <w:sz w:val="24"/>
          <w:szCs w:val="24"/>
        </w:rPr>
        <w:t>я</w:t>
      </w:r>
      <w:r w:rsidR="00CC73B9" w:rsidRPr="00B9648B">
        <w:rPr>
          <w:sz w:val="24"/>
          <w:szCs w:val="24"/>
        </w:rPr>
        <w:t xml:space="preserve"> итогов закупки осуществляется оценка заявок по критерию, предусмотренному извещением о закупке.</w:t>
      </w:r>
    </w:p>
    <w:p w:rsidR="00D877A5" w:rsidRPr="00B9648B" w:rsidRDefault="00D060F9" w:rsidP="00BE563E">
      <w:pPr>
        <w:pStyle w:val="a9"/>
        <w:keepNext/>
        <w:keepLines/>
        <w:numPr>
          <w:ilvl w:val="1"/>
          <w:numId w:val="1"/>
        </w:numPr>
        <w:tabs>
          <w:tab w:val="left" w:pos="426"/>
          <w:tab w:val="left" w:pos="1134"/>
        </w:tabs>
        <w:spacing w:line="240" w:lineRule="auto"/>
        <w:ind w:left="0" w:firstLine="709"/>
        <w:rPr>
          <w:b/>
          <w:sz w:val="24"/>
          <w:szCs w:val="24"/>
        </w:rPr>
      </w:pPr>
      <w:r w:rsidRPr="00B9648B">
        <w:rPr>
          <w:bCs w:val="0"/>
          <w:snapToGrid/>
          <w:sz w:val="24"/>
          <w:szCs w:val="24"/>
        </w:rPr>
        <w:t>Рассмотрение и оценка заявок осуществля</w:t>
      </w:r>
      <w:r w:rsidR="00810C2B" w:rsidRPr="00B9648B">
        <w:rPr>
          <w:bCs w:val="0"/>
          <w:snapToGrid/>
          <w:sz w:val="24"/>
          <w:szCs w:val="24"/>
        </w:rPr>
        <w:t>е</w:t>
      </w:r>
      <w:r w:rsidRPr="00B9648B">
        <w:rPr>
          <w:bCs w:val="0"/>
          <w:snapToGrid/>
          <w:sz w:val="24"/>
          <w:szCs w:val="24"/>
        </w:rPr>
        <w:t xml:space="preserve">тся последовательно. </w:t>
      </w:r>
      <w:r w:rsidR="00810C2B" w:rsidRPr="00B9648B">
        <w:rPr>
          <w:bCs w:val="0"/>
          <w:snapToGrid/>
          <w:sz w:val="24"/>
          <w:szCs w:val="24"/>
        </w:rPr>
        <w:t>Комиссия по осуществлению закупок оценивает только те заявки, которые не были отклонены после рассмотрения.</w:t>
      </w:r>
    </w:p>
    <w:p w:rsidR="00D877A5" w:rsidRPr="00B9648B" w:rsidRDefault="00D877A5" w:rsidP="00BE563E">
      <w:pPr>
        <w:pStyle w:val="a9"/>
        <w:keepNext/>
        <w:keepLines/>
        <w:numPr>
          <w:ilvl w:val="1"/>
          <w:numId w:val="1"/>
        </w:numPr>
        <w:tabs>
          <w:tab w:val="left" w:pos="426"/>
          <w:tab w:val="left" w:pos="1134"/>
        </w:tabs>
        <w:spacing w:line="240" w:lineRule="auto"/>
        <w:ind w:left="0" w:firstLine="709"/>
        <w:rPr>
          <w:b/>
          <w:sz w:val="24"/>
          <w:szCs w:val="24"/>
        </w:rPr>
      </w:pPr>
      <w:r w:rsidRPr="00B9648B">
        <w:rPr>
          <w:bCs w:val="0"/>
          <w:snapToGrid/>
          <w:sz w:val="24"/>
          <w:szCs w:val="24"/>
        </w:rPr>
        <w:t>При рассмотрении заявок на участие в закупке выполняются следующие действия:</w:t>
      </w:r>
    </w:p>
    <w:p w:rsidR="00D877A5" w:rsidRPr="00B9648B" w:rsidRDefault="00D877A5" w:rsidP="00BE563E">
      <w:pPr>
        <w:keepNext/>
        <w:keepLines/>
        <w:numPr>
          <w:ilvl w:val="0"/>
          <w:numId w:val="7"/>
        </w:numPr>
        <w:tabs>
          <w:tab w:val="left" w:pos="993"/>
        </w:tabs>
        <w:spacing w:after="200" w:line="240" w:lineRule="auto"/>
        <w:ind w:left="0" w:firstLine="709"/>
        <w:contextualSpacing/>
        <w:rPr>
          <w:bCs w:val="0"/>
          <w:snapToGrid/>
          <w:sz w:val="24"/>
          <w:szCs w:val="24"/>
        </w:rPr>
      </w:pPr>
      <w:r w:rsidRPr="00B9648B">
        <w:rPr>
          <w:bCs w:val="0"/>
          <w:snapToGrid/>
          <w:sz w:val="24"/>
          <w:szCs w:val="24"/>
        </w:rPr>
        <w:t xml:space="preserve">Затребование от участников закупки разъяснений положений заявки на участие в закупке (при необходимости) и представления недостающих документов. Для случаев, когда предусмотренные </w:t>
      </w:r>
      <w:r w:rsidR="0007706F" w:rsidRPr="00B9648B">
        <w:rPr>
          <w:bCs w:val="0"/>
          <w:snapToGrid/>
          <w:sz w:val="24"/>
          <w:szCs w:val="24"/>
        </w:rPr>
        <w:t>извещением</w:t>
      </w:r>
      <w:r w:rsidRPr="00B9648B">
        <w:rPr>
          <w:bCs w:val="0"/>
          <w:snapToGrid/>
          <w:sz w:val="24"/>
          <w:szCs w:val="24"/>
        </w:rPr>
        <w:t xml:space="preserve"> о закупке документы отсутствуют в составе заявок нескольких участников, запрос недостающих документов направляется в адрес всех этих участников, выборочное направление запроса только одному из них не допускается. При этом для всех участников закупки, в адрес которых направлен запрос, устанавливается единый срок предоставления разъяснений заявки и недостающих документов. Пропуск срока, установленного для ответа на запрос, приравнивается к непредоставлению разъяснений и недостающих документов. Предоставляемые участниками недостающие документы по своему содержанию не должны изменять суть, условия заявки;</w:t>
      </w:r>
    </w:p>
    <w:p w:rsidR="00D877A5" w:rsidRPr="00B9648B" w:rsidRDefault="00D877A5" w:rsidP="00BE563E">
      <w:pPr>
        <w:keepNext/>
        <w:keepLines/>
        <w:numPr>
          <w:ilvl w:val="0"/>
          <w:numId w:val="7"/>
        </w:numPr>
        <w:tabs>
          <w:tab w:val="left" w:pos="993"/>
        </w:tabs>
        <w:spacing w:after="200" w:line="240" w:lineRule="auto"/>
        <w:ind w:left="0" w:firstLine="709"/>
        <w:contextualSpacing/>
        <w:rPr>
          <w:bCs w:val="0"/>
          <w:snapToGrid/>
          <w:sz w:val="24"/>
          <w:szCs w:val="24"/>
        </w:rPr>
      </w:pPr>
      <w:r w:rsidRPr="00B9648B">
        <w:rPr>
          <w:bCs w:val="0"/>
          <w:snapToGrid/>
          <w:sz w:val="24"/>
          <w:szCs w:val="24"/>
        </w:rPr>
        <w:lastRenderedPageBreak/>
        <w:t xml:space="preserve">Проверка участников закупки и их заявок на соблюдение требований </w:t>
      </w:r>
      <w:r w:rsidR="00694BFE" w:rsidRPr="00B9648B">
        <w:rPr>
          <w:bCs w:val="0"/>
          <w:snapToGrid/>
          <w:sz w:val="24"/>
          <w:szCs w:val="24"/>
        </w:rPr>
        <w:t xml:space="preserve">извещения </w:t>
      </w:r>
      <w:r w:rsidRPr="00B9648B">
        <w:rPr>
          <w:bCs w:val="0"/>
          <w:snapToGrid/>
          <w:sz w:val="24"/>
          <w:szCs w:val="24"/>
        </w:rPr>
        <w:t xml:space="preserve"> о закупке. При этом заявки на участие в закупке рассматриваются как отвечающие требованиям </w:t>
      </w:r>
      <w:r w:rsidR="00921A55" w:rsidRPr="00B9648B">
        <w:rPr>
          <w:bCs w:val="0"/>
          <w:snapToGrid/>
          <w:sz w:val="24"/>
          <w:szCs w:val="24"/>
        </w:rPr>
        <w:t>извещения</w:t>
      </w:r>
      <w:r w:rsidRPr="00B9648B">
        <w:rPr>
          <w:bCs w:val="0"/>
          <w:snapToGrid/>
          <w:sz w:val="24"/>
          <w:szCs w:val="24"/>
        </w:rPr>
        <w:t xml:space="preserve"> о закупке даже если в них имеются несущественные несоответствия по форме документов или незначительные грамматические и арифметические ошибки. Несоответствия по форме документов признаются несущественными, а грамматические и арифметические ошибки признаются незначительными в случаях когда, несмотря на отклонения от предусмотренных </w:t>
      </w:r>
      <w:r w:rsidR="004A212F" w:rsidRPr="00B9648B">
        <w:rPr>
          <w:bCs w:val="0"/>
          <w:snapToGrid/>
          <w:sz w:val="24"/>
          <w:szCs w:val="24"/>
        </w:rPr>
        <w:t>извещением</w:t>
      </w:r>
      <w:r w:rsidRPr="00B9648B">
        <w:rPr>
          <w:bCs w:val="0"/>
          <w:snapToGrid/>
          <w:sz w:val="24"/>
          <w:szCs w:val="24"/>
        </w:rPr>
        <w:t xml:space="preserve"> о закупке форм документов, комиссия по осуществлению закупок может установить наличие необходимых сведений в заявке на участие в закупке, а допущенные ошибки не противоречат иным сведениям, содержащимся в заявке на участие в закупке, и не допускают двусмысленное толкование таких сведений;</w:t>
      </w:r>
    </w:p>
    <w:p w:rsidR="00D877A5" w:rsidRPr="00B9648B" w:rsidRDefault="00D877A5" w:rsidP="00BE563E">
      <w:pPr>
        <w:keepNext/>
        <w:keepLines/>
        <w:numPr>
          <w:ilvl w:val="0"/>
          <w:numId w:val="7"/>
        </w:numPr>
        <w:tabs>
          <w:tab w:val="left" w:pos="993"/>
        </w:tabs>
        <w:spacing w:line="240" w:lineRule="auto"/>
        <w:ind w:left="0" w:firstLine="709"/>
        <w:contextualSpacing/>
        <w:rPr>
          <w:bCs w:val="0"/>
          <w:snapToGrid/>
          <w:sz w:val="24"/>
          <w:szCs w:val="24"/>
        </w:rPr>
      </w:pPr>
      <w:r w:rsidRPr="00B9648B">
        <w:rPr>
          <w:bCs w:val="0"/>
          <w:snapToGrid/>
          <w:sz w:val="24"/>
          <w:szCs w:val="24"/>
        </w:rPr>
        <w:t xml:space="preserve">Проверка предлагаемой продукции и условий договора на соответствие требованиям </w:t>
      </w:r>
      <w:r w:rsidR="001A19FB" w:rsidRPr="00B9648B">
        <w:rPr>
          <w:bCs w:val="0"/>
          <w:snapToGrid/>
          <w:sz w:val="24"/>
          <w:szCs w:val="24"/>
        </w:rPr>
        <w:t>извещения</w:t>
      </w:r>
      <w:r w:rsidRPr="00B9648B">
        <w:rPr>
          <w:bCs w:val="0"/>
          <w:snapToGrid/>
          <w:sz w:val="24"/>
          <w:szCs w:val="24"/>
        </w:rPr>
        <w:t xml:space="preserve"> о закупке.</w:t>
      </w:r>
    </w:p>
    <w:p w:rsidR="00D060F9" w:rsidRPr="00B9648B" w:rsidRDefault="00D060F9" w:rsidP="00BE563E">
      <w:pPr>
        <w:pStyle w:val="a9"/>
        <w:keepNext/>
        <w:keepLines/>
        <w:numPr>
          <w:ilvl w:val="1"/>
          <w:numId w:val="1"/>
        </w:numPr>
        <w:tabs>
          <w:tab w:val="left" w:pos="1134"/>
          <w:tab w:val="left" w:pos="1276"/>
        </w:tabs>
        <w:spacing w:line="240" w:lineRule="auto"/>
        <w:ind w:left="0" w:firstLine="709"/>
        <w:rPr>
          <w:bCs w:val="0"/>
          <w:snapToGrid/>
          <w:sz w:val="24"/>
          <w:szCs w:val="24"/>
        </w:rPr>
      </w:pPr>
      <w:r w:rsidRPr="00B9648B">
        <w:rPr>
          <w:bCs w:val="0"/>
          <w:snapToGrid/>
          <w:sz w:val="24"/>
          <w:szCs w:val="24"/>
        </w:rPr>
        <w:t>По результатам рассмотрения заявок комиссия по осуществлению закупок принимает одно из следующих решений в отношении каждой заявки на участие в закупке, полученной до окончания сорока подачи заявок:</w:t>
      </w:r>
    </w:p>
    <w:p w:rsidR="00D060F9" w:rsidRPr="00B9648B" w:rsidRDefault="00D060F9" w:rsidP="00BE563E">
      <w:pPr>
        <w:keepNext/>
        <w:keepLines/>
        <w:numPr>
          <w:ilvl w:val="0"/>
          <w:numId w:val="6"/>
        </w:numPr>
        <w:tabs>
          <w:tab w:val="left" w:pos="993"/>
        </w:tabs>
        <w:spacing w:after="200" w:line="240" w:lineRule="auto"/>
        <w:ind w:left="0" w:firstLine="709"/>
        <w:contextualSpacing/>
        <w:rPr>
          <w:bCs w:val="0"/>
          <w:snapToGrid/>
          <w:sz w:val="24"/>
          <w:szCs w:val="24"/>
        </w:rPr>
      </w:pPr>
      <w:r w:rsidRPr="00B9648B">
        <w:rPr>
          <w:bCs w:val="0"/>
          <w:snapToGrid/>
          <w:sz w:val="24"/>
          <w:szCs w:val="24"/>
        </w:rPr>
        <w:t xml:space="preserve"> о допуске до участия в закупке </w:t>
      </w:r>
      <w:r w:rsidR="00EF3F90" w:rsidRPr="00B9648B">
        <w:rPr>
          <w:bCs w:val="0"/>
          <w:snapToGrid/>
          <w:sz w:val="24"/>
          <w:szCs w:val="24"/>
        </w:rPr>
        <w:t>(</w:t>
      </w:r>
      <w:r w:rsidRPr="00B9648B">
        <w:rPr>
          <w:bCs w:val="0"/>
          <w:snapToGrid/>
          <w:sz w:val="24"/>
          <w:szCs w:val="24"/>
        </w:rPr>
        <w:t xml:space="preserve">в случае если, по мнению членов комиссии по осуществлению закупок, участник закупки и его заявка соответствуют требованиям </w:t>
      </w:r>
      <w:r w:rsidR="0053560D" w:rsidRPr="00B9648B">
        <w:rPr>
          <w:bCs w:val="0"/>
          <w:snapToGrid/>
          <w:sz w:val="24"/>
          <w:szCs w:val="24"/>
        </w:rPr>
        <w:t xml:space="preserve">извещения </w:t>
      </w:r>
      <w:r w:rsidRPr="00B9648B">
        <w:rPr>
          <w:bCs w:val="0"/>
          <w:snapToGrid/>
          <w:sz w:val="24"/>
          <w:szCs w:val="24"/>
        </w:rPr>
        <w:t xml:space="preserve"> о закупке</w:t>
      </w:r>
      <w:r w:rsidR="00EF3F90" w:rsidRPr="00B9648B">
        <w:rPr>
          <w:bCs w:val="0"/>
          <w:snapToGrid/>
          <w:sz w:val="24"/>
          <w:szCs w:val="24"/>
        </w:rPr>
        <w:t>)</w:t>
      </w:r>
      <w:r w:rsidRPr="00B9648B">
        <w:rPr>
          <w:bCs w:val="0"/>
          <w:snapToGrid/>
          <w:sz w:val="24"/>
          <w:szCs w:val="24"/>
        </w:rPr>
        <w:t>;</w:t>
      </w:r>
    </w:p>
    <w:p w:rsidR="00D060F9" w:rsidRPr="00B9648B" w:rsidRDefault="00D060F9" w:rsidP="00BE563E">
      <w:pPr>
        <w:keepNext/>
        <w:keepLines/>
        <w:numPr>
          <w:ilvl w:val="0"/>
          <w:numId w:val="6"/>
        </w:numPr>
        <w:tabs>
          <w:tab w:val="left" w:pos="993"/>
        </w:tabs>
        <w:spacing w:line="240" w:lineRule="auto"/>
        <w:ind w:left="0" w:firstLine="709"/>
        <w:contextualSpacing/>
        <w:rPr>
          <w:bCs w:val="0"/>
          <w:snapToGrid/>
          <w:sz w:val="24"/>
          <w:szCs w:val="24"/>
        </w:rPr>
      </w:pPr>
      <w:r w:rsidRPr="00B9648B">
        <w:rPr>
          <w:bCs w:val="0"/>
          <w:snapToGrid/>
          <w:sz w:val="24"/>
          <w:szCs w:val="24"/>
        </w:rPr>
        <w:t xml:space="preserve">об отказе в допуске до участия в закупке </w:t>
      </w:r>
      <w:r w:rsidR="00EF3F90" w:rsidRPr="00B9648B">
        <w:rPr>
          <w:bCs w:val="0"/>
          <w:snapToGrid/>
          <w:sz w:val="24"/>
          <w:szCs w:val="24"/>
        </w:rPr>
        <w:t>(</w:t>
      </w:r>
      <w:r w:rsidRPr="00B9648B">
        <w:rPr>
          <w:bCs w:val="0"/>
          <w:snapToGrid/>
          <w:sz w:val="24"/>
          <w:szCs w:val="24"/>
        </w:rPr>
        <w:t>в случае если, по мнению членов комиссии по осуществлению закупок,</w:t>
      </w:r>
      <w:r w:rsidR="0086297D" w:rsidRPr="00B9648B">
        <w:rPr>
          <w:bCs w:val="0"/>
          <w:snapToGrid/>
          <w:sz w:val="24"/>
          <w:szCs w:val="24"/>
        </w:rPr>
        <w:t xml:space="preserve"> для этого</w:t>
      </w:r>
      <w:r w:rsidR="00363917" w:rsidRPr="00B9648B">
        <w:rPr>
          <w:bCs w:val="0"/>
          <w:snapToGrid/>
          <w:sz w:val="24"/>
          <w:szCs w:val="24"/>
        </w:rPr>
        <w:t xml:space="preserve"> имеются основания, предусмотренные </w:t>
      </w:r>
      <w:r w:rsidR="00007C36" w:rsidRPr="00B9648B">
        <w:rPr>
          <w:bCs w:val="0"/>
          <w:snapToGrid/>
          <w:sz w:val="24"/>
          <w:szCs w:val="24"/>
        </w:rPr>
        <w:t xml:space="preserve">извещением </w:t>
      </w:r>
      <w:r w:rsidR="00363917" w:rsidRPr="00B9648B">
        <w:rPr>
          <w:bCs w:val="0"/>
          <w:snapToGrid/>
          <w:sz w:val="24"/>
          <w:szCs w:val="24"/>
        </w:rPr>
        <w:t>о закупке</w:t>
      </w:r>
      <w:r w:rsidR="00EF3F90" w:rsidRPr="00B9648B">
        <w:rPr>
          <w:bCs w:val="0"/>
          <w:snapToGrid/>
          <w:sz w:val="24"/>
          <w:szCs w:val="24"/>
        </w:rPr>
        <w:t>)</w:t>
      </w:r>
      <w:r w:rsidR="00363917" w:rsidRPr="00B9648B">
        <w:rPr>
          <w:bCs w:val="0"/>
          <w:snapToGrid/>
          <w:sz w:val="24"/>
          <w:szCs w:val="24"/>
        </w:rPr>
        <w:t>.</w:t>
      </w:r>
    </w:p>
    <w:p w:rsidR="00DF6288" w:rsidRPr="00B9648B" w:rsidRDefault="002D4189" w:rsidP="00BE563E">
      <w:pPr>
        <w:pStyle w:val="a9"/>
        <w:keepNext/>
        <w:keepLines/>
        <w:numPr>
          <w:ilvl w:val="1"/>
          <w:numId w:val="1"/>
        </w:numPr>
        <w:tabs>
          <w:tab w:val="left" w:pos="426"/>
          <w:tab w:val="left" w:pos="1134"/>
        </w:tabs>
        <w:spacing w:line="240" w:lineRule="auto"/>
        <w:ind w:left="0" w:firstLine="709"/>
        <w:rPr>
          <w:b/>
          <w:sz w:val="24"/>
          <w:szCs w:val="24"/>
        </w:rPr>
      </w:pPr>
      <w:r w:rsidRPr="00B9648B">
        <w:rPr>
          <w:bCs w:val="0"/>
          <w:snapToGrid/>
          <w:sz w:val="24"/>
          <w:szCs w:val="24"/>
        </w:rPr>
        <w:t>О</w:t>
      </w:r>
      <w:r w:rsidR="00D060F9" w:rsidRPr="00B9648B">
        <w:rPr>
          <w:bCs w:val="0"/>
          <w:snapToGrid/>
          <w:sz w:val="24"/>
          <w:szCs w:val="24"/>
        </w:rPr>
        <w:t>ценк</w:t>
      </w:r>
      <w:r w:rsidRPr="00B9648B">
        <w:rPr>
          <w:bCs w:val="0"/>
          <w:snapToGrid/>
          <w:sz w:val="24"/>
          <w:szCs w:val="24"/>
        </w:rPr>
        <w:t>а</w:t>
      </w:r>
      <w:r w:rsidR="00D060F9" w:rsidRPr="00B9648B">
        <w:rPr>
          <w:bCs w:val="0"/>
          <w:snapToGrid/>
          <w:sz w:val="24"/>
          <w:szCs w:val="24"/>
        </w:rPr>
        <w:t xml:space="preserve"> заявок</w:t>
      </w:r>
      <w:r w:rsidRPr="00B9648B">
        <w:rPr>
          <w:bCs w:val="0"/>
          <w:snapToGrid/>
          <w:sz w:val="24"/>
          <w:szCs w:val="24"/>
        </w:rPr>
        <w:t xml:space="preserve"> осуществляется</w:t>
      </w:r>
      <w:r w:rsidR="00D060F9" w:rsidRPr="00B9648B">
        <w:rPr>
          <w:bCs w:val="0"/>
          <w:snapToGrid/>
          <w:sz w:val="24"/>
          <w:szCs w:val="24"/>
        </w:rPr>
        <w:t xml:space="preserve"> в целях выявления</w:t>
      </w:r>
      <w:r w:rsidR="00035B56" w:rsidRPr="00B9648B">
        <w:rPr>
          <w:bCs w:val="0"/>
          <w:snapToGrid/>
          <w:sz w:val="24"/>
          <w:szCs w:val="24"/>
        </w:rPr>
        <w:t xml:space="preserve"> лучшего значения критерия оценки заявок, предусмотренного извещением о закупке</w:t>
      </w:r>
      <w:r w:rsidR="00DF6288" w:rsidRPr="00B9648B">
        <w:rPr>
          <w:bCs w:val="0"/>
          <w:snapToGrid/>
          <w:sz w:val="24"/>
          <w:szCs w:val="24"/>
        </w:rPr>
        <w:t>,</w:t>
      </w:r>
      <w:r w:rsidR="007C49FB" w:rsidRPr="00B9648B">
        <w:rPr>
          <w:bCs w:val="0"/>
          <w:snapToGrid/>
          <w:sz w:val="24"/>
          <w:szCs w:val="24"/>
        </w:rPr>
        <w:t xml:space="preserve"> и выбора победителя путем сопоставления заявок по такому критерию.</w:t>
      </w:r>
    </w:p>
    <w:p w:rsidR="00DA6E71" w:rsidRPr="00B9648B" w:rsidRDefault="00DA6E71" w:rsidP="00BE563E">
      <w:pPr>
        <w:pStyle w:val="a9"/>
        <w:keepNext/>
        <w:keepLines/>
        <w:numPr>
          <w:ilvl w:val="1"/>
          <w:numId w:val="1"/>
        </w:numPr>
        <w:tabs>
          <w:tab w:val="left" w:pos="426"/>
          <w:tab w:val="left" w:pos="1134"/>
        </w:tabs>
        <w:spacing w:line="240" w:lineRule="auto"/>
        <w:ind w:left="0" w:firstLine="709"/>
        <w:rPr>
          <w:b/>
          <w:sz w:val="24"/>
          <w:szCs w:val="24"/>
        </w:rPr>
      </w:pPr>
      <w:r w:rsidRPr="00B9648B">
        <w:rPr>
          <w:bCs w:val="0"/>
          <w:snapToGrid/>
          <w:sz w:val="24"/>
          <w:szCs w:val="24"/>
        </w:rPr>
        <w:t>По результатам оценки заявкам присваиваются порядковые номера в порядке уменьшения степени выгодности содержащихся в них условий исполнения договора. Заявке на участие в закупке, содержащей лучшие условия исполнения договора, присваивается первый номер.</w:t>
      </w:r>
    </w:p>
    <w:p w:rsidR="00C96820" w:rsidRPr="00B9648B" w:rsidRDefault="00C96820" w:rsidP="00BE563E">
      <w:pPr>
        <w:pStyle w:val="a9"/>
        <w:keepNext/>
        <w:keepLines/>
        <w:numPr>
          <w:ilvl w:val="1"/>
          <w:numId w:val="1"/>
        </w:numPr>
        <w:tabs>
          <w:tab w:val="left" w:pos="426"/>
          <w:tab w:val="left" w:pos="1134"/>
        </w:tabs>
        <w:spacing w:line="240" w:lineRule="auto"/>
        <w:ind w:left="0" w:firstLine="709"/>
        <w:rPr>
          <w:b/>
          <w:sz w:val="24"/>
          <w:szCs w:val="24"/>
        </w:rPr>
      </w:pPr>
      <w:r w:rsidRPr="00B9648B">
        <w:rPr>
          <w:sz w:val="24"/>
          <w:szCs w:val="24"/>
        </w:rPr>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8C70EB" w:rsidRPr="00B9648B" w:rsidRDefault="00DF6288" w:rsidP="00BE563E">
      <w:pPr>
        <w:pStyle w:val="a9"/>
        <w:keepNext/>
        <w:keepLines/>
        <w:numPr>
          <w:ilvl w:val="1"/>
          <w:numId w:val="1"/>
        </w:numPr>
        <w:tabs>
          <w:tab w:val="left" w:pos="426"/>
          <w:tab w:val="left" w:pos="1276"/>
        </w:tabs>
        <w:spacing w:line="240" w:lineRule="auto"/>
        <w:ind w:left="0" w:firstLine="709"/>
        <w:rPr>
          <w:b/>
          <w:sz w:val="24"/>
          <w:szCs w:val="24"/>
        </w:rPr>
      </w:pPr>
      <w:r w:rsidRPr="00B9648B">
        <w:rPr>
          <w:sz w:val="24"/>
          <w:szCs w:val="24"/>
        </w:rPr>
        <w:t>Победителем закупки признается участник закупки,</w:t>
      </w:r>
      <w:r w:rsidR="005527A0" w:rsidRPr="00B9648B">
        <w:rPr>
          <w:sz w:val="24"/>
          <w:szCs w:val="24"/>
        </w:rPr>
        <w:t xml:space="preserve"> </w:t>
      </w:r>
      <w:r w:rsidRPr="00B9648B">
        <w:rPr>
          <w:sz w:val="24"/>
          <w:szCs w:val="24"/>
        </w:rPr>
        <w:t xml:space="preserve">заявка которого соответствует требованиям, установленным извещением о закупке, и </w:t>
      </w:r>
      <w:r w:rsidR="00281EB2" w:rsidRPr="00B9648B">
        <w:rPr>
          <w:sz w:val="24"/>
          <w:szCs w:val="24"/>
        </w:rPr>
        <w:t>которо</w:t>
      </w:r>
      <w:r w:rsidR="008E3E3D" w:rsidRPr="00B9648B">
        <w:rPr>
          <w:sz w:val="24"/>
          <w:szCs w:val="24"/>
        </w:rPr>
        <w:t>й</w:t>
      </w:r>
      <w:r w:rsidR="00281EB2" w:rsidRPr="00B9648B">
        <w:rPr>
          <w:sz w:val="24"/>
          <w:szCs w:val="24"/>
        </w:rPr>
        <w:t xml:space="preserve"> присвоен первый номер (</w:t>
      </w:r>
      <w:r w:rsidRPr="00B9648B">
        <w:rPr>
          <w:sz w:val="24"/>
          <w:szCs w:val="24"/>
        </w:rPr>
        <w:t>содержит</w:t>
      </w:r>
      <w:r w:rsidR="00281EB2" w:rsidRPr="00B9648B">
        <w:rPr>
          <w:sz w:val="24"/>
          <w:szCs w:val="24"/>
        </w:rPr>
        <w:t xml:space="preserve"> наиболее низкую цену договора </w:t>
      </w:r>
      <w:r w:rsidRPr="00B9648B">
        <w:rPr>
          <w:sz w:val="24"/>
          <w:szCs w:val="24"/>
        </w:rPr>
        <w:t>либо, в случае применения иного ценового критерия, наиболее выгодные для Заказчика условия исполнения договора)</w:t>
      </w:r>
      <w:r w:rsidR="008C70EB" w:rsidRPr="00B9648B">
        <w:rPr>
          <w:sz w:val="24"/>
          <w:szCs w:val="24"/>
        </w:rPr>
        <w:t>.</w:t>
      </w:r>
    </w:p>
    <w:p w:rsidR="00630C08" w:rsidRPr="00B9648B" w:rsidRDefault="00630C08" w:rsidP="00BE563E">
      <w:pPr>
        <w:pStyle w:val="a9"/>
        <w:keepNext/>
        <w:keepLines/>
        <w:numPr>
          <w:ilvl w:val="1"/>
          <w:numId w:val="1"/>
        </w:numPr>
        <w:tabs>
          <w:tab w:val="left" w:pos="426"/>
          <w:tab w:val="left" w:pos="1276"/>
        </w:tabs>
        <w:spacing w:line="240" w:lineRule="auto"/>
        <w:ind w:left="0" w:firstLine="709"/>
        <w:rPr>
          <w:sz w:val="24"/>
          <w:szCs w:val="24"/>
        </w:rPr>
      </w:pPr>
      <w:r w:rsidRPr="00B9648B">
        <w:rPr>
          <w:sz w:val="24"/>
          <w:szCs w:val="24"/>
        </w:rPr>
        <w:t xml:space="preserve">По результатам рассмотрения заявок на участие в </w:t>
      </w:r>
      <w:r w:rsidR="00733234" w:rsidRPr="00B9648B">
        <w:rPr>
          <w:sz w:val="24"/>
          <w:szCs w:val="24"/>
        </w:rPr>
        <w:t>закупке</w:t>
      </w:r>
      <w:r w:rsidRPr="00B9648B">
        <w:rPr>
          <w:sz w:val="24"/>
          <w:szCs w:val="24"/>
        </w:rPr>
        <w:t xml:space="preserve"> комиссия по осуществлению закупок составляет протокол подведения итогов закупки (итоговый протокол).</w:t>
      </w:r>
    </w:p>
    <w:p w:rsidR="00630C08" w:rsidRPr="00B9648B" w:rsidRDefault="00630C08" w:rsidP="00BE563E">
      <w:pPr>
        <w:pStyle w:val="a9"/>
        <w:keepNext/>
        <w:keepLines/>
        <w:numPr>
          <w:ilvl w:val="1"/>
          <w:numId w:val="1"/>
        </w:numPr>
        <w:tabs>
          <w:tab w:val="left" w:pos="426"/>
          <w:tab w:val="left" w:pos="1276"/>
        </w:tabs>
        <w:spacing w:line="240" w:lineRule="auto"/>
        <w:ind w:left="0" w:firstLine="709"/>
        <w:rPr>
          <w:sz w:val="24"/>
          <w:szCs w:val="24"/>
        </w:rPr>
      </w:pPr>
      <w:r w:rsidRPr="00B9648B">
        <w:rPr>
          <w:sz w:val="24"/>
          <w:szCs w:val="24"/>
        </w:rPr>
        <w:t xml:space="preserve">Комиссия по осуществлению закупок вправе рассмотреть заявки </w:t>
      </w:r>
      <w:r w:rsidR="00D81905" w:rsidRPr="00B9648B">
        <w:rPr>
          <w:sz w:val="24"/>
          <w:szCs w:val="24"/>
        </w:rPr>
        <w:t xml:space="preserve">(подвести итоги) </w:t>
      </w:r>
      <w:r w:rsidRPr="00B9648B">
        <w:rPr>
          <w:sz w:val="24"/>
          <w:szCs w:val="24"/>
        </w:rPr>
        <w:t xml:space="preserve">ранее даты, установленной в </w:t>
      </w:r>
      <w:r w:rsidR="009352FE" w:rsidRPr="00B9648B">
        <w:rPr>
          <w:sz w:val="24"/>
          <w:szCs w:val="24"/>
        </w:rPr>
        <w:t>извещении</w:t>
      </w:r>
      <w:r w:rsidRPr="00B9648B">
        <w:rPr>
          <w:sz w:val="24"/>
          <w:szCs w:val="24"/>
        </w:rPr>
        <w:t xml:space="preserve"> о закупке, но не ранее окончания срока подачи заявок, без уведомления об этом участников закупки.</w:t>
      </w:r>
    </w:p>
    <w:p w:rsidR="00171007" w:rsidRPr="00B9648B" w:rsidRDefault="00171007" w:rsidP="00BE563E">
      <w:pPr>
        <w:pStyle w:val="a9"/>
        <w:keepNext/>
        <w:keepLines/>
        <w:numPr>
          <w:ilvl w:val="1"/>
          <w:numId w:val="1"/>
        </w:numPr>
        <w:tabs>
          <w:tab w:val="left" w:pos="426"/>
          <w:tab w:val="left" w:pos="1276"/>
        </w:tabs>
        <w:spacing w:line="240" w:lineRule="auto"/>
        <w:ind w:left="0" w:firstLine="709"/>
        <w:rPr>
          <w:sz w:val="24"/>
          <w:szCs w:val="24"/>
        </w:rPr>
      </w:pPr>
      <w:r w:rsidRPr="00B9648B">
        <w:rPr>
          <w:sz w:val="24"/>
          <w:szCs w:val="24"/>
        </w:rPr>
        <w:t>Если</w:t>
      </w:r>
      <w:r w:rsidR="00E52E65" w:rsidRPr="00B9648B">
        <w:rPr>
          <w:sz w:val="24"/>
          <w:szCs w:val="24"/>
        </w:rPr>
        <w:t xml:space="preserve"> на</w:t>
      </w:r>
      <w:r w:rsidRPr="00B9648B">
        <w:rPr>
          <w:sz w:val="24"/>
          <w:szCs w:val="24"/>
        </w:rPr>
        <w:t xml:space="preserve"> основании результатов рассмотрения заявок принято решение об отказе в допуске к участию в закупке </w:t>
      </w:r>
      <w:r w:rsidR="00C603B5" w:rsidRPr="00B9648B">
        <w:rPr>
          <w:sz w:val="24"/>
          <w:szCs w:val="24"/>
        </w:rPr>
        <w:t>всем участникам</w:t>
      </w:r>
      <w:r w:rsidRPr="00B9648B">
        <w:rPr>
          <w:sz w:val="24"/>
          <w:szCs w:val="24"/>
        </w:rPr>
        <w:t xml:space="preserve"> закупки или о допуске к участию в закупке только одного участника закупки</w:t>
      </w:r>
      <w:r w:rsidR="00055E7D" w:rsidRPr="00B9648B">
        <w:rPr>
          <w:sz w:val="24"/>
          <w:szCs w:val="24"/>
        </w:rPr>
        <w:t>,</w:t>
      </w:r>
      <w:r w:rsidRPr="00B9648B">
        <w:rPr>
          <w:sz w:val="24"/>
          <w:szCs w:val="24"/>
        </w:rPr>
        <w:t xml:space="preserve"> закупка признается несостоявшейся.</w:t>
      </w:r>
    </w:p>
    <w:p w:rsidR="00171007" w:rsidRPr="00B9648B" w:rsidRDefault="00E52E65" w:rsidP="00BE563E">
      <w:pPr>
        <w:pStyle w:val="a9"/>
        <w:keepNext/>
        <w:keepLines/>
        <w:numPr>
          <w:ilvl w:val="1"/>
          <w:numId w:val="1"/>
        </w:numPr>
        <w:tabs>
          <w:tab w:val="left" w:pos="426"/>
          <w:tab w:val="left" w:pos="1276"/>
        </w:tabs>
        <w:spacing w:line="240" w:lineRule="auto"/>
        <w:ind w:left="0" w:firstLine="709"/>
        <w:rPr>
          <w:sz w:val="24"/>
          <w:szCs w:val="24"/>
        </w:rPr>
      </w:pPr>
      <w:r w:rsidRPr="00B9648B">
        <w:rPr>
          <w:sz w:val="24"/>
          <w:szCs w:val="24"/>
        </w:rPr>
        <w:t>В случае признания закупки несостоявшейся по причине допуск</w:t>
      </w:r>
      <w:r w:rsidR="00E727DA" w:rsidRPr="00B9648B">
        <w:rPr>
          <w:sz w:val="24"/>
          <w:szCs w:val="24"/>
        </w:rPr>
        <w:t>а</w:t>
      </w:r>
      <w:r w:rsidRPr="00B9648B">
        <w:rPr>
          <w:sz w:val="24"/>
          <w:szCs w:val="24"/>
        </w:rPr>
        <w:t xml:space="preserve"> к участию в закупке только одного участника закупки, </w:t>
      </w:r>
      <w:r w:rsidR="00782DDB" w:rsidRPr="00B9648B">
        <w:rPr>
          <w:sz w:val="24"/>
          <w:szCs w:val="24"/>
        </w:rPr>
        <w:t xml:space="preserve">оценка заявки не осуществляется и </w:t>
      </w:r>
      <w:r w:rsidRPr="00B9648B">
        <w:rPr>
          <w:sz w:val="24"/>
          <w:szCs w:val="24"/>
        </w:rPr>
        <w:t xml:space="preserve">победитель закупки не определяется, а </w:t>
      </w:r>
      <w:r w:rsidR="00171007" w:rsidRPr="00B9648B">
        <w:rPr>
          <w:sz w:val="24"/>
          <w:szCs w:val="24"/>
        </w:rPr>
        <w:t>Заказчик вправе заключить договор с единственным допущенным к участию в закупке участником.</w:t>
      </w:r>
    </w:p>
    <w:p w:rsidR="007D651F" w:rsidRPr="00B9648B" w:rsidRDefault="007D651F" w:rsidP="00BE563E">
      <w:pPr>
        <w:pStyle w:val="a9"/>
        <w:keepNext/>
        <w:keepLines/>
        <w:tabs>
          <w:tab w:val="left" w:pos="284"/>
        </w:tabs>
        <w:spacing w:line="240" w:lineRule="auto"/>
        <w:ind w:left="0" w:firstLine="0"/>
        <w:rPr>
          <w:b/>
          <w:sz w:val="24"/>
          <w:szCs w:val="24"/>
        </w:rPr>
      </w:pPr>
    </w:p>
    <w:p w:rsidR="00E52E65" w:rsidRPr="00B9648B" w:rsidRDefault="00E52E65" w:rsidP="00BE563E">
      <w:pPr>
        <w:pStyle w:val="a9"/>
        <w:keepNext/>
        <w:keepLines/>
        <w:numPr>
          <w:ilvl w:val="0"/>
          <w:numId w:val="1"/>
        </w:numPr>
        <w:tabs>
          <w:tab w:val="left" w:pos="426"/>
        </w:tabs>
        <w:spacing w:line="240" w:lineRule="auto"/>
        <w:ind w:left="0" w:hanging="11"/>
        <w:jc w:val="center"/>
        <w:rPr>
          <w:b/>
          <w:sz w:val="24"/>
          <w:szCs w:val="24"/>
        </w:rPr>
      </w:pPr>
      <w:r w:rsidRPr="00B9648B">
        <w:rPr>
          <w:b/>
          <w:sz w:val="24"/>
          <w:szCs w:val="24"/>
        </w:rPr>
        <w:t>ОСНОВАНИЯ ОТКАЗА В ДОПУСКЕ ДО УЧАСТИЯ В ЗАКУПКЕ</w:t>
      </w:r>
    </w:p>
    <w:p w:rsidR="00E52E65" w:rsidRPr="00B9648B" w:rsidRDefault="00E52E65"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Участник закупки не допускается до участия в закупке по следующим основаниям:</w:t>
      </w:r>
    </w:p>
    <w:p w:rsidR="00E52E65" w:rsidRPr="00B9648B" w:rsidRDefault="00E52E65" w:rsidP="00BE563E">
      <w:pPr>
        <w:keepNext/>
        <w:keepLines/>
        <w:numPr>
          <w:ilvl w:val="0"/>
          <w:numId w:val="4"/>
        </w:numPr>
        <w:tabs>
          <w:tab w:val="left" w:pos="993"/>
        </w:tabs>
        <w:spacing w:after="200" w:line="240" w:lineRule="auto"/>
        <w:ind w:left="0" w:firstLine="709"/>
        <w:contextualSpacing/>
        <w:rPr>
          <w:bCs w:val="0"/>
          <w:snapToGrid/>
          <w:sz w:val="24"/>
          <w:szCs w:val="24"/>
        </w:rPr>
      </w:pPr>
      <w:r w:rsidRPr="00B9648B">
        <w:rPr>
          <w:bCs w:val="0"/>
          <w:snapToGrid/>
          <w:sz w:val="24"/>
          <w:szCs w:val="24"/>
        </w:rPr>
        <w:t xml:space="preserve">непредоставление документов, указанных в </w:t>
      </w:r>
      <w:r w:rsidR="00D844A9" w:rsidRPr="00B9648B">
        <w:rPr>
          <w:bCs w:val="0"/>
          <w:snapToGrid/>
          <w:sz w:val="24"/>
          <w:szCs w:val="24"/>
        </w:rPr>
        <w:t>извещении</w:t>
      </w:r>
      <w:r w:rsidRPr="00B9648B">
        <w:rPr>
          <w:bCs w:val="0"/>
          <w:snapToGrid/>
          <w:sz w:val="24"/>
          <w:szCs w:val="24"/>
        </w:rPr>
        <w:t xml:space="preserve"> о закупке, в том числе по запросу комиссии по осуществлению закупок, а также предоставление документов по запросу комиссии по осуществлению закупок, изменяющих по своему содержанию суть, условия заявки;</w:t>
      </w:r>
    </w:p>
    <w:p w:rsidR="00E52E65" w:rsidRPr="00B9648B" w:rsidRDefault="00E52E65" w:rsidP="00BE563E">
      <w:pPr>
        <w:keepNext/>
        <w:keepLines/>
        <w:numPr>
          <w:ilvl w:val="0"/>
          <w:numId w:val="4"/>
        </w:numPr>
        <w:tabs>
          <w:tab w:val="left" w:pos="993"/>
        </w:tabs>
        <w:spacing w:after="200" w:line="240" w:lineRule="auto"/>
        <w:ind w:left="0" w:firstLine="709"/>
        <w:contextualSpacing/>
        <w:rPr>
          <w:bCs w:val="0"/>
          <w:snapToGrid/>
          <w:sz w:val="24"/>
          <w:szCs w:val="24"/>
        </w:rPr>
      </w:pPr>
      <w:r w:rsidRPr="00B9648B">
        <w:rPr>
          <w:bCs w:val="0"/>
          <w:snapToGrid/>
          <w:sz w:val="24"/>
          <w:szCs w:val="24"/>
        </w:rPr>
        <w:lastRenderedPageBreak/>
        <w:t>наличие в предоставленных документах недостоверных сведений;</w:t>
      </w:r>
    </w:p>
    <w:p w:rsidR="00E52E65" w:rsidRPr="00B9648B" w:rsidRDefault="00E52E65" w:rsidP="00BE563E">
      <w:pPr>
        <w:keepNext/>
        <w:keepLines/>
        <w:numPr>
          <w:ilvl w:val="0"/>
          <w:numId w:val="4"/>
        </w:numPr>
        <w:tabs>
          <w:tab w:val="left" w:pos="993"/>
        </w:tabs>
        <w:spacing w:after="200" w:line="240" w:lineRule="auto"/>
        <w:ind w:left="0" w:firstLine="709"/>
        <w:contextualSpacing/>
        <w:rPr>
          <w:bCs w:val="0"/>
          <w:snapToGrid/>
          <w:sz w:val="24"/>
          <w:szCs w:val="24"/>
        </w:rPr>
      </w:pPr>
      <w:r w:rsidRPr="00B9648B">
        <w:rPr>
          <w:bCs w:val="0"/>
          <w:snapToGrid/>
          <w:sz w:val="24"/>
          <w:szCs w:val="24"/>
        </w:rPr>
        <w:t xml:space="preserve">несоответствие участника закупки требованиям к участникам закупки, установленным </w:t>
      </w:r>
      <w:r w:rsidR="00D844A9" w:rsidRPr="00B9648B">
        <w:rPr>
          <w:bCs w:val="0"/>
          <w:snapToGrid/>
          <w:sz w:val="24"/>
          <w:szCs w:val="24"/>
        </w:rPr>
        <w:t>извещением</w:t>
      </w:r>
      <w:r w:rsidRPr="00B9648B">
        <w:rPr>
          <w:bCs w:val="0"/>
          <w:snapToGrid/>
          <w:sz w:val="24"/>
          <w:szCs w:val="24"/>
        </w:rPr>
        <w:t xml:space="preserve"> о закупке;</w:t>
      </w:r>
    </w:p>
    <w:p w:rsidR="00E52E65" w:rsidRPr="00B9648B" w:rsidRDefault="00E52E65" w:rsidP="00BE563E">
      <w:pPr>
        <w:keepNext/>
        <w:keepLines/>
        <w:numPr>
          <w:ilvl w:val="0"/>
          <w:numId w:val="4"/>
        </w:numPr>
        <w:tabs>
          <w:tab w:val="left" w:pos="993"/>
        </w:tabs>
        <w:spacing w:after="200" w:line="240" w:lineRule="auto"/>
        <w:ind w:left="0" w:firstLine="709"/>
        <w:contextualSpacing/>
        <w:rPr>
          <w:bCs w:val="0"/>
          <w:snapToGrid/>
          <w:sz w:val="24"/>
          <w:szCs w:val="24"/>
        </w:rPr>
      </w:pPr>
      <w:r w:rsidRPr="00B9648B">
        <w:rPr>
          <w:bCs w:val="0"/>
          <w:snapToGrid/>
          <w:sz w:val="24"/>
          <w:szCs w:val="24"/>
        </w:rPr>
        <w:t xml:space="preserve">несоответствие заявки на участие в закупке требованиям, установленным </w:t>
      </w:r>
      <w:r w:rsidR="00AB58C3" w:rsidRPr="00B9648B">
        <w:rPr>
          <w:bCs w:val="0"/>
          <w:snapToGrid/>
          <w:sz w:val="24"/>
          <w:szCs w:val="24"/>
        </w:rPr>
        <w:t>извещением</w:t>
      </w:r>
      <w:r w:rsidRPr="00B9648B">
        <w:rPr>
          <w:bCs w:val="0"/>
          <w:snapToGrid/>
          <w:sz w:val="24"/>
          <w:szCs w:val="24"/>
        </w:rPr>
        <w:t xml:space="preserve"> о закупке;</w:t>
      </w:r>
    </w:p>
    <w:p w:rsidR="00E52E65" w:rsidRPr="00B9648B" w:rsidRDefault="00E52E65" w:rsidP="00BE563E">
      <w:pPr>
        <w:keepNext/>
        <w:keepLines/>
        <w:numPr>
          <w:ilvl w:val="0"/>
          <w:numId w:val="4"/>
        </w:numPr>
        <w:tabs>
          <w:tab w:val="left" w:pos="993"/>
        </w:tabs>
        <w:spacing w:after="200" w:line="240" w:lineRule="auto"/>
        <w:ind w:left="0" w:firstLine="709"/>
        <w:contextualSpacing/>
        <w:rPr>
          <w:bCs w:val="0"/>
          <w:snapToGrid/>
          <w:sz w:val="24"/>
          <w:szCs w:val="24"/>
        </w:rPr>
      </w:pPr>
      <w:r w:rsidRPr="00B9648B">
        <w:rPr>
          <w:bCs w:val="0"/>
          <w:snapToGrid/>
          <w:sz w:val="24"/>
          <w:szCs w:val="24"/>
        </w:rPr>
        <w:t xml:space="preserve">непредоставление обеспечения заявки на участие в закупке, если требование о предоставлении обеспечения заявки установлено в </w:t>
      </w:r>
      <w:r w:rsidR="00210E20" w:rsidRPr="00B9648B">
        <w:rPr>
          <w:bCs w:val="0"/>
          <w:snapToGrid/>
          <w:sz w:val="24"/>
          <w:szCs w:val="24"/>
        </w:rPr>
        <w:t>извещении</w:t>
      </w:r>
      <w:r w:rsidRPr="00B9648B">
        <w:rPr>
          <w:bCs w:val="0"/>
          <w:snapToGrid/>
          <w:sz w:val="24"/>
          <w:szCs w:val="24"/>
        </w:rPr>
        <w:t xml:space="preserve"> о закупке;</w:t>
      </w:r>
    </w:p>
    <w:p w:rsidR="00E52E65" w:rsidRPr="00B9648B" w:rsidRDefault="00E52E65" w:rsidP="00BE563E">
      <w:pPr>
        <w:keepNext/>
        <w:keepLines/>
        <w:numPr>
          <w:ilvl w:val="0"/>
          <w:numId w:val="4"/>
        </w:numPr>
        <w:tabs>
          <w:tab w:val="left" w:pos="993"/>
        </w:tabs>
        <w:spacing w:after="200" w:line="240" w:lineRule="auto"/>
        <w:ind w:left="0" w:firstLine="709"/>
        <w:contextualSpacing/>
        <w:rPr>
          <w:bCs w:val="0"/>
          <w:snapToGrid/>
          <w:sz w:val="24"/>
          <w:szCs w:val="24"/>
        </w:rPr>
      </w:pPr>
      <w:r w:rsidRPr="00B9648B">
        <w:rPr>
          <w:bCs w:val="0"/>
          <w:snapToGrid/>
          <w:sz w:val="24"/>
          <w:szCs w:val="24"/>
        </w:rPr>
        <w:t>непредоставление или предоставление не в полном объеме по запросу комиссии по осуществлению закупок разъяснений заявки на участие в закупке;</w:t>
      </w:r>
    </w:p>
    <w:p w:rsidR="00E52E65" w:rsidRPr="00B9648B" w:rsidRDefault="00E52E65" w:rsidP="00BE563E">
      <w:pPr>
        <w:keepNext/>
        <w:keepLines/>
        <w:numPr>
          <w:ilvl w:val="0"/>
          <w:numId w:val="4"/>
        </w:numPr>
        <w:tabs>
          <w:tab w:val="left" w:pos="993"/>
        </w:tabs>
        <w:spacing w:line="240" w:lineRule="auto"/>
        <w:ind w:left="0" w:firstLine="709"/>
        <w:contextualSpacing/>
        <w:rPr>
          <w:bCs w:val="0"/>
          <w:snapToGrid/>
          <w:sz w:val="24"/>
          <w:szCs w:val="24"/>
        </w:rPr>
      </w:pPr>
      <w:r w:rsidRPr="00B9648B">
        <w:rPr>
          <w:bCs w:val="0"/>
          <w:snapToGrid/>
          <w:sz w:val="24"/>
          <w:szCs w:val="24"/>
        </w:rPr>
        <w:t>подача двух и более заявок от одного участника закупки при условии, что ранее поданные заявки не отозваны.</w:t>
      </w:r>
    </w:p>
    <w:p w:rsidR="00E52E65" w:rsidRPr="00B9648B" w:rsidRDefault="00E52E65" w:rsidP="00BE563E">
      <w:pPr>
        <w:pStyle w:val="a9"/>
        <w:keepNext/>
        <w:keepLines/>
        <w:numPr>
          <w:ilvl w:val="1"/>
          <w:numId w:val="1"/>
        </w:numPr>
        <w:tabs>
          <w:tab w:val="left" w:pos="1276"/>
        </w:tabs>
        <w:spacing w:line="240" w:lineRule="auto"/>
        <w:ind w:left="0" w:firstLine="709"/>
        <w:rPr>
          <w:sz w:val="24"/>
          <w:szCs w:val="24"/>
        </w:rPr>
      </w:pPr>
      <w:r w:rsidRPr="00B9648B">
        <w:rPr>
          <w:sz w:val="24"/>
          <w:szCs w:val="24"/>
        </w:rPr>
        <w:t>Заявка участника закупки может быть отклонена в случае, если</w:t>
      </w:r>
      <w:r w:rsidR="000062AA" w:rsidRPr="00B9648B">
        <w:rPr>
          <w:sz w:val="24"/>
          <w:szCs w:val="24"/>
        </w:rPr>
        <w:t xml:space="preserve"> по</w:t>
      </w:r>
      <w:r w:rsidRPr="00B9648B">
        <w:rPr>
          <w:sz w:val="24"/>
          <w:szCs w:val="24"/>
        </w:rPr>
        <w:t xml:space="preserve"> </w:t>
      </w:r>
      <w:r w:rsidR="000062AA" w:rsidRPr="00B9648B">
        <w:rPr>
          <w:sz w:val="24"/>
          <w:szCs w:val="24"/>
        </w:rPr>
        <w:t>ценовому критерию достигнуто снижение</w:t>
      </w:r>
      <w:r w:rsidRPr="00B9648B">
        <w:rPr>
          <w:sz w:val="24"/>
          <w:szCs w:val="24"/>
        </w:rPr>
        <w:t xml:space="preserve"> 25 </w:t>
      </w:r>
      <w:r w:rsidR="000062AA" w:rsidRPr="00B9648B">
        <w:rPr>
          <w:sz w:val="24"/>
          <w:szCs w:val="24"/>
        </w:rPr>
        <w:t xml:space="preserve">и более </w:t>
      </w:r>
      <w:r w:rsidRPr="00B9648B">
        <w:rPr>
          <w:sz w:val="24"/>
          <w:szCs w:val="24"/>
        </w:rPr>
        <w:t xml:space="preserve">процентов </w:t>
      </w:r>
      <w:r w:rsidR="000062AA" w:rsidRPr="00B9648B">
        <w:rPr>
          <w:sz w:val="24"/>
          <w:szCs w:val="24"/>
        </w:rPr>
        <w:t xml:space="preserve">и </w:t>
      </w:r>
      <w:r w:rsidRPr="00B9648B">
        <w:rPr>
          <w:sz w:val="24"/>
          <w:szCs w:val="24"/>
        </w:rPr>
        <w:t>не предоставлена сводная таблица стоимости (расчет предлагаемой цены</w:t>
      </w:r>
      <w:r w:rsidR="002B05DF" w:rsidRPr="00B9648B">
        <w:rPr>
          <w:sz w:val="24"/>
          <w:szCs w:val="24"/>
        </w:rPr>
        <w:t xml:space="preserve"> продукции</w:t>
      </w:r>
      <w:r w:rsidRPr="00B9648B">
        <w:rPr>
          <w:sz w:val="24"/>
          <w:szCs w:val="24"/>
        </w:rPr>
        <w:t xml:space="preserve"> и (или) ее обоснование), в случае наличия в </w:t>
      </w:r>
      <w:r w:rsidR="00BA69EE" w:rsidRPr="00B9648B">
        <w:rPr>
          <w:sz w:val="24"/>
          <w:szCs w:val="24"/>
        </w:rPr>
        <w:t>извещении</w:t>
      </w:r>
      <w:r w:rsidRPr="00B9648B">
        <w:rPr>
          <w:sz w:val="24"/>
          <w:szCs w:val="24"/>
        </w:rPr>
        <w:t xml:space="preserve"> о закупке требования о предоставлении сводной таблицы стоимости в заявке.</w:t>
      </w:r>
    </w:p>
    <w:p w:rsidR="00E52E65" w:rsidRPr="00B9648B" w:rsidRDefault="00E52E65" w:rsidP="00BE563E">
      <w:pPr>
        <w:pStyle w:val="a9"/>
        <w:keepNext/>
        <w:keepLines/>
        <w:numPr>
          <w:ilvl w:val="1"/>
          <w:numId w:val="1"/>
        </w:numPr>
        <w:tabs>
          <w:tab w:val="left" w:pos="1276"/>
        </w:tabs>
        <w:autoSpaceDE w:val="0"/>
        <w:autoSpaceDN w:val="0"/>
        <w:adjustRightInd w:val="0"/>
        <w:spacing w:line="240" w:lineRule="auto"/>
        <w:ind w:left="0" w:firstLine="709"/>
        <w:rPr>
          <w:bCs w:val="0"/>
          <w:snapToGrid/>
          <w:sz w:val="24"/>
          <w:szCs w:val="24"/>
        </w:rPr>
      </w:pPr>
      <w:r w:rsidRPr="00B9648B">
        <w:rPr>
          <w:sz w:val="24"/>
          <w:szCs w:val="24"/>
        </w:rPr>
        <w:t xml:space="preserve">Заказчик вправе отклонить заявку участника закупки в случае, если по итогам рассмотрения сводной таблицы стоимости (расчета </w:t>
      </w:r>
      <w:r w:rsidR="00FE088B" w:rsidRPr="00B9648B">
        <w:rPr>
          <w:sz w:val="24"/>
          <w:szCs w:val="24"/>
        </w:rPr>
        <w:t>предлагаемой цены продукции</w:t>
      </w:r>
      <w:r w:rsidRPr="00B9648B">
        <w:rPr>
          <w:sz w:val="24"/>
          <w:szCs w:val="24"/>
        </w:rPr>
        <w:t xml:space="preserve"> и (или) ее обоснования) Заказчик пришел к обоснованному выводу о невозможности участника закупки исполнить договор на предложенных условиях.</w:t>
      </w:r>
    </w:p>
    <w:p w:rsidR="00E52E65" w:rsidRPr="00B9648B" w:rsidRDefault="00E52E65" w:rsidP="00BE563E">
      <w:pPr>
        <w:pStyle w:val="a9"/>
        <w:keepNext/>
        <w:keepLines/>
        <w:numPr>
          <w:ilvl w:val="1"/>
          <w:numId w:val="1"/>
        </w:numPr>
        <w:tabs>
          <w:tab w:val="left" w:pos="1276"/>
        </w:tabs>
        <w:autoSpaceDE w:val="0"/>
        <w:autoSpaceDN w:val="0"/>
        <w:adjustRightInd w:val="0"/>
        <w:spacing w:line="240" w:lineRule="auto"/>
        <w:ind w:left="0" w:firstLine="709"/>
        <w:rPr>
          <w:bCs w:val="0"/>
          <w:snapToGrid/>
          <w:sz w:val="24"/>
          <w:szCs w:val="24"/>
        </w:rPr>
      </w:pPr>
      <w:r w:rsidRPr="00B9648B">
        <w:rPr>
          <w:bCs w:val="0"/>
          <w:snapToGrid/>
          <w:sz w:val="24"/>
          <w:szCs w:val="24"/>
        </w:rPr>
        <w:t>Участник закупки должен быть отстранен от участия в закупке на любом этапе её проведения в случае установления недостоверности сведений, содержащихся в заявке на участие в закупке,</w:t>
      </w:r>
      <w:r w:rsidR="00856A70" w:rsidRPr="00B9648B">
        <w:rPr>
          <w:bCs w:val="0"/>
          <w:snapToGrid/>
          <w:sz w:val="24"/>
          <w:szCs w:val="24"/>
        </w:rPr>
        <w:t xml:space="preserve"> а также</w:t>
      </w:r>
      <w:r w:rsidRPr="00B9648B">
        <w:rPr>
          <w:bCs w:val="0"/>
          <w:snapToGrid/>
          <w:sz w:val="24"/>
          <w:szCs w:val="24"/>
        </w:rPr>
        <w:t xml:space="preserve"> несоответствия участника закупки требованиям, установленным </w:t>
      </w:r>
      <w:r w:rsidR="003B41EB" w:rsidRPr="00B9648B">
        <w:rPr>
          <w:bCs w:val="0"/>
          <w:snapToGrid/>
          <w:sz w:val="24"/>
          <w:szCs w:val="24"/>
        </w:rPr>
        <w:t>извещением</w:t>
      </w:r>
      <w:r w:rsidRPr="00B9648B">
        <w:rPr>
          <w:bCs w:val="0"/>
          <w:snapToGrid/>
          <w:sz w:val="24"/>
          <w:szCs w:val="24"/>
        </w:rPr>
        <w:t xml:space="preserve"> о закупке.</w:t>
      </w:r>
    </w:p>
    <w:p w:rsidR="00E52E65" w:rsidRPr="00B9648B" w:rsidRDefault="00E52E65" w:rsidP="00BE563E">
      <w:pPr>
        <w:pStyle w:val="a9"/>
        <w:keepNext/>
        <w:keepLines/>
        <w:numPr>
          <w:ilvl w:val="1"/>
          <w:numId w:val="1"/>
        </w:numPr>
        <w:tabs>
          <w:tab w:val="left" w:pos="1276"/>
        </w:tabs>
        <w:spacing w:line="240" w:lineRule="auto"/>
        <w:ind w:left="0" w:firstLine="709"/>
        <w:rPr>
          <w:sz w:val="24"/>
          <w:szCs w:val="24"/>
        </w:rPr>
      </w:pPr>
      <w:r w:rsidRPr="00B9648B">
        <w:rPr>
          <w:sz w:val="24"/>
          <w:szCs w:val="24"/>
        </w:rPr>
        <w:t xml:space="preserve">Отказ в допуске до участия в закупке по основаниям, не предусмотренным </w:t>
      </w:r>
      <w:r w:rsidR="003B41EB" w:rsidRPr="00B9648B">
        <w:rPr>
          <w:sz w:val="24"/>
          <w:szCs w:val="24"/>
        </w:rPr>
        <w:t xml:space="preserve">извещением </w:t>
      </w:r>
      <w:r w:rsidRPr="00B9648B">
        <w:rPr>
          <w:sz w:val="24"/>
          <w:szCs w:val="24"/>
        </w:rPr>
        <w:t>о закупке, не допускается.</w:t>
      </w:r>
    </w:p>
    <w:p w:rsidR="00E52E65" w:rsidRPr="00B9648B" w:rsidRDefault="00E52E65" w:rsidP="00BE563E">
      <w:pPr>
        <w:pStyle w:val="a9"/>
        <w:keepNext/>
        <w:keepLines/>
        <w:tabs>
          <w:tab w:val="left" w:pos="426"/>
        </w:tabs>
        <w:spacing w:line="240" w:lineRule="auto"/>
        <w:ind w:left="0" w:firstLine="0"/>
        <w:rPr>
          <w:b/>
          <w:sz w:val="24"/>
          <w:szCs w:val="24"/>
        </w:rPr>
      </w:pPr>
    </w:p>
    <w:p w:rsidR="009B7DA5" w:rsidRPr="00B9648B" w:rsidRDefault="009B7DA5" w:rsidP="00BE563E">
      <w:pPr>
        <w:pStyle w:val="a9"/>
        <w:keepNext/>
        <w:keepLines/>
        <w:numPr>
          <w:ilvl w:val="0"/>
          <w:numId w:val="1"/>
        </w:numPr>
        <w:tabs>
          <w:tab w:val="left" w:pos="426"/>
        </w:tabs>
        <w:spacing w:line="240" w:lineRule="auto"/>
        <w:ind w:left="0" w:firstLine="0"/>
        <w:jc w:val="center"/>
        <w:rPr>
          <w:b/>
          <w:sz w:val="24"/>
          <w:szCs w:val="24"/>
        </w:rPr>
      </w:pPr>
      <w:r w:rsidRPr="00B9648B">
        <w:rPr>
          <w:b/>
          <w:sz w:val="24"/>
          <w:szCs w:val="24"/>
        </w:rPr>
        <w:t>ПРОВЕДЕНИЕ ПЕРЕТОРЖКИ</w:t>
      </w:r>
    </w:p>
    <w:p w:rsidR="00DD5B8A" w:rsidRPr="00B9648B" w:rsidRDefault="00DD5B8A" w:rsidP="00BE563E">
      <w:pPr>
        <w:pStyle w:val="a9"/>
        <w:keepNext/>
        <w:keepLines/>
        <w:numPr>
          <w:ilvl w:val="1"/>
          <w:numId w:val="1"/>
        </w:numPr>
        <w:tabs>
          <w:tab w:val="left" w:pos="851"/>
          <w:tab w:val="left" w:pos="1276"/>
        </w:tabs>
        <w:spacing w:line="240" w:lineRule="auto"/>
        <w:ind w:left="0" w:firstLine="709"/>
        <w:rPr>
          <w:bCs w:val="0"/>
          <w:snapToGrid/>
          <w:sz w:val="24"/>
          <w:szCs w:val="24"/>
        </w:rPr>
      </w:pPr>
      <w:r w:rsidRPr="00B9648B">
        <w:rPr>
          <w:bCs w:val="0"/>
          <w:snapToGrid/>
          <w:sz w:val="24"/>
          <w:szCs w:val="24"/>
        </w:rPr>
        <w:t>Под переторжкой понимается этап закупки, на котором участники закупки вправе добровольно повысить предпочтительность их заявок путем</w:t>
      </w:r>
      <w:r w:rsidR="0014082D" w:rsidRPr="00B9648B">
        <w:rPr>
          <w:bCs w:val="0"/>
          <w:snapToGrid/>
          <w:sz w:val="24"/>
          <w:szCs w:val="24"/>
        </w:rPr>
        <w:t xml:space="preserve"> </w:t>
      </w:r>
      <w:r w:rsidRPr="00B9648B">
        <w:rPr>
          <w:bCs w:val="0"/>
          <w:snapToGrid/>
          <w:sz w:val="24"/>
          <w:szCs w:val="24"/>
        </w:rPr>
        <w:t>изменения ценового критерия, указанного в заявке на участие в закупке, при условии сохранения остальных положений заявки (переторжка</w:t>
      </w:r>
      <w:r w:rsidR="00326130" w:rsidRPr="00B9648B">
        <w:rPr>
          <w:bCs w:val="0"/>
          <w:snapToGrid/>
          <w:sz w:val="24"/>
          <w:szCs w:val="24"/>
        </w:rPr>
        <w:t xml:space="preserve"> в отношении ценового критерия).</w:t>
      </w:r>
    </w:p>
    <w:p w:rsidR="003B195E" w:rsidRPr="00B9648B" w:rsidRDefault="00DD5B8A"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Решение о проведении переторжки принимает комиссия по осуществлению закупок.</w:t>
      </w:r>
    </w:p>
    <w:p w:rsidR="00880945" w:rsidRPr="00B9648B" w:rsidRDefault="00DD5B8A"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Переторжка проводится однократно и только после предварительной оценки не отклоненных заявок на участие в закупке.</w:t>
      </w:r>
    </w:p>
    <w:p w:rsidR="00880945" w:rsidRPr="00B9648B" w:rsidRDefault="00DD5B8A"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Решение о проведении переторжки, а также сведения о месте и </w:t>
      </w:r>
      <w:r w:rsidR="00551440" w:rsidRPr="00B9648B">
        <w:rPr>
          <w:bCs w:val="0"/>
          <w:snapToGrid/>
          <w:sz w:val="24"/>
          <w:szCs w:val="24"/>
        </w:rPr>
        <w:t>времени</w:t>
      </w:r>
      <w:r w:rsidRPr="00B9648B">
        <w:rPr>
          <w:bCs w:val="0"/>
          <w:snapToGrid/>
          <w:sz w:val="24"/>
          <w:szCs w:val="24"/>
        </w:rPr>
        <w:t xml:space="preserve"> ее проведения указываются в протоколе</w:t>
      </w:r>
      <w:r w:rsidR="00A66B8F" w:rsidRPr="00B9648B">
        <w:rPr>
          <w:bCs w:val="0"/>
          <w:snapToGrid/>
          <w:sz w:val="24"/>
          <w:szCs w:val="24"/>
        </w:rPr>
        <w:t xml:space="preserve"> </w:t>
      </w:r>
      <w:r w:rsidR="00FC7ED0" w:rsidRPr="00B9648B">
        <w:rPr>
          <w:bCs w:val="0"/>
          <w:snapToGrid/>
          <w:sz w:val="24"/>
          <w:szCs w:val="24"/>
        </w:rPr>
        <w:t xml:space="preserve">допуска </w:t>
      </w:r>
      <w:r w:rsidR="00815099" w:rsidRPr="00B9648B">
        <w:rPr>
          <w:bCs w:val="0"/>
          <w:snapToGrid/>
          <w:sz w:val="24"/>
          <w:szCs w:val="24"/>
        </w:rPr>
        <w:t>до участия</w:t>
      </w:r>
      <w:r w:rsidR="00FC7ED0" w:rsidRPr="00B9648B">
        <w:rPr>
          <w:bCs w:val="0"/>
          <w:snapToGrid/>
          <w:sz w:val="24"/>
          <w:szCs w:val="24"/>
        </w:rPr>
        <w:t xml:space="preserve"> в переторжке</w:t>
      </w:r>
      <w:r w:rsidRPr="00B9648B">
        <w:rPr>
          <w:bCs w:val="0"/>
          <w:snapToGrid/>
          <w:sz w:val="24"/>
          <w:szCs w:val="24"/>
        </w:rPr>
        <w:t>, составляемом в ходе осуществления закупки</w:t>
      </w:r>
      <w:r w:rsidR="00B5681B" w:rsidRPr="00B9648B">
        <w:rPr>
          <w:bCs w:val="0"/>
          <w:snapToGrid/>
          <w:sz w:val="24"/>
          <w:szCs w:val="24"/>
        </w:rPr>
        <w:t xml:space="preserve"> (по результатам этапа закупки)</w:t>
      </w:r>
      <w:r w:rsidRPr="00B9648B">
        <w:rPr>
          <w:bCs w:val="0"/>
          <w:snapToGrid/>
          <w:sz w:val="24"/>
          <w:szCs w:val="24"/>
        </w:rPr>
        <w:t>.</w:t>
      </w:r>
    </w:p>
    <w:p w:rsidR="006B2074" w:rsidRPr="00B9648B" w:rsidRDefault="00DD5B8A"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К участию в переторжке в обязательном порядке приглашаются участники закупки, заявки которых не отклонены, путем размещения протокола </w:t>
      </w:r>
      <w:r w:rsidR="009F32FA" w:rsidRPr="00B9648B">
        <w:rPr>
          <w:bCs w:val="0"/>
          <w:snapToGrid/>
          <w:sz w:val="24"/>
          <w:szCs w:val="24"/>
        </w:rPr>
        <w:t xml:space="preserve">допуска </w:t>
      </w:r>
      <w:r w:rsidR="00E37DBA" w:rsidRPr="00B9648B">
        <w:rPr>
          <w:bCs w:val="0"/>
          <w:snapToGrid/>
          <w:sz w:val="24"/>
          <w:szCs w:val="24"/>
        </w:rPr>
        <w:t>до участия</w:t>
      </w:r>
      <w:r w:rsidR="009F32FA" w:rsidRPr="00B9648B">
        <w:rPr>
          <w:bCs w:val="0"/>
          <w:snapToGrid/>
          <w:sz w:val="24"/>
          <w:szCs w:val="24"/>
        </w:rPr>
        <w:t xml:space="preserve"> в переторжке</w:t>
      </w:r>
      <w:r w:rsidRPr="00B9648B">
        <w:rPr>
          <w:bCs w:val="0"/>
          <w:snapToGrid/>
          <w:sz w:val="24"/>
          <w:szCs w:val="24"/>
        </w:rPr>
        <w:t xml:space="preserve"> в единой информационной системе. Заказчик или члены комиссии по осуществлению закупок не будут нести какой-либо ответственности в случае неознакомления участником закупки с указанным протоколом.</w:t>
      </w:r>
    </w:p>
    <w:p w:rsidR="00E93B31" w:rsidRPr="00B9648B" w:rsidRDefault="00E93B31"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Процедура переторжки проводится на электронной площадке в порядке, предусмотренном правилами и регламентом электронной площадки.</w:t>
      </w:r>
    </w:p>
    <w:p w:rsidR="003C2C20" w:rsidRPr="00B9648B" w:rsidRDefault="00DD5B8A"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Участник</w:t>
      </w:r>
      <w:r w:rsidR="00D57E95" w:rsidRPr="00B9648B">
        <w:rPr>
          <w:bCs w:val="0"/>
          <w:snapToGrid/>
          <w:sz w:val="24"/>
          <w:szCs w:val="24"/>
        </w:rPr>
        <w:t>и</w:t>
      </w:r>
      <w:r w:rsidRPr="00B9648B">
        <w:rPr>
          <w:bCs w:val="0"/>
          <w:snapToGrid/>
          <w:sz w:val="24"/>
          <w:szCs w:val="24"/>
        </w:rPr>
        <w:t xml:space="preserve"> закупки</w:t>
      </w:r>
      <w:r w:rsidR="000C75EF" w:rsidRPr="00B9648B">
        <w:rPr>
          <w:bCs w:val="0"/>
          <w:snapToGrid/>
          <w:sz w:val="24"/>
          <w:szCs w:val="24"/>
        </w:rPr>
        <w:t>, допущенные до участия в переторжке,</w:t>
      </w:r>
      <w:r w:rsidRPr="00B9648B">
        <w:rPr>
          <w:bCs w:val="0"/>
          <w:snapToGrid/>
          <w:sz w:val="24"/>
          <w:szCs w:val="24"/>
        </w:rPr>
        <w:t xml:space="preserve"> вправе </w:t>
      </w:r>
      <w:r w:rsidR="003C2C20" w:rsidRPr="00B9648B">
        <w:rPr>
          <w:bCs w:val="0"/>
          <w:snapToGrid/>
          <w:sz w:val="24"/>
          <w:szCs w:val="24"/>
        </w:rPr>
        <w:t>принять</w:t>
      </w:r>
      <w:r w:rsidRPr="00B9648B">
        <w:rPr>
          <w:bCs w:val="0"/>
          <w:snapToGrid/>
          <w:sz w:val="24"/>
          <w:szCs w:val="24"/>
        </w:rPr>
        <w:t xml:space="preserve"> участ</w:t>
      </w:r>
      <w:r w:rsidR="003C2C20" w:rsidRPr="00B9648B">
        <w:rPr>
          <w:bCs w:val="0"/>
          <w:snapToGrid/>
          <w:sz w:val="24"/>
          <w:szCs w:val="24"/>
        </w:rPr>
        <w:t xml:space="preserve">ие в переторжке путем подачи </w:t>
      </w:r>
      <w:r w:rsidR="00934864" w:rsidRPr="00B9648B">
        <w:rPr>
          <w:bCs w:val="0"/>
          <w:snapToGrid/>
          <w:sz w:val="24"/>
          <w:szCs w:val="24"/>
        </w:rPr>
        <w:t>на</w:t>
      </w:r>
      <w:r w:rsidR="003C2C20" w:rsidRPr="00B9648B">
        <w:rPr>
          <w:bCs w:val="0"/>
          <w:snapToGrid/>
          <w:sz w:val="24"/>
          <w:szCs w:val="24"/>
        </w:rPr>
        <w:t xml:space="preserve"> электронной площадк</w:t>
      </w:r>
      <w:r w:rsidR="00934864" w:rsidRPr="00B9648B">
        <w:rPr>
          <w:bCs w:val="0"/>
          <w:snapToGrid/>
          <w:sz w:val="24"/>
          <w:szCs w:val="24"/>
        </w:rPr>
        <w:t>е</w:t>
      </w:r>
      <w:r w:rsidR="003C2C20" w:rsidRPr="00B9648B">
        <w:rPr>
          <w:bCs w:val="0"/>
          <w:snapToGrid/>
          <w:sz w:val="24"/>
          <w:szCs w:val="24"/>
        </w:rPr>
        <w:t xml:space="preserve"> нового ценового предложения.</w:t>
      </w:r>
    </w:p>
    <w:p w:rsidR="008C65CE" w:rsidRPr="00B9648B" w:rsidRDefault="008C65CE"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Участники закупки, предоставившие сведения и документы на участие в переторжке с нарушением требований, предусмотренных </w:t>
      </w:r>
      <w:r w:rsidR="00165881" w:rsidRPr="00B9648B">
        <w:rPr>
          <w:bCs w:val="0"/>
          <w:snapToGrid/>
          <w:sz w:val="24"/>
          <w:szCs w:val="24"/>
        </w:rPr>
        <w:t>извещением</w:t>
      </w:r>
      <w:r w:rsidRPr="00B9648B">
        <w:rPr>
          <w:bCs w:val="0"/>
          <w:snapToGrid/>
          <w:sz w:val="24"/>
          <w:szCs w:val="24"/>
        </w:rPr>
        <w:t xml:space="preserve"> о закупке, в том числе настоящим разделом, в процедуре переторжки не участвуют</w:t>
      </w:r>
      <w:r w:rsidR="00165881" w:rsidRPr="00B9648B">
        <w:rPr>
          <w:bCs w:val="0"/>
          <w:snapToGrid/>
          <w:sz w:val="24"/>
          <w:szCs w:val="24"/>
        </w:rPr>
        <w:t>.</w:t>
      </w:r>
    </w:p>
    <w:p w:rsidR="00880945" w:rsidRPr="00B9648B" w:rsidRDefault="003C2C20"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Если участник закупки не принял участие в </w:t>
      </w:r>
      <w:r w:rsidR="00DD5B8A" w:rsidRPr="00B9648B">
        <w:rPr>
          <w:bCs w:val="0"/>
          <w:snapToGrid/>
          <w:sz w:val="24"/>
          <w:szCs w:val="24"/>
        </w:rPr>
        <w:t xml:space="preserve">переторжке, условия исполнения договора, указанные в заявке </w:t>
      </w:r>
      <w:r w:rsidRPr="00B9648B">
        <w:rPr>
          <w:bCs w:val="0"/>
          <w:snapToGrid/>
          <w:sz w:val="24"/>
          <w:szCs w:val="24"/>
        </w:rPr>
        <w:t>такого участника</w:t>
      </w:r>
      <w:r w:rsidR="00DD5B8A" w:rsidRPr="00B9648B">
        <w:rPr>
          <w:bCs w:val="0"/>
          <w:snapToGrid/>
          <w:sz w:val="24"/>
          <w:szCs w:val="24"/>
        </w:rPr>
        <w:t>, остаются действующими и учитываются комиссией по осуществлению закупок при подведении итогов закупки.</w:t>
      </w:r>
    </w:p>
    <w:p w:rsidR="00DD5B8A" w:rsidRPr="00B9648B" w:rsidRDefault="00DD5B8A"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lastRenderedPageBreak/>
        <w:t xml:space="preserve">Переторжка в отношении ценового критерия </w:t>
      </w:r>
      <w:r w:rsidR="00BA131C" w:rsidRPr="00B9648B">
        <w:rPr>
          <w:bCs w:val="0"/>
          <w:snapToGrid/>
          <w:sz w:val="24"/>
          <w:szCs w:val="24"/>
        </w:rPr>
        <w:t xml:space="preserve">проводится с соблюдением следующих </w:t>
      </w:r>
      <w:r w:rsidR="00413E51" w:rsidRPr="00B9648B">
        <w:rPr>
          <w:bCs w:val="0"/>
          <w:snapToGrid/>
          <w:sz w:val="24"/>
          <w:szCs w:val="24"/>
        </w:rPr>
        <w:t>условий</w:t>
      </w:r>
      <w:r w:rsidRPr="00B9648B">
        <w:rPr>
          <w:bCs w:val="0"/>
          <w:snapToGrid/>
          <w:sz w:val="24"/>
          <w:szCs w:val="24"/>
        </w:rPr>
        <w:t>:</w:t>
      </w:r>
    </w:p>
    <w:p w:rsidR="002C5990" w:rsidRPr="00B9648B" w:rsidRDefault="0044489B" w:rsidP="00BE563E">
      <w:pPr>
        <w:keepNext/>
        <w:keepLines/>
        <w:numPr>
          <w:ilvl w:val="0"/>
          <w:numId w:val="8"/>
        </w:numPr>
        <w:tabs>
          <w:tab w:val="left" w:pos="993"/>
        </w:tabs>
        <w:spacing w:after="200" w:line="240" w:lineRule="auto"/>
        <w:ind w:left="0" w:firstLine="709"/>
        <w:contextualSpacing/>
        <w:rPr>
          <w:bCs w:val="0"/>
          <w:snapToGrid/>
          <w:sz w:val="24"/>
          <w:szCs w:val="24"/>
        </w:rPr>
      </w:pPr>
      <w:r w:rsidRPr="00B9648B">
        <w:rPr>
          <w:bCs w:val="0"/>
          <w:snapToGrid/>
          <w:sz w:val="24"/>
          <w:szCs w:val="24"/>
        </w:rPr>
        <w:t>П</w:t>
      </w:r>
      <w:r w:rsidR="002C5990" w:rsidRPr="00B9648B">
        <w:rPr>
          <w:bCs w:val="0"/>
          <w:snapToGrid/>
          <w:sz w:val="24"/>
          <w:szCs w:val="24"/>
        </w:rPr>
        <w:t>роцедура переторжки проводится в день и время, указанное в протоколе</w:t>
      </w:r>
      <w:r w:rsidR="00AC0714" w:rsidRPr="00B9648B">
        <w:rPr>
          <w:bCs w:val="0"/>
          <w:snapToGrid/>
          <w:sz w:val="24"/>
          <w:szCs w:val="24"/>
        </w:rPr>
        <w:t xml:space="preserve"> </w:t>
      </w:r>
      <w:r w:rsidR="007754FA" w:rsidRPr="00B9648B">
        <w:rPr>
          <w:bCs w:val="0"/>
          <w:snapToGrid/>
          <w:sz w:val="24"/>
          <w:szCs w:val="24"/>
        </w:rPr>
        <w:t>допуска к участию в переторжке</w:t>
      </w:r>
      <w:r w:rsidRPr="00B9648B">
        <w:rPr>
          <w:bCs w:val="0"/>
          <w:snapToGrid/>
          <w:sz w:val="24"/>
          <w:szCs w:val="24"/>
        </w:rPr>
        <w:t>.</w:t>
      </w:r>
    </w:p>
    <w:p w:rsidR="00DD5B8A" w:rsidRPr="00B9648B" w:rsidRDefault="00DD5F04" w:rsidP="00BE563E">
      <w:pPr>
        <w:keepNext/>
        <w:keepLines/>
        <w:numPr>
          <w:ilvl w:val="0"/>
          <w:numId w:val="8"/>
        </w:numPr>
        <w:tabs>
          <w:tab w:val="left" w:pos="993"/>
        </w:tabs>
        <w:spacing w:after="200" w:line="240" w:lineRule="auto"/>
        <w:ind w:left="0" w:firstLine="709"/>
        <w:contextualSpacing/>
        <w:rPr>
          <w:bCs w:val="0"/>
          <w:snapToGrid/>
          <w:sz w:val="24"/>
          <w:szCs w:val="24"/>
        </w:rPr>
      </w:pPr>
      <w:r w:rsidRPr="00B9648B">
        <w:rPr>
          <w:bCs w:val="0"/>
          <w:snapToGrid/>
          <w:sz w:val="24"/>
          <w:szCs w:val="24"/>
        </w:rPr>
        <w:t>Предложение участника закупки об изменении ценового критерия должно повышать для Заказчика выгодность заключения договора. Участник закупки вправе изменить только значение ценового критерия, остальные положения заявки должны быть сохранены без изменений. Изменения ценового критерия, которые не повышают для Заказчика выгодность заключения договора, а также других положений заявки, не рассматриваются, и такой участник закупки считается не участвующим в переторжке</w:t>
      </w:r>
      <w:r w:rsidR="0044489B" w:rsidRPr="00B9648B">
        <w:rPr>
          <w:bCs w:val="0"/>
          <w:snapToGrid/>
          <w:sz w:val="24"/>
          <w:szCs w:val="24"/>
        </w:rPr>
        <w:t>.</w:t>
      </w:r>
    </w:p>
    <w:p w:rsidR="00DD5B8A" w:rsidRPr="00B9648B" w:rsidRDefault="0044489B" w:rsidP="00BE563E">
      <w:pPr>
        <w:keepNext/>
        <w:keepLines/>
        <w:numPr>
          <w:ilvl w:val="0"/>
          <w:numId w:val="8"/>
        </w:numPr>
        <w:tabs>
          <w:tab w:val="left" w:pos="993"/>
        </w:tabs>
        <w:spacing w:line="240" w:lineRule="auto"/>
        <w:ind w:left="0" w:firstLine="709"/>
        <w:contextualSpacing/>
        <w:rPr>
          <w:bCs w:val="0"/>
          <w:snapToGrid/>
          <w:sz w:val="24"/>
          <w:szCs w:val="24"/>
        </w:rPr>
      </w:pPr>
      <w:r w:rsidRPr="00B9648B">
        <w:rPr>
          <w:bCs w:val="0"/>
          <w:snapToGrid/>
          <w:sz w:val="24"/>
          <w:szCs w:val="24"/>
        </w:rPr>
        <w:t>В</w:t>
      </w:r>
      <w:r w:rsidR="00DD5B8A" w:rsidRPr="00B9648B">
        <w:rPr>
          <w:bCs w:val="0"/>
          <w:snapToGrid/>
          <w:sz w:val="24"/>
          <w:szCs w:val="24"/>
        </w:rPr>
        <w:t xml:space="preserve"> течение трех рабочих дней, следующих после дня </w:t>
      </w:r>
      <w:r w:rsidR="00C73A56" w:rsidRPr="00B9648B">
        <w:rPr>
          <w:bCs w:val="0"/>
          <w:snapToGrid/>
          <w:sz w:val="24"/>
          <w:szCs w:val="24"/>
        </w:rPr>
        <w:t>проведения переторжки</w:t>
      </w:r>
      <w:r w:rsidR="00DD5B8A" w:rsidRPr="00B9648B">
        <w:rPr>
          <w:bCs w:val="0"/>
          <w:snapToGrid/>
          <w:sz w:val="24"/>
          <w:szCs w:val="24"/>
        </w:rPr>
        <w:t>, комиссия по осуществлению закупок, учитывая полученные в ходе переторжки сведения об изменении ценового критерия, производит окончательную оценку заявок на участие в закупке и формирует итоговый</w:t>
      </w:r>
      <w:r w:rsidR="00880945" w:rsidRPr="00B9648B">
        <w:rPr>
          <w:bCs w:val="0"/>
          <w:snapToGrid/>
          <w:sz w:val="24"/>
          <w:szCs w:val="24"/>
        </w:rPr>
        <w:t xml:space="preserve"> протокол</w:t>
      </w:r>
      <w:r w:rsidR="00357FF1" w:rsidRPr="00B9648B">
        <w:rPr>
          <w:bCs w:val="0"/>
          <w:snapToGrid/>
          <w:sz w:val="24"/>
          <w:szCs w:val="24"/>
        </w:rPr>
        <w:t>.</w:t>
      </w:r>
    </w:p>
    <w:p w:rsidR="00BA131C" w:rsidRPr="00B9648B" w:rsidRDefault="00DD5B8A"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Заказчик вправе отказаться от проведения переторжки </w:t>
      </w:r>
      <w:r w:rsidR="00BA131C" w:rsidRPr="00B9648B">
        <w:rPr>
          <w:bCs w:val="0"/>
          <w:snapToGrid/>
          <w:sz w:val="24"/>
          <w:szCs w:val="24"/>
        </w:rPr>
        <w:t>до начала ее проведения</w:t>
      </w:r>
      <w:r w:rsidRPr="00B9648B">
        <w:rPr>
          <w:bCs w:val="0"/>
          <w:snapToGrid/>
          <w:sz w:val="24"/>
          <w:szCs w:val="24"/>
        </w:rPr>
        <w:t>.</w:t>
      </w:r>
    </w:p>
    <w:p w:rsidR="007D651F" w:rsidRPr="00B9648B" w:rsidRDefault="007D651F" w:rsidP="00BE563E">
      <w:pPr>
        <w:pStyle w:val="a9"/>
        <w:keepNext/>
        <w:keepLines/>
        <w:tabs>
          <w:tab w:val="left" w:pos="426"/>
        </w:tabs>
        <w:spacing w:line="240" w:lineRule="auto"/>
        <w:ind w:left="0" w:firstLine="0"/>
        <w:rPr>
          <w:b/>
          <w:sz w:val="24"/>
          <w:szCs w:val="24"/>
        </w:rPr>
      </w:pPr>
    </w:p>
    <w:p w:rsidR="001156A9" w:rsidRPr="00B9648B" w:rsidRDefault="00171BAA" w:rsidP="00BE563E">
      <w:pPr>
        <w:pStyle w:val="a9"/>
        <w:keepNext/>
        <w:keepLines/>
        <w:numPr>
          <w:ilvl w:val="0"/>
          <w:numId w:val="1"/>
        </w:numPr>
        <w:tabs>
          <w:tab w:val="left" w:pos="426"/>
        </w:tabs>
        <w:spacing w:line="240" w:lineRule="auto"/>
        <w:ind w:left="0" w:hanging="11"/>
        <w:jc w:val="center"/>
        <w:rPr>
          <w:b/>
          <w:sz w:val="24"/>
          <w:szCs w:val="24"/>
        </w:rPr>
      </w:pPr>
      <w:r w:rsidRPr="00B9648B">
        <w:rPr>
          <w:b/>
          <w:sz w:val="24"/>
          <w:szCs w:val="24"/>
        </w:rPr>
        <w:t>ЗАКЛЮЧЕНИЕ ДОГОВОРА</w:t>
      </w:r>
    </w:p>
    <w:p w:rsidR="00BF576B" w:rsidRPr="00B9648B" w:rsidRDefault="00BF576B"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Заключение договора для участника закупки, которому Заказчик предложил заключить договор, является обязательным.</w:t>
      </w:r>
    </w:p>
    <w:p w:rsidR="00E968FC" w:rsidRPr="00B9648B" w:rsidRDefault="00E968FC"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Договор по результатам закупки заключается на условиях, которые предусмотрены проектом договора, </w:t>
      </w:r>
      <w:r w:rsidR="00AF30CF" w:rsidRPr="00B9648B">
        <w:rPr>
          <w:bCs w:val="0"/>
          <w:snapToGrid/>
          <w:sz w:val="24"/>
          <w:szCs w:val="24"/>
        </w:rPr>
        <w:t>извещением</w:t>
      </w:r>
      <w:r w:rsidRPr="00B9648B">
        <w:rPr>
          <w:bCs w:val="0"/>
          <w:snapToGrid/>
          <w:sz w:val="24"/>
          <w:szCs w:val="24"/>
        </w:rPr>
        <w:t xml:space="preserve"> о закупке и заявкой участника закупки, с которым заключается договор.</w:t>
      </w:r>
    </w:p>
    <w:p w:rsidR="00E968FC" w:rsidRPr="00B9648B" w:rsidRDefault="007477FC"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Подписание договора осуществляется </w:t>
      </w:r>
      <w:r w:rsidR="00FC69F6" w:rsidRPr="00B9648B">
        <w:rPr>
          <w:bCs w:val="0"/>
          <w:snapToGrid/>
          <w:sz w:val="24"/>
          <w:szCs w:val="24"/>
        </w:rPr>
        <w:t>на</w:t>
      </w:r>
      <w:r w:rsidR="00E968FC" w:rsidRPr="00B9648B">
        <w:rPr>
          <w:bCs w:val="0"/>
          <w:snapToGrid/>
          <w:sz w:val="24"/>
          <w:szCs w:val="24"/>
        </w:rPr>
        <w:t xml:space="preserve"> электронной площадк</w:t>
      </w:r>
      <w:r w:rsidR="00FC69F6" w:rsidRPr="00B9648B">
        <w:rPr>
          <w:bCs w:val="0"/>
          <w:snapToGrid/>
          <w:sz w:val="24"/>
          <w:szCs w:val="24"/>
        </w:rPr>
        <w:t>е</w:t>
      </w:r>
      <w:r w:rsidR="00E968FC" w:rsidRPr="00B9648B">
        <w:rPr>
          <w:bCs w:val="0"/>
          <w:snapToGrid/>
          <w:sz w:val="24"/>
          <w:szCs w:val="24"/>
        </w:rPr>
        <w:t xml:space="preserve"> электронной подписью лица, имеющего право действовать от имени соответственно участника закупки, Заказчика.</w:t>
      </w:r>
    </w:p>
    <w:p w:rsidR="00E968FC" w:rsidRPr="00B9648B" w:rsidRDefault="00026F8E"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iCs/>
          <w:sz w:val="24"/>
          <w:szCs w:val="24"/>
        </w:rPr>
        <w:t>Срок заключения договора составляет</w:t>
      </w:r>
      <w:r w:rsidR="00704DB2" w:rsidRPr="00B9648B">
        <w:rPr>
          <w:bCs w:val="0"/>
          <w:iCs/>
          <w:sz w:val="24"/>
          <w:szCs w:val="24"/>
        </w:rPr>
        <w:t xml:space="preserve"> не ранее чем через 10 дней и не позднее чем через 20 дней с даты размещения в единой информационной системе итогового протокола, составленного по результатам закупки.</w:t>
      </w:r>
    </w:p>
    <w:p w:rsidR="00704DB2" w:rsidRPr="00B9648B" w:rsidRDefault="00704DB2"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5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осуществлению закупок, оператора электронной площадки.</w:t>
      </w:r>
    </w:p>
    <w:p w:rsidR="00704DB2" w:rsidRPr="00B9648B" w:rsidRDefault="00704DB2"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Участник закупки, которому Заказчик предложит заключить договор, в течение 5 дней со дня получения проекта договора должен предать Заказчику подписанный со своей стороны договор в порядке, предусмотренном регламентом работы электронной площадки.</w:t>
      </w:r>
    </w:p>
    <w:p w:rsidR="00E968FC" w:rsidRPr="00B9648B" w:rsidRDefault="00E968FC"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Договор в электронной форме считается заключенным на электронной площадке с момента его подписания участником закупки, с которым заключается договор и Заказчиком.</w:t>
      </w:r>
    </w:p>
    <w:p w:rsidR="00E968FC" w:rsidRPr="00B9648B" w:rsidRDefault="007C000A"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rsidR="00AC7EC7" w:rsidRPr="00B9648B">
        <w:rPr>
          <w:bCs w:val="0"/>
          <w:snapToGrid/>
          <w:sz w:val="24"/>
          <w:szCs w:val="24"/>
        </w:rPr>
        <w:t>извещению</w:t>
      </w:r>
      <w:r w:rsidRPr="00B9648B">
        <w:rPr>
          <w:bCs w:val="0"/>
          <w:snapToGrid/>
          <w:sz w:val="24"/>
          <w:szCs w:val="24"/>
        </w:rPr>
        <w:t xml:space="preserve"> о закупке и своей заявке, с указанием соответствующих положений данных документов</w:t>
      </w:r>
      <w:r w:rsidR="00E968FC" w:rsidRPr="00B9648B">
        <w:rPr>
          <w:bCs w:val="0"/>
          <w:snapToGrid/>
          <w:sz w:val="24"/>
          <w:szCs w:val="24"/>
        </w:rPr>
        <w:t xml:space="preserve">. Протокол разногласий направляется с </w:t>
      </w:r>
      <w:r w:rsidR="0089583D" w:rsidRPr="00B9648B">
        <w:rPr>
          <w:bCs w:val="0"/>
          <w:snapToGrid/>
          <w:sz w:val="24"/>
          <w:szCs w:val="24"/>
        </w:rPr>
        <w:t xml:space="preserve">помощью </w:t>
      </w:r>
      <w:r w:rsidR="00E968FC" w:rsidRPr="00B9648B">
        <w:rPr>
          <w:bCs w:val="0"/>
          <w:snapToGrid/>
          <w:sz w:val="24"/>
          <w:szCs w:val="24"/>
        </w:rPr>
        <w:t>электронной площадки.</w:t>
      </w:r>
    </w:p>
    <w:p w:rsidR="00E968FC" w:rsidRPr="00B9648B" w:rsidRDefault="00506064"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968FC" w:rsidRPr="00B9648B">
        <w:rPr>
          <w:bCs w:val="0"/>
          <w:snapToGrid/>
          <w:sz w:val="24"/>
          <w:szCs w:val="24"/>
        </w:rPr>
        <w:t>.</w:t>
      </w:r>
    </w:p>
    <w:p w:rsidR="00601FC1" w:rsidRPr="00B9648B" w:rsidRDefault="00B25CE7"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t xml:space="preserve">В случае если </w:t>
      </w:r>
      <w:r w:rsidR="00AC7EC7" w:rsidRPr="00B9648B">
        <w:rPr>
          <w:bCs w:val="0"/>
          <w:snapToGrid/>
          <w:sz w:val="24"/>
          <w:szCs w:val="24"/>
        </w:rPr>
        <w:t>извещением</w:t>
      </w:r>
      <w:r w:rsidRPr="00B9648B">
        <w:rPr>
          <w:bCs w:val="0"/>
          <w:snapToGrid/>
          <w:sz w:val="24"/>
          <w:szCs w:val="24"/>
        </w:rPr>
        <w:t xml:space="preserve"> о закупке установлено требование обеспечения исполнения договора, предоставления до заключения договора дополнительных документов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указанных в </w:t>
      </w:r>
      <w:r w:rsidR="00AC7EC7" w:rsidRPr="00B9648B">
        <w:rPr>
          <w:bCs w:val="0"/>
          <w:snapToGrid/>
          <w:sz w:val="24"/>
          <w:szCs w:val="24"/>
        </w:rPr>
        <w:t>извещении</w:t>
      </w:r>
      <w:r w:rsidRPr="00B9648B">
        <w:rPr>
          <w:bCs w:val="0"/>
          <w:snapToGrid/>
          <w:sz w:val="24"/>
          <w:szCs w:val="24"/>
        </w:rPr>
        <w:t xml:space="preserve"> о закупке, а также предоставления до заключения договора дополнительных документов, указанных в </w:t>
      </w:r>
      <w:r w:rsidR="00AC7EC7" w:rsidRPr="00B9648B">
        <w:rPr>
          <w:bCs w:val="0"/>
          <w:snapToGrid/>
          <w:sz w:val="24"/>
          <w:szCs w:val="24"/>
        </w:rPr>
        <w:t>извещении</w:t>
      </w:r>
      <w:r w:rsidRPr="00B9648B">
        <w:rPr>
          <w:bCs w:val="0"/>
          <w:snapToGrid/>
          <w:sz w:val="24"/>
          <w:szCs w:val="24"/>
        </w:rPr>
        <w:t xml:space="preserve"> о закупке</w:t>
      </w:r>
      <w:r w:rsidR="00E968FC" w:rsidRPr="00B9648B">
        <w:rPr>
          <w:bCs w:val="0"/>
          <w:snapToGrid/>
          <w:sz w:val="24"/>
          <w:szCs w:val="24"/>
        </w:rPr>
        <w:t>.</w:t>
      </w:r>
    </w:p>
    <w:p w:rsidR="00601FC1" w:rsidRPr="00B9648B" w:rsidRDefault="00601FC1" w:rsidP="00BE563E">
      <w:pPr>
        <w:pStyle w:val="a9"/>
        <w:keepNext/>
        <w:keepLines/>
        <w:numPr>
          <w:ilvl w:val="1"/>
          <w:numId w:val="1"/>
        </w:numPr>
        <w:tabs>
          <w:tab w:val="left" w:pos="1276"/>
        </w:tabs>
        <w:spacing w:line="240" w:lineRule="auto"/>
        <w:ind w:left="0" w:firstLine="709"/>
        <w:rPr>
          <w:bCs w:val="0"/>
          <w:snapToGrid/>
          <w:sz w:val="24"/>
          <w:szCs w:val="24"/>
        </w:rPr>
      </w:pPr>
      <w:r w:rsidRPr="00B9648B">
        <w:rPr>
          <w:bCs w:val="0"/>
          <w:snapToGrid/>
          <w:sz w:val="24"/>
          <w:szCs w:val="24"/>
        </w:rPr>
        <w:lastRenderedPageBreak/>
        <w:t>Участник закупки признается уклонившимся от заключения договора в случае:</w:t>
      </w:r>
    </w:p>
    <w:p w:rsidR="00601FC1" w:rsidRPr="00B9648B" w:rsidRDefault="00601FC1" w:rsidP="00BE563E">
      <w:pPr>
        <w:keepNext/>
        <w:keepLines/>
        <w:numPr>
          <w:ilvl w:val="0"/>
          <w:numId w:val="9"/>
        </w:numPr>
        <w:tabs>
          <w:tab w:val="left" w:pos="993"/>
        </w:tabs>
        <w:spacing w:line="240" w:lineRule="auto"/>
        <w:ind w:left="0" w:firstLine="709"/>
        <w:contextualSpacing/>
        <w:rPr>
          <w:bCs w:val="0"/>
          <w:snapToGrid/>
          <w:sz w:val="24"/>
          <w:szCs w:val="24"/>
        </w:rPr>
      </w:pPr>
      <w:r w:rsidRPr="00B9648B">
        <w:rPr>
          <w:bCs w:val="0"/>
          <w:snapToGrid/>
          <w:sz w:val="24"/>
          <w:szCs w:val="24"/>
        </w:rPr>
        <w:t xml:space="preserve">непредставления Заказчику таким участником закупки в срок, установленный в </w:t>
      </w:r>
      <w:r w:rsidR="00DA7E1E" w:rsidRPr="00B9648B">
        <w:rPr>
          <w:bCs w:val="0"/>
          <w:snapToGrid/>
          <w:sz w:val="24"/>
          <w:szCs w:val="24"/>
        </w:rPr>
        <w:t>извещении</w:t>
      </w:r>
      <w:r w:rsidR="00B43F14" w:rsidRPr="00B9648B">
        <w:rPr>
          <w:bCs w:val="0"/>
          <w:snapToGrid/>
          <w:sz w:val="24"/>
          <w:szCs w:val="24"/>
        </w:rPr>
        <w:t xml:space="preserve"> о закупке</w:t>
      </w:r>
      <w:r w:rsidRPr="00B9648B">
        <w:rPr>
          <w:bCs w:val="0"/>
          <w:snapToGrid/>
          <w:sz w:val="24"/>
          <w:szCs w:val="24"/>
        </w:rPr>
        <w:t>, подписанного договора;</w:t>
      </w:r>
    </w:p>
    <w:p w:rsidR="00601FC1" w:rsidRPr="00B9648B" w:rsidRDefault="00601FC1" w:rsidP="00BE563E">
      <w:pPr>
        <w:keepNext/>
        <w:keepLines/>
        <w:numPr>
          <w:ilvl w:val="0"/>
          <w:numId w:val="9"/>
        </w:numPr>
        <w:tabs>
          <w:tab w:val="left" w:pos="993"/>
        </w:tabs>
        <w:spacing w:line="240" w:lineRule="auto"/>
        <w:ind w:left="0" w:firstLine="709"/>
        <w:contextualSpacing/>
        <w:rPr>
          <w:bCs w:val="0"/>
          <w:snapToGrid/>
          <w:sz w:val="24"/>
          <w:szCs w:val="24"/>
        </w:rPr>
      </w:pPr>
      <w:r w:rsidRPr="00B9648B">
        <w:rPr>
          <w:bCs w:val="0"/>
          <w:snapToGrid/>
          <w:sz w:val="24"/>
          <w:szCs w:val="24"/>
        </w:rPr>
        <w:t xml:space="preserve">непредставления Заказчику таким участником до заключения договора обеспечения исполнения договора, в случае, если </w:t>
      </w:r>
      <w:r w:rsidR="00DA7E1E" w:rsidRPr="00B9648B">
        <w:rPr>
          <w:bCs w:val="0"/>
          <w:snapToGrid/>
          <w:sz w:val="24"/>
          <w:szCs w:val="24"/>
        </w:rPr>
        <w:t xml:space="preserve">извещением </w:t>
      </w:r>
      <w:r w:rsidRPr="00B9648B">
        <w:rPr>
          <w:bCs w:val="0"/>
          <w:snapToGrid/>
          <w:sz w:val="24"/>
          <w:szCs w:val="24"/>
        </w:rPr>
        <w:t>о закупке установлено требование обеспечения исполнения договора;</w:t>
      </w:r>
    </w:p>
    <w:p w:rsidR="00B42179" w:rsidRPr="00B9648B" w:rsidRDefault="00601FC1" w:rsidP="00BE563E">
      <w:pPr>
        <w:keepNext/>
        <w:keepLines/>
        <w:numPr>
          <w:ilvl w:val="0"/>
          <w:numId w:val="9"/>
        </w:numPr>
        <w:tabs>
          <w:tab w:val="left" w:pos="993"/>
        </w:tabs>
        <w:spacing w:line="240" w:lineRule="auto"/>
        <w:ind w:left="0" w:firstLine="709"/>
        <w:contextualSpacing/>
        <w:rPr>
          <w:bCs w:val="0"/>
          <w:snapToGrid/>
          <w:sz w:val="24"/>
          <w:szCs w:val="24"/>
        </w:rPr>
      </w:pPr>
      <w:r w:rsidRPr="00B9648B">
        <w:rPr>
          <w:bCs w:val="0"/>
          <w:snapToGrid/>
          <w:sz w:val="24"/>
          <w:szCs w:val="24"/>
        </w:rPr>
        <w:t xml:space="preserve">непредставления Заказчику таким участником закупки до заключения договора дополнительных документов, в случае, если </w:t>
      </w:r>
      <w:r w:rsidR="00DA7E1E" w:rsidRPr="00B9648B">
        <w:rPr>
          <w:bCs w:val="0"/>
          <w:snapToGrid/>
          <w:sz w:val="24"/>
          <w:szCs w:val="24"/>
        </w:rPr>
        <w:t xml:space="preserve">извещением </w:t>
      </w:r>
      <w:r w:rsidRPr="00B9648B">
        <w:rPr>
          <w:bCs w:val="0"/>
          <w:snapToGrid/>
          <w:sz w:val="24"/>
          <w:szCs w:val="24"/>
        </w:rPr>
        <w:t>о закупке установлено требование о предоставлении дополнительных документов до заключения договора</w:t>
      </w:r>
      <w:r w:rsidR="00B42179" w:rsidRPr="00B9648B">
        <w:rPr>
          <w:bCs w:val="0"/>
          <w:snapToGrid/>
          <w:sz w:val="24"/>
          <w:szCs w:val="24"/>
        </w:rPr>
        <w:t>.</w:t>
      </w:r>
    </w:p>
    <w:p w:rsidR="005D7E01" w:rsidRPr="00B9648B" w:rsidRDefault="005D7E01" w:rsidP="00BE563E">
      <w:pPr>
        <w:pStyle w:val="a9"/>
        <w:keepNext/>
        <w:keepLines/>
        <w:numPr>
          <w:ilvl w:val="1"/>
          <w:numId w:val="1"/>
        </w:numPr>
        <w:tabs>
          <w:tab w:val="left" w:pos="1276"/>
        </w:tabs>
        <w:autoSpaceDE w:val="0"/>
        <w:autoSpaceDN w:val="0"/>
        <w:adjustRightInd w:val="0"/>
        <w:spacing w:line="240" w:lineRule="auto"/>
        <w:ind w:left="0" w:firstLine="709"/>
        <w:rPr>
          <w:bCs w:val="0"/>
          <w:snapToGrid/>
          <w:sz w:val="24"/>
          <w:szCs w:val="24"/>
        </w:rPr>
      </w:pPr>
      <w:r w:rsidRPr="00B9648B">
        <w:rPr>
          <w:bCs w:val="0"/>
          <w:snapToGrid/>
          <w:sz w:val="24"/>
          <w:szCs w:val="24"/>
        </w:rPr>
        <w:t>В случае если участник закупки, которому Заказчик предложил заключить договор, признан уклонившимся от заключения договора, Заказчик вправе:</w:t>
      </w:r>
    </w:p>
    <w:p w:rsidR="005D7E01" w:rsidRPr="00B9648B" w:rsidRDefault="005D7E01" w:rsidP="00BE563E">
      <w:pPr>
        <w:pStyle w:val="a9"/>
        <w:keepNext/>
        <w:keepLines/>
        <w:numPr>
          <w:ilvl w:val="0"/>
          <w:numId w:val="10"/>
        </w:numPr>
        <w:tabs>
          <w:tab w:val="left" w:pos="993"/>
        </w:tabs>
        <w:autoSpaceDE w:val="0"/>
        <w:autoSpaceDN w:val="0"/>
        <w:adjustRightInd w:val="0"/>
        <w:spacing w:line="240" w:lineRule="auto"/>
        <w:ind w:left="0" w:firstLine="709"/>
        <w:rPr>
          <w:bCs w:val="0"/>
          <w:snapToGrid/>
          <w:sz w:val="24"/>
          <w:szCs w:val="24"/>
        </w:rPr>
      </w:pPr>
      <w:r w:rsidRPr="00B9648B">
        <w:rPr>
          <w:bCs w:val="0"/>
          <w:snapToGrid/>
          <w:sz w:val="24"/>
          <w:szCs w:val="24"/>
        </w:rPr>
        <w:t>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w:t>
      </w:r>
    </w:p>
    <w:p w:rsidR="005D7E01" w:rsidRPr="00B9648B" w:rsidRDefault="005D7E01" w:rsidP="00BE563E">
      <w:pPr>
        <w:pStyle w:val="a9"/>
        <w:keepNext/>
        <w:keepLines/>
        <w:numPr>
          <w:ilvl w:val="0"/>
          <w:numId w:val="10"/>
        </w:numPr>
        <w:tabs>
          <w:tab w:val="left" w:pos="993"/>
        </w:tabs>
        <w:autoSpaceDE w:val="0"/>
        <w:autoSpaceDN w:val="0"/>
        <w:adjustRightInd w:val="0"/>
        <w:spacing w:line="240" w:lineRule="auto"/>
        <w:ind w:left="0" w:firstLine="709"/>
        <w:rPr>
          <w:bCs w:val="0"/>
          <w:snapToGrid/>
          <w:sz w:val="24"/>
          <w:szCs w:val="24"/>
        </w:rPr>
      </w:pPr>
      <w:r w:rsidRPr="00B9648B">
        <w:rPr>
          <w:bCs w:val="0"/>
          <w:snapToGrid/>
          <w:sz w:val="24"/>
          <w:szCs w:val="24"/>
        </w:rPr>
        <w:t>заключить договор с иным участником закупки, предложение об условиях исполнения договора которого содержит лучшие условия исполнения договора после участника закупки, признанного уклонившимся от заключения договора;</w:t>
      </w:r>
    </w:p>
    <w:p w:rsidR="00E968FC" w:rsidRPr="00B9648B" w:rsidRDefault="005D7E01" w:rsidP="00BE563E">
      <w:pPr>
        <w:pStyle w:val="a9"/>
        <w:keepNext/>
        <w:keepLines/>
        <w:numPr>
          <w:ilvl w:val="0"/>
          <w:numId w:val="10"/>
        </w:numPr>
        <w:tabs>
          <w:tab w:val="left" w:pos="993"/>
        </w:tabs>
        <w:autoSpaceDE w:val="0"/>
        <w:autoSpaceDN w:val="0"/>
        <w:adjustRightInd w:val="0"/>
        <w:spacing w:line="240" w:lineRule="auto"/>
        <w:ind w:left="0" w:firstLine="709"/>
        <w:rPr>
          <w:bCs w:val="0"/>
          <w:iCs/>
          <w:sz w:val="24"/>
          <w:szCs w:val="24"/>
        </w:rPr>
      </w:pPr>
      <w:r w:rsidRPr="00B9648B">
        <w:rPr>
          <w:bCs w:val="0"/>
          <w:snapToGrid/>
          <w:sz w:val="24"/>
          <w:szCs w:val="24"/>
        </w:rPr>
        <w:t>не заключать договор с иными участниками закупки, в этом случае закупка считается завершенной, и, в случае принятия такого решения, осуществить закупку у единственного поставщика (исполнителя, подрядчика).</w:t>
      </w:r>
    </w:p>
    <w:p w:rsidR="00DA1C34" w:rsidRPr="00B9648B" w:rsidRDefault="00DA1C34" w:rsidP="00BE563E">
      <w:pPr>
        <w:pStyle w:val="a9"/>
        <w:keepNext/>
        <w:keepLines/>
        <w:numPr>
          <w:ilvl w:val="1"/>
          <w:numId w:val="1"/>
        </w:numPr>
        <w:tabs>
          <w:tab w:val="left" w:pos="1418"/>
        </w:tabs>
        <w:autoSpaceDE w:val="0"/>
        <w:autoSpaceDN w:val="0"/>
        <w:adjustRightInd w:val="0"/>
        <w:spacing w:line="240" w:lineRule="auto"/>
        <w:ind w:left="0" w:firstLine="709"/>
        <w:rPr>
          <w:bCs w:val="0"/>
          <w:iCs/>
          <w:sz w:val="24"/>
          <w:szCs w:val="24"/>
        </w:rPr>
      </w:pPr>
      <w:r w:rsidRPr="00B9648B">
        <w:rPr>
          <w:bCs w:val="0"/>
          <w:iCs/>
          <w:sz w:val="24"/>
          <w:szCs w:val="24"/>
        </w:rPr>
        <w:t>До заключения договора победителю или иному лицу, с которым будет заключаться договор, необходимо предоставить Заказчику</w:t>
      </w:r>
      <w:r w:rsidR="007B6EAA" w:rsidRPr="00B9648B">
        <w:rPr>
          <w:bCs w:val="0"/>
          <w:iCs/>
          <w:sz w:val="24"/>
          <w:szCs w:val="24"/>
        </w:rPr>
        <w:t xml:space="preserve"> (дополнительные документы)</w:t>
      </w:r>
      <w:r w:rsidRPr="00B9648B">
        <w:rPr>
          <w:bCs w:val="0"/>
          <w:iCs/>
          <w:sz w:val="24"/>
          <w:szCs w:val="24"/>
        </w:rPr>
        <w:t>:</w:t>
      </w:r>
    </w:p>
    <w:p w:rsidR="00DA1C34" w:rsidRPr="00B9648B" w:rsidRDefault="00DA1C34" w:rsidP="00BE563E">
      <w:pPr>
        <w:pStyle w:val="a9"/>
        <w:keepNext/>
        <w:keepLines/>
        <w:numPr>
          <w:ilvl w:val="0"/>
          <w:numId w:val="11"/>
        </w:numPr>
        <w:tabs>
          <w:tab w:val="left" w:pos="993"/>
        </w:tabs>
        <w:autoSpaceDE w:val="0"/>
        <w:autoSpaceDN w:val="0"/>
        <w:adjustRightInd w:val="0"/>
        <w:spacing w:line="240" w:lineRule="auto"/>
        <w:ind w:left="0" w:firstLine="709"/>
        <w:rPr>
          <w:bCs w:val="0"/>
          <w:iCs/>
          <w:sz w:val="24"/>
          <w:szCs w:val="24"/>
        </w:rPr>
      </w:pPr>
      <w:r w:rsidRPr="00B9648B">
        <w:rPr>
          <w:bCs w:val="0"/>
          <w:iCs/>
          <w:sz w:val="24"/>
          <w:szCs w:val="24"/>
        </w:rPr>
        <w:t>документ, подтверждающий полномочия лица на подписание договора;</w:t>
      </w:r>
    </w:p>
    <w:p w:rsidR="00400C32" w:rsidRPr="00B9648B" w:rsidRDefault="00DA1C34" w:rsidP="00BE563E">
      <w:pPr>
        <w:pStyle w:val="a9"/>
        <w:keepNext/>
        <w:keepLines/>
        <w:numPr>
          <w:ilvl w:val="0"/>
          <w:numId w:val="11"/>
        </w:numPr>
        <w:tabs>
          <w:tab w:val="left" w:pos="993"/>
        </w:tabs>
        <w:autoSpaceDE w:val="0"/>
        <w:autoSpaceDN w:val="0"/>
        <w:adjustRightInd w:val="0"/>
        <w:spacing w:line="240" w:lineRule="auto"/>
        <w:ind w:left="0" w:firstLine="709"/>
        <w:rPr>
          <w:bCs w:val="0"/>
          <w:iCs/>
          <w:sz w:val="24"/>
          <w:szCs w:val="24"/>
        </w:rPr>
      </w:pPr>
      <w:r w:rsidRPr="00B9648B">
        <w:rPr>
          <w:bCs w:val="0"/>
          <w:iCs/>
          <w:sz w:val="24"/>
          <w:szCs w:val="24"/>
        </w:rPr>
        <w:t xml:space="preserve">документ, подтверждающий предоставление обеспечения исполнения договора, в случае, если </w:t>
      </w:r>
      <w:r w:rsidR="005448C0" w:rsidRPr="00B9648B">
        <w:rPr>
          <w:bCs w:val="0"/>
          <w:iCs/>
          <w:sz w:val="24"/>
          <w:szCs w:val="24"/>
        </w:rPr>
        <w:t xml:space="preserve">извещением </w:t>
      </w:r>
      <w:r w:rsidRPr="00B9648B">
        <w:rPr>
          <w:bCs w:val="0"/>
          <w:iCs/>
          <w:sz w:val="24"/>
          <w:szCs w:val="24"/>
        </w:rPr>
        <w:t>о закупк</w:t>
      </w:r>
      <w:r w:rsidR="005448C0" w:rsidRPr="00B9648B">
        <w:rPr>
          <w:bCs w:val="0"/>
          <w:iCs/>
          <w:sz w:val="24"/>
          <w:szCs w:val="24"/>
        </w:rPr>
        <w:t>е</w:t>
      </w:r>
      <w:r w:rsidRPr="00B9648B">
        <w:rPr>
          <w:bCs w:val="0"/>
          <w:iCs/>
          <w:sz w:val="24"/>
          <w:szCs w:val="24"/>
        </w:rPr>
        <w:t xml:space="preserve"> установлено требование о предоставлении </w:t>
      </w:r>
      <w:r w:rsidR="00246AC7" w:rsidRPr="00B9648B">
        <w:rPr>
          <w:bCs w:val="0"/>
          <w:iCs/>
          <w:sz w:val="24"/>
          <w:szCs w:val="24"/>
        </w:rPr>
        <w:t>обеспечения исполнения договора;</w:t>
      </w:r>
    </w:p>
    <w:p w:rsidR="00F57A2B" w:rsidRPr="00B9648B" w:rsidRDefault="00F57A2B" w:rsidP="00BE563E">
      <w:pPr>
        <w:pStyle w:val="a9"/>
        <w:keepNext/>
        <w:keepLines/>
        <w:numPr>
          <w:ilvl w:val="0"/>
          <w:numId w:val="11"/>
        </w:numPr>
        <w:tabs>
          <w:tab w:val="left" w:pos="993"/>
        </w:tabs>
        <w:autoSpaceDE w:val="0"/>
        <w:autoSpaceDN w:val="0"/>
        <w:adjustRightInd w:val="0"/>
        <w:spacing w:line="240" w:lineRule="auto"/>
        <w:ind w:left="0" w:firstLine="709"/>
        <w:rPr>
          <w:bCs w:val="0"/>
          <w:iCs/>
          <w:sz w:val="24"/>
          <w:szCs w:val="24"/>
        </w:rPr>
      </w:pPr>
      <w:r w:rsidRPr="00B9648B">
        <w:rPr>
          <w:bCs w:val="0"/>
          <w:iCs/>
          <w:sz w:val="24"/>
          <w:szCs w:val="24"/>
        </w:rPr>
        <w:t>копи</w:t>
      </w:r>
      <w:r w:rsidR="00B52D7F" w:rsidRPr="00B9648B">
        <w:rPr>
          <w:bCs w:val="0"/>
          <w:iCs/>
          <w:sz w:val="24"/>
          <w:szCs w:val="24"/>
        </w:rPr>
        <w:t>ю</w:t>
      </w:r>
      <w:r w:rsidRPr="00B9648B">
        <w:rPr>
          <w:bCs w:val="0"/>
          <w:iCs/>
          <w:sz w:val="24"/>
          <w:szCs w:val="24"/>
        </w:rPr>
        <w:t xml:space="preserve"> информационного письма</w:t>
      </w:r>
      <w:r w:rsidR="00B52D7F" w:rsidRPr="00B9648B">
        <w:rPr>
          <w:bCs w:val="0"/>
          <w:iCs/>
          <w:sz w:val="24"/>
          <w:szCs w:val="24"/>
        </w:rPr>
        <w:t>,</w:t>
      </w:r>
      <w:r w:rsidRPr="00B9648B">
        <w:rPr>
          <w:bCs w:val="0"/>
          <w:iCs/>
          <w:sz w:val="24"/>
          <w:szCs w:val="24"/>
        </w:rPr>
        <w:t xml:space="preserve"> выданного Федеральной налоговой службой</w:t>
      </w:r>
      <w:r w:rsidR="00B52D7F" w:rsidRPr="00B9648B">
        <w:rPr>
          <w:bCs w:val="0"/>
          <w:iCs/>
          <w:sz w:val="24"/>
          <w:szCs w:val="24"/>
        </w:rPr>
        <w:t>,</w:t>
      </w:r>
      <w:r w:rsidRPr="00B9648B">
        <w:rPr>
          <w:bCs w:val="0"/>
          <w:iCs/>
          <w:sz w:val="24"/>
          <w:szCs w:val="24"/>
        </w:rPr>
        <w:t xml:space="preserve"> о применении системы налогообложения,</w:t>
      </w:r>
      <w:r w:rsidRPr="00B9648B">
        <w:rPr>
          <w:sz w:val="24"/>
          <w:szCs w:val="24"/>
        </w:rPr>
        <w:t xml:space="preserve"> </w:t>
      </w:r>
      <w:r w:rsidRPr="00B9648B">
        <w:rPr>
          <w:bCs w:val="0"/>
          <w:iCs/>
          <w:sz w:val="24"/>
          <w:szCs w:val="24"/>
        </w:rPr>
        <w:t>которая предусматривает освобождение от уплаты НДС,</w:t>
      </w:r>
      <w:r w:rsidR="00B52D7F" w:rsidRPr="00B9648B">
        <w:rPr>
          <w:bCs w:val="0"/>
          <w:iCs/>
          <w:sz w:val="24"/>
          <w:szCs w:val="24"/>
        </w:rPr>
        <w:t xml:space="preserve"> в случае применения такой системы налогообложения</w:t>
      </w:r>
      <w:r w:rsidRPr="00B9648B">
        <w:rPr>
          <w:bCs w:val="0"/>
          <w:iCs/>
          <w:sz w:val="24"/>
          <w:szCs w:val="24"/>
        </w:rPr>
        <w:t>.</w:t>
      </w:r>
    </w:p>
    <w:p w:rsidR="00246AC7" w:rsidRPr="00B9648B" w:rsidRDefault="004B5F17" w:rsidP="00BE563E">
      <w:pPr>
        <w:pStyle w:val="a9"/>
        <w:keepNext/>
        <w:keepLines/>
        <w:numPr>
          <w:ilvl w:val="0"/>
          <w:numId w:val="11"/>
        </w:numPr>
        <w:tabs>
          <w:tab w:val="left" w:pos="993"/>
        </w:tabs>
        <w:autoSpaceDE w:val="0"/>
        <w:autoSpaceDN w:val="0"/>
        <w:adjustRightInd w:val="0"/>
        <w:spacing w:line="240" w:lineRule="auto"/>
        <w:ind w:left="0" w:firstLine="709"/>
        <w:rPr>
          <w:bCs w:val="0"/>
          <w:iCs/>
          <w:sz w:val="24"/>
          <w:szCs w:val="24"/>
        </w:rPr>
      </w:pPr>
      <w:r w:rsidRPr="00B9648B">
        <w:rPr>
          <w:bCs w:val="0"/>
          <w:iCs/>
          <w:sz w:val="24"/>
          <w:szCs w:val="24"/>
        </w:rPr>
        <w:t>справк</w:t>
      </w:r>
      <w:r w:rsidR="00A83200" w:rsidRPr="00B9648B">
        <w:rPr>
          <w:bCs w:val="0"/>
          <w:iCs/>
          <w:sz w:val="24"/>
          <w:szCs w:val="24"/>
        </w:rPr>
        <w:t>у</w:t>
      </w:r>
      <w:r w:rsidRPr="00B9648B">
        <w:rPr>
          <w:bCs w:val="0"/>
          <w:iCs/>
          <w:sz w:val="24"/>
          <w:szCs w:val="24"/>
        </w:rPr>
        <w:t xml:space="preserve"> об исполнении обязанности по уплате налогов, сборов, страховых взносов, пеней, штрафов, процентов,</w:t>
      </w:r>
      <w:r w:rsidRPr="00B9648B">
        <w:rPr>
          <w:sz w:val="24"/>
          <w:szCs w:val="24"/>
        </w:rPr>
        <w:t xml:space="preserve"> </w:t>
      </w:r>
      <w:r w:rsidRPr="00B9648B">
        <w:rPr>
          <w:bCs w:val="0"/>
          <w:iCs/>
          <w:sz w:val="24"/>
          <w:szCs w:val="24"/>
        </w:rPr>
        <w:t>подлежащих уплате в соответствии с законодательством Российской Федерации о налогах и сборах, выданн</w:t>
      </w:r>
      <w:r w:rsidR="00A83200" w:rsidRPr="00B9648B">
        <w:rPr>
          <w:bCs w:val="0"/>
          <w:iCs/>
          <w:sz w:val="24"/>
          <w:szCs w:val="24"/>
        </w:rPr>
        <w:t>ую</w:t>
      </w:r>
      <w:r w:rsidRPr="00B9648B">
        <w:rPr>
          <w:bCs w:val="0"/>
          <w:iCs/>
          <w:sz w:val="24"/>
          <w:szCs w:val="24"/>
        </w:rPr>
        <w:t xml:space="preserve"> Федеральной налоговой </w:t>
      </w:r>
      <w:r w:rsidR="00977F8A" w:rsidRPr="00B9648B">
        <w:rPr>
          <w:bCs w:val="0"/>
          <w:iCs/>
          <w:sz w:val="24"/>
          <w:szCs w:val="24"/>
        </w:rPr>
        <w:t xml:space="preserve">службой </w:t>
      </w:r>
      <w:r w:rsidRPr="00B9648B">
        <w:rPr>
          <w:bCs w:val="0"/>
          <w:iCs/>
          <w:sz w:val="24"/>
          <w:szCs w:val="24"/>
        </w:rPr>
        <w:t>не ранее чем за 6 месяцев до дня размещения извещения об осуществлении закупки</w:t>
      </w:r>
      <w:r w:rsidR="00246AC7" w:rsidRPr="00B9648B">
        <w:rPr>
          <w:bCs w:val="0"/>
          <w:iCs/>
          <w:sz w:val="24"/>
          <w:szCs w:val="24"/>
        </w:rPr>
        <w:t>.</w:t>
      </w:r>
    </w:p>
    <w:p w:rsidR="004B5F17" w:rsidRPr="00B9648B" w:rsidRDefault="00AB5B80" w:rsidP="00BE563E">
      <w:pPr>
        <w:pStyle w:val="a9"/>
        <w:keepNext/>
        <w:keepLines/>
        <w:numPr>
          <w:ilvl w:val="0"/>
          <w:numId w:val="11"/>
        </w:numPr>
        <w:tabs>
          <w:tab w:val="left" w:pos="993"/>
        </w:tabs>
        <w:autoSpaceDE w:val="0"/>
        <w:autoSpaceDN w:val="0"/>
        <w:adjustRightInd w:val="0"/>
        <w:spacing w:line="240" w:lineRule="auto"/>
        <w:ind w:left="0" w:firstLine="709"/>
        <w:rPr>
          <w:bCs w:val="0"/>
          <w:iCs/>
          <w:sz w:val="24"/>
          <w:szCs w:val="24"/>
        </w:rPr>
      </w:pPr>
      <w:r w:rsidRPr="00B9648B">
        <w:rPr>
          <w:bCs w:val="0"/>
          <w:iCs/>
          <w:sz w:val="24"/>
          <w:szCs w:val="24"/>
        </w:rPr>
        <w:t>в</w:t>
      </w:r>
      <w:r w:rsidR="004B5F17" w:rsidRPr="00B9648B">
        <w:rPr>
          <w:bCs w:val="0"/>
          <w:iCs/>
          <w:sz w:val="24"/>
          <w:szCs w:val="24"/>
        </w:rPr>
        <w:t xml:space="preserve"> случае наличия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предоставляются:</w:t>
      </w:r>
    </w:p>
    <w:p w:rsidR="004B5F17" w:rsidRPr="00B9648B" w:rsidRDefault="00A83200" w:rsidP="00BE563E">
      <w:pPr>
        <w:pStyle w:val="a9"/>
        <w:keepNext/>
        <w:keepLines/>
        <w:numPr>
          <w:ilvl w:val="0"/>
          <w:numId w:val="16"/>
        </w:numPr>
        <w:tabs>
          <w:tab w:val="left" w:pos="993"/>
        </w:tabs>
        <w:autoSpaceDE w:val="0"/>
        <w:autoSpaceDN w:val="0"/>
        <w:adjustRightInd w:val="0"/>
        <w:spacing w:line="240" w:lineRule="auto"/>
        <w:ind w:left="0" w:firstLine="709"/>
        <w:rPr>
          <w:bCs w:val="0"/>
          <w:iCs/>
          <w:sz w:val="24"/>
          <w:szCs w:val="24"/>
        </w:rPr>
      </w:pPr>
      <w:r w:rsidRPr="00B9648B">
        <w:rPr>
          <w:bCs w:val="0"/>
          <w:iCs/>
          <w:sz w:val="24"/>
          <w:szCs w:val="24"/>
        </w:rPr>
        <w:t>с</w:t>
      </w:r>
      <w:r w:rsidR="004B5F17" w:rsidRPr="00B9648B">
        <w:rPr>
          <w:bCs w:val="0"/>
          <w:iCs/>
          <w:sz w:val="24"/>
          <w:szCs w:val="24"/>
        </w:rPr>
        <w:t>правки о состоянии расчетов по налогам, сборам, страховым взносам, пеням, штрафам, процентам, выданные подразделениями Федеральной налоговой службы, по данным которых имеется неисполненная обязанность, не ранее даты, на которую выдана справка, указанная в подп.</w:t>
      </w:r>
      <w:r w:rsidR="00F51F37" w:rsidRPr="00B9648B">
        <w:rPr>
          <w:bCs w:val="0"/>
          <w:iCs/>
          <w:sz w:val="24"/>
          <w:szCs w:val="24"/>
        </w:rPr>
        <w:t>4</w:t>
      </w:r>
      <w:r w:rsidR="004B5F17" w:rsidRPr="00B9648B">
        <w:rPr>
          <w:bCs w:val="0"/>
          <w:iCs/>
          <w:sz w:val="24"/>
          <w:szCs w:val="24"/>
        </w:rPr>
        <w:t xml:space="preserve"> п.12.13 извещения о закупке.</w:t>
      </w:r>
    </w:p>
    <w:p w:rsidR="004B5F17" w:rsidRPr="00B9648B" w:rsidRDefault="00A83200" w:rsidP="00BE563E">
      <w:pPr>
        <w:pStyle w:val="a9"/>
        <w:keepNext/>
        <w:keepLines/>
        <w:numPr>
          <w:ilvl w:val="0"/>
          <w:numId w:val="16"/>
        </w:numPr>
        <w:tabs>
          <w:tab w:val="left" w:pos="993"/>
        </w:tabs>
        <w:autoSpaceDE w:val="0"/>
        <w:autoSpaceDN w:val="0"/>
        <w:adjustRightInd w:val="0"/>
        <w:spacing w:line="240" w:lineRule="auto"/>
        <w:ind w:left="0" w:firstLine="709"/>
        <w:rPr>
          <w:bCs w:val="0"/>
          <w:iCs/>
          <w:sz w:val="24"/>
          <w:szCs w:val="24"/>
        </w:rPr>
      </w:pPr>
      <w:r w:rsidRPr="00B9648B">
        <w:rPr>
          <w:bCs w:val="0"/>
          <w:iCs/>
          <w:sz w:val="24"/>
          <w:szCs w:val="24"/>
        </w:rPr>
        <w:t>к</w:t>
      </w:r>
      <w:r w:rsidR="004B5F17" w:rsidRPr="00B9648B">
        <w:rPr>
          <w:bCs w:val="0"/>
          <w:iCs/>
          <w:sz w:val="24"/>
          <w:szCs w:val="24"/>
        </w:rPr>
        <w:t>опия бухгалтерской отчетности за последний завершенный отчетный период с подтверждением налогового органа о принятии.</w:t>
      </w:r>
    </w:p>
    <w:p w:rsidR="00D8744A" w:rsidRPr="00B9648B" w:rsidRDefault="00D8744A" w:rsidP="00BE563E">
      <w:pPr>
        <w:keepNext/>
        <w:keepLines/>
        <w:tabs>
          <w:tab w:val="left" w:pos="426"/>
        </w:tabs>
        <w:spacing w:line="240" w:lineRule="auto"/>
        <w:jc w:val="center"/>
        <w:rPr>
          <w:b/>
          <w:sz w:val="24"/>
          <w:szCs w:val="24"/>
        </w:rPr>
      </w:pPr>
    </w:p>
    <w:p w:rsidR="001156A9" w:rsidRPr="00B9648B" w:rsidRDefault="00171BAA" w:rsidP="00BE563E">
      <w:pPr>
        <w:pStyle w:val="a9"/>
        <w:keepNext/>
        <w:keepLines/>
        <w:numPr>
          <w:ilvl w:val="0"/>
          <w:numId w:val="1"/>
        </w:numPr>
        <w:tabs>
          <w:tab w:val="left" w:pos="426"/>
        </w:tabs>
        <w:spacing w:line="240" w:lineRule="auto"/>
        <w:ind w:left="0" w:hanging="11"/>
        <w:jc w:val="center"/>
        <w:rPr>
          <w:b/>
          <w:sz w:val="24"/>
          <w:szCs w:val="24"/>
        </w:rPr>
      </w:pPr>
      <w:r w:rsidRPr="00B9648B">
        <w:rPr>
          <w:b/>
          <w:sz w:val="24"/>
          <w:szCs w:val="24"/>
        </w:rPr>
        <w:t>ОБЕСПЕЧЕНИЕ ИСПОЛНЕНИЯ ДОГОВОРА</w:t>
      </w:r>
    </w:p>
    <w:p w:rsidR="00A801CB" w:rsidRPr="00B9648B" w:rsidRDefault="00A801CB" w:rsidP="00BE563E">
      <w:pPr>
        <w:pStyle w:val="a9"/>
        <w:keepNext/>
        <w:keepLines/>
        <w:numPr>
          <w:ilvl w:val="1"/>
          <w:numId w:val="1"/>
        </w:numPr>
        <w:tabs>
          <w:tab w:val="left" w:pos="1276"/>
        </w:tabs>
        <w:autoSpaceDE w:val="0"/>
        <w:autoSpaceDN w:val="0"/>
        <w:adjustRightInd w:val="0"/>
        <w:spacing w:line="240" w:lineRule="auto"/>
        <w:ind w:left="0" w:firstLine="709"/>
        <w:rPr>
          <w:sz w:val="24"/>
          <w:szCs w:val="24"/>
        </w:rPr>
      </w:pPr>
      <w:r w:rsidRPr="00B9648B">
        <w:rPr>
          <w:sz w:val="24"/>
          <w:szCs w:val="24"/>
        </w:rPr>
        <w:t xml:space="preserve">Если </w:t>
      </w:r>
      <w:r w:rsidR="00786D67" w:rsidRPr="00B9648B">
        <w:rPr>
          <w:sz w:val="24"/>
          <w:szCs w:val="24"/>
        </w:rPr>
        <w:t xml:space="preserve">извещением </w:t>
      </w:r>
      <w:r w:rsidR="00DA3A70" w:rsidRPr="00B9648B">
        <w:rPr>
          <w:sz w:val="24"/>
          <w:szCs w:val="24"/>
        </w:rPr>
        <w:t>о закупке</w:t>
      </w:r>
      <w:r w:rsidRPr="00B9648B">
        <w:rPr>
          <w:sz w:val="24"/>
          <w:szCs w:val="24"/>
        </w:rPr>
        <w:t xml:space="preserve"> установлено требование обеспечения исполнения договора, участник закупки, с которым заключается договор, должен до заключения договора предоставить Заказчику обеспечение исполнения договора на сумму, указанную в Информационной карте.</w:t>
      </w:r>
    </w:p>
    <w:p w:rsidR="00A801CB" w:rsidRPr="00B9648B" w:rsidRDefault="00A801CB" w:rsidP="00BE563E">
      <w:pPr>
        <w:pStyle w:val="a9"/>
        <w:keepNext/>
        <w:keepLines/>
        <w:numPr>
          <w:ilvl w:val="1"/>
          <w:numId w:val="1"/>
        </w:numPr>
        <w:tabs>
          <w:tab w:val="left" w:pos="1276"/>
        </w:tabs>
        <w:autoSpaceDE w:val="0"/>
        <w:autoSpaceDN w:val="0"/>
        <w:adjustRightInd w:val="0"/>
        <w:spacing w:line="240" w:lineRule="auto"/>
        <w:ind w:left="0" w:firstLine="709"/>
        <w:rPr>
          <w:sz w:val="24"/>
          <w:szCs w:val="24"/>
        </w:rPr>
      </w:pPr>
      <w:r w:rsidRPr="00B9648B">
        <w:rPr>
          <w:sz w:val="24"/>
          <w:szCs w:val="24"/>
        </w:rPr>
        <w:t>Обеспечение исполнения договора может предоставляться участником закупки по его выбору путем внесения денежных средств на счет, указанный в Информационной карте, или путем предоставления банковской гарантии.</w:t>
      </w:r>
    </w:p>
    <w:p w:rsidR="00A801CB" w:rsidRPr="00B9648B" w:rsidRDefault="00A801CB" w:rsidP="00BE563E">
      <w:pPr>
        <w:pStyle w:val="a9"/>
        <w:keepNext/>
        <w:keepLines/>
        <w:numPr>
          <w:ilvl w:val="1"/>
          <w:numId w:val="1"/>
        </w:numPr>
        <w:tabs>
          <w:tab w:val="left" w:pos="1276"/>
        </w:tabs>
        <w:autoSpaceDE w:val="0"/>
        <w:autoSpaceDN w:val="0"/>
        <w:adjustRightInd w:val="0"/>
        <w:spacing w:line="240" w:lineRule="auto"/>
        <w:ind w:left="0" w:firstLine="709"/>
        <w:rPr>
          <w:sz w:val="24"/>
          <w:szCs w:val="24"/>
        </w:rPr>
      </w:pPr>
      <w:r w:rsidRPr="00B9648B">
        <w:rPr>
          <w:sz w:val="24"/>
          <w:szCs w:val="24"/>
        </w:rPr>
        <w:t>Банковская гарантия должна быть составлена с учетом требований статей 368-379 Гражданского кодекса Российской Федерации и включать в себя следующие условия:</w:t>
      </w:r>
    </w:p>
    <w:p w:rsidR="00A801CB" w:rsidRPr="00B9648B" w:rsidRDefault="00A801CB" w:rsidP="00BE563E">
      <w:pPr>
        <w:pStyle w:val="a9"/>
        <w:keepNext/>
        <w:keepLines/>
        <w:numPr>
          <w:ilvl w:val="1"/>
          <w:numId w:val="12"/>
        </w:numPr>
        <w:tabs>
          <w:tab w:val="left" w:pos="993"/>
        </w:tabs>
        <w:autoSpaceDE w:val="0"/>
        <w:autoSpaceDN w:val="0"/>
        <w:adjustRightInd w:val="0"/>
        <w:spacing w:line="240" w:lineRule="auto"/>
        <w:ind w:left="0" w:firstLine="709"/>
        <w:rPr>
          <w:sz w:val="24"/>
          <w:szCs w:val="24"/>
        </w:rPr>
      </w:pPr>
      <w:r w:rsidRPr="00B9648B">
        <w:rPr>
          <w:sz w:val="24"/>
          <w:szCs w:val="24"/>
        </w:rPr>
        <w:t>банковская гарантия должна быть безотзывной;</w:t>
      </w:r>
    </w:p>
    <w:p w:rsidR="00A801CB" w:rsidRPr="00B9648B" w:rsidRDefault="00A801CB" w:rsidP="00BE563E">
      <w:pPr>
        <w:pStyle w:val="a9"/>
        <w:keepNext/>
        <w:keepLines/>
        <w:numPr>
          <w:ilvl w:val="1"/>
          <w:numId w:val="12"/>
        </w:numPr>
        <w:tabs>
          <w:tab w:val="left" w:pos="993"/>
        </w:tabs>
        <w:autoSpaceDE w:val="0"/>
        <w:autoSpaceDN w:val="0"/>
        <w:adjustRightInd w:val="0"/>
        <w:spacing w:line="240" w:lineRule="auto"/>
        <w:ind w:left="0" w:firstLine="709"/>
        <w:rPr>
          <w:sz w:val="24"/>
          <w:szCs w:val="24"/>
        </w:rPr>
      </w:pPr>
      <w:r w:rsidRPr="00B9648B">
        <w:rPr>
          <w:sz w:val="24"/>
          <w:szCs w:val="24"/>
        </w:rPr>
        <w:lastRenderedPageBreak/>
        <w:t>сумма банковской гарантии должна быть выражена в рублях;</w:t>
      </w:r>
    </w:p>
    <w:p w:rsidR="00A801CB" w:rsidRPr="00B9648B" w:rsidRDefault="00A801CB" w:rsidP="00BE563E">
      <w:pPr>
        <w:pStyle w:val="a9"/>
        <w:keepNext/>
        <w:keepLines/>
        <w:numPr>
          <w:ilvl w:val="1"/>
          <w:numId w:val="12"/>
        </w:numPr>
        <w:tabs>
          <w:tab w:val="left" w:pos="993"/>
        </w:tabs>
        <w:autoSpaceDE w:val="0"/>
        <w:autoSpaceDN w:val="0"/>
        <w:adjustRightInd w:val="0"/>
        <w:spacing w:line="240" w:lineRule="auto"/>
        <w:ind w:left="0" w:firstLine="709"/>
        <w:rPr>
          <w:sz w:val="24"/>
          <w:szCs w:val="24"/>
        </w:rPr>
      </w:pPr>
      <w:r w:rsidRPr="00B9648B">
        <w:rPr>
          <w:sz w:val="24"/>
          <w:szCs w:val="24"/>
        </w:rPr>
        <w:t>банковская гарантия должна действовать в течение всего срока действия договора;</w:t>
      </w:r>
    </w:p>
    <w:p w:rsidR="00A801CB" w:rsidRPr="00B9648B" w:rsidRDefault="00A801CB" w:rsidP="00BE563E">
      <w:pPr>
        <w:pStyle w:val="a9"/>
        <w:keepNext/>
        <w:keepLines/>
        <w:numPr>
          <w:ilvl w:val="1"/>
          <w:numId w:val="12"/>
        </w:numPr>
        <w:tabs>
          <w:tab w:val="left" w:pos="993"/>
        </w:tabs>
        <w:autoSpaceDE w:val="0"/>
        <w:autoSpaceDN w:val="0"/>
        <w:adjustRightInd w:val="0"/>
        <w:spacing w:line="240" w:lineRule="auto"/>
        <w:ind w:left="0" w:firstLine="709"/>
        <w:rPr>
          <w:sz w:val="24"/>
          <w:szCs w:val="24"/>
        </w:rPr>
      </w:pPr>
      <w:r w:rsidRPr="00B9648B">
        <w:rPr>
          <w:sz w:val="24"/>
          <w:szCs w:val="24"/>
        </w:rPr>
        <w:t>бенефициаром в банковской гарантии должен быть указан Заказчик, принципалом – участник закупки, гарантом - банк, выдавший банковскую гарантию;</w:t>
      </w:r>
    </w:p>
    <w:p w:rsidR="00A801CB" w:rsidRPr="00B9648B" w:rsidRDefault="00A801CB" w:rsidP="00BE563E">
      <w:pPr>
        <w:pStyle w:val="a9"/>
        <w:keepNext/>
        <w:keepLines/>
        <w:numPr>
          <w:ilvl w:val="1"/>
          <w:numId w:val="12"/>
        </w:numPr>
        <w:tabs>
          <w:tab w:val="left" w:pos="993"/>
        </w:tabs>
        <w:autoSpaceDE w:val="0"/>
        <w:autoSpaceDN w:val="0"/>
        <w:adjustRightInd w:val="0"/>
        <w:spacing w:line="240" w:lineRule="auto"/>
        <w:ind w:left="0" w:firstLine="709"/>
        <w:rPr>
          <w:sz w:val="24"/>
          <w:szCs w:val="24"/>
        </w:rPr>
      </w:pPr>
      <w:r w:rsidRPr="00B9648B">
        <w:rPr>
          <w:sz w:val="24"/>
          <w:szCs w:val="24"/>
        </w:rPr>
        <w:t>в банковской гарантии должно быть предусмотрено безусловное право Заказчика на истребование суммы банковской гарантии при неисполнении или ненадлежащем исполнении участником закупки, с которым будет заключен договор, условий заключенного договора;</w:t>
      </w:r>
    </w:p>
    <w:p w:rsidR="00A801CB" w:rsidRPr="00B9648B" w:rsidRDefault="00A801CB" w:rsidP="00BE563E">
      <w:pPr>
        <w:pStyle w:val="a9"/>
        <w:keepNext/>
        <w:keepLines/>
        <w:numPr>
          <w:ilvl w:val="1"/>
          <w:numId w:val="12"/>
        </w:numPr>
        <w:tabs>
          <w:tab w:val="left" w:pos="993"/>
        </w:tabs>
        <w:autoSpaceDE w:val="0"/>
        <w:autoSpaceDN w:val="0"/>
        <w:adjustRightInd w:val="0"/>
        <w:spacing w:line="240" w:lineRule="auto"/>
        <w:ind w:left="0" w:firstLine="709"/>
        <w:outlineLvl w:val="1"/>
        <w:rPr>
          <w:bCs w:val="0"/>
          <w:snapToGrid/>
          <w:sz w:val="24"/>
          <w:szCs w:val="24"/>
        </w:rPr>
      </w:pPr>
      <w:r w:rsidRPr="00B9648B">
        <w:rPr>
          <w:bCs w:val="0"/>
          <w:snapToGrid/>
          <w:sz w:val="24"/>
          <w:szCs w:val="24"/>
        </w:rPr>
        <w:t>в банковской гарантии должно быть предусмотрено, что для истребования суммы обеспечения бенефициар (Заказчик) направляет гаранту только письменное требование о выплате обеспечения и оригинал банковской гарантии;</w:t>
      </w:r>
    </w:p>
    <w:p w:rsidR="00A801CB" w:rsidRPr="00B9648B" w:rsidRDefault="00A801CB" w:rsidP="00BE563E">
      <w:pPr>
        <w:pStyle w:val="a9"/>
        <w:keepNext/>
        <w:keepLines/>
        <w:numPr>
          <w:ilvl w:val="1"/>
          <w:numId w:val="12"/>
        </w:numPr>
        <w:tabs>
          <w:tab w:val="left" w:pos="993"/>
        </w:tabs>
        <w:autoSpaceDE w:val="0"/>
        <w:autoSpaceDN w:val="0"/>
        <w:adjustRightInd w:val="0"/>
        <w:spacing w:line="240" w:lineRule="auto"/>
        <w:ind w:left="0" w:firstLine="709"/>
        <w:rPr>
          <w:sz w:val="24"/>
          <w:szCs w:val="24"/>
        </w:rPr>
      </w:pPr>
      <w:r w:rsidRPr="00B9648B">
        <w:rPr>
          <w:sz w:val="24"/>
          <w:szCs w:val="24"/>
        </w:rPr>
        <w:t>платеж по банковской гарантии должен быть осуществлен не позднее десяти рабочих дней после обращения бенефициара (Заказчика);</w:t>
      </w:r>
    </w:p>
    <w:p w:rsidR="00A801CB" w:rsidRPr="00B9648B" w:rsidRDefault="00A801CB" w:rsidP="00BE563E">
      <w:pPr>
        <w:pStyle w:val="a9"/>
        <w:keepNext/>
        <w:keepLines/>
        <w:numPr>
          <w:ilvl w:val="1"/>
          <w:numId w:val="12"/>
        </w:numPr>
        <w:tabs>
          <w:tab w:val="left" w:pos="993"/>
        </w:tabs>
        <w:autoSpaceDE w:val="0"/>
        <w:autoSpaceDN w:val="0"/>
        <w:adjustRightInd w:val="0"/>
        <w:spacing w:line="240" w:lineRule="auto"/>
        <w:ind w:left="0" w:firstLine="709"/>
        <w:rPr>
          <w:sz w:val="24"/>
          <w:szCs w:val="24"/>
        </w:rPr>
      </w:pPr>
      <w:r w:rsidRPr="00B9648B">
        <w:rPr>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141A39" w:rsidRPr="00B9648B" w:rsidRDefault="00A801CB" w:rsidP="00BE563E">
      <w:pPr>
        <w:pStyle w:val="a9"/>
        <w:keepNext/>
        <w:keepLines/>
        <w:numPr>
          <w:ilvl w:val="1"/>
          <w:numId w:val="1"/>
        </w:numPr>
        <w:tabs>
          <w:tab w:val="left" w:pos="1276"/>
        </w:tabs>
        <w:autoSpaceDE w:val="0"/>
        <w:autoSpaceDN w:val="0"/>
        <w:adjustRightInd w:val="0"/>
        <w:spacing w:line="240" w:lineRule="auto"/>
        <w:ind w:left="0" w:firstLine="709"/>
        <w:rPr>
          <w:snapToGrid/>
          <w:sz w:val="24"/>
          <w:szCs w:val="24"/>
        </w:rPr>
      </w:pPr>
      <w:r w:rsidRPr="00B9648B">
        <w:rPr>
          <w:rFonts w:eastAsia="Calibri"/>
          <w:bCs w:val="0"/>
          <w:snapToGrid/>
          <w:sz w:val="24"/>
          <w:szCs w:val="24"/>
        </w:rPr>
        <w:t>Заказчик удерживает (полностью или частично) и не возвращает участнику закупки обеспечение исполнения договора при неисполнении или ненадлежащем исполнении участником закупки условий заключенного договора</w:t>
      </w:r>
      <w:r w:rsidRPr="00B9648B">
        <w:rPr>
          <w:sz w:val="24"/>
          <w:szCs w:val="24"/>
        </w:rPr>
        <w:t>.</w:t>
      </w:r>
    </w:p>
    <w:p w:rsidR="00D8744A" w:rsidRPr="00B9648B" w:rsidRDefault="00A801CB" w:rsidP="00BE563E">
      <w:pPr>
        <w:pStyle w:val="a9"/>
        <w:keepNext/>
        <w:keepLines/>
        <w:numPr>
          <w:ilvl w:val="1"/>
          <w:numId w:val="1"/>
        </w:numPr>
        <w:tabs>
          <w:tab w:val="left" w:pos="1276"/>
        </w:tabs>
        <w:autoSpaceDE w:val="0"/>
        <w:autoSpaceDN w:val="0"/>
        <w:adjustRightInd w:val="0"/>
        <w:spacing w:line="240" w:lineRule="auto"/>
        <w:ind w:left="0" w:firstLine="709"/>
        <w:rPr>
          <w:snapToGrid/>
          <w:sz w:val="24"/>
          <w:szCs w:val="24"/>
        </w:rPr>
      </w:pPr>
      <w:r w:rsidRPr="00B9648B">
        <w:rPr>
          <w:bCs w:val="0"/>
          <w:snapToGrid/>
          <w:sz w:val="24"/>
          <w:szCs w:val="24"/>
        </w:rPr>
        <w:t>Заказчик возвращает полностью обеспечение исполнения договора в течение 10 рабочих дней со дня получения Заказчиком письменного требования от участника закупки при условии надлежащего исполнения участником закупки всех обязательств, предусмотренных договором или частично, в случае удержания части обеспечения за нарушение договорных обязательств.</w:t>
      </w:r>
    </w:p>
    <w:p w:rsidR="00D8744A" w:rsidRPr="00B9648B" w:rsidRDefault="00D8744A" w:rsidP="00BE563E">
      <w:pPr>
        <w:keepNext/>
        <w:keepLines/>
        <w:tabs>
          <w:tab w:val="left" w:pos="426"/>
        </w:tabs>
        <w:spacing w:line="240" w:lineRule="auto"/>
        <w:jc w:val="center"/>
        <w:rPr>
          <w:b/>
          <w:sz w:val="24"/>
          <w:szCs w:val="24"/>
        </w:rPr>
      </w:pPr>
    </w:p>
    <w:p w:rsidR="001156A9" w:rsidRPr="00B9648B" w:rsidRDefault="00171BAA" w:rsidP="00BE563E">
      <w:pPr>
        <w:pStyle w:val="a9"/>
        <w:keepNext/>
        <w:keepLines/>
        <w:numPr>
          <w:ilvl w:val="0"/>
          <w:numId w:val="1"/>
        </w:numPr>
        <w:tabs>
          <w:tab w:val="left" w:pos="426"/>
        </w:tabs>
        <w:spacing w:line="240" w:lineRule="auto"/>
        <w:ind w:left="0" w:hanging="11"/>
        <w:jc w:val="center"/>
        <w:rPr>
          <w:b/>
          <w:sz w:val="24"/>
          <w:szCs w:val="24"/>
        </w:rPr>
      </w:pPr>
      <w:r w:rsidRPr="00B9648B">
        <w:rPr>
          <w:b/>
          <w:sz w:val="24"/>
          <w:szCs w:val="24"/>
        </w:rPr>
        <w:t>О ПРИОРИТЕТЕ ТОВАРОВ РОССИЙСКОГО ПРОИСХОЖДЕНИЯ, РАБОТ, УСЛУГ, ВЫПОЛНЯЕМЫХ, ОКАЗЫВАЕМЫХ РОССИЙСКИМИ ЛИЦАМИ</w:t>
      </w:r>
    </w:p>
    <w:p w:rsidR="00C65A12" w:rsidRPr="00B9648B" w:rsidRDefault="00C65A12" w:rsidP="00BE563E">
      <w:pPr>
        <w:pStyle w:val="a9"/>
        <w:keepNext/>
        <w:keepLines/>
        <w:numPr>
          <w:ilvl w:val="1"/>
          <w:numId w:val="1"/>
        </w:numPr>
        <w:tabs>
          <w:tab w:val="left" w:pos="1276"/>
        </w:tabs>
        <w:spacing w:line="240" w:lineRule="auto"/>
        <w:ind w:left="0" w:firstLine="709"/>
        <w:rPr>
          <w:sz w:val="24"/>
          <w:szCs w:val="24"/>
        </w:rPr>
      </w:pPr>
      <w:r w:rsidRPr="00B9648B">
        <w:rPr>
          <w:sz w:val="24"/>
          <w:szCs w:val="24"/>
        </w:rPr>
        <w:t xml:space="preserve">При проведении </w:t>
      </w:r>
      <w:r w:rsidR="00D20530" w:rsidRPr="00B9648B">
        <w:rPr>
          <w:sz w:val="24"/>
          <w:szCs w:val="24"/>
        </w:rPr>
        <w:t>закупки</w:t>
      </w:r>
      <w:r w:rsidRPr="00B9648B">
        <w:rPr>
          <w:sz w:val="24"/>
          <w:szCs w:val="24"/>
        </w:rPr>
        <w:t xml:space="preserve"> устанавливается приоритет товаров российского происхождения, работ, услуг, выполняемых, оказываемых российскими лицами в соответствии с требованиями и порядком предоставления такого приоритета, установленными  Постановлением Правительства Российской Федерации от 16.09.2016 </w:t>
      </w:r>
      <w:r w:rsidR="00131C89" w:rsidRPr="00B9648B">
        <w:rPr>
          <w:sz w:val="24"/>
          <w:szCs w:val="24"/>
        </w:rPr>
        <w:t xml:space="preserve"> </w:t>
      </w:r>
      <w:r w:rsidRPr="00B9648B">
        <w:rPr>
          <w:sz w:val="24"/>
          <w:szCs w:val="24"/>
        </w:rPr>
        <w:t>№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65A12" w:rsidRPr="00B9648B" w:rsidRDefault="00561D15"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t>Участник закупки обязан указать (продекларировать) в заявке (в соответствующей части заявки, содержащей предложение о поставке товара) наименование</w:t>
      </w:r>
      <w:r w:rsidRPr="00B9648B">
        <w:rPr>
          <w:b/>
          <w:bCs w:val="0"/>
          <w:sz w:val="24"/>
          <w:szCs w:val="24"/>
        </w:rPr>
        <w:t xml:space="preserve"> </w:t>
      </w:r>
      <w:r w:rsidRPr="00B9648B">
        <w:rPr>
          <w:bCs w:val="0"/>
          <w:sz w:val="24"/>
          <w:szCs w:val="24"/>
        </w:rPr>
        <w:t>и код страны происхождения</w:t>
      </w:r>
      <w:r w:rsidRPr="00B9648B">
        <w:rPr>
          <w:b/>
          <w:bCs w:val="0"/>
          <w:sz w:val="24"/>
          <w:szCs w:val="24"/>
        </w:rPr>
        <w:t xml:space="preserve"> </w:t>
      </w:r>
      <w:r w:rsidRPr="00B9648B">
        <w:rPr>
          <w:sz w:val="24"/>
          <w:szCs w:val="24"/>
        </w:rPr>
        <w:t>поставляемых товаров в соответствии с Общероссийским классификатором стран мира (ОКСМ), а также, в случае предложения к поставке продукции, включенной в единый реестр российской радиоэлектронной продукции (в соответствии с постановлением Правительства Российской Федерации от 10.07.2019 № 878), наличие товара в указанном реестре</w:t>
      </w:r>
      <w:r w:rsidR="00C65A12" w:rsidRPr="00B9648B">
        <w:rPr>
          <w:sz w:val="24"/>
          <w:szCs w:val="24"/>
        </w:rPr>
        <w:t>.</w:t>
      </w:r>
    </w:p>
    <w:p w:rsidR="00C65A12" w:rsidRPr="00B9648B" w:rsidRDefault="00C65A12"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t xml:space="preserve">В случае установления недостоверности сведений о стране происхождения товара, содержащихся в </w:t>
      </w:r>
      <w:r w:rsidR="00EA50C1" w:rsidRPr="00B9648B">
        <w:rPr>
          <w:sz w:val="24"/>
          <w:szCs w:val="24"/>
        </w:rPr>
        <w:t>з</w:t>
      </w:r>
      <w:r w:rsidRPr="00B9648B">
        <w:rPr>
          <w:sz w:val="24"/>
          <w:szCs w:val="24"/>
        </w:rPr>
        <w:t xml:space="preserve">аявке, участник закупки может быть отстранен от участия в </w:t>
      </w:r>
      <w:r w:rsidR="00EA50C1" w:rsidRPr="00B9648B">
        <w:rPr>
          <w:sz w:val="24"/>
          <w:szCs w:val="24"/>
        </w:rPr>
        <w:t>закупке</w:t>
      </w:r>
      <w:r w:rsidRPr="00B9648B">
        <w:rPr>
          <w:sz w:val="24"/>
          <w:szCs w:val="24"/>
        </w:rPr>
        <w:t xml:space="preserve"> на любом этапе его проведения.</w:t>
      </w:r>
    </w:p>
    <w:p w:rsidR="00C65A12" w:rsidRPr="00B9648B" w:rsidRDefault="00F11156"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t>Отсутствие в заявке указания (декларирования) страны происхождения поставляемого товара, а также наличия товара в едином реестре российской радиоэлектронной продукции не является основанием для отклонения заявки и такая заявка рассматривается как содержащая предложение о поставке иностранных товаров и продукции, сведения о которой отсутствуют в указанном реестре</w:t>
      </w:r>
      <w:r w:rsidR="00C65A12" w:rsidRPr="00B9648B">
        <w:rPr>
          <w:sz w:val="24"/>
          <w:szCs w:val="24"/>
        </w:rPr>
        <w:t>.</w:t>
      </w:r>
    </w:p>
    <w:p w:rsidR="00C65A12" w:rsidRPr="00B9648B" w:rsidRDefault="00C65A12"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DF0E0F" w:rsidRPr="00B9648B">
        <w:rPr>
          <w:sz w:val="24"/>
          <w:szCs w:val="24"/>
        </w:rPr>
        <w:t>извещении</w:t>
      </w:r>
      <w:r w:rsidRPr="00B9648B">
        <w:rPr>
          <w:sz w:val="24"/>
          <w:szCs w:val="24"/>
        </w:rPr>
        <w:t xml:space="preserve">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65A12" w:rsidRPr="00B9648B" w:rsidRDefault="00C65A12"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lastRenderedPageBreak/>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65A12" w:rsidRPr="00B9648B" w:rsidRDefault="00C65A12"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D546EB" w:rsidRPr="00B9648B" w:rsidRDefault="00C65A12"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t>При исполнении договора, заключенного с участником закупки, кот</w:t>
      </w:r>
      <w:r w:rsidR="00DC3F5C" w:rsidRPr="00B9648B">
        <w:rPr>
          <w:sz w:val="24"/>
          <w:szCs w:val="24"/>
        </w:rPr>
        <w:t>орому предоставлен приоритет</w:t>
      </w:r>
      <w:r w:rsidRPr="00B9648B">
        <w:rPr>
          <w:sz w:val="24"/>
          <w:szCs w:val="24"/>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D304F" w:rsidRPr="00B9648B" w:rsidRDefault="00D546EB" w:rsidP="00BE563E">
      <w:pPr>
        <w:pStyle w:val="a9"/>
        <w:keepNext/>
        <w:keepLines/>
        <w:numPr>
          <w:ilvl w:val="1"/>
          <w:numId w:val="1"/>
        </w:numPr>
        <w:tabs>
          <w:tab w:val="left" w:pos="993"/>
          <w:tab w:val="left" w:pos="1276"/>
        </w:tabs>
        <w:spacing w:line="240" w:lineRule="auto"/>
        <w:ind w:left="0" w:firstLine="709"/>
        <w:rPr>
          <w:sz w:val="24"/>
          <w:szCs w:val="24"/>
        </w:rPr>
      </w:pPr>
      <w:r w:rsidRPr="00B9648B">
        <w:rPr>
          <w:rFonts w:eastAsiaTheme="minorHAnsi"/>
          <w:bCs w:val="0"/>
          <w:snapToGrid/>
          <w:sz w:val="24"/>
          <w:szCs w:val="24"/>
          <w:lang w:eastAsia="en-US"/>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D782A" w:rsidRPr="00B9648B" w:rsidRDefault="009D782A"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t>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D304F" w:rsidRPr="00B9648B" w:rsidRDefault="005D304F" w:rsidP="00BE563E">
      <w:pPr>
        <w:pStyle w:val="a9"/>
        <w:keepNext/>
        <w:keepLines/>
        <w:numPr>
          <w:ilvl w:val="1"/>
          <w:numId w:val="1"/>
        </w:numPr>
        <w:tabs>
          <w:tab w:val="left" w:pos="993"/>
          <w:tab w:val="left" w:pos="1276"/>
        </w:tabs>
        <w:spacing w:line="240" w:lineRule="auto"/>
        <w:ind w:left="0" w:firstLine="709"/>
        <w:rPr>
          <w:sz w:val="24"/>
          <w:szCs w:val="24"/>
        </w:rPr>
      </w:pPr>
      <w:r w:rsidRPr="00B9648B">
        <w:rPr>
          <w:sz w:val="24"/>
          <w:szCs w:val="24"/>
        </w:rPr>
        <w:t>Приоритет не предоставляется в случаях, если:</w:t>
      </w:r>
    </w:p>
    <w:p w:rsidR="00D529D9" w:rsidRPr="00B9648B" w:rsidRDefault="00D529D9" w:rsidP="00BE563E">
      <w:pPr>
        <w:pStyle w:val="ConsPlusNormal"/>
        <w:keepNext/>
        <w:keepLines/>
        <w:widowControl/>
        <w:numPr>
          <w:ilvl w:val="0"/>
          <w:numId w:val="13"/>
        </w:numPr>
        <w:tabs>
          <w:tab w:val="left" w:pos="993"/>
        </w:tabs>
        <w:ind w:left="0" w:firstLine="709"/>
        <w:jc w:val="both"/>
        <w:rPr>
          <w:rFonts w:ascii="Times New Roman" w:hAnsi="Times New Roman" w:cs="Times New Roman"/>
          <w:sz w:val="24"/>
          <w:szCs w:val="24"/>
        </w:rPr>
      </w:pPr>
      <w:r w:rsidRPr="00B9648B">
        <w:rPr>
          <w:rFonts w:ascii="Times New Roman" w:eastAsiaTheme="minorHAnsi" w:hAnsi="Times New Roman" w:cs="Times New Roman"/>
          <w:sz w:val="24"/>
          <w:szCs w:val="24"/>
          <w:lang w:eastAsia="en-US"/>
        </w:rPr>
        <w:t>закупка признана несостоявшейся и договор заключается с единственным участником закупки;</w:t>
      </w:r>
    </w:p>
    <w:p w:rsidR="00D529D9" w:rsidRPr="00B9648B" w:rsidRDefault="00D529D9" w:rsidP="00BE563E">
      <w:pPr>
        <w:pStyle w:val="ConsPlusNormal"/>
        <w:keepNext/>
        <w:keepLines/>
        <w:widowControl/>
        <w:numPr>
          <w:ilvl w:val="0"/>
          <w:numId w:val="13"/>
        </w:numPr>
        <w:tabs>
          <w:tab w:val="left" w:pos="993"/>
        </w:tabs>
        <w:ind w:left="0" w:firstLine="709"/>
        <w:jc w:val="both"/>
        <w:rPr>
          <w:rFonts w:ascii="Times New Roman" w:hAnsi="Times New Roman" w:cs="Times New Roman"/>
          <w:sz w:val="24"/>
          <w:szCs w:val="24"/>
        </w:rPr>
      </w:pPr>
      <w:r w:rsidRPr="00B9648B">
        <w:rPr>
          <w:rFonts w:ascii="Times New Roman" w:eastAsiaTheme="minorHAnsi" w:hAnsi="Times New Roman" w:cs="Times New Roman"/>
          <w:sz w:val="24"/>
          <w:szCs w:val="24"/>
          <w:lang w:eastAsia="en-US"/>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529D9" w:rsidRPr="00B9648B" w:rsidRDefault="00D529D9" w:rsidP="00BE563E">
      <w:pPr>
        <w:pStyle w:val="a9"/>
        <w:keepNext/>
        <w:keepLines/>
        <w:numPr>
          <w:ilvl w:val="0"/>
          <w:numId w:val="13"/>
        </w:numPr>
        <w:tabs>
          <w:tab w:val="left" w:pos="993"/>
        </w:tabs>
        <w:autoSpaceDE w:val="0"/>
        <w:autoSpaceDN w:val="0"/>
        <w:adjustRightInd w:val="0"/>
        <w:spacing w:line="240" w:lineRule="auto"/>
        <w:ind w:left="0" w:firstLine="709"/>
        <w:rPr>
          <w:rFonts w:eastAsiaTheme="minorHAnsi"/>
          <w:bCs w:val="0"/>
          <w:snapToGrid/>
          <w:sz w:val="24"/>
          <w:szCs w:val="24"/>
          <w:lang w:eastAsia="en-US"/>
        </w:rPr>
      </w:pPr>
      <w:r w:rsidRPr="00B9648B">
        <w:rPr>
          <w:rFonts w:eastAsiaTheme="minorHAnsi"/>
          <w:bCs w:val="0"/>
          <w:snapToGrid/>
          <w:sz w:val="24"/>
          <w:szCs w:val="24"/>
          <w:lang w:eastAsia="en-US"/>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D304F" w:rsidRPr="00B9648B" w:rsidRDefault="005D304F" w:rsidP="00BE563E">
      <w:pPr>
        <w:pStyle w:val="ConsPlusNormal"/>
        <w:keepNext/>
        <w:keepLines/>
        <w:widowControl/>
        <w:numPr>
          <w:ilvl w:val="1"/>
          <w:numId w:val="1"/>
        </w:numPr>
        <w:tabs>
          <w:tab w:val="left" w:pos="993"/>
        </w:tabs>
        <w:ind w:left="0" w:firstLine="709"/>
        <w:jc w:val="both"/>
        <w:rPr>
          <w:rFonts w:ascii="Times New Roman" w:hAnsi="Times New Roman" w:cs="Times New Roman"/>
          <w:sz w:val="24"/>
          <w:szCs w:val="24"/>
        </w:rPr>
      </w:pPr>
      <w:r w:rsidRPr="00B9648B">
        <w:rPr>
          <w:rFonts w:ascii="Times New Roman" w:hAnsi="Times New Roman" w:cs="Times New Roman"/>
          <w:sz w:val="24"/>
          <w:szCs w:val="24"/>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D8744A" w:rsidRPr="00B9648B" w:rsidRDefault="00D8744A" w:rsidP="00BE563E">
      <w:pPr>
        <w:keepNext/>
        <w:keepLines/>
        <w:tabs>
          <w:tab w:val="left" w:pos="426"/>
        </w:tabs>
        <w:spacing w:line="240" w:lineRule="auto"/>
        <w:jc w:val="center"/>
        <w:rPr>
          <w:b/>
          <w:sz w:val="24"/>
          <w:szCs w:val="24"/>
        </w:rPr>
      </w:pPr>
    </w:p>
    <w:p w:rsidR="001156A9" w:rsidRPr="00B9648B" w:rsidRDefault="00171BAA" w:rsidP="00BE563E">
      <w:pPr>
        <w:pStyle w:val="a9"/>
        <w:keepNext/>
        <w:keepLines/>
        <w:numPr>
          <w:ilvl w:val="0"/>
          <w:numId w:val="1"/>
        </w:numPr>
        <w:tabs>
          <w:tab w:val="left" w:pos="426"/>
        </w:tabs>
        <w:spacing w:line="240" w:lineRule="auto"/>
        <w:ind w:left="0" w:hanging="11"/>
        <w:jc w:val="center"/>
        <w:rPr>
          <w:b/>
          <w:sz w:val="24"/>
          <w:szCs w:val="24"/>
        </w:rPr>
      </w:pPr>
      <w:r w:rsidRPr="00B9648B">
        <w:rPr>
          <w:b/>
          <w:sz w:val="24"/>
          <w:szCs w:val="24"/>
        </w:rPr>
        <w:t>ОТМЕНА ЗАКУПКИ</w:t>
      </w:r>
    </w:p>
    <w:p w:rsidR="00EC29D8" w:rsidRPr="00B9648B" w:rsidRDefault="00EC29D8" w:rsidP="00BE563E">
      <w:pPr>
        <w:pStyle w:val="a9"/>
        <w:keepNext/>
        <w:keepLines/>
        <w:numPr>
          <w:ilvl w:val="1"/>
          <w:numId w:val="1"/>
        </w:numPr>
        <w:tabs>
          <w:tab w:val="left" w:pos="993"/>
          <w:tab w:val="num" w:pos="1276"/>
        </w:tabs>
        <w:spacing w:line="240" w:lineRule="auto"/>
        <w:ind w:left="0" w:firstLine="709"/>
        <w:rPr>
          <w:bCs w:val="0"/>
          <w:snapToGrid/>
          <w:sz w:val="24"/>
          <w:szCs w:val="24"/>
        </w:rPr>
      </w:pPr>
      <w:r w:rsidRPr="00B9648B">
        <w:rPr>
          <w:bCs w:val="0"/>
          <w:snapToGrid/>
          <w:sz w:val="24"/>
          <w:szCs w:val="24"/>
        </w:rPr>
        <w:t>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w:t>
      </w:r>
    </w:p>
    <w:p w:rsidR="00EC29D8" w:rsidRPr="00B9648B" w:rsidRDefault="00EC29D8" w:rsidP="00BE563E">
      <w:pPr>
        <w:pStyle w:val="a9"/>
        <w:keepNext/>
        <w:keepLines/>
        <w:numPr>
          <w:ilvl w:val="1"/>
          <w:numId w:val="1"/>
        </w:numPr>
        <w:tabs>
          <w:tab w:val="left" w:pos="993"/>
          <w:tab w:val="num" w:pos="1276"/>
        </w:tabs>
        <w:spacing w:line="240" w:lineRule="auto"/>
        <w:ind w:left="0" w:firstLine="709"/>
        <w:rPr>
          <w:bCs w:val="0"/>
          <w:snapToGrid/>
          <w:sz w:val="24"/>
          <w:szCs w:val="24"/>
        </w:rPr>
      </w:pPr>
      <w:r w:rsidRPr="00B9648B">
        <w:rPr>
          <w:bCs w:val="0"/>
          <w:snapToGrid/>
          <w:sz w:val="24"/>
          <w:szCs w:val="24"/>
        </w:rPr>
        <w:t>Решение об отмене закупки размещается в единой информационной системе в день принятия этого решения.</w:t>
      </w:r>
    </w:p>
    <w:p w:rsidR="006223F3" w:rsidRPr="00B9648B" w:rsidRDefault="00EC29D8" w:rsidP="00BE563E">
      <w:pPr>
        <w:pStyle w:val="a9"/>
        <w:keepNext/>
        <w:keepLines/>
        <w:numPr>
          <w:ilvl w:val="1"/>
          <w:numId w:val="1"/>
        </w:numPr>
        <w:tabs>
          <w:tab w:val="left" w:pos="993"/>
          <w:tab w:val="num" w:pos="1276"/>
        </w:tabs>
        <w:spacing w:line="240" w:lineRule="auto"/>
        <w:ind w:left="0" w:firstLine="709"/>
        <w:rPr>
          <w:sz w:val="24"/>
          <w:szCs w:val="24"/>
        </w:rPr>
      </w:pPr>
      <w:r w:rsidRPr="00B9648B">
        <w:rPr>
          <w:bCs w:val="0"/>
          <w:snapToGrid/>
          <w:sz w:val="24"/>
          <w:szCs w:val="24"/>
        </w:rPr>
        <w:t>Заказчик не несёт обязательств или ответственности в случае неознакомления участниками закуп</w:t>
      </w:r>
      <w:r w:rsidR="003F7531" w:rsidRPr="00B9648B">
        <w:rPr>
          <w:bCs w:val="0"/>
          <w:snapToGrid/>
          <w:sz w:val="24"/>
          <w:szCs w:val="24"/>
        </w:rPr>
        <w:t>ки</w:t>
      </w:r>
      <w:r w:rsidRPr="00B9648B">
        <w:rPr>
          <w:bCs w:val="0"/>
          <w:snapToGrid/>
          <w:sz w:val="24"/>
          <w:szCs w:val="24"/>
        </w:rPr>
        <w:t xml:space="preserve"> с размещенным в единой информационной системе решением об отмене закупки.</w:t>
      </w:r>
    </w:p>
    <w:p w:rsidR="00C86DB6" w:rsidRPr="00B9648B" w:rsidRDefault="00C86DB6" w:rsidP="00BE563E">
      <w:pPr>
        <w:pStyle w:val="a9"/>
        <w:keepNext/>
        <w:keepLines/>
        <w:numPr>
          <w:ilvl w:val="1"/>
          <w:numId w:val="1"/>
        </w:numPr>
        <w:tabs>
          <w:tab w:val="left" w:pos="993"/>
          <w:tab w:val="num" w:pos="1276"/>
        </w:tabs>
        <w:spacing w:line="240" w:lineRule="auto"/>
        <w:ind w:left="0" w:firstLine="709"/>
        <w:rPr>
          <w:bCs w:val="0"/>
          <w:snapToGrid/>
          <w:sz w:val="24"/>
          <w:szCs w:val="24"/>
        </w:rPr>
      </w:pPr>
      <w:r w:rsidRPr="00B9648B">
        <w:rPr>
          <w:bCs w:val="0"/>
          <w:snapToGrid/>
          <w:sz w:val="24"/>
          <w:szCs w:val="24"/>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F27F6" w:rsidRPr="00B9648B" w:rsidRDefault="00DF27F6" w:rsidP="00BE563E">
      <w:pPr>
        <w:keepNext/>
        <w:keepLines/>
        <w:tabs>
          <w:tab w:val="left" w:pos="993"/>
        </w:tabs>
        <w:spacing w:line="240" w:lineRule="auto"/>
        <w:rPr>
          <w:bCs w:val="0"/>
          <w:snapToGrid/>
          <w:sz w:val="24"/>
          <w:szCs w:val="24"/>
        </w:rPr>
      </w:pPr>
    </w:p>
    <w:p w:rsidR="008749D7" w:rsidRPr="00B9648B" w:rsidRDefault="008749D7" w:rsidP="00BE563E">
      <w:pPr>
        <w:keepNext/>
        <w:keepLines/>
        <w:spacing w:after="200" w:line="276" w:lineRule="auto"/>
        <w:ind w:firstLine="0"/>
        <w:jc w:val="left"/>
        <w:rPr>
          <w:b/>
          <w:sz w:val="24"/>
          <w:szCs w:val="24"/>
        </w:rPr>
      </w:pPr>
      <w:r w:rsidRPr="00B9648B">
        <w:rPr>
          <w:b/>
          <w:sz w:val="24"/>
          <w:szCs w:val="24"/>
        </w:rPr>
        <w:br w:type="page"/>
      </w:r>
    </w:p>
    <w:p w:rsidR="00DF27F6" w:rsidRPr="00B9648B" w:rsidRDefault="00DF27F6" w:rsidP="00BE563E">
      <w:pPr>
        <w:keepNext/>
        <w:keepLines/>
        <w:tabs>
          <w:tab w:val="left" w:pos="540"/>
          <w:tab w:val="left" w:pos="900"/>
        </w:tabs>
        <w:spacing w:line="240" w:lineRule="auto"/>
        <w:jc w:val="right"/>
        <w:rPr>
          <w:b/>
          <w:sz w:val="24"/>
          <w:szCs w:val="24"/>
        </w:rPr>
      </w:pPr>
      <w:r w:rsidRPr="00B9648B">
        <w:rPr>
          <w:b/>
          <w:sz w:val="24"/>
          <w:szCs w:val="24"/>
        </w:rPr>
        <w:lastRenderedPageBreak/>
        <w:t>Приложение № 1</w:t>
      </w:r>
    </w:p>
    <w:p w:rsidR="00DF27F6" w:rsidRPr="00B9648B" w:rsidRDefault="00DF27F6" w:rsidP="00BE563E">
      <w:pPr>
        <w:keepNext/>
        <w:keepLines/>
        <w:tabs>
          <w:tab w:val="left" w:pos="993"/>
        </w:tabs>
        <w:spacing w:line="240" w:lineRule="auto"/>
        <w:jc w:val="right"/>
        <w:rPr>
          <w:b/>
          <w:sz w:val="24"/>
          <w:szCs w:val="24"/>
        </w:rPr>
      </w:pPr>
      <w:r w:rsidRPr="00B9648B">
        <w:rPr>
          <w:b/>
          <w:sz w:val="24"/>
          <w:szCs w:val="24"/>
        </w:rPr>
        <w:t xml:space="preserve">к </w:t>
      </w:r>
      <w:r w:rsidR="00C00F19" w:rsidRPr="00B9648B">
        <w:rPr>
          <w:b/>
          <w:sz w:val="24"/>
          <w:szCs w:val="24"/>
        </w:rPr>
        <w:t>извещению</w:t>
      </w:r>
      <w:r w:rsidR="00861393" w:rsidRPr="00B9648B">
        <w:rPr>
          <w:b/>
          <w:sz w:val="24"/>
          <w:szCs w:val="24"/>
        </w:rPr>
        <w:t xml:space="preserve"> о закупке</w:t>
      </w:r>
    </w:p>
    <w:p w:rsidR="003263AF" w:rsidRPr="00B9648B" w:rsidRDefault="00DF27F6" w:rsidP="00BE563E">
      <w:pPr>
        <w:keepNext/>
        <w:keepLines/>
        <w:tabs>
          <w:tab w:val="left" w:pos="993"/>
        </w:tabs>
        <w:spacing w:line="240" w:lineRule="auto"/>
        <w:ind w:firstLine="0"/>
        <w:jc w:val="center"/>
        <w:rPr>
          <w:b/>
          <w:bCs w:val="0"/>
          <w:snapToGrid/>
          <w:sz w:val="24"/>
          <w:szCs w:val="24"/>
        </w:rPr>
      </w:pPr>
      <w:r w:rsidRPr="00B9648B">
        <w:rPr>
          <w:b/>
          <w:bCs w:val="0"/>
          <w:snapToGrid/>
          <w:sz w:val="24"/>
          <w:szCs w:val="24"/>
        </w:rPr>
        <w:t>ИНФОРМАЦИОННАЯ КАРТА</w:t>
      </w:r>
    </w:p>
    <w:p w:rsidR="00B86926" w:rsidRPr="00B9648B" w:rsidRDefault="00B86926" w:rsidP="00BE563E">
      <w:pPr>
        <w:keepNext/>
        <w:keepLines/>
        <w:tabs>
          <w:tab w:val="left" w:pos="993"/>
        </w:tabs>
        <w:spacing w:line="240" w:lineRule="auto"/>
        <w:ind w:firstLine="0"/>
        <w:jc w:val="center"/>
        <w:rPr>
          <w:b/>
          <w:bCs w:val="0"/>
          <w:snapToGrid/>
          <w:sz w:val="24"/>
          <w:szCs w:val="24"/>
        </w:rPr>
      </w:pPr>
    </w:p>
    <w:tbl>
      <w:tblPr>
        <w:tblW w:w="10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107"/>
        <w:gridCol w:w="6859"/>
      </w:tblGrid>
      <w:tr w:rsidR="00B9648B" w:rsidRPr="00B9648B" w:rsidTr="00F522C9">
        <w:trPr>
          <w:trHeight w:val="20"/>
          <w:jc w:val="center"/>
        </w:trPr>
        <w:tc>
          <w:tcPr>
            <w:tcW w:w="636" w:type="dxa"/>
            <w:shd w:val="clear" w:color="auto" w:fill="DBE5F1" w:themeFill="accent1" w:themeFillTint="33"/>
            <w:vAlign w:val="center"/>
          </w:tcPr>
          <w:p w:rsidR="002F0267" w:rsidRPr="00B9648B" w:rsidRDefault="002F0267" w:rsidP="00BE563E">
            <w:pPr>
              <w:keepNext/>
              <w:keepLines/>
              <w:spacing w:line="240" w:lineRule="auto"/>
              <w:ind w:firstLine="0"/>
              <w:jc w:val="left"/>
              <w:rPr>
                <w:rFonts w:eastAsia="Calibri"/>
                <w:b/>
                <w:sz w:val="24"/>
                <w:szCs w:val="24"/>
              </w:rPr>
            </w:pPr>
            <w:r w:rsidRPr="00B9648B">
              <w:rPr>
                <w:rFonts w:eastAsia="Calibri"/>
                <w:b/>
                <w:sz w:val="24"/>
                <w:szCs w:val="24"/>
              </w:rPr>
              <w:t>1.</w:t>
            </w:r>
          </w:p>
        </w:tc>
        <w:tc>
          <w:tcPr>
            <w:tcW w:w="9966" w:type="dxa"/>
            <w:gridSpan w:val="2"/>
            <w:shd w:val="clear" w:color="auto" w:fill="DBE5F1" w:themeFill="accent1" w:themeFillTint="33"/>
            <w:vAlign w:val="center"/>
          </w:tcPr>
          <w:p w:rsidR="002F0267" w:rsidRPr="00B9648B" w:rsidRDefault="003263AF" w:rsidP="00BE563E">
            <w:pPr>
              <w:keepNext/>
              <w:keepLines/>
              <w:spacing w:line="240" w:lineRule="auto"/>
              <w:ind w:firstLine="0"/>
              <w:jc w:val="left"/>
              <w:rPr>
                <w:rFonts w:eastAsia="Calibri"/>
                <w:b/>
                <w:sz w:val="24"/>
                <w:szCs w:val="24"/>
              </w:rPr>
            </w:pPr>
            <w:r w:rsidRPr="00B9648B">
              <w:rPr>
                <w:rFonts w:eastAsia="Calibri"/>
                <w:b/>
                <w:sz w:val="24"/>
                <w:szCs w:val="24"/>
              </w:rPr>
              <w:t>СВЕДЕНИЯ О ЗАКАЗЧИКЕ</w:t>
            </w:r>
          </w:p>
        </w:tc>
      </w:tr>
      <w:tr w:rsidR="00B9648B" w:rsidRPr="00B9648B" w:rsidTr="000B7F32">
        <w:trPr>
          <w:trHeight w:val="20"/>
          <w:jc w:val="center"/>
        </w:trPr>
        <w:tc>
          <w:tcPr>
            <w:tcW w:w="636" w:type="dxa"/>
          </w:tcPr>
          <w:p w:rsidR="002F0267" w:rsidRPr="00B9648B" w:rsidRDefault="002F0267" w:rsidP="00BE563E">
            <w:pPr>
              <w:keepNext/>
              <w:keepLines/>
              <w:spacing w:line="240" w:lineRule="auto"/>
              <w:ind w:firstLine="0"/>
              <w:rPr>
                <w:rFonts w:eastAsia="Calibri"/>
                <w:sz w:val="24"/>
                <w:szCs w:val="24"/>
              </w:rPr>
            </w:pPr>
            <w:r w:rsidRPr="00B9648B">
              <w:rPr>
                <w:rFonts w:eastAsia="Calibri"/>
                <w:sz w:val="24"/>
                <w:szCs w:val="24"/>
              </w:rPr>
              <w:t>1.1</w:t>
            </w:r>
          </w:p>
        </w:tc>
        <w:tc>
          <w:tcPr>
            <w:tcW w:w="3107" w:type="dxa"/>
          </w:tcPr>
          <w:p w:rsidR="002F0267" w:rsidRPr="00B9648B" w:rsidRDefault="002F0267" w:rsidP="00BE563E">
            <w:pPr>
              <w:keepNext/>
              <w:keepLines/>
              <w:spacing w:line="240" w:lineRule="auto"/>
              <w:ind w:firstLine="0"/>
              <w:jc w:val="left"/>
              <w:rPr>
                <w:rFonts w:eastAsia="Calibri"/>
                <w:sz w:val="24"/>
                <w:szCs w:val="24"/>
              </w:rPr>
            </w:pPr>
            <w:r w:rsidRPr="00B9648B">
              <w:rPr>
                <w:rFonts w:eastAsia="Calibri"/>
                <w:sz w:val="24"/>
                <w:szCs w:val="24"/>
              </w:rPr>
              <w:t>Наименование</w:t>
            </w:r>
          </w:p>
        </w:tc>
        <w:tc>
          <w:tcPr>
            <w:tcW w:w="6859" w:type="dxa"/>
          </w:tcPr>
          <w:p w:rsidR="002F0267" w:rsidRPr="00B9648B" w:rsidRDefault="009D5B7A" w:rsidP="00BE563E">
            <w:pPr>
              <w:keepNext/>
              <w:keepLines/>
              <w:spacing w:line="240" w:lineRule="auto"/>
              <w:ind w:firstLine="0"/>
              <w:rPr>
                <w:rFonts w:eastAsia="Calibri"/>
                <w:sz w:val="24"/>
                <w:szCs w:val="24"/>
              </w:rPr>
            </w:pPr>
            <w:r w:rsidRPr="00B9648B">
              <w:rPr>
                <w:rFonts w:eastAsia="Calibri"/>
                <w:sz w:val="24"/>
                <w:szCs w:val="24"/>
              </w:rPr>
              <w:t>АО</w:t>
            </w:r>
            <w:r w:rsidR="002F0267" w:rsidRPr="00B9648B">
              <w:rPr>
                <w:rFonts w:eastAsia="Calibri"/>
                <w:sz w:val="24"/>
                <w:szCs w:val="24"/>
              </w:rPr>
              <w:t xml:space="preserve"> «Теплоэнерго»</w:t>
            </w:r>
          </w:p>
        </w:tc>
      </w:tr>
      <w:tr w:rsidR="00B9648B" w:rsidRPr="00B9648B" w:rsidTr="000B7F32">
        <w:trPr>
          <w:trHeight w:val="20"/>
          <w:jc w:val="center"/>
        </w:trPr>
        <w:tc>
          <w:tcPr>
            <w:tcW w:w="636" w:type="dxa"/>
          </w:tcPr>
          <w:p w:rsidR="002F0267" w:rsidRPr="00B9648B" w:rsidRDefault="002F0267" w:rsidP="00BE563E">
            <w:pPr>
              <w:keepNext/>
              <w:keepLines/>
              <w:spacing w:line="240" w:lineRule="auto"/>
              <w:ind w:firstLine="0"/>
              <w:rPr>
                <w:rFonts w:eastAsia="Calibri"/>
                <w:sz w:val="24"/>
                <w:szCs w:val="24"/>
              </w:rPr>
            </w:pPr>
            <w:r w:rsidRPr="00B9648B">
              <w:rPr>
                <w:rFonts w:eastAsia="Calibri"/>
                <w:sz w:val="24"/>
                <w:szCs w:val="24"/>
              </w:rPr>
              <w:t>1.2</w:t>
            </w:r>
          </w:p>
        </w:tc>
        <w:tc>
          <w:tcPr>
            <w:tcW w:w="3107" w:type="dxa"/>
          </w:tcPr>
          <w:p w:rsidR="00973BAA" w:rsidRPr="00B9648B" w:rsidRDefault="002F0267" w:rsidP="00BE563E">
            <w:pPr>
              <w:keepNext/>
              <w:keepLines/>
              <w:spacing w:line="240" w:lineRule="auto"/>
              <w:ind w:firstLine="0"/>
              <w:jc w:val="left"/>
              <w:rPr>
                <w:rFonts w:eastAsia="Calibri"/>
                <w:sz w:val="24"/>
                <w:szCs w:val="24"/>
              </w:rPr>
            </w:pPr>
            <w:r w:rsidRPr="00B9648B">
              <w:rPr>
                <w:rFonts w:eastAsia="Calibri"/>
                <w:sz w:val="24"/>
                <w:szCs w:val="24"/>
              </w:rPr>
              <w:t>Место нахождения</w:t>
            </w:r>
            <w:r w:rsidR="000912D4" w:rsidRPr="00B9648B">
              <w:rPr>
                <w:rFonts w:eastAsia="Calibri"/>
                <w:sz w:val="24"/>
                <w:szCs w:val="24"/>
              </w:rPr>
              <w:t>,</w:t>
            </w:r>
          </w:p>
          <w:p w:rsidR="002F0267" w:rsidRPr="00B9648B" w:rsidRDefault="000912D4" w:rsidP="00BE563E">
            <w:pPr>
              <w:keepNext/>
              <w:keepLines/>
              <w:spacing w:line="240" w:lineRule="auto"/>
              <w:ind w:firstLine="0"/>
              <w:jc w:val="left"/>
              <w:rPr>
                <w:rFonts w:eastAsia="Calibri"/>
                <w:sz w:val="24"/>
                <w:szCs w:val="24"/>
              </w:rPr>
            </w:pPr>
            <w:r w:rsidRPr="00B9648B">
              <w:rPr>
                <w:rFonts w:eastAsia="Calibri"/>
                <w:sz w:val="24"/>
                <w:szCs w:val="24"/>
              </w:rPr>
              <w:t xml:space="preserve">почтовый адрес </w:t>
            </w:r>
          </w:p>
        </w:tc>
        <w:tc>
          <w:tcPr>
            <w:tcW w:w="6859" w:type="dxa"/>
          </w:tcPr>
          <w:p w:rsidR="002F0267" w:rsidRPr="00B9648B" w:rsidRDefault="002F0267" w:rsidP="00BE563E">
            <w:pPr>
              <w:keepNext/>
              <w:keepLines/>
              <w:spacing w:line="240" w:lineRule="auto"/>
              <w:ind w:firstLine="0"/>
              <w:rPr>
                <w:rFonts w:eastAsia="Calibri"/>
                <w:sz w:val="24"/>
                <w:szCs w:val="24"/>
              </w:rPr>
            </w:pPr>
            <w:smartTag w:uri="urn:schemas-microsoft-com:office:smarttags" w:element="metricconverter">
              <w:smartTagPr>
                <w:attr w:name="ProductID" w:val="603086, г"/>
              </w:smartTagPr>
              <w:r w:rsidRPr="00B9648B">
                <w:rPr>
                  <w:rFonts w:eastAsia="Calibri"/>
                  <w:sz w:val="24"/>
                  <w:szCs w:val="24"/>
                </w:rPr>
                <w:t>603086, г</w:t>
              </w:r>
            </w:smartTag>
            <w:r w:rsidR="009729AB" w:rsidRPr="00B9648B">
              <w:rPr>
                <w:rFonts w:eastAsia="Calibri"/>
                <w:sz w:val="24"/>
                <w:szCs w:val="24"/>
              </w:rPr>
              <w:t>.</w:t>
            </w:r>
            <w:r w:rsidRPr="00B9648B">
              <w:rPr>
                <w:rFonts w:eastAsia="Calibri"/>
                <w:sz w:val="24"/>
                <w:szCs w:val="24"/>
              </w:rPr>
              <w:t>Н</w:t>
            </w:r>
            <w:r w:rsidR="009729AB" w:rsidRPr="00B9648B">
              <w:rPr>
                <w:rFonts w:eastAsia="Calibri"/>
                <w:sz w:val="24"/>
                <w:szCs w:val="24"/>
              </w:rPr>
              <w:t>.</w:t>
            </w:r>
            <w:r w:rsidRPr="00B9648B">
              <w:rPr>
                <w:rFonts w:eastAsia="Calibri"/>
                <w:sz w:val="24"/>
                <w:szCs w:val="24"/>
              </w:rPr>
              <w:t>Новгород, бул</w:t>
            </w:r>
            <w:r w:rsidR="009729AB" w:rsidRPr="00B9648B">
              <w:rPr>
                <w:rFonts w:eastAsia="Calibri"/>
                <w:sz w:val="24"/>
                <w:szCs w:val="24"/>
              </w:rPr>
              <w:t>.</w:t>
            </w:r>
            <w:r w:rsidRPr="00B9648B">
              <w:rPr>
                <w:rFonts w:eastAsia="Calibri"/>
                <w:sz w:val="24"/>
                <w:szCs w:val="24"/>
              </w:rPr>
              <w:t>Мира, д</w:t>
            </w:r>
            <w:r w:rsidR="009729AB" w:rsidRPr="00B9648B">
              <w:rPr>
                <w:rFonts w:eastAsia="Calibri"/>
                <w:sz w:val="24"/>
                <w:szCs w:val="24"/>
              </w:rPr>
              <w:t>.</w:t>
            </w:r>
            <w:r w:rsidRPr="00B9648B">
              <w:rPr>
                <w:rFonts w:eastAsia="Calibri"/>
                <w:sz w:val="24"/>
                <w:szCs w:val="24"/>
              </w:rPr>
              <w:t>14</w:t>
            </w:r>
          </w:p>
        </w:tc>
      </w:tr>
      <w:tr w:rsidR="00B9648B" w:rsidRPr="00B9648B" w:rsidTr="000B7F32">
        <w:trPr>
          <w:trHeight w:val="20"/>
          <w:jc w:val="center"/>
        </w:trPr>
        <w:tc>
          <w:tcPr>
            <w:tcW w:w="636" w:type="dxa"/>
          </w:tcPr>
          <w:p w:rsidR="003C190B" w:rsidRPr="00B9648B" w:rsidRDefault="003C190B" w:rsidP="00BE563E">
            <w:pPr>
              <w:keepNext/>
              <w:keepLines/>
              <w:spacing w:line="240" w:lineRule="auto"/>
              <w:ind w:firstLine="0"/>
              <w:rPr>
                <w:rFonts w:eastAsia="Calibri"/>
                <w:sz w:val="24"/>
                <w:szCs w:val="24"/>
              </w:rPr>
            </w:pPr>
            <w:r w:rsidRPr="00B9648B">
              <w:rPr>
                <w:rFonts w:eastAsia="Calibri"/>
                <w:sz w:val="24"/>
                <w:szCs w:val="24"/>
              </w:rPr>
              <w:t>1.3</w:t>
            </w:r>
          </w:p>
        </w:tc>
        <w:tc>
          <w:tcPr>
            <w:tcW w:w="3107" w:type="dxa"/>
          </w:tcPr>
          <w:p w:rsidR="003C190B" w:rsidRPr="00B9648B" w:rsidRDefault="003C190B" w:rsidP="00BE563E">
            <w:pPr>
              <w:keepNext/>
              <w:keepLines/>
              <w:spacing w:line="240" w:lineRule="auto"/>
              <w:ind w:firstLine="0"/>
              <w:jc w:val="left"/>
              <w:rPr>
                <w:rFonts w:eastAsia="Calibri"/>
                <w:sz w:val="24"/>
                <w:szCs w:val="24"/>
              </w:rPr>
            </w:pPr>
            <w:r w:rsidRPr="00B9648B">
              <w:rPr>
                <w:rFonts w:eastAsia="Calibri"/>
                <w:sz w:val="24"/>
                <w:szCs w:val="24"/>
              </w:rPr>
              <w:t>Телефон, факс, электронная почта</w:t>
            </w:r>
          </w:p>
        </w:tc>
        <w:tc>
          <w:tcPr>
            <w:tcW w:w="6859" w:type="dxa"/>
          </w:tcPr>
          <w:p w:rsidR="003C190B" w:rsidRPr="00B9648B" w:rsidRDefault="003C190B" w:rsidP="00BE563E">
            <w:pPr>
              <w:keepNext/>
              <w:keepLines/>
              <w:spacing w:line="240" w:lineRule="auto"/>
              <w:ind w:firstLine="0"/>
              <w:rPr>
                <w:sz w:val="24"/>
                <w:szCs w:val="24"/>
              </w:rPr>
            </w:pPr>
            <w:r w:rsidRPr="00B9648B">
              <w:rPr>
                <w:sz w:val="24"/>
                <w:szCs w:val="24"/>
              </w:rPr>
              <w:t xml:space="preserve">тел./факс (831) 277-91-50; </w:t>
            </w:r>
          </w:p>
          <w:p w:rsidR="003C190B" w:rsidRPr="00B9648B" w:rsidRDefault="003C190B" w:rsidP="00BE563E">
            <w:pPr>
              <w:keepNext/>
              <w:keepLines/>
              <w:spacing w:line="240" w:lineRule="auto"/>
              <w:ind w:firstLine="0"/>
              <w:rPr>
                <w:sz w:val="24"/>
                <w:szCs w:val="24"/>
              </w:rPr>
            </w:pPr>
            <w:r w:rsidRPr="00B9648B">
              <w:rPr>
                <w:sz w:val="24"/>
                <w:szCs w:val="24"/>
              </w:rPr>
              <w:t>моб. +7-962-512-77-58</w:t>
            </w:r>
          </w:p>
          <w:p w:rsidR="003C190B" w:rsidRPr="00B9648B" w:rsidRDefault="003C190B" w:rsidP="00BE563E">
            <w:pPr>
              <w:keepNext/>
              <w:keepLines/>
              <w:spacing w:line="240" w:lineRule="auto"/>
              <w:ind w:firstLine="0"/>
              <w:contextualSpacing/>
              <w:rPr>
                <w:sz w:val="24"/>
                <w:szCs w:val="24"/>
              </w:rPr>
            </w:pPr>
            <w:r w:rsidRPr="00B9648B">
              <w:rPr>
                <w:sz w:val="24"/>
                <w:szCs w:val="24"/>
                <w:lang w:val="en-US"/>
              </w:rPr>
              <w:t>e</w:t>
            </w:r>
            <w:r w:rsidRPr="00B9648B">
              <w:rPr>
                <w:sz w:val="24"/>
                <w:szCs w:val="24"/>
              </w:rPr>
              <w:t>-</w:t>
            </w:r>
            <w:r w:rsidRPr="00B9648B">
              <w:rPr>
                <w:sz w:val="24"/>
                <w:szCs w:val="24"/>
                <w:lang w:val="en-US"/>
              </w:rPr>
              <w:t>mail</w:t>
            </w:r>
            <w:r w:rsidRPr="00B9648B">
              <w:rPr>
                <w:sz w:val="24"/>
                <w:szCs w:val="24"/>
              </w:rPr>
              <w:t xml:space="preserve">: </w:t>
            </w:r>
            <w:hyperlink r:id="rId9" w:history="1">
              <w:r w:rsidRPr="00B9648B">
                <w:rPr>
                  <w:rStyle w:val="a8"/>
                  <w:color w:val="auto"/>
                  <w:sz w:val="24"/>
                  <w:szCs w:val="24"/>
                  <w:lang w:val="en-US"/>
                </w:rPr>
                <w:t>e</w:t>
              </w:r>
              <w:r w:rsidRPr="00B9648B">
                <w:rPr>
                  <w:rStyle w:val="a8"/>
                  <w:color w:val="auto"/>
                  <w:sz w:val="24"/>
                  <w:szCs w:val="24"/>
                </w:rPr>
                <w:t>.</w:t>
              </w:r>
              <w:r w:rsidRPr="00B9648B">
                <w:rPr>
                  <w:rStyle w:val="a8"/>
                  <w:color w:val="auto"/>
                  <w:sz w:val="24"/>
                  <w:szCs w:val="24"/>
                  <w:lang w:val="en-US"/>
                </w:rPr>
                <w:t>frolova</w:t>
              </w:r>
              <w:r w:rsidRPr="00B9648B">
                <w:rPr>
                  <w:rStyle w:val="a8"/>
                  <w:color w:val="auto"/>
                  <w:sz w:val="24"/>
                  <w:szCs w:val="24"/>
                </w:rPr>
                <w:t>@</w:t>
              </w:r>
              <w:r w:rsidRPr="00B9648B">
                <w:rPr>
                  <w:rStyle w:val="a8"/>
                  <w:color w:val="auto"/>
                  <w:sz w:val="24"/>
                  <w:szCs w:val="24"/>
                  <w:lang w:val="en-US"/>
                </w:rPr>
                <w:t>teploenergo</w:t>
              </w:r>
              <w:r w:rsidRPr="00B9648B">
                <w:rPr>
                  <w:rStyle w:val="a8"/>
                  <w:color w:val="auto"/>
                  <w:sz w:val="24"/>
                  <w:szCs w:val="24"/>
                </w:rPr>
                <w:t>-</w:t>
              </w:r>
              <w:r w:rsidRPr="00B9648B">
                <w:rPr>
                  <w:rStyle w:val="a8"/>
                  <w:color w:val="auto"/>
                  <w:sz w:val="24"/>
                  <w:szCs w:val="24"/>
                  <w:lang w:val="en-US"/>
                </w:rPr>
                <w:t>nn</w:t>
              </w:r>
              <w:r w:rsidRPr="00B9648B">
                <w:rPr>
                  <w:rStyle w:val="a8"/>
                  <w:color w:val="auto"/>
                  <w:sz w:val="24"/>
                  <w:szCs w:val="24"/>
                </w:rPr>
                <w:t>.</w:t>
              </w:r>
              <w:r w:rsidRPr="00B9648B">
                <w:rPr>
                  <w:rStyle w:val="a8"/>
                  <w:color w:val="auto"/>
                  <w:sz w:val="24"/>
                  <w:szCs w:val="24"/>
                  <w:lang w:val="en-US"/>
                </w:rPr>
                <w:t>ru</w:t>
              </w:r>
            </w:hyperlink>
          </w:p>
        </w:tc>
      </w:tr>
      <w:tr w:rsidR="00B9648B" w:rsidRPr="00B9648B" w:rsidTr="000B7F32">
        <w:trPr>
          <w:trHeight w:val="20"/>
          <w:jc w:val="center"/>
        </w:trPr>
        <w:tc>
          <w:tcPr>
            <w:tcW w:w="636" w:type="dxa"/>
            <w:tcBorders>
              <w:bottom w:val="single" w:sz="4" w:space="0" w:color="auto"/>
            </w:tcBorders>
          </w:tcPr>
          <w:p w:rsidR="003C190B" w:rsidRPr="00B9648B" w:rsidRDefault="003C190B" w:rsidP="00BE563E">
            <w:pPr>
              <w:keepNext/>
              <w:keepLines/>
              <w:spacing w:line="240" w:lineRule="auto"/>
              <w:ind w:firstLine="0"/>
              <w:rPr>
                <w:rFonts w:eastAsia="Calibri"/>
                <w:sz w:val="24"/>
                <w:szCs w:val="24"/>
              </w:rPr>
            </w:pPr>
            <w:r w:rsidRPr="00B9648B">
              <w:rPr>
                <w:rFonts w:eastAsia="Calibri"/>
                <w:sz w:val="24"/>
                <w:szCs w:val="24"/>
              </w:rPr>
              <w:t>1.4</w:t>
            </w:r>
          </w:p>
        </w:tc>
        <w:tc>
          <w:tcPr>
            <w:tcW w:w="3107" w:type="dxa"/>
            <w:tcBorders>
              <w:bottom w:val="single" w:sz="4" w:space="0" w:color="auto"/>
            </w:tcBorders>
          </w:tcPr>
          <w:p w:rsidR="003C190B" w:rsidRPr="00B9648B" w:rsidRDefault="003C190B" w:rsidP="00BE563E">
            <w:pPr>
              <w:keepNext/>
              <w:keepLines/>
              <w:spacing w:line="240" w:lineRule="auto"/>
              <w:ind w:firstLine="0"/>
              <w:jc w:val="left"/>
              <w:rPr>
                <w:rFonts w:eastAsia="Calibri"/>
                <w:sz w:val="24"/>
                <w:szCs w:val="24"/>
              </w:rPr>
            </w:pPr>
            <w:r w:rsidRPr="00B9648B">
              <w:rPr>
                <w:rFonts w:eastAsia="Calibri"/>
                <w:sz w:val="24"/>
                <w:szCs w:val="24"/>
              </w:rPr>
              <w:t>Контактное лицо</w:t>
            </w:r>
          </w:p>
        </w:tc>
        <w:tc>
          <w:tcPr>
            <w:tcW w:w="6859" w:type="dxa"/>
            <w:tcBorders>
              <w:bottom w:val="single" w:sz="4" w:space="0" w:color="auto"/>
            </w:tcBorders>
            <w:vAlign w:val="center"/>
          </w:tcPr>
          <w:p w:rsidR="003C190B" w:rsidRPr="00B9648B" w:rsidRDefault="003C190B" w:rsidP="00BE563E">
            <w:pPr>
              <w:keepNext/>
              <w:keepLines/>
              <w:spacing w:line="240" w:lineRule="auto"/>
              <w:ind w:firstLine="0"/>
              <w:jc w:val="left"/>
              <w:rPr>
                <w:rFonts w:eastAsia="Calibri"/>
                <w:sz w:val="24"/>
                <w:szCs w:val="24"/>
              </w:rPr>
            </w:pPr>
            <w:r w:rsidRPr="00B9648B">
              <w:rPr>
                <w:sz w:val="24"/>
                <w:szCs w:val="24"/>
              </w:rPr>
              <w:t>Фролова Екатерина Андреевна.</w:t>
            </w:r>
          </w:p>
        </w:tc>
      </w:tr>
      <w:tr w:rsidR="00B9648B" w:rsidRPr="00B9648B" w:rsidTr="00F522C9">
        <w:trPr>
          <w:trHeight w:val="20"/>
          <w:jc w:val="center"/>
        </w:trPr>
        <w:tc>
          <w:tcPr>
            <w:tcW w:w="636" w:type="dxa"/>
            <w:shd w:val="clear" w:color="auto" w:fill="DBE5F1" w:themeFill="accent1" w:themeFillTint="33"/>
            <w:vAlign w:val="center"/>
          </w:tcPr>
          <w:p w:rsidR="002F0267" w:rsidRPr="00B9648B" w:rsidRDefault="002F0267" w:rsidP="00BE563E">
            <w:pPr>
              <w:keepNext/>
              <w:keepLines/>
              <w:spacing w:line="240" w:lineRule="auto"/>
              <w:ind w:firstLine="0"/>
              <w:jc w:val="left"/>
              <w:rPr>
                <w:rFonts w:eastAsia="Calibri"/>
                <w:b/>
                <w:sz w:val="24"/>
                <w:szCs w:val="24"/>
              </w:rPr>
            </w:pPr>
            <w:r w:rsidRPr="00B9648B">
              <w:rPr>
                <w:rFonts w:eastAsia="Calibri"/>
                <w:b/>
                <w:sz w:val="24"/>
                <w:szCs w:val="24"/>
              </w:rPr>
              <w:t>2.</w:t>
            </w:r>
          </w:p>
        </w:tc>
        <w:tc>
          <w:tcPr>
            <w:tcW w:w="9966" w:type="dxa"/>
            <w:gridSpan w:val="2"/>
            <w:shd w:val="clear" w:color="auto" w:fill="DBE5F1" w:themeFill="accent1" w:themeFillTint="33"/>
            <w:vAlign w:val="center"/>
          </w:tcPr>
          <w:p w:rsidR="002F0267" w:rsidRPr="00B9648B" w:rsidRDefault="003263AF" w:rsidP="00BE563E">
            <w:pPr>
              <w:keepNext/>
              <w:keepLines/>
              <w:spacing w:line="240" w:lineRule="auto"/>
              <w:ind w:firstLine="0"/>
              <w:jc w:val="left"/>
              <w:rPr>
                <w:rFonts w:eastAsia="Calibri"/>
                <w:b/>
                <w:sz w:val="24"/>
                <w:szCs w:val="24"/>
              </w:rPr>
            </w:pPr>
            <w:r w:rsidRPr="00B9648B">
              <w:rPr>
                <w:rFonts w:eastAsia="Calibri"/>
                <w:b/>
                <w:sz w:val="24"/>
                <w:szCs w:val="24"/>
              </w:rPr>
              <w:t xml:space="preserve">ОБЩАЯ ИНФОРМАЦИЯ О </w:t>
            </w:r>
            <w:r w:rsidR="00707CB3" w:rsidRPr="00B9648B">
              <w:rPr>
                <w:rFonts w:eastAsia="Calibri"/>
                <w:b/>
                <w:sz w:val="24"/>
                <w:szCs w:val="24"/>
              </w:rPr>
              <w:t>ЗАКУПКЕ</w:t>
            </w:r>
          </w:p>
        </w:tc>
      </w:tr>
      <w:tr w:rsidR="00B9648B" w:rsidRPr="00B9648B" w:rsidTr="000B7F32">
        <w:trPr>
          <w:trHeight w:val="20"/>
          <w:jc w:val="center"/>
        </w:trPr>
        <w:tc>
          <w:tcPr>
            <w:tcW w:w="636" w:type="dxa"/>
          </w:tcPr>
          <w:p w:rsidR="002F0267" w:rsidRPr="00B9648B" w:rsidRDefault="002F0267" w:rsidP="00BE563E">
            <w:pPr>
              <w:keepNext/>
              <w:keepLines/>
              <w:spacing w:line="240" w:lineRule="auto"/>
              <w:ind w:firstLine="0"/>
              <w:rPr>
                <w:rFonts w:eastAsia="Calibri"/>
                <w:sz w:val="24"/>
                <w:szCs w:val="24"/>
              </w:rPr>
            </w:pPr>
            <w:r w:rsidRPr="00B9648B">
              <w:rPr>
                <w:rFonts w:eastAsia="Calibri"/>
                <w:sz w:val="24"/>
                <w:szCs w:val="24"/>
              </w:rPr>
              <w:t>2.1</w:t>
            </w:r>
          </w:p>
        </w:tc>
        <w:tc>
          <w:tcPr>
            <w:tcW w:w="3107" w:type="dxa"/>
          </w:tcPr>
          <w:p w:rsidR="002F0267" w:rsidRPr="00B9648B" w:rsidRDefault="002F0267" w:rsidP="00BE563E">
            <w:pPr>
              <w:keepNext/>
              <w:keepLines/>
              <w:spacing w:line="240" w:lineRule="auto"/>
              <w:ind w:firstLine="0"/>
              <w:rPr>
                <w:rFonts w:eastAsia="Calibri"/>
                <w:sz w:val="24"/>
                <w:szCs w:val="24"/>
              </w:rPr>
            </w:pPr>
            <w:r w:rsidRPr="00B9648B">
              <w:rPr>
                <w:rFonts w:eastAsia="Calibri"/>
                <w:sz w:val="24"/>
                <w:szCs w:val="24"/>
              </w:rPr>
              <w:t xml:space="preserve">Наименование </w:t>
            </w:r>
            <w:r w:rsidR="00495585" w:rsidRPr="00B9648B">
              <w:rPr>
                <w:rFonts w:eastAsia="Calibri"/>
                <w:sz w:val="24"/>
                <w:szCs w:val="24"/>
              </w:rPr>
              <w:t>закупки</w:t>
            </w:r>
            <w:r w:rsidRPr="00B9648B">
              <w:rPr>
                <w:rFonts w:eastAsia="Calibri"/>
                <w:sz w:val="24"/>
                <w:szCs w:val="24"/>
              </w:rPr>
              <w:t>, предмет договора</w:t>
            </w:r>
          </w:p>
        </w:tc>
        <w:tc>
          <w:tcPr>
            <w:tcW w:w="6859" w:type="dxa"/>
          </w:tcPr>
          <w:p w:rsidR="002F0267" w:rsidRPr="00B9648B" w:rsidRDefault="002F0267" w:rsidP="00D93602">
            <w:pPr>
              <w:keepNext/>
              <w:keepLines/>
              <w:spacing w:line="240" w:lineRule="auto"/>
              <w:ind w:firstLine="0"/>
              <w:rPr>
                <w:sz w:val="24"/>
                <w:szCs w:val="24"/>
              </w:rPr>
            </w:pPr>
            <w:r w:rsidRPr="00B9648B">
              <w:rPr>
                <w:sz w:val="24"/>
                <w:szCs w:val="24"/>
              </w:rPr>
              <w:t xml:space="preserve">Открытый запрос </w:t>
            </w:r>
            <w:r w:rsidR="00832C7B" w:rsidRPr="00B9648B">
              <w:rPr>
                <w:sz w:val="24"/>
                <w:szCs w:val="24"/>
              </w:rPr>
              <w:t>котировок</w:t>
            </w:r>
            <w:r w:rsidR="00A54452" w:rsidRPr="00B9648B">
              <w:rPr>
                <w:sz w:val="24"/>
                <w:szCs w:val="24"/>
              </w:rPr>
              <w:t xml:space="preserve"> в электронной форме</w:t>
            </w:r>
            <w:r w:rsidRPr="00B9648B">
              <w:rPr>
                <w:sz w:val="24"/>
                <w:szCs w:val="24"/>
              </w:rPr>
              <w:t xml:space="preserve"> </w:t>
            </w:r>
            <w:r w:rsidR="003C190B" w:rsidRPr="00B9648B">
              <w:rPr>
                <w:sz w:val="24"/>
                <w:szCs w:val="24"/>
              </w:rPr>
              <w:t xml:space="preserve">на право заключения договора на </w:t>
            </w:r>
            <w:r w:rsidR="00A127B6" w:rsidRPr="00B9648B">
              <w:rPr>
                <w:sz w:val="24"/>
                <w:szCs w:val="24"/>
              </w:rPr>
              <w:t>выполнение технологически взаимосвязанных работ «под ключ» (включая разработку проектно-сметной документации и строительно-монтажные работы) в рамках реализации проекта «Реконструкция сетей с целью снижения уровня износа г. Нижний Новгород» на объект: «Магистральная теплотрасса отопления от Сормовской ТЭЦ, 2 очередь», на участке: Теплотрасса отопления от ТК-220 у д.2 по ул. Бетанкура до ЦТП-312 по ул. Мануфактурная, 16.</w:t>
            </w:r>
          </w:p>
        </w:tc>
      </w:tr>
      <w:tr w:rsidR="00B9648B" w:rsidRPr="00B9648B" w:rsidTr="000B7F32">
        <w:trPr>
          <w:trHeight w:val="20"/>
          <w:jc w:val="center"/>
        </w:trPr>
        <w:tc>
          <w:tcPr>
            <w:tcW w:w="636" w:type="dxa"/>
          </w:tcPr>
          <w:p w:rsidR="003E68F9" w:rsidRPr="00B9648B" w:rsidRDefault="003E68F9" w:rsidP="00BE563E">
            <w:pPr>
              <w:keepNext/>
              <w:keepLines/>
              <w:spacing w:line="240" w:lineRule="auto"/>
              <w:ind w:firstLine="0"/>
              <w:rPr>
                <w:rFonts w:eastAsia="Calibri"/>
                <w:sz w:val="24"/>
                <w:szCs w:val="24"/>
              </w:rPr>
            </w:pPr>
            <w:r w:rsidRPr="00B9648B">
              <w:rPr>
                <w:rFonts w:eastAsia="Calibri"/>
                <w:sz w:val="24"/>
                <w:szCs w:val="24"/>
              </w:rPr>
              <w:t>2.2</w:t>
            </w:r>
          </w:p>
        </w:tc>
        <w:tc>
          <w:tcPr>
            <w:tcW w:w="3107" w:type="dxa"/>
          </w:tcPr>
          <w:p w:rsidR="003E68F9" w:rsidRPr="00B9648B" w:rsidRDefault="003E68F9" w:rsidP="00BE563E">
            <w:pPr>
              <w:keepNext/>
              <w:keepLines/>
              <w:spacing w:line="240" w:lineRule="auto"/>
              <w:ind w:firstLine="0"/>
              <w:rPr>
                <w:rFonts w:eastAsia="Calibri"/>
                <w:sz w:val="24"/>
                <w:szCs w:val="24"/>
              </w:rPr>
            </w:pPr>
            <w:r w:rsidRPr="00B9648B">
              <w:rPr>
                <w:rFonts w:eastAsia="Calibri"/>
                <w:sz w:val="24"/>
                <w:szCs w:val="24"/>
              </w:rPr>
              <w:t>Количество поставляемого товара, объем выполняемых работ, оказываемых услуг</w:t>
            </w:r>
          </w:p>
        </w:tc>
        <w:tc>
          <w:tcPr>
            <w:tcW w:w="6859" w:type="dxa"/>
          </w:tcPr>
          <w:p w:rsidR="003E68F9" w:rsidRPr="00B9648B" w:rsidRDefault="007F3DD4" w:rsidP="00BE563E">
            <w:pPr>
              <w:keepNext/>
              <w:keepLines/>
              <w:spacing w:line="240" w:lineRule="auto"/>
              <w:ind w:firstLine="0"/>
              <w:rPr>
                <w:sz w:val="24"/>
                <w:szCs w:val="24"/>
              </w:rPr>
            </w:pPr>
            <w:r w:rsidRPr="00B9648B">
              <w:rPr>
                <w:sz w:val="24"/>
                <w:szCs w:val="24"/>
              </w:rPr>
              <w:t>в соответствии с техническим заданием (приложение № 1 к проекту договора), сметной документацией (приложение № 2 к проекту договора).</w:t>
            </w:r>
          </w:p>
        </w:tc>
      </w:tr>
      <w:tr w:rsidR="00B9648B" w:rsidRPr="00B9648B" w:rsidTr="000B7F32">
        <w:trPr>
          <w:trHeight w:val="20"/>
          <w:jc w:val="center"/>
        </w:trPr>
        <w:tc>
          <w:tcPr>
            <w:tcW w:w="636" w:type="dxa"/>
          </w:tcPr>
          <w:p w:rsidR="003E68F9" w:rsidRPr="00B9648B" w:rsidRDefault="003E68F9" w:rsidP="00BE563E">
            <w:pPr>
              <w:keepNext/>
              <w:keepLines/>
              <w:tabs>
                <w:tab w:val="left" w:pos="34"/>
              </w:tabs>
              <w:spacing w:line="240" w:lineRule="auto"/>
              <w:ind w:firstLine="0"/>
              <w:rPr>
                <w:rFonts w:eastAsia="Calibri"/>
                <w:sz w:val="24"/>
                <w:szCs w:val="24"/>
              </w:rPr>
            </w:pPr>
            <w:r w:rsidRPr="00B9648B">
              <w:rPr>
                <w:rFonts w:eastAsia="Calibri"/>
                <w:sz w:val="24"/>
                <w:szCs w:val="24"/>
              </w:rPr>
              <w:t>2.3</w:t>
            </w:r>
          </w:p>
        </w:tc>
        <w:tc>
          <w:tcPr>
            <w:tcW w:w="3107" w:type="dxa"/>
          </w:tcPr>
          <w:p w:rsidR="003E68F9" w:rsidRPr="00B9648B" w:rsidRDefault="003E68F9" w:rsidP="00BE563E">
            <w:pPr>
              <w:keepNext/>
              <w:keepLines/>
              <w:spacing w:line="240" w:lineRule="auto"/>
              <w:ind w:firstLine="0"/>
              <w:rPr>
                <w:rFonts w:eastAsia="Calibri"/>
                <w:sz w:val="24"/>
                <w:szCs w:val="24"/>
              </w:rPr>
            </w:pPr>
            <w:r w:rsidRPr="00B9648B">
              <w:rPr>
                <w:rFonts w:eastAsia="Calibri"/>
                <w:sz w:val="24"/>
                <w:szCs w:val="24"/>
              </w:rPr>
              <w:t>Место поставки товара, выполнения работы, оказания услуги</w:t>
            </w:r>
            <w:r w:rsidR="0056472C" w:rsidRPr="00B9648B">
              <w:rPr>
                <w:rFonts w:eastAsia="Calibri"/>
                <w:sz w:val="24"/>
                <w:szCs w:val="24"/>
              </w:rPr>
              <w:t>.</w:t>
            </w:r>
          </w:p>
        </w:tc>
        <w:tc>
          <w:tcPr>
            <w:tcW w:w="6859" w:type="dxa"/>
          </w:tcPr>
          <w:p w:rsidR="003E68F9" w:rsidRPr="00B9648B" w:rsidRDefault="007B2637" w:rsidP="00BE563E">
            <w:pPr>
              <w:keepNext/>
              <w:keepLines/>
              <w:spacing w:line="240" w:lineRule="auto"/>
              <w:ind w:firstLine="0"/>
              <w:rPr>
                <w:rFonts w:eastAsia="Calibri"/>
                <w:sz w:val="24"/>
                <w:szCs w:val="24"/>
              </w:rPr>
            </w:pPr>
            <w:r w:rsidRPr="00B9648B">
              <w:rPr>
                <w:rFonts w:eastAsia="Calibri"/>
                <w:sz w:val="24"/>
                <w:szCs w:val="24"/>
              </w:rPr>
              <w:t>г.Н.Новгород</w:t>
            </w:r>
          </w:p>
        </w:tc>
      </w:tr>
      <w:tr w:rsidR="00B9648B" w:rsidRPr="00B9648B" w:rsidTr="000B7F32">
        <w:trPr>
          <w:trHeight w:val="20"/>
          <w:jc w:val="center"/>
        </w:trPr>
        <w:tc>
          <w:tcPr>
            <w:tcW w:w="636" w:type="dxa"/>
          </w:tcPr>
          <w:p w:rsidR="00D94C6A" w:rsidRPr="00B9648B" w:rsidRDefault="00D94C6A" w:rsidP="00D94C6A">
            <w:pPr>
              <w:keepNext/>
              <w:keepLines/>
              <w:tabs>
                <w:tab w:val="left" w:pos="34"/>
              </w:tabs>
              <w:spacing w:line="240" w:lineRule="auto"/>
              <w:ind w:firstLine="0"/>
              <w:rPr>
                <w:rFonts w:eastAsia="Calibri"/>
                <w:sz w:val="24"/>
                <w:szCs w:val="24"/>
              </w:rPr>
            </w:pPr>
            <w:r w:rsidRPr="00B9648B">
              <w:rPr>
                <w:rFonts w:eastAsia="Calibri"/>
                <w:sz w:val="24"/>
                <w:szCs w:val="24"/>
              </w:rPr>
              <w:t>2.4</w:t>
            </w:r>
          </w:p>
        </w:tc>
        <w:tc>
          <w:tcPr>
            <w:tcW w:w="3107" w:type="dxa"/>
          </w:tcPr>
          <w:p w:rsidR="00D94C6A" w:rsidRPr="00B9648B" w:rsidRDefault="00D94C6A" w:rsidP="00D94C6A">
            <w:pPr>
              <w:keepNext/>
              <w:keepLines/>
              <w:tabs>
                <w:tab w:val="left" w:pos="34"/>
              </w:tabs>
              <w:spacing w:line="240" w:lineRule="auto"/>
              <w:ind w:firstLine="0"/>
              <w:jc w:val="left"/>
              <w:rPr>
                <w:rFonts w:eastAsia="Calibri"/>
                <w:sz w:val="24"/>
                <w:szCs w:val="24"/>
              </w:rPr>
            </w:pPr>
            <w:r w:rsidRPr="00B9648B">
              <w:rPr>
                <w:rFonts w:eastAsia="Calibri"/>
                <w:sz w:val="24"/>
                <w:szCs w:val="24"/>
              </w:rPr>
              <w:t>Условия и сроки (периоды) поставки товара, выполнения работы, оказания услуги</w:t>
            </w:r>
          </w:p>
        </w:tc>
        <w:tc>
          <w:tcPr>
            <w:tcW w:w="6859" w:type="dxa"/>
            <w:shd w:val="clear" w:color="auto" w:fill="auto"/>
          </w:tcPr>
          <w:p w:rsidR="00D94C6A" w:rsidRPr="00B9648B" w:rsidRDefault="00D94C6A" w:rsidP="00D94C6A">
            <w:pPr>
              <w:keepNext/>
              <w:keepLines/>
              <w:spacing w:line="240" w:lineRule="auto"/>
              <w:ind w:firstLine="0"/>
              <w:rPr>
                <w:sz w:val="24"/>
                <w:szCs w:val="24"/>
              </w:rPr>
            </w:pPr>
            <w:r w:rsidRPr="00B9648B">
              <w:rPr>
                <w:sz w:val="24"/>
                <w:szCs w:val="24"/>
              </w:rPr>
              <w:t xml:space="preserve">2.4.1.Разработка проектно-сметной документации: с момента заключения договора </w:t>
            </w:r>
            <w:r w:rsidR="00D93602" w:rsidRPr="00B9648B">
              <w:rPr>
                <w:sz w:val="24"/>
                <w:szCs w:val="24"/>
              </w:rPr>
              <w:t>п</w:t>
            </w:r>
            <w:r w:rsidRPr="00B9648B">
              <w:rPr>
                <w:sz w:val="24"/>
                <w:szCs w:val="24"/>
              </w:rPr>
              <w:t>о 01.09.2022;</w:t>
            </w:r>
          </w:p>
          <w:p w:rsidR="00D94C6A" w:rsidRPr="00B9648B" w:rsidRDefault="00D94C6A" w:rsidP="00D94C6A">
            <w:pPr>
              <w:keepNext/>
              <w:keepLines/>
              <w:spacing w:line="240" w:lineRule="auto"/>
              <w:ind w:firstLine="0"/>
              <w:rPr>
                <w:sz w:val="24"/>
                <w:szCs w:val="24"/>
              </w:rPr>
            </w:pPr>
            <w:r w:rsidRPr="00B9648B">
              <w:rPr>
                <w:sz w:val="24"/>
                <w:szCs w:val="24"/>
              </w:rPr>
              <w:t xml:space="preserve">2.4.2. Строительно-монтажные работы: с момента утверждения </w:t>
            </w:r>
            <w:r w:rsidR="00D93602" w:rsidRPr="00B9648B">
              <w:rPr>
                <w:sz w:val="24"/>
                <w:szCs w:val="24"/>
              </w:rPr>
              <w:t>проектно-сметной документации п</w:t>
            </w:r>
            <w:r w:rsidRPr="00B9648B">
              <w:rPr>
                <w:sz w:val="24"/>
                <w:szCs w:val="24"/>
              </w:rPr>
              <w:t>о 30.10.2022.</w:t>
            </w:r>
          </w:p>
        </w:tc>
      </w:tr>
      <w:tr w:rsidR="00B9648B" w:rsidRPr="00B9648B" w:rsidTr="000B7F32">
        <w:trPr>
          <w:trHeight w:val="20"/>
          <w:jc w:val="center"/>
        </w:trPr>
        <w:tc>
          <w:tcPr>
            <w:tcW w:w="636" w:type="dxa"/>
            <w:tcBorders>
              <w:bottom w:val="single" w:sz="4" w:space="0" w:color="auto"/>
            </w:tcBorders>
          </w:tcPr>
          <w:p w:rsidR="003E68F9" w:rsidRPr="00B9648B" w:rsidRDefault="003E68F9" w:rsidP="00BE563E">
            <w:pPr>
              <w:keepNext/>
              <w:keepLines/>
              <w:tabs>
                <w:tab w:val="left" w:pos="34"/>
              </w:tabs>
              <w:spacing w:line="240" w:lineRule="auto"/>
              <w:ind w:firstLine="0"/>
              <w:rPr>
                <w:rFonts w:eastAsia="Calibri"/>
                <w:sz w:val="24"/>
                <w:szCs w:val="24"/>
              </w:rPr>
            </w:pPr>
            <w:r w:rsidRPr="00B9648B">
              <w:rPr>
                <w:rFonts w:eastAsia="Calibri"/>
                <w:sz w:val="24"/>
                <w:szCs w:val="24"/>
              </w:rPr>
              <w:t>2.</w:t>
            </w:r>
            <w:r w:rsidR="00B7269C" w:rsidRPr="00B9648B">
              <w:rPr>
                <w:rFonts w:eastAsia="Calibri"/>
                <w:sz w:val="24"/>
                <w:szCs w:val="24"/>
              </w:rPr>
              <w:t>5</w:t>
            </w:r>
          </w:p>
        </w:tc>
        <w:tc>
          <w:tcPr>
            <w:tcW w:w="3107" w:type="dxa"/>
            <w:tcBorders>
              <w:bottom w:val="single" w:sz="4" w:space="0" w:color="auto"/>
            </w:tcBorders>
          </w:tcPr>
          <w:p w:rsidR="003E68F9" w:rsidRPr="00B9648B" w:rsidRDefault="003E68F9" w:rsidP="00BE563E">
            <w:pPr>
              <w:keepNext/>
              <w:keepLines/>
              <w:tabs>
                <w:tab w:val="left" w:pos="34"/>
              </w:tabs>
              <w:spacing w:line="240" w:lineRule="auto"/>
              <w:ind w:firstLine="0"/>
              <w:rPr>
                <w:rFonts w:eastAsia="Calibri"/>
                <w:sz w:val="24"/>
                <w:szCs w:val="24"/>
              </w:rPr>
            </w:pPr>
            <w:r w:rsidRPr="00B9648B">
              <w:rPr>
                <w:rFonts w:eastAsia="Calibri"/>
                <w:sz w:val="24"/>
                <w:szCs w:val="24"/>
              </w:rPr>
              <w:t>Форма, сроки и порядок оплаты товара, работы, услуги</w:t>
            </w:r>
          </w:p>
        </w:tc>
        <w:tc>
          <w:tcPr>
            <w:tcW w:w="6859" w:type="dxa"/>
            <w:tcBorders>
              <w:bottom w:val="single" w:sz="4" w:space="0" w:color="auto"/>
            </w:tcBorders>
          </w:tcPr>
          <w:p w:rsidR="003E68F9" w:rsidRPr="00B9648B" w:rsidRDefault="004A67F9" w:rsidP="00BE563E">
            <w:pPr>
              <w:keepNext/>
              <w:keepLines/>
              <w:tabs>
                <w:tab w:val="right" w:pos="9360"/>
              </w:tabs>
              <w:spacing w:line="240" w:lineRule="auto"/>
              <w:ind w:firstLine="0"/>
              <w:rPr>
                <w:snapToGrid/>
                <w:sz w:val="24"/>
                <w:szCs w:val="24"/>
              </w:rPr>
            </w:pPr>
            <w:r w:rsidRPr="00B9648B">
              <w:rPr>
                <w:snapToGrid/>
                <w:sz w:val="24"/>
                <w:szCs w:val="24"/>
              </w:rPr>
              <w:t>В соответствии с проектом</w:t>
            </w:r>
            <w:r w:rsidR="003E68F9" w:rsidRPr="00B9648B">
              <w:rPr>
                <w:snapToGrid/>
                <w:sz w:val="24"/>
                <w:szCs w:val="24"/>
              </w:rPr>
              <w:t xml:space="preserve"> договора (</w:t>
            </w:r>
            <w:r w:rsidR="00B51B37" w:rsidRPr="00B9648B">
              <w:rPr>
                <w:snapToGrid/>
                <w:sz w:val="24"/>
                <w:szCs w:val="24"/>
              </w:rPr>
              <w:t>п</w:t>
            </w:r>
            <w:r w:rsidR="003E68F9" w:rsidRPr="00B9648B">
              <w:rPr>
                <w:snapToGrid/>
                <w:sz w:val="24"/>
                <w:szCs w:val="24"/>
              </w:rPr>
              <w:t>риложение № 3 к извещению о закупке).</w:t>
            </w:r>
          </w:p>
        </w:tc>
      </w:tr>
      <w:tr w:rsidR="00B9648B" w:rsidRPr="00B9648B" w:rsidTr="000B7F32">
        <w:trPr>
          <w:trHeight w:val="20"/>
          <w:jc w:val="center"/>
        </w:trPr>
        <w:tc>
          <w:tcPr>
            <w:tcW w:w="636" w:type="dxa"/>
            <w:tcBorders>
              <w:bottom w:val="single" w:sz="4" w:space="0" w:color="auto"/>
            </w:tcBorders>
          </w:tcPr>
          <w:p w:rsidR="003E68F9" w:rsidRPr="00B9648B" w:rsidRDefault="003E68F9" w:rsidP="00BE563E">
            <w:pPr>
              <w:keepNext/>
              <w:keepLines/>
              <w:tabs>
                <w:tab w:val="left" w:pos="34"/>
              </w:tabs>
              <w:spacing w:line="240" w:lineRule="auto"/>
              <w:ind w:firstLine="0"/>
              <w:rPr>
                <w:rFonts w:eastAsia="Calibri"/>
                <w:sz w:val="24"/>
                <w:szCs w:val="24"/>
              </w:rPr>
            </w:pPr>
            <w:r w:rsidRPr="00B9648B">
              <w:rPr>
                <w:rFonts w:eastAsia="Calibri"/>
                <w:sz w:val="24"/>
                <w:szCs w:val="24"/>
              </w:rPr>
              <w:t>2.</w:t>
            </w:r>
            <w:r w:rsidR="00B7269C" w:rsidRPr="00B9648B">
              <w:rPr>
                <w:rFonts w:eastAsia="Calibri"/>
                <w:sz w:val="24"/>
                <w:szCs w:val="24"/>
              </w:rPr>
              <w:t>6</w:t>
            </w:r>
          </w:p>
        </w:tc>
        <w:tc>
          <w:tcPr>
            <w:tcW w:w="3107" w:type="dxa"/>
            <w:tcBorders>
              <w:bottom w:val="single" w:sz="4" w:space="0" w:color="auto"/>
            </w:tcBorders>
          </w:tcPr>
          <w:p w:rsidR="003E68F9" w:rsidRPr="00B9648B" w:rsidRDefault="003E68F9" w:rsidP="00BE563E">
            <w:pPr>
              <w:keepNext/>
              <w:keepLines/>
              <w:tabs>
                <w:tab w:val="left" w:pos="34"/>
              </w:tabs>
              <w:spacing w:line="240" w:lineRule="auto"/>
              <w:ind w:firstLine="0"/>
              <w:rPr>
                <w:rFonts w:eastAsia="Calibri"/>
                <w:sz w:val="24"/>
                <w:szCs w:val="24"/>
              </w:rPr>
            </w:pPr>
            <w:r w:rsidRPr="00B9648B">
              <w:rPr>
                <w:rFonts w:eastAsia="Calibri"/>
                <w:sz w:val="24"/>
                <w:szCs w:val="24"/>
              </w:rPr>
              <w:t>Обеспечение заявки на участие в закупке</w:t>
            </w:r>
          </w:p>
        </w:tc>
        <w:tc>
          <w:tcPr>
            <w:tcW w:w="6859" w:type="dxa"/>
            <w:tcBorders>
              <w:bottom w:val="single" w:sz="4" w:space="0" w:color="auto"/>
            </w:tcBorders>
          </w:tcPr>
          <w:p w:rsidR="00085399" w:rsidRPr="00B9648B" w:rsidRDefault="00085399" w:rsidP="00BE563E">
            <w:pPr>
              <w:keepNext/>
              <w:keepLines/>
              <w:spacing w:line="240" w:lineRule="auto"/>
              <w:ind w:firstLine="0"/>
              <w:rPr>
                <w:rFonts w:eastAsia="Calibri"/>
                <w:sz w:val="24"/>
                <w:szCs w:val="24"/>
              </w:rPr>
            </w:pPr>
            <w:r w:rsidRPr="00B9648B">
              <w:rPr>
                <w:rFonts w:eastAsia="Calibri"/>
                <w:sz w:val="24"/>
                <w:szCs w:val="24"/>
              </w:rPr>
              <w:t>Не предусмотрено</w:t>
            </w:r>
          </w:p>
          <w:p w:rsidR="003E68F9" w:rsidRPr="00B9648B" w:rsidRDefault="003E68F9" w:rsidP="00BE563E">
            <w:pPr>
              <w:keepNext/>
              <w:keepLines/>
              <w:spacing w:line="240" w:lineRule="auto"/>
              <w:ind w:firstLine="0"/>
              <w:rPr>
                <w:sz w:val="24"/>
                <w:szCs w:val="24"/>
              </w:rPr>
            </w:pPr>
          </w:p>
        </w:tc>
      </w:tr>
      <w:tr w:rsidR="00B9648B" w:rsidRPr="00B9648B" w:rsidTr="000B7F32">
        <w:trPr>
          <w:trHeight w:val="20"/>
          <w:jc w:val="center"/>
        </w:trPr>
        <w:tc>
          <w:tcPr>
            <w:tcW w:w="636" w:type="dxa"/>
            <w:tcBorders>
              <w:bottom w:val="single" w:sz="4" w:space="0" w:color="auto"/>
            </w:tcBorders>
          </w:tcPr>
          <w:p w:rsidR="00D94C6A" w:rsidRPr="00B9648B" w:rsidRDefault="00D94C6A" w:rsidP="00D94C6A">
            <w:pPr>
              <w:keepNext/>
              <w:keepLines/>
              <w:tabs>
                <w:tab w:val="left" w:pos="34"/>
              </w:tabs>
              <w:spacing w:line="240" w:lineRule="auto"/>
              <w:ind w:firstLine="0"/>
              <w:rPr>
                <w:rFonts w:eastAsia="Calibri"/>
                <w:sz w:val="24"/>
                <w:szCs w:val="24"/>
              </w:rPr>
            </w:pPr>
            <w:r w:rsidRPr="00B9648B">
              <w:rPr>
                <w:rFonts w:eastAsia="Calibri"/>
                <w:sz w:val="24"/>
                <w:szCs w:val="24"/>
              </w:rPr>
              <w:t>2.7</w:t>
            </w:r>
          </w:p>
        </w:tc>
        <w:tc>
          <w:tcPr>
            <w:tcW w:w="3107" w:type="dxa"/>
            <w:tcBorders>
              <w:bottom w:val="single" w:sz="4" w:space="0" w:color="auto"/>
            </w:tcBorders>
          </w:tcPr>
          <w:p w:rsidR="00D94C6A" w:rsidRPr="00B9648B" w:rsidRDefault="00D94C6A" w:rsidP="00D94C6A">
            <w:pPr>
              <w:keepNext/>
              <w:keepLines/>
              <w:tabs>
                <w:tab w:val="left" w:pos="34"/>
              </w:tabs>
              <w:spacing w:line="240" w:lineRule="auto"/>
              <w:ind w:firstLine="0"/>
              <w:rPr>
                <w:rFonts w:eastAsia="Calibri"/>
                <w:sz w:val="24"/>
                <w:szCs w:val="24"/>
              </w:rPr>
            </w:pPr>
            <w:r w:rsidRPr="00B9648B">
              <w:rPr>
                <w:rFonts w:eastAsia="Calibri"/>
                <w:sz w:val="24"/>
                <w:szCs w:val="24"/>
              </w:rPr>
              <w:t>Обеспечение исполнения договора</w:t>
            </w:r>
          </w:p>
        </w:tc>
        <w:tc>
          <w:tcPr>
            <w:tcW w:w="6859" w:type="dxa"/>
            <w:tcBorders>
              <w:bottom w:val="single" w:sz="4" w:space="0" w:color="auto"/>
            </w:tcBorders>
            <w:vAlign w:val="center"/>
          </w:tcPr>
          <w:p w:rsidR="00D94C6A" w:rsidRPr="00B9648B" w:rsidRDefault="00D94C6A" w:rsidP="00D94C6A">
            <w:pPr>
              <w:keepNext/>
              <w:keepLines/>
              <w:spacing w:line="240" w:lineRule="auto"/>
              <w:ind w:firstLine="0"/>
              <w:rPr>
                <w:sz w:val="24"/>
                <w:szCs w:val="24"/>
              </w:rPr>
            </w:pPr>
            <w:r w:rsidRPr="00B9648B">
              <w:rPr>
                <w:sz w:val="24"/>
                <w:szCs w:val="24"/>
              </w:rPr>
              <w:t>2.7.1. Размер обеспечения: 50 % от цены договора на выполнение строительно-монтажных работ, заключаемого по результатам проведения закупки.</w:t>
            </w:r>
          </w:p>
          <w:p w:rsidR="00D94C6A" w:rsidRPr="00B9648B" w:rsidRDefault="00D94C6A" w:rsidP="00D94C6A">
            <w:pPr>
              <w:keepNext/>
              <w:keepLines/>
              <w:spacing w:line="240" w:lineRule="auto"/>
              <w:ind w:firstLine="0"/>
              <w:rPr>
                <w:sz w:val="24"/>
                <w:szCs w:val="24"/>
              </w:rPr>
            </w:pPr>
            <w:r w:rsidRPr="00B9648B">
              <w:rPr>
                <w:sz w:val="24"/>
                <w:szCs w:val="24"/>
              </w:rPr>
              <w:t>2.7.2. Реквизиты для перечисления денежных средств:</w:t>
            </w:r>
          </w:p>
          <w:p w:rsidR="00D94C6A" w:rsidRPr="00B9648B" w:rsidRDefault="00D94C6A" w:rsidP="00D94C6A">
            <w:pPr>
              <w:keepNext/>
              <w:keepLines/>
              <w:spacing w:line="240" w:lineRule="auto"/>
              <w:ind w:firstLine="0"/>
              <w:rPr>
                <w:sz w:val="24"/>
                <w:szCs w:val="24"/>
              </w:rPr>
            </w:pPr>
            <w:r w:rsidRPr="00B9648B">
              <w:rPr>
                <w:sz w:val="24"/>
                <w:szCs w:val="24"/>
              </w:rPr>
              <w:t>Акционерное общество «Теплоэнерго»</w:t>
            </w:r>
          </w:p>
          <w:p w:rsidR="00D94C6A" w:rsidRPr="00B9648B" w:rsidRDefault="00D94C6A" w:rsidP="00D94C6A">
            <w:pPr>
              <w:keepNext/>
              <w:keepLines/>
              <w:spacing w:line="240" w:lineRule="auto"/>
              <w:ind w:firstLine="0"/>
              <w:rPr>
                <w:sz w:val="24"/>
                <w:szCs w:val="24"/>
              </w:rPr>
            </w:pPr>
            <w:r w:rsidRPr="00B9648B">
              <w:rPr>
                <w:sz w:val="24"/>
                <w:szCs w:val="24"/>
              </w:rPr>
              <w:t>ИНН 5257087027 КПП 785150001</w:t>
            </w:r>
            <w:r w:rsidRPr="00B9648B">
              <w:rPr>
                <w:sz w:val="24"/>
                <w:szCs w:val="24"/>
              </w:rPr>
              <w:tab/>
            </w:r>
          </w:p>
          <w:p w:rsidR="00D94C6A" w:rsidRPr="00B9648B" w:rsidRDefault="00D94C6A" w:rsidP="00D94C6A">
            <w:pPr>
              <w:keepNext/>
              <w:keepLines/>
              <w:spacing w:line="240" w:lineRule="auto"/>
              <w:ind w:firstLine="0"/>
              <w:rPr>
                <w:sz w:val="24"/>
                <w:szCs w:val="24"/>
              </w:rPr>
            </w:pPr>
            <w:r w:rsidRPr="00B9648B">
              <w:rPr>
                <w:sz w:val="24"/>
                <w:szCs w:val="24"/>
              </w:rPr>
              <w:t>Р/с 40702810500240014336</w:t>
            </w:r>
          </w:p>
          <w:p w:rsidR="00D94C6A" w:rsidRPr="00B9648B" w:rsidRDefault="00D94C6A" w:rsidP="00D94C6A">
            <w:pPr>
              <w:keepNext/>
              <w:keepLines/>
              <w:spacing w:line="240" w:lineRule="auto"/>
              <w:ind w:firstLine="0"/>
              <w:rPr>
                <w:sz w:val="24"/>
                <w:szCs w:val="24"/>
              </w:rPr>
            </w:pPr>
            <w:r w:rsidRPr="00B9648B">
              <w:rPr>
                <w:sz w:val="24"/>
                <w:szCs w:val="24"/>
              </w:rPr>
              <w:t>в филиале "Центральный" Банка ВТБ (ПАО) в г. Москве</w:t>
            </w:r>
          </w:p>
          <w:p w:rsidR="00D94C6A" w:rsidRPr="00B9648B" w:rsidRDefault="00D94C6A" w:rsidP="00D94C6A">
            <w:pPr>
              <w:keepNext/>
              <w:keepLines/>
              <w:spacing w:line="240" w:lineRule="auto"/>
              <w:ind w:firstLine="0"/>
              <w:rPr>
                <w:sz w:val="24"/>
                <w:szCs w:val="24"/>
              </w:rPr>
            </w:pPr>
            <w:r w:rsidRPr="00B9648B">
              <w:rPr>
                <w:sz w:val="24"/>
                <w:szCs w:val="24"/>
              </w:rPr>
              <w:t>БИК 044525411 КПП  770943002</w:t>
            </w:r>
          </w:p>
          <w:p w:rsidR="00D94C6A" w:rsidRPr="00B9648B" w:rsidRDefault="00D94C6A" w:rsidP="00D94C6A">
            <w:pPr>
              <w:keepNext/>
              <w:keepLines/>
              <w:spacing w:line="240" w:lineRule="auto"/>
              <w:ind w:firstLine="0"/>
              <w:rPr>
                <w:sz w:val="24"/>
                <w:szCs w:val="24"/>
              </w:rPr>
            </w:pPr>
            <w:r w:rsidRPr="00B9648B">
              <w:rPr>
                <w:sz w:val="24"/>
                <w:szCs w:val="24"/>
              </w:rPr>
              <w:t>К/счет 30101810145250000411</w:t>
            </w:r>
          </w:p>
          <w:p w:rsidR="00D94C6A" w:rsidRPr="00B9648B" w:rsidRDefault="00D94C6A" w:rsidP="00D94C6A">
            <w:pPr>
              <w:keepNext/>
              <w:keepLines/>
              <w:spacing w:line="240" w:lineRule="auto"/>
              <w:ind w:firstLine="0"/>
              <w:rPr>
                <w:rFonts w:eastAsia="Calibri"/>
                <w:sz w:val="24"/>
                <w:szCs w:val="24"/>
              </w:rPr>
            </w:pPr>
            <w:r w:rsidRPr="00B9648B">
              <w:rPr>
                <w:sz w:val="24"/>
                <w:szCs w:val="24"/>
              </w:rPr>
              <w:t>Назначение платежа: «Обеспечение исполнения договора № _____ от _____.</w:t>
            </w:r>
          </w:p>
        </w:tc>
      </w:tr>
      <w:tr w:rsidR="00B9648B" w:rsidRPr="00B9648B" w:rsidTr="00F522C9">
        <w:trPr>
          <w:trHeight w:val="20"/>
          <w:jc w:val="center"/>
        </w:trPr>
        <w:tc>
          <w:tcPr>
            <w:tcW w:w="636" w:type="dxa"/>
            <w:tcBorders>
              <w:bottom w:val="single" w:sz="4" w:space="0" w:color="auto"/>
            </w:tcBorders>
            <w:shd w:val="clear" w:color="auto" w:fill="DBE5F1" w:themeFill="accent1" w:themeFillTint="33"/>
            <w:vAlign w:val="center"/>
          </w:tcPr>
          <w:p w:rsidR="003E68F9" w:rsidRPr="00B9648B" w:rsidRDefault="003E68F9" w:rsidP="00BE563E">
            <w:pPr>
              <w:keepNext/>
              <w:keepLines/>
              <w:spacing w:line="240" w:lineRule="auto"/>
              <w:ind w:firstLine="0"/>
              <w:jc w:val="left"/>
              <w:rPr>
                <w:b/>
                <w:sz w:val="24"/>
                <w:szCs w:val="24"/>
              </w:rPr>
            </w:pPr>
            <w:r w:rsidRPr="00B9648B">
              <w:rPr>
                <w:b/>
                <w:sz w:val="24"/>
                <w:szCs w:val="24"/>
              </w:rPr>
              <w:t>3.</w:t>
            </w:r>
          </w:p>
        </w:tc>
        <w:tc>
          <w:tcPr>
            <w:tcW w:w="9966" w:type="dxa"/>
            <w:gridSpan w:val="2"/>
            <w:tcBorders>
              <w:bottom w:val="single" w:sz="4" w:space="0" w:color="auto"/>
            </w:tcBorders>
            <w:shd w:val="clear" w:color="auto" w:fill="DBE5F1" w:themeFill="accent1" w:themeFillTint="33"/>
            <w:vAlign w:val="center"/>
          </w:tcPr>
          <w:p w:rsidR="003E68F9" w:rsidRPr="00B9648B" w:rsidRDefault="003E68F9" w:rsidP="00BE563E">
            <w:pPr>
              <w:keepNext/>
              <w:keepLines/>
              <w:spacing w:line="240" w:lineRule="auto"/>
              <w:ind w:firstLine="0"/>
              <w:jc w:val="left"/>
              <w:rPr>
                <w:rFonts w:eastAsia="Calibri"/>
                <w:b/>
                <w:sz w:val="24"/>
                <w:szCs w:val="24"/>
              </w:rPr>
            </w:pPr>
            <w:r w:rsidRPr="00B9648B">
              <w:rPr>
                <w:rFonts w:eastAsia="Calibri"/>
                <w:b/>
                <w:sz w:val="24"/>
                <w:szCs w:val="24"/>
              </w:rPr>
              <w:t>СВЕДЕНИЯ О НАЧАЛЬНОЙ (МАКСИМАЛЬНОЙ) ЦЕНЕ ДОГОВОРА</w:t>
            </w:r>
          </w:p>
        </w:tc>
      </w:tr>
      <w:tr w:rsidR="00B9648B" w:rsidRPr="00B9648B" w:rsidTr="000B7F32">
        <w:trPr>
          <w:trHeight w:val="273"/>
          <w:jc w:val="center"/>
        </w:trPr>
        <w:tc>
          <w:tcPr>
            <w:tcW w:w="636" w:type="dxa"/>
            <w:shd w:val="clear" w:color="auto" w:fill="FFFFFF" w:themeFill="background1"/>
          </w:tcPr>
          <w:p w:rsidR="003C190B" w:rsidRPr="00B9648B" w:rsidRDefault="003C190B" w:rsidP="00BE563E">
            <w:pPr>
              <w:keepNext/>
              <w:keepLines/>
              <w:tabs>
                <w:tab w:val="left" w:pos="34"/>
              </w:tabs>
              <w:spacing w:line="240" w:lineRule="auto"/>
              <w:ind w:firstLine="0"/>
              <w:jc w:val="left"/>
              <w:rPr>
                <w:rFonts w:eastAsia="Calibri"/>
                <w:sz w:val="24"/>
                <w:szCs w:val="24"/>
              </w:rPr>
            </w:pPr>
            <w:r w:rsidRPr="00B9648B">
              <w:rPr>
                <w:rFonts w:eastAsia="Calibri"/>
                <w:sz w:val="24"/>
                <w:szCs w:val="24"/>
              </w:rPr>
              <w:t>3.1</w:t>
            </w:r>
          </w:p>
        </w:tc>
        <w:tc>
          <w:tcPr>
            <w:tcW w:w="3107" w:type="dxa"/>
            <w:shd w:val="clear" w:color="auto" w:fill="FFFFFF" w:themeFill="background1"/>
          </w:tcPr>
          <w:p w:rsidR="003C190B" w:rsidRPr="00B9648B" w:rsidRDefault="003C190B" w:rsidP="00BE563E">
            <w:pPr>
              <w:keepNext/>
              <w:keepLines/>
              <w:spacing w:line="240" w:lineRule="auto"/>
              <w:ind w:firstLine="0"/>
              <w:rPr>
                <w:sz w:val="24"/>
                <w:szCs w:val="24"/>
              </w:rPr>
            </w:pPr>
            <w:r w:rsidRPr="00B9648B">
              <w:rPr>
                <w:sz w:val="24"/>
                <w:szCs w:val="24"/>
              </w:rPr>
              <w:t>Начальная (максимальная) цена договора</w:t>
            </w:r>
          </w:p>
        </w:tc>
        <w:tc>
          <w:tcPr>
            <w:tcW w:w="6859" w:type="dxa"/>
            <w:shd w:val="clear" w:color="auto" w:fill="FFFFFF" w:themeFill="background1"/>
          </w:tcPr>
          <w:p w:rsidR="003C190B" w:rsidRPr="00B9648B" w:rsidRDefault="003C190B" w:rsidP="00BE563E">
            <w:pPr>
              <w:keepNext/>
              <w:keepLines/>
              <w:spacing w:line="240" w:lineRule="auto"/>
              <w:ind w:firstLine="0"/>
              <w:rPr>
                <w:b/>
                <w:i/>
                <w:sz w:val="24"/>
                <w:szCs w:val="24"/>
                <w:u w:val="single"/>
              </w:rPr>
            </w:pPr>
          </w:p>
          <w:tbl>
            <w:tblPr>
              <w:tblpPr w:leftFromText="180" w:rightFromText="180" w:vertAnchor="text" w:horzAnchor="margin" w:tblpY="2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3"/>
              <w:gridCol w:w="2640"/>
            </w:tblGrid>
            <w:tr w:rsidR="00B9648B" w:rsidRPr="00B9648B" w:rsidTr="006668BA">
              <w:trPr>
                <w:trHeight w:val="20"/>
              </w:trPr>
              <w:tc>
                <w:tcPr>
                  <w:tcW w:w="3010" w:type="pct"/>
                </w:tcPr>
                <w:p w:rsidR="003C190B" w:rsidRPr="00B9648B" w:rsidRDefault="003C190B" w:rsidP="00BE563E">
                  <w:pPr>
                    <w:keepNext/>
                    <w:keepLines/>
                    <w:spacing w:line="240" w:lineRule="auto"/>
                    <w:ind w:firstLine="0"/>
                    <w:rPr>
                      <w:sz w:val="24"/>
                      <w:szCs w:val="24"/>
                    </w:rPr>
                  </w:pPr>
                  <w:r w:rsidRPr="00B9648B">
                    <w:rPr>
                      <w:sz w:val="24"/>
                      <w:szCs w:val="24"/>
                    </w:rPr>
                    <w:t>без НДС, руб.</w:t>
                  </w:r>
                </w:p>
              </w:tc>
              <w:tc>
                <w:tcPr>
                  <w:tcW w:w="1990" w:type="pct"/>
                  <w:vAlign w:val="center"/>
                </w:tcPr>
                <w:p w:rsidR="003C190B" w:rsidRPr="00B9648B" w:rsidRDefault="00A127B6" w:rsidP="00BE563E">
                  <w:pPr>
                    <w:keepNext/>
                    <w:keepLines/>
                    <w:spacing w:line="240" w:lineRule="auto"/>
                    <w:ind w:hanging="31"/>
                    <w:jc w:val="center"/>
                    <w:rPr>
                      <w:sz w:val="24"/>
                      <w:szCs w:val="24"/>
                    </w:rPr>
                  </w:pPr>
                  <w:r w:rsidRPr="00B9648B">
                    <w:rPr>
                      <w:sz w:val="24"/>
                      <w:szCs w:val="24"/>
                    </w:rPr>
                    <w:t>19 582 421,85</w:t>
                  </w:r>
                </w:p>
              </w:tc>
            </w:tr>
            <w:tr w:rsidR="00B9648B" w:rsidRPr="00B9648B" w:rsidTr="006668BA">
              <w:trPr>
                <w:trHeight w:val="20"/>
              </w:trPr>
              <w:tc>
                <w:tcPr>
                  <w:tcW w:w="3010" w:type="pct"/>
                </w:tcPr>
                <w:p w:rsidR="003C190B" w:rsidRPr="00B9648B" w:rsidRDefault="003C190B" w:rsidP="00BE563E">
                  <w:pPr>
                    <w:keepNext/>
                    <w:keepLines/>
                    <w:spacing w:line="240" w:lineRule="auto"/>
                    <w:ind w:firstLine="0"/>
                    <w:rPr>
                      <w:sz w:val="24"/>
                      <w:szCs w:val="24"/>
                    </w:rPr>
                  </w:pPr>
                  <w:r w:rsidRPr="00B9648B">
                    <w:rPr>
                      <w:sz w:val="24"/>
                      <w:szCs w:val="24"/>
                    </w:rPr>
                    <w:lastRenderedPageBreak/>
                    <w:t>НДС (20%), руб.</w:t>
                  </w:r>
                </w:p>
              </w:tc>
              <w:tc>
                <w:tcPr>
                  <w:tcW w:w="1990" w:type="pct"/>
                  <w:vAlign w:val="center"/>
                </w:tcPr>
                <w:p w:rsidR="003C190B" w:rsidRPr="00B9648B" w:rsidRDefault="00A127B6" w:rsidP="00BE563E">
                  <w:pPr>
                    <w:keepNext/>
                    <w:keepLines/>
                    <w:spacing w:line="240" w:lineRule="auto"/>
                    <w:ind w:hanging="31"/>
                    <w:jc w:val="center"/>
                    <w:rPr>
                      <w:sz w:val="24"/>
                      <w:szCs w:val="24"/>
                    </w:rPr>
                  </w:pPr>
                  <w:r w:rsidRPr="00B9648B">
                    <w:rPr>
                      <w:sz w:val="24"/>
                      <w:szCs w:val="24"/>
                    </w:rPr>
                    <w:t>3 916 484,37</w:t>
                  </w:r>
                </w:p>
              </w:tc>
            </w:tr>
            <w:tr w:rsidR="00B9648B" w:rsidRPr="00B9648B" w:rsidTr="006668BA">
              <w:trPr>
                <w:trHeight w:val="20"/>
              </w:trPr>
              <w:tc>
                <w:tcPr>
                  <w:tcW w:w="3010" w:type="pct"/>
                </w:tcPr>
                <w:p w:rsidR="003C190B" w:rsidRPr="00B9648B" w:rsidRDefault="003C190B" w:rsidP="00BE563E">
                  <w:pPr>
                    <w:keepNext/>
                    <w:keepLines/>
                    <w:spacing w:line="240" w:lineRule="auto"/>
                    <w:ind w:firstLine="0"/>
                    <w:rPr>
                      <w:sz w:val="24"/>
                      <w:szCs w:val="24"/>
                    </w:rPr>
                  </w:pPr>
                  <w:r w:rsidRPr="00B9648B">
                    <w:rPr>
                      <w:sz w:val="24"/>
                      <w:szCs w:val="24"/>
                    </w:rPr>
                    <w:t>с НДС (20%), руб.</w:t>
                  </w:r>
                </w:p>
              </w:tc>
              <w:tc>
                <w:tcPr>
                  <w:tcW w:w="1990" w:type="pct"/>
                  <w:vAlign w:val="center"/>
                </w:tcPr>
                <w:p w:rsidR="003C190B" w:rsidRPr="00B9648B" w:rsidRDefault="00A127B6" w:rsidP="00BE563E">
                  <w:pPr>
                    <w:keepNext/>
                    <w:keepLines/>
                    <w:spacing w:line="240" w:lineRule="auto"/>
                    <w:ind w:left="-31" w:firstLine="0"/>
                    <w:jc w:val="center"/>
                    <w:rPr>
                      <w:b/>
                      <w:sz w:val="24"/>
                      <w:szCs w:val="24"/>
                    </w:rPr>
                  </w:pPr>
                  <w:r w:rsidRPr="00B9648B">
                    <w:rPr>
                      <w:b/>
                      <w:sz w:val="24"/>
                      <w:szCs w:val="24"/>
                    </w:rPr>
                    <w:t>23 498 906,22</w:t>
                  </w:r>
                </w:p>
              </w:tc>
            </w:tr>
          </w:tbl>
          <w:p w:rsidR="003C190B" w:rsidRPr="00B9648B" w:rsidRDefault="003C190B" w:rsidP="00BE563E">
            <w:pPr>
              <w:keepNext/>
              <w:keepLines/>
              <w:spacing w:line="240" w:lineRule="auto"/>
              <w:ind w:firstLine="0"/>
              <w:rPr>
                <w:bCs w:val="0"/>
                <w:sz w:val="24"/>
                <w:szCs w:val="24"/>
              </w:rPr>
            </w:pPr>
            <w:r w:rsidRPr="00B9648B">
              <w:rPr>
                <w:i/>
                <w:sz w:val="24"/>
                <w:szCs w:val="24"/>
              </w:rPr>
              <w:t xml:space="preserve"> </w:t>
            </w:r>
            <w:r w:rsidRPr="00B9648B">
              <w:rPr>
                <w:sz w:val="24"/>
                <w:szCs w:val="24"/>
              </w:rPr>
              <w:t>в том числе:</w:t>
            </w:r>
          </w:p>
          <w:p w:rsidR="003C190B" w:rsidRPr="00B9648B" w:rsidRDefault="003C190B" w:rsidP="00BE563E">
            <w:pPr>
              <w:pStyle w:val="a9"/>
              <w:keepNext/>
              <w:keepLines/>
              <w:spacing w:line="240" w:lineRule="auto"/>
              <w:ind w:left="0" w:firstLine="0"/>
              <w:rPr>
                <w:sz w:val="24"/>
                <w:szCs w:val="24"/>
              </w:rPr>
            </w:pPr>
            <w:r w:rsidRPr="00B9648B">
              <w:rPr>
                <w:sz w:val="24"/>
                <w:szCs w:val="24"/>
              </w:rPr>
              <w:t>- стоимость разработки проектно-сметной документации: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4"/>
              <w:gridCol w:w="2599"/>
            </w:tblGrid>
            <w:tr w:rsidR="00B9648B" w:rsidRPr="00B9648B" w:rsidTr="006668BA">
              <w:trPr>
                <w:trHeight w:val="70"/>
                <w:jc w:val="center"/>
              </w:trPr>
              <w:tc>
                <w:tcPr>
                  <w:tcW w:w="3041" w:type="pct"/>
                </w:tcPr>
                <w:p w:rsidR="003C190B" w:rsidRPr="00B9648B" w:rsidRDefault="003C190B" w:rsidP="00BE563E">
                  <w:pPr>
                    <w:keepNext/>
                    <w:keepLines/>
                    <w:spacing w:line="240" w:lineRule="auto"/>
                    <w:ind w:firstLine="0"/>
                    <w:contextualSpacing/>
                    <w:rPr>
                      <w:sz w:val="24"/>
                      <w:szCs w:val="24"/>
                    </w:rPr>
                  </w:pPr>
                  <w:r w:rsidRPr="00B9648B">
                    <w:rPr>
                      <w:sz w:val="24"/>
                      <w:szCs w:val="24"/>
                    </w:rPr>
                    <w:t>без НДС, руб.</w:t>
                  </w:r>
                </w:p>
              </w:tc>
              <w:tc>
                <w:tcPr>
                  <w:tcW w:w="1959" w:type="pct"/>
                  <w:vAlign w:val="center"/>
                </w:tcPr>
                <w:p w:rsidR="003C190B" w:rsidRPr="00B9648B" w:rsidRDefault="00A127B6" w:rsidP="00BE563E">
                  <w:pPr>
                    <w:keepNext/>
                    <w:keepLines/>
                    <w:spacing w:line="240" w:lineRule="auto"/>
                    <w:ind w:firstLine="0"/>
                    <w:contextualSpacing/>
                    <w:jc w:val="center"/>
                    <w:rPr>
                      <w:sz w:val="24"/>
                      <w:szCs w:val="24"/>
                    </w:rPr>
                  </w:pPr>
                  <w:r w:rsidRPr="00B9648B">
                    <w:rPr>
                      <w:sz w:val="24"/>
                      <w:szCs w:val="24"/>
                    </w:rPr>
                    <w:t>1 268 271,85</w:t>
                  </w:r>
                </w:p>
              </w:tc>
            </w:tr>
            <w:tr w:rsidR="00B9648B" w:rsidRPr="00B9648B" w:rsidTr="006668BA">
              <w:trPr>
                <w:trHeight w:val="70"/>
                <w:jc w:val="center"/>
              </w:trPr>
              <w:tc>
                <w:tcPr>
                  <w:tcW w:w="3041" w:type="pct"/>
                </w:tcPr>
                <w:p w:rsidR="003C190B" w:rsidRPr="00B9648B" w:rsidRDefault="003C190B" w:rsidP="00BE563E">
                  <w:pPr>
                    <w:keepNext/>
                    <w:keepLines/>
                    <w:spacing w:line="240" w:lineRule="auto"/>
                    <w:ind w:firstLine="0"/>
                    <w:contextualSpacing/>
                    <w:rPr>
                      <w:sz w:val="24"/>
                      <w:szCs w:val="24"/>
                    </w:rPr>
                  </w:pPr>
                  <w:r w:rsidRPr="00B9648B">
                    <w:rPr>
                      <w:sz w:val="24"/>
                      <w:szCs w:val="24"/>
                    </w:rPr>
                    <w:t>НДС (20 %), руб.</w:t>
                  </w:r>
                </w:p>
              </w:tc>
              <w:tc>
                <w:tcPr>
                  <w:tcW w:w="1959" w:type="pct"/>
                  <w:vAlign w:val="center"/>
                </w:tcPr>
                <w:p w:rsidR="003C190B" w:rsidRPr="00B9648B" w:rsidRDefault="00A127B6" w:rsidP="00BE563E">
                  <w:pPr>
                    <w:keepNext/>
                    <w:keepLines/>
                    <w:spacing w:line="240" w:lineRule="auto"/>
                    <w:ind w:firstLine="0"/>
                    <w:contextualSpacing/>
                    <w:jc w:val="center"/>
                    <w:rPr>
                      <w:sz w:val="24"/>
                      <w:szCs w:val="24"/>
                    </w:rPr>
                  </w:pPr>
                  <w:r w:rsidRPr="00B9648B">
                    <w:rPr>
                      <w:sz w:val="24"/>
                      <w:szCs w:val="24"/>
                    </w:rPr>
                    <w:t>253 654,37</w:t>
                  </w:r>
                </w:p>
              </w:tc>
            </w:tr>
            <w:tr w:rsidR="00B9648B" w:rsidRPr="00B9648B" w:rsidTr="006668BA">
              <w:trPr>
                <w:trHeight w:val="70"/>
                <w:jc w:val="center"/>
              </w:trPr>
              <w:tc>
                <w:tcPr>
                  <w:tcW w:w="3041" w:type="pct"/>
                </w:tcPr>
                <w:p w:rsidR="003C190B" w:rsidRPr="00B9648B" w:rsidRDefault="003C190B" w:rsidP="00BE563E">
                  <w:pPr>
                    <w:keepNext/>
                    <w:keepLines/>
                    <w:spacing w:line="240" w:lineRule="auto"/>
                    <w:ind w:firstLine="0"/>
                    <w:contextualSpacing/>
                    <w:rPr>
                      <w:sz w:val="24"/>
                      <w:szCs w:val="24"/>
                    </w:rPr>
                  </w:pPr>
                  <w:r w:rsidRPr="00B9648B">
                    <w:rPr>
                      <w:sz w:val="24"/>
                      <w:szCs w:val="24"/>
                    </w:rPr>
                    <w:t>с НДС (20%), руб.</w:t>
                  </w:r>
                </w:p>
              </w:tc>
              <w:tc>
                <w:tcPr>
                  <w:tcW w:w="1959" w:type="pct"/>
                  <w:vAlign w:val="center"/>
                </w:tcPr>
                <w:p w:rsidR="003C190B" w:rsidRPr="00B9648B" w:rsidRDefault="00A127B6" w:rsidP="00BE563E">
                  <w:pPr>
                    <w:keepNext/>
                    <w:keepLines/>
                    <w:spacing w:line="240" w:lineRule="auto"/>
                    <w:ind w:firstLine="0"/>
                    <w:jc w:val="center"/>
                    <w:rPr>
                      <w:b/>
                      <w:sz w:val="24"/>
                      <w:szCs w:val="24"/>
                    </w:rPr>
                  </w:pPr>
                  <w:r w:rsidRPr="00B9648B">
                    <w:rPr>
                      <w:b/>
                      <w:sz w:val="24"/>
                      <w:szCs w:val="24"/>
                    </w:rPr>
                    <w:t>1 521 926,22</w:t>
                  </w:r>
                </w:p>
              </w:tc>
            </w:tr>
          </w:tbl>
          <w:p w:rsidR="003C190B" w:rsidRPr="00B9648B" w:rsidRDefault="003C190B" w:rsidP="00BE563E">
            <w:pPr>
              <w:keepNext/>
              <w:keepLines/>
              <w:tabs>
                <w:tab w:val="left" w:pos="276"/>
              </w:tabs>
              <w:spacing w:line="240" w:lineRule="auto"/>
              <w:ind w:firstLine="0"/>
              <w:contextualSpacing/>
              <w:rPr>
                <w:bCs w:val="0"/>
                <w:sz w:val="24"/>
                <w:szCs w:val="24"/>
              </w:rPr>
            </w:pPr>
            <w:r w:rsidRPr="00B9648B">
              <w:rPr>
                <w:sz w:val="24"/>
                <w:szCs w:val="24"/>
              </w:rPr>
              <w:t>-  стоимость выполнения строительно-монтажных работ: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4"/>
              <w:gridCol w:w="2599"/>
            </w:tblGrid>
            <w:tr w:rsidR="00B9648B" w:rsidRPr="00B9648B" w:rsidTr="006668BA">
              <w:trPr>
                <w:trHeight w:val="70"/>
                <w:jc w:val="center"/>
              </w:trPr>
              <w:tc>
                <w:tcPr>
                  <w:tcW w:w="3041" w:type="pct"/>
                </w:tcPr>
                <w:p w:rsidR="003C190B" w:rsidRPr="00B9648B" w:rsidRDefault="003C190B" w:rsidP="00BE563E">
                  <w:pPr>
                    <w:keepNext/>
                    <w:keepLines/>
                    <w:spacing w:line="240" w:lineRule="auto"/>
                    <w:ind w:firstLine="0"/>
                    <w:contextualSpacing/>
                    <w:rPr>
                      <w:sz w:val="24"/>
                      <w:szCs w:val="24"/>
                    </w:rPr>
                  </w:pPr>
                  <w:r w:rsidRPr="00B9648B">
                    <w:rPr>
                      <w:sz w:val="24"/>
                      <w:szCs w:val="24"/>
                    </w:rPr>
                    <w:t>без НДС, руб.</w:t>
                  </w:r>
                </w:p>
              </w:tc>
              <w:tc>
                <w:tcPr>
                  <w:tcW w:w="1959" w:type="pct"/>
                  <w:vAlign w:val="center"/>
                </w:tcPr>
                <w:p w:rsidR="003C190B" w:rsidRPr="00B9648B" w:rsidRDefault="00A127B6" w:rsidP="00BE563E">
                  <w:pPr>
                    <w:keepNext/>
                    <w:keepLines/>
                    <w:spacing w:line="240" w:lineRule="auto"/>
                    <w:ind w:firstLine="0"/>
                    <w:contextualSpacing/>
                    <w:jc w:val="center"/>
                    <w:rPr>
                      <w:sz w:val="24"/>
                      <w:szCs w:val="24"/>
                    </w:rPr>
                  </w:pPr>
                  <w:r w:rsidRPr="00B9648B">
                    <w:rPr>
                      <w:sz w:val="24"/>
                      <w:szCs w:val="24"/>
                    </w:rPr>
                    <w:t>18 314 150,00</w:t>
                  </w:r>
                </w:p>
              </w:tc>
            </w:tr>
            <w:tr w:rsidR="00B9648B" w:rsidRPr="00B9648B" w:rsidTr="006668BA">
              <w:trPr>
                <w:trHeight w:val="70"/>
                <w:jc w:val="center"/>
              </w:trPr>
              <w:tc>
                <w:tcPr>
                  <w:tcW w:w="3041" w:type="pct"/>
                </w:tcPr>
                <w:p w:rsidR="003C190B" w:rsidRPr="00B9648B" w:rsidRDefault="003C190B" w:rsidP="00BE563E">
                  <w:pPr>
                    <w:keepNext/>
                    <w:keepLines/>
                    <w:spacing w:line="240" w:lineRule="auto"/>
                    <w:ind w:firstLine="0"/>
                    <w:contextualSpacing/>
                    <w:rPr>
                      <w:sz w:val="24"/>
                      <w:szCs w:val="24"/>
                    </w:rPr>
                  </w:pPr>
                  <w:r w:rsidRPr="00B9648B">
                    <w:rPr>
                      <w:sz w:val="24"/>
                      <w:szCs w:val="24"/>
                    </w:rPr>
                    <w:t>НДС (20 %), руб.</w:t>
                  </w:r>
                </w:p>
              </w:tc>
              <w:tc>
                <w:tcPr>
                  <w:tcW w:w="1959" w:type="pct"/>
                  <w:vAlign w:val="center"/>
                </w:tcPr>
                <w:p w:rsidR="003C190B" w:rsidRPr="00B9648B" w:rsidRDefault="00A127B6" w:rsidP="00BE563E">
                  <w:pPr>
                    <w:keepNext/>
                    <w:keepLines/>
                    <w:spacing w:line="240" w:lineRule="auto"/>
                    <w:ind w:firstLine="0"/>
                    <w:contextualSpacing/>
                    <w:jc w:val="center"/>
                    <w:rPr>
                      <w:sz w:val="24"/>
                      <w:szCs w:val="24"/>
                    </w:rPr>
                  </w:pPr>
                  <w:r w:rsidRPr="00B9648B">
                    <w:rPr>
                      <w:sz w:val="24"/>
                      <w:szCs w:val="24"/>
                    </w:rPr>
                    <w:t>3 662 830,00</w:t>
                  </w:r>
                </w:p>
              </w:tc>
            </w:tr>
            <w:tr w:rsidR="00B9648B" w:rsidRPr="00B9648B" w:rsidTr="006668BA">
              <w:trPr>
                <w:trHeight w:val="70"/>
                <w:jc w:val="center"/>
              </w:trPr>
              <w:tc>
                <w:tcPr>
                  <w:tcW w:w="3041" w:type="pct"/>
                </w:tcPr>
                <w:p w:rsidR="003C190B" w:rsidRPr="00B9648B" w:rsidRDefault="003C190B" w:rsidP="00BE563E">
                  <w:pPr>
                    <w:keepNext/>
                    <w:keepLines/>
                    <w:spacing w:line="240" w:lineRule="auto"/>
                    <w:ind w:firstLine="0"/>
                    <w:contextualSpacing/>
                    <w:rPr>
                      <w:sz w:val="24"/>
                      <w:szCs w:val="24"/>
                    </w:rPr>
                  </w:pPr>
                  <w:r w:rsidRPr="00B9648B">
                    <w:rPr>
                      <w:sz w:val="24"/>
                      <w:szCs w:val="24"/>
                    </w:rPr>
                    <w:t>с НДС (20%), руб.</w:t>
                  </w:r>
                </w:p>
              </w:tc>
              <w:tc>
                <w:tcPr>
                  <w:tcW w:w="1959" w:type="pct"/>
                  <w:vAlign w:val="center"/>
                </w:tcPr>
                <w:p w:rsidR="003C190B" w:rsidRPr="00B9648B" w:rsidRDefault="00A127B6" w:rsidP="00BE563E">
                  <w:pPr>
                    <w:keepNext/>
                    <w:keepLines/>
                    <w:spacing w:line="240" w:lineRule="auto"/>
                    <w:ind w:firstLine="0"/>
                    <w:contextualSpacing/>
                    <w:jc w:val="center"/>
                    <w:rPr>
                      <w:b/>
                      <w:sz w:val="24"/>
                      <w:szCs w:val="24"/>
                    </w:rPr>
                  </w:pPr>
                  <w:r w:rsidRPr="00B9648B">
                    <w:rPr>
                      <w:b/>
                      <w:sz w:val="24"/>
                      <w:szCs w:val="24"/>
                    </w:rPr>
                    <w:t>21 976 980,00</w:t>
                  </w:r>
                </w:p>
              </w:tc>
            </w:tr>
          </w:tbl>
          <w:p w:rsidR="003C190B" w:rsidRPr="00B9648B" w:rsidRDefault="003C190B" w:rsidP="00BE563E">
            <w:pPr>
              <w:keepNext/>
              <w:keepLines/>
              <w:spacing w:line="240" w:lineRule="auto"/>
              <w:ind w:firstLine="0"/>
              <w:rPr>
                <w:sz w:val="24"/>
                <w:szCs w:val="24"/>
              </w:rPr>
            </w:pPr>
            <w:r w:rsidRPr="00B9648B">
              <w:rPr>
                <w:i/>
                <w:iCs/>
                <w:sz w:val="24"/>
                <w:szCs w:val="24"/>
              </w:rPr>
              <w:t>В случае, если участник закупки применяет систему налогообложения, которая предусматривает освобождение от уплаты НДС, цена договора, предложенная участником закупки, не должна превышать НМЦ договора без НДС.</w:t>
            </w:r>
          </w:p>
        </w:tc>
      </w:tr>
      <w:tr w:rsidR="00B9648B" w:rsidRPr="00B9648B" w:rsidTr="00F522C9">
        <w:trPr>
          <w:trHeight w:val="20"/>
          <w:jc w:val="center"/>
        </w:trPr>
        <w:tc>
          <w:tcPr>
            <w:tcW w:w="636" w:type="dxa"/>
            <w:shd w:val="clear" w:color="auto" w:fill="DBE5F1" w:themeFill="accent1" w:themeFillTint="33"/>
            <w:vAlign w:val="center"/>
          </w:tcPr>
          <w:p w:rsidR="003E68F9" w:rsidRPr="00B9648B" w:rsidRDefault="00BA31F3" w:rsidP="00BE563E">
            <w:pPr>
              <w:keepNext/>
              <w:keepLines/>
              <w:spacing w:line="240" w:lineRule="auto"/>
              <w:ind w:firstLine="0"/>
              <w:jc w:val="left"/>
              <w:rPr>
                <w:rFonts w:eastAsia="Calibri"/>
                <w:b/>
                <w:sz w:val="24"/>
                <w:szCs w:val="24"/>
              </w:rPr>
            </w:pPr>
            <w:r w:rsidRPr="00B9648B">
              <w:rPr>
                <w:b/>
                <w:sz w:val="24"/>
                <w:szCs w:val="24"/>
              </w:rPr>
              <w:lastRenderedPageBreak/>
              <w:t xml:space="preserve"> </w:t>
            </w:r>
            <w:r w:rsidR="003E68F9" w:rsidRPr="00B9648B">
              <w:rPr>
                <w:b/>
                <w:sz w:val="24"/>
                <w:szCs w:val="24"/>
              </w:rPr>
              <w:t>4.</w:t>
            </w:r>
          </w:p>
        </w:tc>
        <w:tc>
          <w:tcPr>
            <w:tcW w:w="9966" w:type="dxa"/>
            <w:gridSpan w:val="2"/>
            <w:shd w:val="clear" w:color="auto" w:fill="DBE5F1" w:themeFill="accent1" w:themeFillTint="33"/>
            <w:vAlign w:val="center"/>
          </w:tcPr>
          <w:p w:rsidR="003E68F9" w:rsidRPr="00B9648B" w:rsidRDefault="003E68F9" w:rsidP="00BE563E">
            <w:pPr>
              <w:keepNext/>
              <w:keepLines/>
              <w:spacing w:line="240" w:lineRule="auto"/>
              <w:ind w:firstLine="0"/>
              <w:jc w:val="left"/>
              <w:rPr>
                <w:rFonts w:eastAsia="Calibri"/>
                <w:b/>
                <w:sz w:val="24"/>
                <w:szCs w:val="24"/>
              </w:rPr>
            </w:pPr>
            <w:r w:rsidRPr="00B9648B">
              <w:rPr>
                <w:rFonts w:eastAsia="Calibri"/>
                <w:b/>
                <w:sz w:val="24"/>
                <w:szCs w:val="24"/>
              </w:rPr>
              <w:t>РЕГЛАМЕНТ ПРОВЕДЕНИЯ ЗАКУПКИ</w:t>
            </w:r>
          </w:p>
        </w:tc>
      </w:tr>
      <w:tr w:rsidR="00B9648B" w:rsidRPr="00B9648B" w:rsidTr="000B7F32">
        <w:trPr>
          <w:trHeight w:val="20"/>
          <w:jc w:val="center"/>
        </w:trPr>
        <w:tc>
          <w:tcPr>
            <w:tcW w:w="636" w:type="dxa"/>
            <w:tcBorders>
              <w:bottom w:val="single" w:sz="4" w:space="0" w:color="auto"/>
            </w:tcBorders>
          </w:tcPr>
          <w:p w:rsidR="004E1C89" w:rsidRPr="00B9648B" w:rsidRDefault="004E1C89" w:rsidP="004E1C89">
            <w:pPr>
              <w:keepNext/>
              <w:keepLines/>
              <w:spacing w:line="240" w:lineRule="auto"/>
              <w:ind w:firstLine="0"/>
              <w:rPr>
                <w:rFonts w:eastAsia="Calibri"/>
                <w:sz w:val="24"/>
                <w:szCs w:val="24"/>
              </w:rPr>
            </w:pPr>
            <w:r w:rsidRPr="00B9648B">
              <w:rPr>
                <w:rFonts w:eastAsia="Calibri"/>
                <w:sz w:val="24"/>
                <w:szCs w:val="24"/>
              </w:rPr>
              <w:t>4.1</w:t>
            </w:r>
          </w:p>
        </w:tc>
        <w:tc>
          <w:tcPr>
            <w:tcW w:w="3107" w:type="dxa"/>
            <w:tcBorders>
              <w:bottom w:val="single" w:sz="4" w:space="0" w:color="auto"/>
            </w:tcBorders>
          </w:tcPr>
          <w:p w:rsidR="004E1C89" w:rsidRPr="00B9648B" w:rsidRDefault="004E1C89" w:rsidP="004E1C89">
            <w:pPr>
              <w:keepNext/>
              <w:keepLines/>
              <w:spacing w:line="240" w:lineRule="auto"/>
              <w:ind w:firstLine="0"/>
              <w:jc w:val="left"/>
              <w:rPr>
                <w:rFonts w:eastAsia="Calibri"/>
                <w:sz w:val="24"/>
                <w:szCs w:val="24"/>
              </w:rPr>
            </w:pPr>
            <w:r w:rsidRPr="00B9648B">
              <w:rPr>
                <w:rFonts w:eastAsia="Calibri"/>
                <w:sz w:val="24"/>
                <w:szCs w:val="24"/>
              </w:rPr>
              <w:t>Начало подачи заявок</w:t>
            </w:r>
          </w:p>
        </w:tc>
        <w:tc>
          <w:tcPr>
            <w:tcW w:w="6859" w:type="dxa"/>
            <w:tcBorders>
              <w:bottom w:val="single" w:sz="4" w:space="0" w:color="auto"/>
            </w:tcBorders>
            <w:vAlign w:val="center"/>
          </w:tcPr>
          <w:p w:rsidR="004E1C89" w:rsidRPr="00B9648B" w:rsidRDefault="004E1C89" w:rsidP="004E1C89">
            <w:pPr>
              <w:keepNext/>
              <w:keepLines/>
              <w:spacing w:line="240" w:lineRule="auto"/>
              <w:ind w:firstLine="0"/>
              <w:rPr>
                <w:rFonts w:eastAsia="Calibri"/>
                <w:sz w:val="24"/>
                <w:szCs w:val="24"/>
              </w:rPr>
            </w:pPr>
            <w:r w:rsidRPr="00B9648B">
              <w:rPr>
                <w:rFonts w:eastAsia="Calibri"/>
                <w:sz w:val="24"/>
                <w:szCs w:val="24"/>
              </w:rPr>
              <w:t>«03» июля 2022 г.</w:t>
            </w:r>
          </w:p>
        </w:tc>
      </w:tr>
      <w:tr w:rsidR="00B9648B" w:rsidRPr="00B9648B" w:rsidTr="000B7F32">
        <w:trPr>
          <w:trHeight w:val="20"/>
          <w:jc w:val="center"/>
        </w:trPr>
        <w:tc>
          <w:tcPr>
            <w:tcW w:w="636" w:type="dxa"/>
            <w:tcBorders>
              <w:bottom w:val="single" w:sz="4" w:space="0" w:color="auto"/>
            </w:tcBorders>
          </w:tcPr>
          <w:p w:rsidR="004E1C89" w:rsidRPr="00B9648B" w:rsidRDefault="004E1C89" w:rsidP="004E1C89">
            <w:pPr>
              <w:keepNext/>
              <w:keepLines/>
              <w:spacing w:line="240" w:lineRule="auto"/>
              <w:ind w:firstLine="0"/>
              <w:rPr>
                <w:rFonts w:eastAsia="Calibri"/>
                <w:sz w:val="24"/>
                <w:szCs w:val="24"/>
              </w:rPr>
            </w:pPr>
            <w:r w:rsidRPr="00B9648B">
              <w:rPr>
                <w:rFonts w:eastAsia="Calibri"/>
                <w:sz w:val="24"/>
                <w:szCs w:val="24"/>
              </w:rPr>
              <w:t>4.2</w:t>
            </w:r>
          </w:p>
        </w:tc>
        <w:tc>
          <w:tcPr>
            <w:tcW w:w="3107" w:type="dxa"/>
            <w:tcBorders>
              <w:bottom w:val="single" w:sz="4" w:space="0" w:color="auto"/>
            </w:tcBorders>
          </w:tcPr>
          <w:p w:rsidR="004E1C89" w:rsidRPr="00B9648B" w:rsidRDefault="004E1C89" w:rsidP="004E1C89">
            <w:pPr>
              <w:keepNext/>
              <w:keepLines/>
              <w:spacing w:line="240" w:lineRule="auto"/>
              <w:ind w:firstLine="0"/>
              <w:jc w:val="left"/>
              <w:rPr>
                <w:rFonts w:eastAsia="Calibri"/>
                <w:sz w:val="24"/>
                <w:szCs w:val="24"/>
              </w:rPr>
            </w:pPr>
            <w:r w:rsidRPr="00B9648B">
              <w:rPr>
                <w:rFonts w:eastAsia="Calibri"/>
                <w:sz w:val="24"/>
                <w:szCs w:val="24"/>
              </w:rPr>
              <w:t>Окончание подачи заявок</w:t>
            </w:r>
          </w:p>
        </w:tc>
        <w:tc>
          <w:tcPr>
            <w:tcW w:w="6859" w:type="dxa"/>
            <w:tcBorders>
              <w:bottom w:val="single" w:sz="4" w:space="0" w:color="auto"/>
            </w:tcBorders>
            <w:vAlign w:val="center"/>
          </w:tcPr>
          <w:p w:rsidR="004E1C89" w:rsidRPr="00B9648B" w:rsidRDefault="004E1C89" w:rsidP="004E1C89">
            <w:pPr>
              <w:keepNext/>
              <w:keepLines/>
              <w:spacing w:line="240" w:lineRule="auto"/>
              <w:ind w:firstLine="0"/>
              <w:jc w:val="left"/>
              <w:rPr>
                <w:rFonts w:eastAsia="Calibri"/>
                <w:sz w:val="24"/>
                <w:szCs w:val="24"/>
              </w:rPr>
            </w:pPr>
            <w:r w:rsidRPr="00B9648B">
              <w:rPr>
                <w:sz w:val="24"/>
                <w:szCs w:val="24"/>
              </w:rPr>
              <w:t>«11» июля 2022 г</w:t>
            </w:r>
            <w:r w:rsidRPr="00B9648B">
              <w:rPr>
                <w:rFonts w:eastAsia="Calibri"/>
                <w:sz w:val="24"/>
                <w:szCs w:val="24"/>
              </w:rPr>
              <w:t>. в 12 час. 00 мин.</w:t>
            </w:r>
            <w:r w:rsidRPr="00B9648B">
              <w:rPr>
                <w:rFonts w:eastAsia="Calibri"/>
                <w:b/>
                <w:sz w:val="24"/>
                <w:szCs w:val="24"/>
              </w:rPr>
              <w:t xml:space="preserve"> </w:t>
            </w:r>
            <w:r w:rsidRPr="00B9648B">
              <w:rPr>
                <w:rFonts w:eastAsia="Calibri"/>
                <w:sz w:val="24"/>
                <w:szCs w:val="24"/>
              </w:rPr>
              <w:t xml:space="preserve"> (время московское) </w:t>
            </w:r>
          </w:p>
        </w:tc>
      </w:tr>
      <w:tr w:rsidR="00B9648B" w:rsidRPr="00B9648B" w:rsidTr="000B7F32">
        <w:trPr>
          <w:trHeight w:val="20"/>
          <w:jc w:val="center"/>
        </w:trPr>
        <w:tc>
          <w:tcPr>
            <w:tcW w:w="636" w:type="dxa"/>
            <w:tcBorders>
              <w:bottom w:val="single" w:sz="4" w:space="0" w:color="auto"/>
            </w:tcBorders>
          </w:tcPr>
          <w:p w:rsidR="004E1C89" w:rsidRPr="00B9648B" w:rsidRDefault="004E1C89" w:rsidP="004E1C89">
            <w:pPr>
              <w:keepNext/>
              <w:keepLines/>
              <w:spacing w:line="240" w:lineRule="auto"/>
              <w:ind w:firstLine="0"/>
              <w:rPr>
                <w:rFonts w:eastAsia="Calibri"/>
                <w:sz w:val="24"/>
                <w:szCs w:val="24"/>
              </w:rPr>
            </w:pPr>
            <w:r w:rsidRPr="00B9648B">
              <w:rPr>
                <w:rFonts w:eastAsia="Calibri"/>
                <w:sz w:val="24"/>
                <w:szCs w:val="24"/>
              </w:rPr>
              <w:t>4.3</w:t>
            </w:r>
          </w:p>
        </w:tc>
        <w:tc>
          <w:tcPr>
            <w:tcW w:w="3107" w:type="dxa"/>
            <w:tcBorders>
              <w:bottom w:val="single" w:sz="4" w:space="0" w:color="auto"/>
            </w:tcBorders>
          </w:tcPr>
          <w:p w:rsidR="004E1C89" w:rsidRPr="00B9648B" w:rsidRDefault="004E1C89" w:rsidP="004E1C89">
            <w:pPr>
              <w:keepNext/>
              <w:keepLines/>
              <w:spacing w:line="240" w:lineRule="auto"/>
              <w:ind w:firstLine="0"/>
              <w:jc w:val="left"/>
              <w:rPr>
                <w:rFonts w:eastAsia="Calibri"/>
                <w:sz w:val="24"/>
                <w:szCs w:val="24"/>
              </w:rPr>
            </w:pPr>
            <w:r w:rsidRPr="00B9648B">
              <w:rPr>
                <w:rFonts w:eastAsia="Calibri"/>
                <w:sz w:val="24"/>
                <w:szCs w:val="24"/>
              </w:rPr>
              <w:t>Рассмотрение предложений участников закупки</w:t>
            </w:r>
          </w:p>
        </w:tc>
        <w:tc>
          <w:tcPr>
            <w:tcW w:w="6859" w:type="dxa"/>
            <w:tcBorders>
              <w:bottom w:val="single" w:sz="4" w:space="0" w:color="auto"/>
            </w:tcBorders>
            <w:vAlign w:val="center"/>
          </w:tcPr>
          <w:p w:rsidR="004E1C89" w:rsidRPr="00B9648B" w:rsidRDefault="004E1C89" w:rsidP="004E1C89">
            <w:pPr>
              <w:keepNext/>
              <w:keepLines/>
              <w:spacing w:line="240" w:lineRule="auto"/>
              <w:ind w:firstLine="0"/>
              <w:jc w:val="left"/>
              <w:rPr>
                <w:rFonts w:eastAsia="Calibri"/>
                <w:sz w:val="24"/>
                <w:szCs w:val="24"/>
              </w:rPr>
            </w:pPr>
            <w:r w:rsidRPr="00B9648B">
              <w:rPr>
                <w:sz w:val="24"/>
                <w:szCs w:val="24"/>
              </w:rPr>
              <w:t xml:space="preserve">«12» июля 2022 г. </w:t>
            </w:r>
            <w:r w:rsidRPr="00B9648B">
              <w:rPr>
                <w:rFonts w:eastAsia="Calibri"/>
                <w:sz w:val="24"/>
                <w:szCs w:val="24"/>
              </w:rPr>
              <w:t xml:space="preserve"> </w:t>
            </w:r>
          </w:p>
        </w:tc>
      </w:tr>
      <w:tr w:rsidR="00B9648B" w:rsidRPr="00B9648B" w:rsidTr="000B7F32">
        <w:trPr>
          <w:trHeight w:val="20"/>
          <w:jc w:val="center"/>
        </w:trPr>
        <w:tc>
          <w:tcPr>
            <w:tcW w:w="636" w:type="dxa"/>
            <w:tcBorders>
              <w:bottom w:val="single" w:sz="4" w:space="0" w:color="auto"/>
            </w:tcBorders>
          </w:tcPr>
          <w:p w:rsidR="004E1C89" w:rsidRPr="00B9648B" w:rsidRDefault="004E1C89" w:rsidP="004E1C89">
            <w:pPr>
              <w:keepNext/>
              <w:keepLines/>
              <w:spacing w:line="240" w:lineRule="auto"/>
              <w:ind w:firstLine="0"/>
              <w:rPr>
                <w:rFonts w:eastAsia="Calibri"/>
                <w:sz w:val="24"/>
                <w:szCs w:val="24"/>
              </w:rPr>
            </w:pPr>
            <w:r w:rsidRPr="00B9648B">
              <w:rPr>
                <w:rFonts w:eastAsia="Calibri"/>
                <w:sz w:val="24"/>
                <w:szCs w:val="24"/>
              </w:rPr>
              <w:t>4.4</w:t>
            </w:r>
          </w:p>
        </w:tc>
        <w:tc>
          <w:tcPr>
            <w:tcW w:w="3107" w:type="dxa"/>
            <w:tcBorders>
              <w:bottom w:val="single" w:sz="4" w:space="0" w:color="auto"/>
            </w:tcBorders>
          </w:tcPr>
          <w:p w:rsidR="004E1C89" w:rsidRPr="00B9648B" w:rsidRDefault="004E1C89" w:rsidP="004E1C89">
            <w:pPr>
              <w:keepNext/>
              <w:keepLines/>
              <w:spacing w:line="240" w:lineRule="auto"/>
              <w:ind w:firstLine="0"/>
              <w:jc w:val="left"/>
              <w:rPr>
                <w:rFonts w:eastAsia="Calibri"/>
                <w:sz w:val="24"/>
                <w:szCs w:val="24"/>
              </w:rPr>
            </w:pPr>
            <w:r w:rsidRPr="00B9648B">
              <w:rPr>
                <w:rFonts w:eastAsia="Calibri"/>
                <w:sz w:val="24"/>
                <w:szCs w:val="24"/>
              </w:rPr>
              <w:t xml:space="preserve">Подведение итогов </w:t>
            </w:r>
          </w:p>
        </w:tc>
        <w:tc>
          <w:tcPr>
            <w:tcW w:w="6859" w:type="dxa"/>
            <w:tcBorders>
              <w:bottom w:val="single" w:sz="4" w:space="0" w:color="auto"/>
            </w:tcBorders>
            <w:vAlign w:val="center"/>
          </w:tcPr>
          <w:p w:rsidR="004E1C89" w:rsidRPr="00B9648B" w:rsidRDefault="004E1C89" w:rsidP="004E1C89">
            <w:pPr>
              <w:keepNext/>
              <w:keepLines/>
              <w:spacing w:line="240" w:lineRule="auto"/>
              <w:ind w:firstLine="0"/>
              <w:jc w:val="left"/>
              <w:rPr>
                <w:sz w:val="24"/>
                <w:szCs w:val="24"/>
              </w:rPr>
            </w:pPr>
            <w:r w:rsidRPr="00B9648B">
              <w:rPr>
                <w:sz w:val="24"/>
                <w:szCs w:val="24"/>
              </w:rPr>
              <w:t xml:space="preserve"> «25» июля 2022 г. </w:t>
            </w:r>
            <w:r w:rsidRPr="00B9648B">
              <w:rPr>
                <w:rFonts w:eastAsia="Calibri"/>
                <w:sz w:val="24"/>
                <w:szCs w:val="24"/>
              </w:rPr>
              <w:t xml:space="preserve"> </w:t>
            </w:r>
          </w:p>
        </w:tc>
      </w:tr>
      <w:tr w:rsidR="00B9648B" w:rsidRPr="00B9648B" w:rsidTr="000B7F32">
        <w:trPr>
          <w:trHeight w:val="20"/>
          <w:jc w:val="center"/>
        </w:trPr>
        <w:tc>
          <w:tcPr>
            <w:tcW w:w="636" w:type="dxa"/>
            <w:tcBorders>
              <w:bottom w:val="single" w:sz="4" w:space="0" w:color="auto"/>
            </w:tcBorders>
          </w:tcPr>
          <w:p w:rsidR="004E1C89" w:rsidRPr="00B9648B" w:rsidRDefault="004E1C89" w:rsidP="004E1C89">
            <w:pPr>
              <w:keepNext/>
              <w:keepLines/>
              <w:spacing w:line="240" w:lineRule="auto"/>
              <w:ind w:firstLine="0"/>
              <w:rPr>
                <w:rFonts w:eastAsia="Calibri"/>
                <w:sz w:val="24"/>
                <w:szCs w:val="24"/>
              </w:rPr>
            </w:pPr>
            <w:r w:rsidRPr="00B9648B">
              <w:rPr>
                <w:rFonts w:eastAsia="Calibri"/>
                <w:sz w:val="24"/>
                <w:szCs w:val="24"/>
              </w:rPr>
              <w:t>4.5</w:t>
            </w:r>
          </w:p>
        </w:tc>
        <w:tc>
          <w:tcPr>
            <w:tcW w:w="3107" w:type="dxa"/>
            <w:tcBorders>
              <w:bottom w:val="single" w:sz="4" w:space="0" w:color="auto"/>
            </w:tcBorders>
          </w:tcPr>
          <w:p w:rsidR="004E1C89" w:rsidRPr="00B9648B" w:rsidRDefault="004E1C89" w:rsidP="004E1C89">
            <w:pPr>
              <w:keepNext/>
              <w:keepLines/>
              <w:spacing w:line="240" w:lineRule="auto"/>
              <w:ind w:firstLine="0"/>
              <w:jc w:val="left"/>
              <w:rPr>
                <w:sz w:val="24"/>
                <w:szCs w:val="24"/>
              </w:rPr>
            </w:pPr>
            <w:r w:rsidRPr="00B9648B">
              <w:rPr>
                <w:sz w:val="24"/>
                <w:szCs w:val="24"/>
              </w:rPr>
              <w:t>Дата и время окончания срока предоставления участникам закупки разъяснений положений извещения о закупке (окончание срока направления запросов о даче разъяснений положений извещения о закупке)</w:t>
            </w:r>
          </w:p>
        </w:tc>
        <w:tc>
          <w:tcPr>
            <w:tcW w:w="6859" w:type="dxa"/>
            <w:tcBorders>
              <w:bottom w:val="single" w:sz="4" w:space="0" w:color="auto"/>
            </w:tcBorders>
            <w:vAlign w:val="center"/>
          </w:tcPr>
          <w:p w:rsidR="004E1C89" w:rsidRPr="00B9648B" w:rsidRDefault="004E1C89" w:rsidP="004E1C89">
            <w:pPr>
              <w:keepNext/>
              <w:keepLines/>
              <w:spacing w:line="240" w:lineRule="auto"/>
              <w:ind w:firstLine="0"/>
              <w:jc w:val="left"/>
              <w:rPr>
                <w:rFonts w:eastAsia="Calibri"/>
                <w:sz w:val="24"/>
                <w:szCs w:val="24"/>
              </w:rPr>
            </w:pPr>
            <w:r w:rsidRPr="00B9648B">
              <w:rPr>
                <w:sz w:val="24"/>
                <w:szCs w:val="24"/>
              </w:rPr>
              <w:t xml:space="preserve"> «05» июля 2022 г. </w:t>
            </w:r>
            <w:r w:rsidRPr="00B9648B">
              <w:rPr>
                <w:rFonts w:eastAsia="Calibri"/>
                <w:sz w:val="24"/>
                <w:szCs w:val="24"/>
              </w:rPr>
              <w:t xml:space="preserve"> в 24 час.00 мин.  (время московское)</w:t>
            </w:r>
          </w:p>
        </w:tc>
      </w:tr>
      <w:tr w:rsidR="00B9648B" w:rsidRPr="00B9648B" w:rsidTr="000B7F32">
        <w:trPr>
          <w:trHeight w:val="20"/>
          <w:jc w:val="center"/>
        </w:trPr>
        <w:tc>
          <w:tcPr>
            <w:tcW w:w="636" w:type="dxa"/>
            <w:tcBorders>
              <w:bottom w:val="single" w:sz="4" w:space="0" w:color="auto"/>
            </w:tcBorders>
          </w:tcPr>
          <w:p w:rsidR="004E1C89" w:rsidRPr="00B9648B" w:rsidRDefault="004E1C89" w:rsidP="004E1C89">
            <w:pPr>
              <w:keepNext/>
              <w:keepLines/>
              <w:spacing w:line="240" w:lineRule="auto"/>
              <w:ind w:firstLine="0"/>
              <w:rPr>
                <w:rFonts w:eastAsia="Calibri"/>
                <w:sz w:val="24"/>
                <w:szCs w:val="24"/>
              </w:rPr>
            </w:pPr>
            <w:r w:rsidRPr="00B9648B">
              <w:rPr>
                <w:rFonts w:eastAsia="Calibri"/>
                <w:sz w:val="24"/>
                <w:szCs w:val="24"/>
              </w:rPr>
              <w:t xml:space="preserve">4.6 </w:t>
            </w:r>
          </w:p>
        </w:tc>
        <w:tc>
          <w:tcPr>
            <w:tcW w:w="3107" w:type="dxa"/>
            <w:tcBorders>
              <w:bottom w:val="single" w:sz="4" w:space="0" w:color="auto"/>
            </w:tcBorders>
          </w:tcPr>
          <w:p w:rsidR="004E1C89" w:rsidRPr="00B9648B" w:rsidRDefault="004E1C89" w:rsidP="004E1C89">
            <w:pPr>
              <w:keepNext/>
              <w:keepLines/>
              <w:spacing w:line="240" w:lineRule="auto"/>
              <w:ind w:firstLine="0"/>
              <w:jc w:val="left"/>
              <w:rPr>
                <w:sz w:val="24"/>
                <w:szCs w:val="24"/>
              </w:rPr>
            </w:pPr>
            <w:r w:rsidRPr="00B9648B">
              <w:rPr>
                <w:sz w:val="24"/>
                <w:szCs w:val="24"/>
              </w:rPr>
              <w:t>Проведение переторжки</w:t>
            </w:r>
          </w:p>
        </w:tc>
        <w:tc>
          <w:tcPr>
            <w:tcW w:w="6859" w:type="dxa"/>
            <w:tcBorders>
              <w:bottom w:val="single" w:sz="4" w:space="0" w:color="auto"/>
            </w:tcBorders>
            <w:vAlign w:val="center"/>
          </w:tcPr>
          <w:p w:rsidR="004E1C89" w:rsidRPr="00B9648B" w:rsidRDefault="004E1C89" w:rsidP="004E1C89">
            <w:pPr>
              <w:keepNext/>
              <w:keepLines/>
              <w:spacing w:line="240" w:lineRule="auto"/>
              <w:ind w:firstLine="0"/>
              <w:rPr>
                <w:rFonts w:eastAsia="Calibri"/>
                <w:sz w:val="24"/>
                <w:szCs w:val="24"/>
              </w:rPr>
            </w:pPr>
            <w:r w:rsidRPr="00B9648B">
              <w:rPr>
                <w:rFonts w:eastAsia="Calibri"/>
                <w:sz w:val="24"/>
                <w:szCs w:val="24"/>
              </w:rPr>
              <w:t>Не проводится</w:t>
            </w:r>
          </w:p>
        </w:tc>
      </w:tr>
      <w:tr w:rsidR="00B9648B" w:rsidRPr="00B9648B" w:rsidTr="00F522C9">
        <w:trPr>
          <w:trHeight w:val="20"/>
          <w:jc w:val="center"/>
        </w:trPr>
        <w:tc>
          <w:tcPr>
            <w:tcW w:w="636" w:type="dxa"/>
            <w:tcBorders>
              <w:bottom w:val="single" w:sz="4" w:space="0" w:color="auto"/>
            </w:tcBorders>
            <w:shd w:val="clear" w:color="auto" w:fill="DBE5F1" w:themeFill="accent1" w:themeFillTint="33"/>
            <w:vAlign w:val="center"/>
          </w:tcPr>
          <w:p w:rsidR="003E68F9" w:rsidRPr="00B9648B" w:rsidRDefault="003E68F9" w:rsidP="00BE563E">
            <w:pPr>
              <w:keepNext/>
              <w:keepLines/>
              <w:spacing w:line="240" w:lineRule="auto"/>
              <w:ind w:firstLine="0"/>
              <w:jc w:val="left"/>
              <w:rPr>
                <w:rFonts w:eastAsia="Calibri"/>
                <w:b/>
                <w:sz w:val="24"/>
                <w:szCs w:val="24"/>
              </w:rPr>
            </w:pPr>
            <w:r w:rsidRPr="00B9648B">
              <w:rPr>
                <w:rFonts w:eastAsia="Calibri"/>
                <w:b/>
                <w:sz w:val="24"/>
                <w:szCs w:val="24"/>
              </w:rPr>
              <w:t>5.</w:t>
            </w:r>
          </w:p>
        </w:tc>
        <w:tc>
          <w:tcPr>
            <w:tcW w:w="9966" w:type="dxa"/>
            <w:gridSpan w:val="2"/>
            <w:tcBorders>
              <w:bottom w:val="single" w:sz="4" w:space="0" w:color="auto"/>
            </w:tcBorders>
            <w:shd w:val="clear" w:color="auto" w:fill="DBE5F1" w:themeFill="accent1" w:themeFillTint="33"/>
            <w:vAlign w:val="center"/>
          </w:tcPr>
          <w:p w:rsidR="003E68F9" w:rsidRPr="00B9648B" w:rsidRDefault="003E68F9" w:rsidP="00BE563E">
            <w:pPr>
              <w:keepNext/>
              <w:keepLines/>
              <w:spacing w:line="240" w:lineRule="auto"/>
              <w:ind w:firstLine="0"/>
              <w:jc w:val="left"/>
              <w:rPr>
                <w:rFonts w:eastAsia="Calibri"/>
                <w:b/>
                <w:sz w:val="24"/>
                <w:szCs w:val="24"/>
              </w:rPr>
            </w:pPr>
            <w:r w:rsidRPr="00B9648B">
              <w:rPr>
                <w:rFonts w:eastAsia="Calibri"/>
                <w:b/>
                <w:sz w:val="24"/>
                <w:szCs w:val="24"/>
              </w:rPr>
              <w:t>ТРЕБОВАНИЯ К УЧАСТНИКАМ ЗАКУПКИ</w:t>
            </w:r>
          </w:p>
        </w:tc>
      </w:tr>
      <w:tr w:rsidR="00B9648B" w:rsidRPr="00B9648B" w:rsidTr="00F522C9">
        <w:trPr>
          <w:trHeight w:val="20"/>
          <w:jc w:val="center"/>
        </w:trPr>
        <w:tc>
          <w:tcPr>
            <w:tcW w:w="636" w:type="dxa"/>
            <w:shd w:val="clear" w:color="auto" w:fill="FFFFFF" w:themeFill="background1"/>
          </w:tcPr>
          <w:p w:rsidR="00882EE9" w:rsidRPr="00B9648B" w:rsidRDefault="00882EE9" w:rsidP="00882EE9">
            <w:pPr>
              <w:keepNext/>
              <w:keepLines/>
              <w:spacing w:line="240" w:lineRule="auto"/>
              <w:ind w:firstLine="0"/>
              <w:rPr>
                <w:rFonts w:eastAsia="Calibri"/>
                <w:sz w:val="24"/>
                <w:szCs w:val="24"/>
              </w:rPr>
            </w:pPr>
            <w:r w:rsidRPr="00B9648B">
              <w:rPr>
                <w:rFonts w:eastAsia="Calibri"/>
                <w:sz w:val="24"/>
                <w:szCs w:val="24"/>
              </w:rPr>
              <w:t>5.1</w:t>
            </w:r>
          </w:p>
        </w:tc>
        <w:tc>
          <w:tcPr>
            <w:tcW w:w="9966" w:type="dxa"/>
            <w:gridSpan w:val="2"/>
            <w:shd w:val="clear" w:color="auto" w:fill="FFFFFF" w:themeFill="background1"/>
          </w:tcPr>
          <w:p w:rsidR="00882EE9" w:rsidRPr="00B9648B" w:rsidRDefault="00882EE9" w:rsidP="00882EE9">
            <w:pPr>
              <w:keepNext/>
              <w:keepLines/>
              <w:spacing w:line="240" w:lineRule="auto"/>
              <w:ind w:firstLine="0"/>
              <w:rPr>
                <w:sz w:val="24"/>
                <w:szCs w:val="24"/>
              </w:rPr>
            </w:pPr>
            <w:r w:rsidRPr="00B9648B">
              <w:rPr>
                <w:sz w:val="24"/>
                <w:szCs w:val="24"/>
              </w:rPr>
              <w:t>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p>
          <w:p w:rsidR="00882EE9" w:rsidRPr="00B9648B" w:rsidRDefault="00882EE9" w:rsidP="00882EE9">
            <w:pPr>
              <w:keepNext/>
              <w:keepLines/>
              <w:tabs>
                <w:tab w:val="left" w:pos="472"/>
              </w:tabs>
              <w:spacing w:line="240" w:lineRule="auto"/>
              <w:ind w:firstLine="0"/>
              <w:rPr>
                <w:sz w:val="24"/>
                <w:szCs w:val="24"/>
              </w:rPr>
            </w:pPr>
            <w:r w:rsidRPr="00B9648B">
              <w:rPr>
                <w:sz w:val="24"/>
                <w:szCs w:val="24"/>
              </w:rPr>
              <w:t>1) Участник закупки должен являться членом саморегулируемой организации:</w:t>
            </w:r>
          </w:p>
          <w:p w:rsidR="00882EE9" w:rsidRPr="00B9648B" w:rsidRDefault="00882EE9" w:rsidP="00882EE9">
            <w:pPr>
              <w:keepNext/>
              <w:keepLines/>
              <w:numPr>
                <w:ilvl w:val="0"/>
                <w:numId w:val="33"/>
              </w:numPr>
              <w:tabs>
                <w:tab w:val="left" w:pos="897"/>
              </w:tabs>
              <w:spacing w:line="240" w:lineRule="auto"/>
              <w:ind w:left="0" w:firstLine="614"/>
              <w:rPr>
                <w:bCs w:val="0"/>
                <w:snapToGrid/>
                <w:sz w:val="24"/>
                <w:szCs w:val="24"/>
              </w:rPr>
            </w:pPr>
            <w:r w:rsidRPr="00B9648B">
              <w:rPr>
                <w:b/>
                <w:sz w:val="24"/>
                <w:szCs w:val="24"/>
              </w:rPr>
              <w:t>в области архитектурно-строительного проектирования</w:t>
            </w:r>
            <w:r w:rsidRPr="00B9648B">
              <w:rPr>
                <w:bCs w:val="0"/>
                <w:snapToGrid/>
                <w:sz w:val="24"/>
                <w:szCs w:val="24"/>
              </w:rPr>
              <w:t xml:space="preserve"> и иметь право осуществлять подготовку проектной документации по договору подряда на подготовку проектной документации, заключаемым с использованием конкурентных способов заключения договоров: </w:t>
            </w:r>
          </w:p>
          <w:p w:rsidR="00882EE9" w:rsidRPr="00B9648B" w:rsidRDefault="00882EE9" w:rsidP="00882EE9">
            <w:pPr>
              <w:keepNext/>
              <w:keepLines/>
              <w:tabs>
                <w:tab w:val="left" w:pos="472"/>
              </w:tabs>
              <w:spacing w:line="240" w:lineRule="auto"/>
              <w:ind w:firstLine="614"/>
              <w:rPr>
                <w:bCs w:val="0"/>
                <w:snapToGrid/>
                <w:sz w:val="24"/>
                <w:szCs w:val="24"/>
              </w:rPr>
            </w:pPr>
            <w:r w:rsidRPr="00B9648B">
              <w:rPr>
                <w:bCs w:val="0"/>
                <w:snapToGrid/>
                <w:sz w:val="24"/>
                <w:szCs w:val="24"/>
              </w:rPr>
              <w:t>а)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882EE9" w:rsidRPr="00B9648B" w:rsidRDefault="00882EE9" w:rsidP="00882EE9">
            <w:pPr>
              <w:keepNext/>
              <w:keepLines/>
              <w:tabs>
                <w:tab w:val="left" w:pos="472"/>
                <w:tab w:val="left" w:pos="576"/>
                <w:tab w:val="left" w:pos="993"/>
              </w:tabs>
              <w:spacing w:line="240" w:lineRule="auto"/>
              <w:ind w:firstLine="614"/>
              <w:rPr>
                <w:sz w:val="24"/>
                <w:szCs w:val="24"/>
              </w:rPr>
            </w:pPr>
            <w:r w:rsidRPr="00B9648B">
              <w:rPr>
                <w:sz w:val="24"/>
                <w:szCs w:val="24"/>
              </w:rPr>
              <w:t>Саморегулируемая организация, в которой состоит участник закупки, должна иметь компенсационный фонд обеспечения договорных обязательств.</w:t>
            </w:r>
          </w:p>
          <w:p w:rsidR="00882EE9" w:rsidRPr="00B9648B" w:rsidRDefault="00882EE9" w:rsidP="00882EE9">
            <w:pPr>
              <w:keepNext/>
              <w:keepLines/>
              <w:tabs>
                <w:tab w:val="left" w:pos="472"/>
                <w:tab w:val="left" w:pos="576"/>
                <w:tab w:val="left" w:pos="993"/>
              </w:tabs>
              <w:spacing w:line="240" w:lineRule="auto"/>
              <w:ind w:firstLine="614"/>
              <w:rPr>
                <w:sz w:val="24"/>
                <w:szCs w:val="24"/>
              </w:rPr>
            </w:pPr>
            <w:r w:rsidRPr="00B9648B">
              <w:rPr>
                <w:sz w:val="24"/>
                <w:szCs w:val="24"/>
              </w:rPr>
              <w:t>Уровень ответственности участника закупки по обязательствам по договору подряда на выполнение работ, являющихся предметом закупки, должен позволять участнику закупки заключить договор на стоимость, предложенную им в заявке на участие в закупке.</w:t>
            </w:r>
          </w:p>
          <w:p w:rsidR="00882EE9" w:rsidRPr="00B9648B" w:rsidRDefault="00882EE9" w:rsidP="00882EE9">
            <w:pPr>
              <w:keepNext/>
              <w:keepLines/>
              <w:tabs>
                <w:tab w:val="left" w:pos="472"/>
                <w:tab w:val="left" w:pos="576"/>
              </w:tabs>
              <w:autoSpaceDE w:val="0"/>
              <w:autoSpaceDN w:val="0"/>
              <w:adjustRightInd w:val="0"/>
              <w:spacing w:line="240" w:lineRule="auto"/>
              <w:ind w:firstLine="614"/>
              <w:rPr>
                <w:sz w:val="24"/>
                <w:szCs w:val="24"/>
              </w:rPr>
            </w:pPr>
            <w:r w:rsidRPr="00B9648B">
              <w:rPr>
                <w:sz w:val="24"/>
                <w:szCs w:val="24"/>
              </w:rPr>
              <w:t>Членство в саморегулируемой организации в области архитектурно-строительного проектирования не требуется в случаях, предусмотренных ч.4.1 ст.48 ГрК РФ.</w:t>
            </w:r>
          </w:p>
          <w:p w:rsidR="00882EE9" w:rsidRPr="00B9648B" w:rsidRDefault="00882EE9" w:rsidP="00882EE9">
            <w:pPr>
              <w:keepNext/>
              <w:keepLines/>
              <w:numPr>
                <w:ilvl w:val="0"/>
                <w:numId w:val="33"/>
              </w:numPr>
              <w:tabs>
                <w:tab w:val="left" w:pos="897"/>
              </w:tabs>
              <w:spacing w:line="240" w:lineRule="auto"/>
              <w:ind w:left="47" w:firstLine="614"/>
              <w:rPr>
                <w:bCs w:val="0"/>
                <w:sz w:val="24"/>
                <w:szCs w:val="24"/>
              </w:rPr>
            </w:pPr>
            <w:r w:rsidRPr="00B9648B">
              <w:rPr>
                <w:b/>
                <w:sz w:val="24"/>
                <w:szCs w:val="24"/>
              </w:rPr>
              <w:t>в области строительства, реконструкции, капитального ремонта объектов капитального строительства</w:t>
            </w:r>
            <w:r w:rsidRPr="00B9648B">
              <w:rPr>
                <w:sz w:val="24"/>
                <w:szCs w:val="24"/>
              </w:rPr>
              <w:t xml:space="preserve"> и иметь право выполнять строительство, реконструкцию, </w:t>
            </w:r>
            <w:r w:rsidRPr="00B9648B">
              <w:rPr>
                <w:sz w:val="24"/>
                <w:szCs w:val="24"/>
              </w:rPr>
              <w:lastRenderedPageBreak/>
              <w:t>капитальный ремонт объектов капитального строительства по договору строительного подряда, заключаемым с использованием конкурентных способов заключения договоров:</w:t>
            </w:r>
          </w:p>
          <w:p w:rsidR="00882EE9" w:rsidRPr="00B9648B" w:rsidRDefault="00882EE9" w:rsidP="00882EE9">
            <w:pPr>
              <w:keepNext/>
              <w:keepLines/>
              <w:tabs>
                <w:tab w:val="left" w:pos="472"/>
              </w:tabs>
              <w:spacing w:line="240" w:lineRule="auto"/>
              <w:ind w:firstLine="614"/>
              <w:rPr>
                <w:bCs w:val="0"/>
                <w:sz w:val="24"/>
                <w:szCs w:val="24"/>
              </w:rPr>
            </w:pPr>
            <w:r w:rsidRPr="00B9648B">
              <w:rPr>
                <w:sz w:val="24"/>
                <w:szCs w:val="24"/>
              </w:rPr>
              <w:t>а)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882EE9" w:rsidRPr="00B9648B" w:rsidRDefault="00882EE9" w:rsidP="00882EE9">
            <w:pPr>
              <w:keepNext/>
              <w:keepLines/>
              <w:tabs>
                <w:tab w:val="left" w:pos="472"/>
                <w:tab w:val="left" w:pos="993"/>
              </w:tabs>
              <w:spacing w:line="240" w:lineRule="auto"/>
              <w:ind w:firstLine="614"/>
              <w:rPr>
                <w:bCs w:val="0"/>
                <w:sz w:val="24"/>
                <w:szCs w:val="24"/>
              </w:rPr>
            </w:pPr>
            <w:r w:rsidRPr="00B9648B">
              <w:rPr>
                <w:sz w:val="24"/>
                <w:szCs w:val="24"/>
              </w:rPr>
              <w:t>Саморегулируемая организация, в которой состоит участник закупки, должна иметь компенсационный фонд обеспечения договорных обязательств.</w:t>
            </w:r>
          </w:p>
          <w:p w:rsidR="00882EE9" w:rsidRPr="00B9648B" w:rsidRDefault="00882EE9" w:rsidP="00882EE9">
            <w:pPr>
              <w:keepNext/>
              <w:keepLines/>
              <w:tabs>
                <w:tab w:val="left" w:pos="472"/>
                <w:tab w:val="left" w:pos="993"/>
              </w:tabs>
              <w:spacing w:line="240" w:lineRule="auto"/>
              <w:ind w:firstLine="614"/>
              <w:rPr>
                <w:bCs w:val="0"/>
                <w:sz w:val="24"/>
                <w:szCs w:val="24"/>
              </w:rPr>
            </w:pPr>
            <w:r w:rsidRPr="00B9648B">
              <w:rPr>
                <w:sz w:val="24"/>
                <w:szCs w:val="24"/>
              </w:rPr>
              <w:t>Уровень ответственности участника закупки по обязательствам по договору подряда на выполнение работ, являющихся предметом закупки, должен позволять участнику закупки заключить договор на стоимость, предложенную им в заявке на участие в закупке.</w:t>
            </w:r>
          </w:p>
          <w:p w:rsidR="00882EE9" w:rsidRPr="00B9648B" w:rsidRDefault="00882EE9" w:rsidP="00882EE9">
            <w:pPr>
              <w:keepNext/>
              <w:keepLines/>
              <w:spacing w:line="240" w:lineRule="auto"/>
              <w:ind w:firstLine="0"/>
              <w:rPr>
                <w:sz w:val="24"/>
                <w:szCs w:val="24"/>
              </w:rPr>
            </w:pPr>
            <w:r w:rsidRPr="00B9648B">
              <w:rPr>
                <w:sz w:val="24"/>
                <w:szCs w:val="24"/>
              </w:rPr>
              <w:t>Членство в саморегулируемой организации в области строительства, реконструкции, капитального ремонта объектов капитального строительства не требуется в случаях, предусмотренных частями 2.1 и 2.2 ст.52 ГрК РФ.</w:t>
            </w:r>
          </w:p>
          <w:p w:rsidR="00882EE9" w:rsidRPr="00B9648B" w:rsidRDefault="00882EE9" w:rsidP="00882EE9">
            <w:pPr>
              <w:keepNext/>
              <w:keepLines/>
              <w:spacing w:line="240" w:lineRule="auto"/>
              <w:ind w:firstLine="0"/>
              <w:rPr>
                <w:sz w:val="24"/>
                <w:szCs w:val="24"/>
              </w:rPr>
            </w:pPr>
            <w:r w:rsidRPr="00B9648B">
              <w:rPr>
                <w:sz w:val="24"/>
                <w:szCs w:val="24"/>
              </w:rPr>
              <w:t>2) Наличие свидетельства НАКС о готовности к использованию аттестованной технологии сварки в соответствии с требованиями РД 03-615-03, в котором указан способ сварки – РД, допуск к проведению сварочных работ на следующих группах технических устройств опасных производственных объектов – КО (котельное оборудование), п.2 (трубопроводы пара и горячей воды с рабочим давлением пара более 0,07 МПа и температурой воды свыше 115°С).</w:t>
            </w:r>
          </w:p>
          <w:p w:rsidR="00882EE9" w:rsidRPr="00B9648B" w:rsidRDefault="00882EE9" w:rsidP="00882EE9">
            <w:pPr>
              <w:keepNext/>
              <w:keepLines/>
              <w:spacing w:line="240" w:lineRule="auto"/>
              <w:ind w:firstLine="0"/>
              <w:rPr>
                <w:i/>
                <w:sz w:val="24"/>
                <w:szCs w:val="24"/>
              </w:rPr>
            </w:pPr>
            <w:r w:rsidRPr="00B9648B">
              <w:rPr>
                <w:sz w:val="24"/>
                <w:szCs w:val="24"/>
              </w:rPr>
              <w:t xml:space="preserve">Участник закупки должен выполнить сварочные работы </w:t>
            </w:r>
            <w:r w:rsidRPr="00B9648B">
              <w:rPr>
                <w:b/>
                <w:sz w:val="24"/>
                <w:szCs w:val="24"/>
              </w:rPr>
              <w:t>САМОСТОЯТЕЛЬНО (без привлечения третьих лиц)</w:t>
            </w:r>
            <w:r w:rsidRPr="00B9648B">
              <w:rPr>
                <w:sz w:val="24"/>
                <w:szCs w:val="24"/>
              </w:rPr>
              <w:t>.</w:t>
            </w:r>
          </w:p>
        </w:tc>
      </w:tr>
      <w:tr w:rsidR="00B9648B" w:rsidRPr="00B9648B" w:rsidTr="00F522C9">
        <w:trPr>
          <w:trHeight w:val="20"/>
          <w:jc w:val="center"/>
        </w:trPr>
        <w:tc>
          <w:tcPr>
            <w:tcW w:w="636" w:type="dxa"/>
            <w:shd w:val="clear" w:color="auto" w:fill="FFFFFF" w:themeFill="background1"/>
          </w:tcPr>
          <w:p w:rsidR="003E68F9" w:rsidRPr="00B9648B" w:rsidRDefault="003E68F9" w:rsidP="00BE563E">
            <w:pPr>
              <w:keepNext/>
              <w:keepLines/>
              <w:spacing w:line="240" w:lineRule="auto"/>
              <w:ind w:firstLine="0"/>
              <w:rPr>
                <w:rFonts w:eastAsia="Calibri"/>
                <w:sz w:val="24"/>
                <w:szCs w:val="24"/>
              </w:rPr>
            </w:pPr>
            <w:r w:rsidRPr="00B9648B">
              <w:rPr>
                <w:sz w:val="24"/>
                <w:szCs w:val="24"/>
              </w:rPr>
              <w:lastRenderedPageBreak/>
              <w:t>5.2</w:t>
            </w:r>
          </w:p>
        </w:tc>
        <w:tc>
          <w:tcPr>
            <w:tcW w:w="9966" w:type="dxa"/>
            <w:gridSpan w:val="2"/>
            <w:shd w:val="clear" w:color="auto" w:fill="FFFFFF" w:themeFill="background1"/>
          </w:tcPr>
          <w:p w:rsidR="003E68F9" w:rsidRPr="00B9648B" w:rsidRDefault="002A2803" w:rsidP="00BE563E">
            <w:pPr>
              <w:keepNext/>
              <w:keepLines/>
              <w:spacing w:line="240" w:lineRule="auto"/>
              <w:ind w:firstLine="0"/>
              <w:rPr>
                <w:rFonts w:eastAsia="Calibri"/>
                <w:sz w:val="24"/>
                <w:szCs w:val="24"/>
              </w:rPr>
            </w:pPr>
            <w:r w:rsidRPr="00B9648B">
              <w:rPr>
                <w:sz w:val="24"/>
                <w:szCs w:val="24"/>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3E68F9" w:rsidRPr="00B9648B">
              <w:rPr>
                <w:sz w:val="24"/>
                <w:szCs w:val="24"/>
              </w:rPr>
              <w:t>.</w:t>
            </w:r>
          </w:p>
        </w:tc>
      </w:tr>
      <w:tr w:rsidR="00B9648B" w:rsidRPr="00B9648B" w:rsidTr="00F522C9">
        <w:trPr>
          <w:trHeight w:val="20"/>
          <w:jc w:val="center"/>
        </w:trPr>
        <w:tc>
          <w:tcPr>
            <w:tcW w:w="636" w:type="dxa"/>
            <w:shd w:val="clear" w:color="auto" w:fill="FFFFFF" w:themeFill="background1"/>
          </w:tcPr>
          <w:p w:rsidR="003E68F9" w:rsidRPr="00B9648B" w:rsidRDefault="003E68F9" w:rsidP="00BE563E">
            <w:pPr>
              <w:keepNext/>
              <w:keepLines/>
              <w:spacing w:line="240" w:lineRule="auto"/>
              <w:ind w:firstLine="0"/>
              <w:rPr>
                <w:rFonts w:eastAsia="Calibri"/>
                <w:sz w:val="24"/>
                <w:szCs w:val="24"/>
              </w:rPr>
            </w:pPr>
            <w:r w:rsidRPr="00B9648B">
              <w:rPr>
                <w:sz w:val="24"/>
                <w:szCs w:val="24"/>
              </w:rPr>
              <w:t>5.3</w:t>
            </w:r>
          </w:p>
        </w:tc>
        <w:tc>
          <w:tcPr>
            <w:tcW w:w="9966" w:type="dxa"/>
            <w:gridSpan w:val="2"/>
            <w:shd w:val="clear" w:color="auto" w:fill="FFFFFF" w:themeFill="background1"/>
          </w:tcPr>
          <w:p w:rsidR="003E68F9" w:rsidRPr="00B9648B" w:rsidRDefault="002A2803" w:rsidP="00BE563E">
            <w:pPr>
              <w:keepNext/>
              <w:keepLines/>
              <w:spacing w:line="240" w:lineRule="auto"/>
              <w:ind w:firstLine="0"/>
              <w:rPr>
                <w:sz w:val="24"/>
                <w:szCs w:val="24"/>
              </w:rPr>
            </w:pPr>
            <w:r w:rsidRPr="00B9648B">
              <w:rPr>
                <w:sz w:val="24"/>
                <w:szCs w:val="24"/>
              </w:rPr>
              <w:t>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sidR="00A769D0" w:rsidRPr="00B9648B">
              <w:rPr>
                <w:sz w:val="24"/>
                <w:szCs w:val="24"/>
              </w:rPr>
              <w:t>)</w:t>
            </w:r>
            <w:r w:rsidR="003E68F9" w:rsidRPr="00B9648B">
              <w:rPr>
                <w:sz w:val="24"/>
                <w:szCs w:val="24"/>
              </w:rPr>
              <w:t>.</w:t>
            </w:r>
          </w:p>
        </w:tc>
      </w:tr>
      <w:tr w:rsidR="00B9648B" w:rsidRPr="00B9648B" w:rsidTr="00F522C9">
        <w:trPr>
          <w:trHeight w:val="20"/>
          <w:jc w:val="center"/>
        </w:trPr>
        <w:tc>
          <w:tcPr>
            <w:tcW w:w="636" w:type="dxa"/>
            <w:shd w:val="clear" w:color="auto" w:fill="FFFFFF" w:themeFill="background1"/>
          </w:tcPr>
          <w:p w:rsidR="003E68F9" w:rsidRPr="00B9648B" w:rsidRDefault="003E68F9" w:rsidP="00BE563E">
            <w:pPr>
              <w:keepNext/>
              <w:keepLines/>
              <w:spacing w:line="240" w:lineRule="auto"/>
              <w:ind w:firstLine="0"/>
              <w:rPr>
                <w:sz w:val="24"/>
                <w:szCs w:val="24"/>
              </w:rPr>
            </w:pPr>
            <w:r w:rsidRPr="00B9648B">
              <w:rPr>
                <w:sz w:val="24"/>
                <w:szCs w:val="24"/>
              </w:rPr>
              <w:t>5.4</w:t>
            </w:r>
          </w:p>
        </w:tc>
        <w:tc>
          <w:tcPr>
            <w:tcW w:w="9966" w:type="dxa"/>
            <w:gridSpan w:val="2"/>
            <w:shd w:val="clear" w:color="auto" w:fill="FFFFFF" w:themeFill="background1"/>
          </w:tcPr>
          <w:p w:rsidR="003E68F9" w:rsidRPr="00B9648B" w:rsidRDefault="002A2803" w:rsidP="00BE563E">
            <w:pPr>
              <w:keepNext/>
              <w:keepLines/>
              <w:spacing w:line="240" w:lineRule="auto"/>
              <w:ind w:firstLine="0"/>
              <w:rPr>
                <w:rFonts w:eastAsia="Calibri"/>
                <w:sz w:val="24"/>
                <w:szCs w:val="24"/>
              </w:rPr>
            </w:pPr>
            <w:r w:rsidRPr="00B9648B">
              <w:rPr>
                <w:rFonts w:eastAsia="Calibri"/>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B9648B" w:rsidRPr="00B9648B" w:rsidTr="00F522C9">
        <w:trPr>
          <w:trHeight w:val="20"/>
          <w:jc w:val="center"/>
        </w:trPr>
        <w:tc>
          <w:tcPr>
            <w:tcW w:w="636" w:type="dxa"/>
            <w:shd w:val="clear" w:color="auto" w:fill="FFFFFF" w:themeFill="background1"/>
          </w:tcPr>
          <w:p w:rsidR="003E68F9" w:rsidRPr="00B9648B" w:rsidRDefault="003E68F9" w:rsidP="00BE563E">
            <w:pPr>
              <w:keepNext/>
              <w:keepLines/>
              <w:spacing w:line="240" w:lineRule="auto"/>
              <w:ind w:firstLine="0"/>
              <w:rPr>
                <w:sz w:val="24"/>
                <w:szCs w:val="24"/>
              </w:rPr>
            </w:pPr>
            <w:r w:rsidRPr="00B9648B">
              <w:rPr>
                <w:sz w:val="24"/>
                <w:szCs w:val="24"/>
              </w:rPr>
              <w:t>5.5</w:t>
            </w:r>
          </w:p>
        </w:tc>
        <w:tc>
          <w:tcPr>
            <w:tcW w:w="9966" w:type="dxa"/>
            <w:gridSpan w:val="2"/>
            <w:shd w:val="clear" w:color="auto" w:fill="FFFFFF" w:themeFill="background1"/>
          </w:tcPr>
          <w:p w:rsidR="003E68F9" w:rsidRPr="00B9648B" w:rsidRDefault="002A2803" w:rsidP="00BE563E">
            <w:pPr>
              <w:keepNext/>
              <w:keepLines/>
              <w:spacing w:line="240" w:lineRule="auto"/>
              <w:ind w:firstLine="0"/>
              <w:rPr>
                <w:sz w:val="24"/>
                <w:szCs w:val="24"/>
              </w:rPr>
            </w:pPr>
            <w:r w:rsidRPr="00B9648B">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sidR="003E68F9" w:rsidRPr="00B9648B">
              <w:rPr>
                <w:sz w:val="24"/>
                <w:szCs w:val="24"/>
              </w:rPr>
              <w:t>.</w:t>
            </w:r>
          </w:p>
        </w:tc>
      </w:tr>
      <w:tr w:rsidR="00B9648B" w:rsidRPr="00B9648B" w:rsidTr="00F522C9">
        <w:trPr>
          <w:trHeight w:val="20"/>
          <w:jc w:val="center"/>
        </w:trPr>
        <w:tc>
          <w:tcPr>
            <w:tcW w:w="636" w:type="dxa"/>
            <w:shd w:val="clear" w:color="auto" w:fill="FFFFFF" w:themeFill="background1"/>
          </w:tcPr>
          <w:p w:rsidR="006D7EB4" w:rsidRPr="00B9648B" w:rsidRDefault="006D7EB4" w:rsidP="00BE563E">
            <w:pPr>
              <w:keepNext/>
              <w:keepLines/>
              <w:spacing w:line="240" w:lineRule="auto"/>
              <w:ind w:firstLine="0"/>
              <w:rPr>
                <w:sz w:val="24"/>
                <w:szCs w:val="24"/>
              </w:rPr>
            </w:pPr>
            <w:r w:rsidRPr="00B9648B">
              <w:rPr>
                <w:sz w:val="24"/>
                <w:szCs w:val="24"/>
              </w:rPr>
              <w:t>5.6</w:t>
            </w:r>
          </w:p>
        </w:tc>
        <w:tc>
          <w:tcPr>
            <w:tcW w:w="9966" w:type="dxa"/>
            <w:gridSpan w:val="2"/>
            <w:shd w:val="clear" w:color="auto" w:fill="FFFFFF" w:themeFill="background1"/>
          </w:tcPr>
          <w:p w:rsidR="006D7EB4" w:rsidRPr="00B9648B" w:rsidRDefault="002A2803" w:rsidP="00BE563E">
            <w:pPr>
              <w:keepNext/>
              <w:keepLines/>
              <w:spacing w:line="240" w:lineRule="auto"/>
              <w:ind w:firstLine="0"/>
              <w:rPr>
                <w:sz w:val="24"/>
                <w:szCs w:val="24"/>
              </w:rPr>
            </w:pPr>
            <w:r w:rsidRPr="00B9648B">
              <w:rPr>
                <w:sz w:val="24"/>
                <w:szCs w:val="24"/>
              </w:rPr>
              <w:t xml:space="preserve">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B9648B">
              <w:rPr>
                <w:sz w:val="24"/>
                <w:szCs w:val="24"/>
              </w:rPr>
              <w:lastRenderedPageBreak/>
              <w:t>осуществляемой закупки, и административного наказания в виде дисквалификации</w:t>
            </w:r>
            <w:r w:rsidR="006D7EB4" w:rsidRPr="00B9648B">
              <w:rPr>
                <w:sz w:val="24"/>
                <w:szCs w:val="24"/>
              </w:rPr>
              <w:t>.</w:t>
            </w:r>
          </w:p>
        </w:tc>
      </w:tr>
      <w:tr w:rsidR="00B9648B" w:rsidRPr="00B9648B" w:rsidTr="00F522C9">
        <w:trPr>
          <w:trHeight w:val="20"/>
          <w:jc w:val="center"/>
        </w:trPr>
        <w:tc>
          <w:tcPr>
            <w:tcW w:w="636" w:type="dxa"/>
            <w:shd w:val="clear" w:color="auto" w:fill="FFFFFF" w:themeFill="background1"/>
          </w:tcPr>
          <w:p w:rsidR="006D7EB4" w:rsidRPr="00B9648B" w:rsidRDefault="006D7EB4" w:rsidP="00BE563E">
            <w:pPr>
              <w:keepNext/>
              <w:keepLines/>
              <w:spacing w:line="240" w:lineRule="auto"/>
              <w:ind w:firstLine="0"/>
              <w:rPr>
                <w:sz w:val="24"/>
                <w:szCs w:val="24"/>
              </w:rPr>
            </w:pPr>
            <w:r w:rsidRPr="00B9648B">
              <w:rPr>
                <w:sz w:val="24"/>
                <w:szCs w:val="24"/>
              </w:rPr>
              <w:lastRenderedPageBreak/>
              <w:t>5.7</w:t>
            </w:r>
          </w:p>
        </w:tc>
        <w:tc>
          <w:tcPr>
            <w:tcW w:w="9966" w:type="dxa"/>
            <w:gridSpan w:val="2"/>
            <w:shd w:val="clear" w:color="auto" w:fill="FFFFFF" w:themeFill="background1"/>
          </w:tcPr>
          <w:p w:rsidR="006D7EB4" w:rsidRPr="00B9648B" w:rsidRDefault="00B56ADC" w:rsidP="00BE563E">
            <w:pPr>
              <w:keepNext/>
              <w:keepLines/>
              <w:spacing w:line="240" w:lineRule="auto"/>
              <w:ind w:firstLine="0"/>
              <w:rPr>
                <w:sz w:val="24"/>
                <w:szCs w:val="24"/>
              </w:rPr>
            </w:pPr>
            <w:r w:rsidRPr="00B9648B">
              <w:rPr>
                <w:sz w:val="24"/>
                <w:szCs w:val="24"/>
              </w:rPr>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D7EB4" w:rsidRPr="00B9648B">
              <w:rPr>
                <w:sz w:val="24"/>
                <w:szCs w:val="24"/>
              </w:rPr>
              <w:t>.</w:t>
            </w:r>
          </w:p>
        </w:tc>
      </w:tr>
      <w:tr w:rsidR="00B9648B" w:rsidRPr="00B9648B" w:rsidTr="00F522C9">
        <w:trPr>
          <w:trHeight w:val="20"/>
          <w:jc w:val="center"/>
        </w:trPr>
        <w:tc>
          <w:tcPr>
            <w:tcW w:w="636" w:type="dxa"/>
            <w:shd w:val="clear" w:color="auto" w:fill="FFFFFF" w:themeFill="background1"/>
          </w:tcPr>
          <w:p w:rsidR="006D7EB4" w:rsidRPr="00B9648B" w:rsidRDefault="006D7EB4" w:rsidP="00BE563E">
            <w:pPr>
              <w:keepNext/>
              <w:keepLines/>
              <w:spacing w:line="240" w:lineRule="auto"/>
              <w:ind w:firstLine="0"/>
              <w:rPr>
                <w:sz w:val="24"/>
                <w:szCs w:val="24"/>
              </w:rPr>
            </w:pPr>
            <w:r w:rsidRPr="00B9648B">
              <w:rPr>
                <w:sz w:val="24"/>
                <w:szCs w:val="24"/>
              </w:rPr>
              <w:t>5.8</w:t>
            </w:r>
          </w:p>
        </w:tc>
        <w:tc>
          <w:tcPr>
            <w:tcW w:w="9966" w:type="dxa"/>
            <w:gridSpan w:val="2"/>
            <w:shd w:val="clear" w:color="auto" w:fill="FFFFFF" w:themeFill="background1"/>
          </w:tcPr>
          <w:p w:rsidR="006D7EB4" w:rsidRPr="00B9648B" w:rsidRDefault="006D7EB4" w:rsidP="00BE563E">
            <w:pPr>
              <w:keepNext/>
              <w:keepLines/>
              <w:spacing w:line="240" w:lineRule="auto"/>
              <w:ind w:firstLine="0"/>
              <w:rPr>
                <w:sz w:val="24"/>
                <w:szCs w:val="24"/>
              </w:rPr>
            </w:pPr>
            <w:r w:rsidRPr="00B9648B">
              <w:rPr>
                <w:sz w:val="24"/>
                <w:szCs w:val="24"/>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B9648B" w:rsidRPr="00B9648B" w:rsidTr="00F522C9">
        <w:trPr>
          <w:trHeight w:val="20"/>
          <w:jc w:val="center"/>
        </w:trPr>
        <w:tc>
          <w:tcPr>
            <w:tcW w:w="636" w:type="dxa"/>
            <w:shd w:val="clear" w:color="auto" w:fill="FFFFFF" w:themeFill="background1"/>
          </w:tcPr>
          <w:p w:rsidR="006D7EB4" w:rsidRPr="00B9648B" w:rsidRDefault="006D7EB4" w:rsidP="00BE563E">
            <w:pPr>
              <w:keepNext/>
              <w:keepLines/>
              <w:spacing w:line="240" w:lineRule="auto"/>
              <w:ind w:firstLine="0"/>
              <w:rPr>
                <w:sz w:val="24"/>
                <w:szCs w:val="24"/>
              </w:rPr>
            </w:pPr>
            <w:r w:rsidRPr="00B9648B">
              <w:rPr>
                <w:sz w:val="24"/>
                <w:szCs w:val="24"/>
              </w:rPr>
              <w:t>5.9</w:t>
            </w:r>
          </w:p>
        </w:tc>
        <w:tc>
          <w:tcPr>
            <w:tcW w:w="9966" w:type="dxa"/>
            <w:gridSpan w:val="2"/>
            <w:shd w:val="clear" w:color="auto" w:fill="FFFFFF" w:themeFill="background1"/>
          </w:tcPr>
          <w:p w:rsidR="006D7EB4" w:rsidRPr="00B9648B" w:rsidRDefault="006D7EB4" w:rsidP="00BE563E">
            <w:pPr>
              <w:keepNext/>
              <w:keepLines/>
              <w:spacing w:line="240" w:lineRule="auto"/>
              <w:ind w:firstLine="0"/>
              <w:rPr>
                <w:sz w:val="24"/>
                <w:szCs w:val="24"/>
              </w:rPr>
            </w:pPr>
            <w:r w:rsidRPr="00B9648B">
              <w:rPr>
                <w:sz w:val="24"/>
                <w:szCs w:val="24"/>
              </w:rPr>
              <w:t>Отсутствие сведений об участник</w:t>
            </w:r>
            <w:r w:rsidR="00B4398B" w:rsidRPr="00B9648B">
              <w:rPr>
                <w:sz w:val="24"/>
                <w:szCs w:val="24"/>
              </w:rPr>
              <w:t>е</w:t>
            </w:r>
            <w:r w:rsidRPr="00B9648B">
              <w:rPr>
                <w:sz w:val="24"/>
                <w:szCs w:val="24"/>
              </w:rPr>
              <w:t xml:space="preserve">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tc>
      </w:tr>
      <w:tr w:rsidR="00B9648B" w:rsidRPr="00B9648B" w:rsidTr="00F522C9">
        <w:trPr>
          <w:trHeight w:val="20"/>
          <w:jc w:val="center"/>
        </w:trPr>
        <w:tc>
          <w:tcPr>
            <w:tcW w:w="636" w:type="dxa"/>
            <w:shd w:val="clear" w:color="auto" w:fill="FFFFFF" w:themeFill="background1"/>
          </w:tcPr>
          <w:p w:rsidR="00B56ADC" w:rsidRPr="00B9648B" w:rsidRDefault="00B56ADC" w:rsidP="00BE563E">
            <w:pPr>
              <w:keepNext/>
              <w:keepLines/>
              <w:spacing w:line="240" w:lineRule="auto"/>
              <w:ind w:firstLine="0"/>
              <w:rPr>
                <w:sz w:val="24"/>
                <w:szCs w:val="24"/>
              </w:rPr>
            </w:pPr>
            <w:r w:rsidRPr="00B9648B">
              <w:rPr>
                <w:sz w:val="24"/>
                <w:szCs w:val="24"/>
              </w:rPr>
              <w:t>5.10</w:t>
            </w:r>
          </w:p>
        </w:tc>
        <w:tc>
          <w:tcPr>
            <w:tcW w:w="9966" w:type="dxa"/>
            <w:gridSpan w:val="2"/>
            <w:shd w:val="clear" w:color="auto" w:fill="FFFFFF" w:themeFill="background1"/>
          </w:tcPr>
          <w:p w:rsidR="00263324" w:rsidRPr="00B9648B" w:rsidRDefault="007F3DD4" w:rsidP="00BE563E">
            <w:pPr>
              <w:keepNext/>
              <w:keepLines/>
              <w:spacing w:line="240" w:lineRule="auto"/>
              <w:ind w:firstLine="0"/>
              <w:rPr>
                <w:sz w:val="24"/>
                <w:szCs w:val="24"/>
              </w:rPr>
            </w:pPr>
            <w:r w:rsidRPr="00B9648B">
              <w:rPr>
                <w:sz w:val="24"/>
                <w:szCs w:val="24"/>
              </w:rPr>
              <w:t>Наличие за 2019-202</w:t>
            </w:r>
            <w:r w:rsidR="002860EE" w:rsidRPr="00B9648B">
              <w:rPr>
                <w:sz w:val="24"/>
                <w:szCs w:val="24"/>
              </w:rPr>
              <w:t>2</w:t>
            </w:r>
            <w:r w:rsidRPr="00B9648B">
              <w:rPr>
                <w:sz w:val="24"/>
                <w:szCs w:val="24"/>
              </w:rPr>
              <w:t xml:space="preserve"> гг. опыта исполнения аналогичных с предметом закупки договоров (не менее </w:t>
            </w:r>
            <w:r w:rsidR="00704C8A" w:rsidRPr="00B9648B">
              <w:rPr>
                <w:sz w:val="24"/>
                <w:szCs w:val="24"/>
              </w:rPr>
              <w:t>1</w:t>
            </w:r>
            <w:r w:rsidR="00FD2D95" w:rsidRPr="00B9648B">
              <w:rPr>
                <w:sz w:val="24"/>
                <w:szCs w:val="24"/>
              </w:rPr>
              <w:t xml:space="preserve"> </w:t>
            </w:r>
            <w:r w:rsidRPr="00B9648B">
              <w:rPr>
                <w:sz w:val="24"/>
                <w:szCs w:val="24"/>
              </w:rPr>
              <w:t>(</w:t>
            </w:r>
            <w:r w:rsidR="00704C8A" w:rsidRPr="00B9648B">
              <w:rPr>
                <w:sz w:val="24"/>
                <w:szCs w:val="24"/>
              </w:rPr>
              <w:t>Одного</w:t>
            </w:r>
            <w:r w:rsidRPr="00B9648B">
              <w:rPr>
                <w:sz w:val="24"/>
                <w:szCs w:val="24"/>
              </w:rPr>
              <w:t>) договор</w:t>
            </w:r>
            <w:r w:rsidR="00704C8A" w:rsidRPr="00B9648B">
              <w:rPr>
                <w:sz w:val="24"/>
                <w:szCs w:val="24"/>
              </w:rPr>
              <w:t>а</w:t>
            </w:r>
            <w:r w:rsidRPr="00B9648B">
              <w:rPr>
                <w:sz w:val="24"/>
                <w:szCs w:val="24"/>
              </w:rPr>
              <w:t xml:space="preserve"> суммарной стоимостью не менее 50% начальной (максимальной) цены договора с НДС). Информация предоставляется по форме, представленной в приложении № 2.5 к извещению о закупке. </w:t>
            </w:r>
          </w:p>
          <w:p w:rsidR="00263324" w:rsidRPr="00B9648B" w:rsidRDefault="007F3DD4" w:rsidP="00BE563E">
            <w:pPr>
              <w:keepNext/>
              <w:keepLines/>
              <w:spacing w:line="240" w:lineRule="auto"/>
              <w:ind w:firstLine="0"/>
              <w:rPr>
                <w:sz w:val="24"/>
                <w:szCs w:val="24"/>
              </w:rPr>
            </w:pPr>
            <w:r w:rsidRPr="00B9648B">
              <w:rPr>
                <w:sz w:val="24"/>
                <w:szCs w:val="24"/>
              </w:rPr>
              <w:t xml:space="preserve">В качестве подтверждения наличия опыта участник закупки должен предоставить копии договоров и актов о приемке выполненных работ. </w:t>
            </w:r>
          </w:p>
          <w:p w:rsidR="00B56ADC" w:rsidRPr="00B9648B" w:rsidRDefault="007F3DD4" w:rsidP="00704C8A">
            <w:pPr>
              <w:keepNext/>
              <w:keepLines/>
              <w:spacing w:line="240" w:lineRule="auto"/>
              <w:ind w:firstLine="0"/>
              <w:rPr>
                <w:i/>
                <w:sz w:val="24"/>
                <w:szCs w:val="24"/>
              </w:rPr>
            </w:pPr>
            <w:r w:rsidRPr="00B9648B">
              <w:rPr>
                <w:b/>
                <w:sz w:val="24"/>
                <w:szCs w:val="24"/>
              </w:rPr>
              <w:t xml:space="preserve">Аналогичными признаются договоры на </w:t>
            </w:r>
            <w:r w:rsidR="002860EE" w:rsidRPr="00B9648B">
              <w:rPr>
                <w:b/>
                <w:sz w:val="24"/>
                <w:szCs w:val="24"/>
              </w:rPr>
              <w:t>выполнени</w:t>
            </w:r>
            <w:r w:rsidR="00263324" w:rsidRPr="00B9648B">
              <w:rPr>
                <w:b/>
                <w:sz w:val="24"/>
                <w:szCs w:val="24"/>
              </w:rPr>
              <w:t>е</w:t>
            </w:r>
            <w:r w:rsidR="002860EE" w:rsidRPr="00B9648B">
              <w:rPr>
                <w:b/>
                <w:sz w:val="24"/>
                <w:szCs w:val="24"/>
              </w:rPr>
              <w:t xml:space="preserve"> работ по разработке проектно-сметной документации на </w:t>
            </w:r>
            <w:r w:rsidR="00704C8A" w:rsidRPr="00B9648B">
              <w:rPr>
                <w:b/>
                <w:sz w:val="24"/>
                <w:szCs w:val="24"/>
              </w:rPr>
              <w:t>технологических трубопроводах.</w:t>
            </w:r>
          </w:p>
        </w:tc>
      </w:tr>
      <w:tr w:rsidR="00B9648B" w:rsidRPr="00B9648B" w:rsidTr="00F522C9">
        <w:trPr>
          <w:trHeight w:val="20"/>
          <w:jc w:val="center"/>
        </w:trPr>
        <w:tc>
          <w:tcPr>
            <w:tcW w:w="636" w:type="dxa"/>
            <w:shd w:val="clear" w:color="auto" w:fill="FFFFFF" w:themeFill="background1"/>
          </w:tcPr>
          <w:p w:rsidR="002860EE" w:rsidRPr="00B9648B" w:rsidRDefault="002860EE" w:rsidP="002860EE">
            <w:pPr>
              <w:keepNext/>
              <w:keepLines/>
              <w:spacing w:line="240" w:lineRule="auto"/>
              <w:ind w:firstLine="0"/>
              <w:rPr>
                <w:sz w:val="24"/>
                <w:szCs w:val="24"/>
              </w:rPr>
            </w:pPr>
            <w:r w:rsidRPr="00B9648B">
              <w:rPr>
                <w:sz w:val="24"/>
                <w:szCs w:val="24"/>
              </w:rPr>
              <w:t>5.11</w:t>
            </w:r>
          </w:p>
        </w:tc>
        <w:tc>
          <w:tcPr>
            <w:tcW w:w="9966" w:type="dxa"/>
            <w:gridSpan w:val="2"/>
            <w:shd w:val="clear" w:color="auto" w:fill="FFFFFF" w:themeFill="background1"/>
          </w:tcPr>
          <w:p w:rsidR="00263324" w:rsidRPr="00B9648B" w:rsidRDefault="002860EE" w:rsidP="002860EE">
            <w:pPr>
              <w:keepNext/>
              <w:keepLines/>
              <w:spacing w:line="240" w:lineRule="auto"/>
              <w:ind w:firstLine="0"/>
              <w:rPr>
                <w:sz w:val="24"/>
                <w:szCs w:val="24"/>
              </w:rPr>
            </w:pPr>
            <w:r w:rsidRPr="00B9648B">
              <w:rPr>
                <w:sz w:val="24"/>
                <w:szCs w:val="24"/>
              </w:rPr>
              <w:t xml:space="preserve">Наличие за 2019-2022 гг. опыта исполнения аналогичных с предметом закупки договоров (не менее </w:t>
            </w:r>
            <w:r w:rsidR="000E6E12" w:rsidRPr="00B9648B">
              <w:rPr>
                <w:sz w:val="24"/>
                <w:szCs w:val="24"/>
              </w:rPr>
              <w:t>3</w:t>
            </w:r>
            <w:r w:rsidRPr="00B9648B">
              <w:rPr>
                <w:sz w:val="24"/>
                <w:szCs w:val="24"/>
              </w:rPr>
              <w:t xml:space="preserve"> (</w:t>
            </w:r>
            <w:r w:rsidR="000E6E12" w:rsidRPr="00B9648B">
              <w:rPr>
                <w:sz w:val="24"/>
                <w:szCs w:val="24"/>
              </w:rPr>
              <w:t>Трех</w:t>
            </w:r>
            <w:r w:rsidRPr="00B9648B">
              <w:rPr>
                <w:sz w:val="24"/>
                <w:szCs w:val="24"/>
              </w:rPr>
              <w:t xml:space="preserve">) договоров суммарной стоимостью не менее 50% начальной (максимальной) цены договора с НДС). Информация предоставляется по форме, представленной в приложении № 2.5 к извещению о закупке. </w:t>
            </w:r>
          </w:p>
          <w:p w:rsidR="00263324" w:rsidRPr="00B9648B" w:rsidRDefault="002860EE" w:rsidP="002860EE">
            <w:pPr>
              <w:keepNext/>
              <w:keepLines/>
              <w:spacing w:line="240" w:lineRule="auto"/>
              <w:ind w:firstLine="0"/>
              <w:rPr>
                <w:sz w:val="24"/>
                <w:szCs w:val="24"/>
              </w:rPr>
            </w:pPr>
            <w:r w:rsidRPr="00B9648B">
              <w:rPr>
                <w:sz w:val="24"/>
                <w:szCs w:val="24"/>
              </w:rPr>
              <w:t xml:space="preserve">В качестве подтверждения наличия опыта участник закупки должен предоставить копии договоров и актов о приемке выполненных работ. </w:t>
            </w:r>
          </w:p>
          <w:p w:rsidR="002860EE" w:rsidRPr="00B9648B" w:rsidRDefault="002860EE" w:rsidP="00704C8A">
            <w:pPr>
              <w:keepNext/>
              <w:keepLines/>
              <w:spacing w:line="240" w:lineRule="auto"/>
              <w:ind w:firstLine="0"/>
              <w:rPr>
                <w:i/>
                <w:sz w:val="24"/>
                <w:szCs w:val="24"/>
              </w:rPr>
            </w:pPr>
            <w:r w:rsidRPr="00B9648B">
              <w:rPr>
                <w:b/>
                <w:sz w:val="24"/>
                <w:szCs w:val="24"/>
              </w:rPr>
              <w:t xml:space="preserve">Аналогичными признаются договоры на выполнение строительно-монтажных работ на </w:t>
            </w:r>
            <w:r w:rsidR="00704C8A" w:rsidRPr="00B9648B">
              <w:rPr>
                <w:b/>
                <w:sz w:val="24"/>
                <w:szCs w:val="24"/>
              </w:rPr>
              <w:t>технологических трубопроводах.</w:t>
            </w:r>
          </w:p>
        </w:tc>
      </w:tr>
      <w:tr w:rsidR="00B9648B" w:rsidRPr="00B9648B" w:rsidTr="00F522C9">
        <w:trPr>
          <w:trHeight w:val="20"/>
          <w:jc w:val="center"/>
        </w:trPr>
        <w:tc>
          <w:tcPr>
            <w:tcW w:w="636" w:type="dxa"/>
            <w:shd w:val="clear" w:color="auto" w:fill="DBE5F1" w:themeFill="accent1" w:themeFillTint="33"/>
            <w:vAlign w:val="center"/>
          </w:tcPr>
          <w:p w:rsidR="006D7EB4" w:rsidRPr="00B9648B" w:rsidRDefault="006D7EB4" w:rsidP="00BE563E">
            <w:pPr>
              <w:keepNext/>
              <w:keepLines/>
              <w:spacing w:line="240" w:lineRule="auto"/>
              <w:ind w:firstLine="0"/>
              <w:jc w:val="left"/>
              <w:rPr>
                <w:b/>
                <w:sz w:val="24"/>
                <w:szCs w:val="24"/>
              </w:rPr>
            </w:pPr>
            <w:r w:rsidRPr="00B9648B">
              <w:rPr>
                <w:b/>
                <w:sz w:val="24"/>
                <w:szCs w:val="24"/>
              </w:rPr>
              <w:t>6.</w:t>
            </w:r>
          </w:p>
        </w:tc>
        <w:tc>
          <w:tcPr>
            <w:tcW w:w="9966" w:type="dxa"/>
            <w:gridSpan w:val="2"/>
            <w:shd w:val="clear" w:color="auto" w:fill="DBE5F1" w:themeFill="accent1" w:themeFillTint="33"/>
            <w:vAlign w:val="center"/>
          </w:tcPr>
          <w:p w:rsidR="006D7EB4" w:rsidRPr="00B9648B" w:rsidRDefault="006D7EB4" w:rsidP="00BE563E">
            <w:pPr>
              <w:keepNext/>
              <w:keepLines/>
              <w:spacing w:line="240" w:lineRule="auto"/>
              <w:ind w:firstLine="0"/>
              <w:jc w:val="left"/>
              <w:rPr>
                <w:b/>
                <w:sz w:val="24"/>
                <w:szCs w:val="24"/>
              </w:rPr>
            </w:pPr>
            <w:r w:rsidRPr="00B9648B">
              <w:rPr>
                <w:b/>
                <w:sz w:val="24"/>
                <w:szCs w:val="24"/>
              </w:rPr>
              <w:t>ТРЕБОВАНИЯ К СОСТАВУ ЗАЯВКИ НА УЧАСТИЕ В ЗАКУПКЕ</w:t>
            </w:r>
          </w:p>
        </w:tc>
      </w:tr>
      <w:tr w:rsidR="00B9648B" w:rsidRPr="00B9648B" w:rsidTr="00F522C9">
        <w:trPr>
          <w:trHeight w:val="20"/>
          <w:jc w:val="center"/>
        </w:trPr>
        <w:tc>
          <w:tcPr>
            <w:tcW w:w="636" w:type="dxa"/>
            <w:tcBorders>
              <w:bottom w:val="single" w:sz="4" w:space="0" w:color="auto"/>
            </w:tcBorders>
          </w:tcPr>
          <w:p w:rsidR="006D7EB4" w:rsidRPr="00B9648B" w:rsidRDefault="00364C01" w:rsidP="00BE563E">
            <w:pPr>
              <w:keepNext/>
              <w:keepLines/>
              <w:spacing w:line="240" w:lineRule="auto"/>
              <w:ind w:firstLine="0"/>
              <w:rPr>
                <w:rFonts w:eastAsia="Calibri"/>
                <w:sz w:val="24"/>
                <w:szCs w:val="24"/>
              </w:rPr>
            </w:pPr>
            <w:r w:rsidRPr="00B9648B">
              <w:rPr>
                <w:rFonts w:eastAsia="Calibri"/>
                <w:sz w:val="24"/>
                <w:szCs w:val="24"/>
              </w:rPr>
              <w:t>6.1</w:t>
            </w:r>
          </w:p>
        </w:tc>
        <w:tc>
          <w:tcPr>
            <w:tcW w:w="9966" w:type="dxa"/>
            <w:gridSpan w:val="2"/>
            <w:tcBorders>
              <w:bottom w:val="single" w:sz="4" w:space="0" w:color="auto"/>
            </w:tcBorders>
          </w:tcPr>
          <w:p w:rsidR="006D7EB4" w:rsidRPr="00B9648B" w:rsidRDefault="006D7EB4" w:rsidP="00BE563E">
            <w:pPr>
              <w:keepNext/>
              <w:keepLines/>
              <w:tabs>
                <w:tab w:val="right" w:pos="9360"/>
              </w:tabs>
              <w:spacing w:line="240" w:lineRule="auto"/>
              <w:ind w:firstLine="0"/>
              <w:rPr>
                <w:snapToGrid/>
                <w:sz w:val="24"/>
                <w:szCs w:val="24"/>
              </w:rPr>
            </w:pPr>
            <w:r w:rsidRPr="00B9648B">
              <w:rPr>
                <w:sz w:val="24"/>
                <w:szCs w:val="24"/>
              </w:rPr>
              <w:t>Анкета участника закупки</w:t>
            </w:r>
            <w:r w:rsidR="00684514" w:rsidRPr="00B9648B">
              <w:rPr>
                <w:sz w:val="24"/>
                <w:szCs w:val="24"/>
              </w:rPr>
              <w:t xml:space="preserve"> (по форме, представленной в приложении № 2 к извещению о закупке; для коллективных участников закупки – по форме, представленной в приложении № 2а к извещению о закупке)</w:t>
            </w:r>
            <w:r w:rsidR="00A914D2" w:rsidRPr="00B9648B">
              <w:rPr>
                <w:sz w:val="24"/>
                <w:szCs w:val="24"/>
              </w:rPr>
              <w:t>.</w:t>
            </w:r>
          </w:p>
        </w:tc>
      </w:tr>
      <w:tr w:rsidR="00B9648B" w:rsidRPr="00B9648B" w:rsidTr="00F522C9">
        <w:trPr>
          <w:trHeight w:val="20"/>
          <w:jc w:val="center"/>
        </w:trPr>
        <w:tc>
          <w:tcPr>
            <w:tcW w:w="636" w:type="dxa"/>
            <w:tcBorders>
              <w:bottom w:val="single" w:sz="4" w:space="0" w:color="auto"/>
            </w:tcBorders>
          </w:tcPr>
          <w:p w:rsidR="006F32E1" w:rsidRPr="00B9648B" w:rsidRDefault="00364C01" w:rsidP="00BE563E">
            <w:pPr>
              <w:keepNext/>
              <w:keepLines/>
              <w:spacing w:line="240" w:lineRule="auto"/>
              <w:ind w:firstLine="0"/>
              <w:rPr>
                <w:rFonts w:eastAsia="Calibri"/>
                <w:sz w:val="24"/>
                <w:szCs w:val="24"/>
              </w:rPr>
            </w:pPr>
            <w:r w:rsidRPr="00B9648B">
              <w:rPr>
                <w:rFonts w:eastAsia="Calibri"/>
                <w:sz w:val="24"/>
                <w:szCs w:val="24"/>
              </w:rPr>
              <w:t>6.2</w:t>
            </w:r>
          </w:p>
        </w:tc>
        <w:tc>
          <w:tcPr>
            <w:tcW w:w="9966" w:type="dxa"/>
            <w:gridSpan w:val="2"/>
            <w:tcBorders>
              <w:bottom w:val="single" w:sz="4" w:space="0" w:color="auto"/>
            </w:tcBorders>
          </w:tcPr>
          <w:p w:rsidR="006F32E1" w:rsidRPr="00B9648B" w:rsidRDefault="006F32E1" w:rsidP="00BE563E">
            <w:pPr>
              <w:keepNext/>
              <w:keepLines/>
              <w:tabs>
                <w:tab w:val="right" w:pos="9360"/>
              </w:tabs>
              <w:spacing w:line="240" w:lineRule="auto"/>
              <w:ind w:firstLine="0"/>
              <w:rPr>
                <w:sz w:val="24"/>
                <w:szCs w:val="24"/>
              </w:rPr>
            </w:pPr>
            <w:r w:rsidRPr="00B9648B">
              <w:rPr>
                <w:sz w:val="24"/>
                <w:szCs w:val="24"/>
              </w:rPr>
              <w:t>Декларация о соответствии участника закупки требованиям, установленным извещением о закупке (по форме, представленной в приложении № 2.</w:t>
            </w:r>
            <w:r w:rsidR="00364C01" w:rsidRPr="00B9648B">
              <w:rPr>
                <w:sz w:val="24"/>
                <w:szCs w:val="24"/>
              </w:rPr>
              <w:t>1</w:t>
            </w:r>
            <w:r w:rsidRPr="00B9648B">
              <w:rPr>
                <w:sz w:val="24"/>
                <w:szCs w:val="24"/>
              </w:rPr>
              <w:t xml:space="preserve"> к извещению о закупке).</w:t>
            </w:r>
          </w:p>
        </w:tc>
      </w:tr>
      <w:tr w:rsidR="00B9648B" w:rsidRPr="00B9648B" w:rsidTr="00F522C9">
        <w:trPr>
          <w:trHeight w:val="20"/>
          <w:jc w:val="center"/>
        </w:trPr>
        <w:tc>
          <w:tcPr>
            <w:tcW w:w="636" w:type="dxa"/>
            <w:tcBorders>
              <w:bottom w:val="single" w:sz="4" w:space="0" w:color="auto"/>
            </w:tcBorders>
          </w:tcPr>
          <w:p w:rsidR="008E1801" w:rsidRPr="00B9648B" w:rsidRDefault="00364C01" w:rsidP="00BE563E">
            <w:pPr>
              <w:keepNext/>
              <w:keepLines/>
              <w:spacing w:line="240" w:lineRule="auto"/>
              <w:ind w:firstLine="0"/>
              <w:rPr>
                <w:rFonts w:eastAsia="Calibri"/>
                <w:sz w:val="24"/>
                <w:szCs w:val="24"/>
              </w:rPr>
            </w:pPr>
            <w:r w:rsidRPr="00B9648B">
              <w:rPr>
                <w:rFonts w:eastAsia="Calibri"/>
                <w:sz w:val="24"/>
                <w:szCs w:val="24"/>
              </w:rPr>
              <w:t>6.3</w:t>
            </w:r>
          </w:p>
        </w:tc>
        <w:tc>
          <w:tcPr>
            <w:tcW w:w="9966" w:type="dxa"/>
            <w:gridSpan w:val="2"/>
            <w:tcBorders>
              <w:bottom w:val="single" w:sz="4" w:space="0" w:color="auto"/>
            </w:tcBorders>
          </w:tcPr>
          <w:p w:rsidR="00433B06" w:rsidRPr="00B9648B" w:rsidRDefault="008E1801" w:rsidP="00BE563E">
            <w:pPr>
              <w:keepNext/>
              <w:keepLines/>
              <w:tabs>
                <w:tab w:val="right" w:pos="9360"/>
              </w:tabs>
              <w:spacing w:line="240" w:lineRule="auto"/>
              <w:ind w:firstLine="0"/>
              <w:rPr>
                <w:sz w:val="24"/>
                <w:szCs w:val="24"/>
              </w:rPr>
            </w:pPr>
            <w:r w:rsidRPr="00B9648B">
              <w:rPr>
                <w:sz w:val="24"/>
                <w:szCs w:val="24"/>
              </w:rPr>
              <w:t>Ценовое предложение (по форме, представленной в приложении № 2</w:t>
            </w:r>
            <w:r w:rsidR="00364C01" w:rsidRPr="00B9648B">
              <w:rPr>
                <w:sz w:val="24"/>
                <w:szCs w:val="24"/>
              </w:rPr>
              <w:t>.2</w:t>
            </w:r>
            <w:r w:rsidRPr="00B9648B">
              <w:rPr>
                <w:sz w:val="24"/>
                <w:szCs w:val="24"/>
              </w:rPr>
              <w:t xml:space="preserve"> к извещению о закупке)</w:t>
            </w:r>
            <w:r w:rsidR="00433B06" w:rsidRPr="00B9648B">
              <w:rPr>
                <w:sz w:val="24"/>
                <w:szCs w:val="24"/>
              </w:rPr>
              <w:t>.</w:t>
            </w:r>
          </w:p>
          <w:p w:rsidR="006F32E1" w:rsidRPr="00B9648B" w:rsidRDefault="006F32E1" w:rsidP="00BE563E">
            <w:pPr>
              <w:keepNext/>
              <w:keepLines/>
              <w:tabs>
                <w:tab w:val="right" w:pos="9360"/>
              </w:tabs>
              <w:spacing w:line="240" w:lineRule="auto"/>
              <w:ind w:firstLine="0"/>
              <w:rPr>
                <w:sz w:val="24"/>
                <w:szCs w:val="24"/>
              </w:rPr>
            </w:pPr>
            <w:r w:rsidRPr="00B9648B">
              <w:rPr>
                <w:sz w:val="24"/>
                <w:szCs w:val="24"/>
              </w:rPr>
              <w:t xml:space="preserve">В случае, если по ценовому </w:t>
            </w:r>
            <w:r w:rsidR="008A5780" w:rsidRPr="00B9648B">
              <w:rPr>
                <w:sz w:val="24"/>
                <w:szCs w:val="24"/>
              </w:rPr>
              <w:t>критерию</w:t>
            </w:r>
            <w:r w:rsidRPr="00B9648B">
              <w:rPr>
                <w:sz w:val="24"/>
                <w:szCs w:val="24"/>
              </w:rPr>
              <w:t xml:space="preserve"> достигнуто снижение 25 и более процентов, </w:t>
            </w:r>
            <w:r w:rsidR="00A914D2" w:rsidRPr="00B9648B">
              <w:rPr>
                <w:sz w:val="24"/>
                <w:szCs w:val="24"/>
              </w:rPr>
              <w:t xml:space="preserve">заявка на участие в закупке должна содержат </w:t>
            </w:r>
            <w:r w:rsidR="000E6EE1" w:rsidRPr="00B9648B">
              <w:rPr>
                <w:sz w:val="24"/>
                <w:szCs w:val="24"/>
              </w:rPr>
              <w:t>с</w:t>
            </w:r>
            <w:r w:rsidRPr="00B9648B">
              <w:rPr>
                <w:sz w:val="24"/>
                <w:szCs w:val="24"/>
              </w:rPr>
              <w:t>водн</w:t>
            </w:r>
            <w:r w:rsidR="008A5780" w:rsidRPr="00B9648B">
              <w:rPr>
                <w:sz w:val="24"/>
                <w:szCs w:val="24"/>
              </w:rPr>
              <w:t>ую</w:t>
            </w:r>
            <w:r w:rsidRPr="00B9648B">
              <w:rPr>
                <w:sz w:val="24"/>
                <w:szCs w:val="24"/>
              </w:rPr>
              <w:t xml:space="preserve"> таблиц</w:t>
            </w:r>
            <w:r w:rsidR="008A5780" w:rsidRPr="00B9648B">
              <w:rPr>
                <w:sz w:val="24"/>
                <w:szCs w:val="24"/>
              </w:rPr>
              <w:t>у</w:t>
            </w:r>
            <w:r w:rsidRPr="00B9648B">
              <w:rPr>
                <w:sz w:val="24"/>
                <w:szCs w:val="24"/>
              </w:rPr>
              <w:t xml:space="preserve"> стоимости (по форме, представленной в приложении № 2.</w:t>
            </w:r>
            <w:r w:rsidR="00251D2A" w:rsidRPr="00B9648B">
              <w:rPr>
                <w:sz w:val="24"/>
                <w:szCs w:val="24"/>
              </w:rPr>
              <w:t>3</w:t>
            </w:r>
            <w:r w:rsidRPr="00B9648B">
              <w:rPr>
                <w:sz w:val="24"/>
                <w:szCs w:val="24"/>
              </w:rPr>
              <w:t xml:space="preserve"> к извещению о закупке). К сводной таблице стоимости прикладывается расчет предлагаемой цены </w:t>
            </w:r>
            <w:r w:rsidR="000E6EE1" w:rsidRPr="00B9648B">
              <w:rPr>
                <w:sz w:val="24"/>
                <w:szCs w:val="24"/>
              </w:rPr>
              <w:t>товаров (работ, услуг)</w:t>
            </w:r>
            <w:r w:rsidRPr="00B9648B">
              <w:rPr>
                <w:sz w:val="24"/>
                <w:szCs w:val="24"/>
              </w:rPr>
              <w:t xml:space="preserve"> и (или) ее обоснование (документы, подтверждающие возможность участника закупки исполнить договор </w:t>
            </w:r>
            <w:r w:rsidR="00B95928" w:rsidRPr="00B9648B">
              <w:rPr>
                <w:sz w:val="24"/>
                <w:szCs w:val="24"/>
              </w:rPr>
              <w:t>на предложенных в заявке условиях</w:t>
            </w:r>
            <w:r w:rsidRPr="00B9648B">
              <w:rPr>
                <w:sz w:val="24"/>
                <w:szCs w:val="24"/>
              </w:rPr>
              <w:t>).</w:t>
            </w:r>
          </w:p>
        </w:tc>
      </w:tr>
      <w:tr w:rsidR="00B9648B" w:rsidRPr="00B9648B" w:rsidTr="00F522C9">
        <w:trPr>
          <w:trHeight w:val="20"/>
          <w:jc w:val="center"/>
        </w:trPr>
        <w:tc>
          <w:tcPr>
            <w:tcW w:w="636" w:type="dxa"/>
            <w:tcBorders>
              <w:bottom w:val="single" w:sz="4" w:space="0" w:color="auto"/>
            </w:tcBorders>
          </w:tcPr>
          <w:p w:rsidR="006D7EB4" w:rsidRPr="00B9648B" w:rsidRDefault="00364C01" w:rsidP="00BE563E">
            <w:pPr>
              <w:keepNext/>
              <w:keepLines/>
              <w:spacing w:line="240" w:lineRule="auto"/>
              <w:ind w:firstLine="0"/>
              <w:rPr>
                <w:rFonts w:eastAsia="Calibri"/>
                <w:sz w:val="24"/>
                <w:szCs w:val="24"/>
              </w:rPr>
            </w:pPr>
            <w:r w:rsidRPr="00B9648B">
              <w:rPr>
                <w:rFonts w:eastAsia="Calibri"/>
                <w:sz w:val="24"/>
                <w:szCs w:val="24"/>
              </w:rPr>
              <w:t>6.4</w:t>
            </w:r>
          </w:p>
        </w:tc>
        <w:tc>
          <w:tcPr>
            <w:tcW w:w="9966" w:type="dxa"/>
            <w:gridSpan w:val="2"/>
            <w:tcBorders>
              <w:bottom w:val="single" w:sz="4" w:space="0" w:color="auto"/>
            </w:tcBorders>
          </w:tcPr>
          <w:p w:rsidR="003011E3" w:rsidRPr="00B9648B" w:rsidRDefault="003011E3" w:rsidP="00BE563E">
            <w:pPr>
              <w:keepNext/>
              <w:keepLines/>
              <w:tabs>
                <w:tab w:val="right" w:pos="9360"/>
              </w:tabs>
              <w:spacing w:line="240" w:lineRule="auto"/>
              <w:ind w:firstLine="0"/>
              <w:rPr>
                <w:snapToGrid/>
                <w:sz w:val="24"/>
                <w:szCs w:val="24"/>
              </w:rPr>
            </w:pPr>
            <w:r w:rsidRPr="00B9648B">
              <w:rPr>
                <w:snapToGrid/>
                <w:sz w:val="24"/>
                <w:szCs w:val="24"/>
              </w:rPr>
              <w:t>Копия д</w:t>
            </w:r>
            <w:r w:rsidR="006D7EB4" w:rsidRPr="00B9648B">
              <w:rPr>
                <w:snapToGrid/>
                <w:sz w:val="24"/>
                <w:szCs w:val="24"/>
              </w:rPr>
              <w:t>окумент</w:t>
            </w:r>
            <w:r w:rsidRPr="00B9648B">
              <w:rPr>
                <w:snapToGrid/>
                <w:sz w:val="24"/>
                <w:szCs w:val="24"/>
              </w:rPr>
              <w:t>а</w:t>
            </w:r>
            <w:r w:rsidR="006D7EB4" w:rsidRPr="00B9648B">
              <w:rPr>
                <w:snapToGrid/>
                <w:sz w:val="24"/>
                <w:szCs w:val="24"/>
              </w:rPr>
              <w:t>, подтверждающ</w:t>
            </w:r>
            <w:r w:rsidRPr="00B9648B">
              <w:rPr>
                <w:snapToGrid/>
                <w:sz w:val="24"/>
                <w:szCs w:val="24"/>
              </w:rPr>
              <w:t>его</w:t>
            </w:r>
            <w:r w:rsidR="006D7EB4" w:rsidRPr="00B9648B">
              <w:rPr>
                <w:snapToGrid/>
                <w:sz w:val="24"/>
                <w:szCs w:val="24"/>
              </w:rPr>
              <w:t xml:space="preserve"> полномочия лица </w:t>
            </w:r>
            <w:r w:rsidRPr="00B9648B">
              <w:rPr>
                <w:snapToGrid/>
                <w:sz w:val="24"/>
                <w:szCs w:val="24"/>
              </w:rPr>
              <w:t>действовать от имени участника закупки, за исключением случаев подписания заявки:</w:t>
            </w:r>
          </w:p>
          <w:p w:rsidR="003011E3" w:rsidRPr="00B9648B" w:rsidRDefault="003011E3" w:rsidP="00BE563E">
            <w:pPr>
              <w:keepNext/>
              <w:keepLines/>
              <w:tabs>
                <w:tab w:val="right" w:pos="9360"/>
              </w:tabs>
              <w:spacing w:line="240" w:lineRule="auto"/>
              <w:ind w:firstLine="0"/>
              <w:rPr>
                <w:snapToGrid/>
                <w:sz w:val="24"/>
                <w:szCs w:val="24"/>
              </w:rPr>
            </w:pPr>
            <w:r w:rsidRPr="00B9648B">
              <w:rPr>
                <w:snapToGrid/>
                <w:sz w:val="24"/>
                <w:szCs w:val="24"/>
              </w:rPr>
              <w:t>- индивид</w:t>
            </w:r>
            <w:r w:rsidR="004018C5" w:rsidRPr="00B9648B">
              <w:rPr>
                <w:snapToGrid/>
                <w:sz w:val="24"/>
                <w:szCs w:val="24"/>
              </w:rPr>
              <w:t xml:space="preserve">уальным предпринимателем, если </w:t>
            </w:r>
            <w:r w:rsidRPr="00B9648B">
              <w:rPr>
                <w:snapToGrid/>
                <w:sz w:val="24"/>
                <w:szCs w:val="24"/>
              </w:rPr>
              <w:t>участником закупки является индивидуальный предприниматель;</w:t>
            </w:r>
          </w:p>
          <w:p w:rsidR="004018C5" w:rsidRPr="00B9648B" w:rsidRDefault="003011E3" w:rsidP="00BE563E">
            <w:pPr>
              <w:keepNext/>
              <w:keepLines/>
              <w:tabs>
                <w:tab w:val="right" w:pos="9360"/>
              </w:tabs>
              <w:spacing w:line="240" w:lineRule="auto"/>
              <w:ind w:firstLine="0"/>
              <w:rPr>
                <w:snapToGrid/>
                <w:sz w:val="24"/>
                <w:szCs w:val="24"/>
              </w:rPr>
            </w:pPr>
            <w:r w:rsidRPr="00B9648B">
              <w:rPr>
                <w:snapToGrid/>
                <w:sz w:val="24"/>
                <w:szCs w:val="24"/>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w:t>
            </w:r>
            <w:r w:rsidR="0004670C" w:rsidRPr="00B9648B">
              <w:rPr>
                <w:snapToGrid/>
                <w:sz w:val="24"/>
                <w:szCs w:val="24"/>
              </w:rPr>
              <w:t xml:space="preserve"> (для юридических лиц)</w:t>
            </w:r>
            <w:r w:rsidRPr="00B9648B">
              <w:rPr>
                <w:snapToGrid/>
                <w:sz w:val="24"/>
                <w:szCs w:val="24"/>
              </w:rPr>
              <w:t xml:space="preserve">. </w:t>
            </w:r>
          </w:p>
          <w:p w:rsidR="006D7EB4" w:rsidRPr="00B9648B" w:rsidRDefault="000322E5" w:rsidP="00BE563E">
            <w:pPr>
              <w:keepNext/>
              <w:keepLines/>
              <w:tabs>
                <w:tab w:val="right" w:pos="9360"/>
              </w:tabs>
              <w:spacing w:line="240" w:lineRule="auto"/>
              <w:ind w:firstLine="0"/>
              <w:rPr>
                <w:snapToGrid/>
                <w:sz w:val="24"/>
                <w:szCs w:val="24"/>
              </w:rPr>
            </w:pPr>
            <w:r w:rsidRPr="00B9648B">
              <w:rPr>
                <w:snapToGrid/>
                <w:sz w:val="24"/>
                <w:szCs w:val="24"/>
              </w:rPr>
              <w:t xml:space="preserve">В случае, если от имени </w:t>
            </w:r>
            <w:r w:rsidR="0003648E" w:rsidRPr="00B9648B">
              <w:rPr>
                <w:snapToGrid/>
                <w:sz w:val="24"/>
                <w:szCs w:val="24"/>
              </w:rPr>
              <w:t>участника закупки</w:t>
            </w:r>
            <w:r w:rsidRPr="00B9648B">
              <w:rPr>
                <w:snapToGrid/>
                <w:sz w:val="24"/>
                <w:szCs w:val="24"/>
              </w:rPr>
              <w:t xml:space="preserve"> действует лицо по доверенности, заявка на участие в закупке должна содержать копию соответствующей доверенности. Доверенность должна быть заверена печатью</w:t>
            </w:r>
            <w:r w:rsidR="00FB3BAB" w:rsidRPr="00B9648B">
              <w:rPr>
                <w:snapToGrid/>
                <w:sz w:val="24"/>
                <w:szCs w:val="24"/>
              </w:rPr>
              <w:t xml:space="preserve"> участника закупки (при наличии печати)</w:t>
            </w:r>
            <w:r w:rsidRPr="00B9648B">
              <w:rPr>
                <w:snapToGrid/>
                <w:sz w:val="24"/>
                <w:szCs w:val="24"/>
              </w:rPr>
              <w:t xml:space="preserve"> и подписана руководителем </w:t>
            </w:r>
            <w:r w:rsidR="00FB3BAB" w:rsidRPr="00B9648B">
              <w:rPr>
                <w:snapToGrid/>
                <w:sz w:val="24"/>
                <w:szCs w:val="24"/>
              </w:rPr>
              <w:t>участника закупки</w:t>
            </w:r>
            <w:r w:rsidRPr="00B9648B">
              <w:rPr>
                <w:snapToGrid/>
                <w:sz w:val="24"/>
                <w:szCs w:val="24"/>
              </w:rPr>
              <w:t xml:space="preserve"> или уполномоченным этим руководителем лицом. </w:t>
            </w:r>
            <w:r w:rsidR="00420C2A" w:rsidRPr="00B9648B">
              <w:rPr>
                <w:snapToGrid/>
                <w:sz w:val="24"/>
                <w:szCs w:val="24"/>
              </w:rPr>
              <w:lastRenderedPageBreak/>
              <w:t>Д</w:t>
            </w:r>
            <w:r w:rsidRPr="00B9648B">
              <w:rPr>
                <w:snapToGrid/>
                <w:sz w:val="24"/>
                <w:szCs w:val="24"/>
              </w:rPr>
              <w:t xml:space="preserve">оверенность должна подтверждать полномочия лица, которому выдана доверенность, </w:t>
            </w:r>
            <w:r w:rsidR="0003648E" w:rsidRPr="00B9648B">
              <w:rPr>
                <w:snapToGrid/>
                <w:sz w:val="24"/>
                <w:szCs w:val="24"/>
              </w:rPr>
              <w:t>осуществлять действия</w:t>
            </w:r>
            <w:r w:rsidRPr="00B9648B">
              <w:rPr>
                <w:snapToGrid/>
                <w:sz w:val="24"/>
                <w:szCs w:val="24"/>
              </w:rPr>
              <w:t xml:space="preserve"> от имени участника закупки по участию в закупке, в том числе подписания заявки на участие в закупке. В случае, если доверенность </w:t>
            </w:r>
            <w:r w:rsidR="0003648E" w:rsidRPr="00B9648B">
              <w:rPr>
                <w:snapToGrid/>
                <w:sz w:val="24"/>
                <w:szCs w:val="24"/>
              </w:rPr>
              <w:t>выдана</w:t>
            </w:r>
            <w:r w:rsidRPr="00B9648B">
              <w:rPr>
                <w:snapToGrid/>
                <w:sz w:val="24"/>
                <w:szCs w:val="24"/>
              </w:rPr>
              <w:t xml:space="preserve"> лицом, уполномоченным руководителем</w:t>
            </w:r>
            <w:r w:rsidR="0003648E" w:rsidRPr="00B9648B">
              <w:rPr>
                <w:snapToGrid/>
                <w:sz w:val="24"/>
                <w:szCs w:val="24"/>
              </w:rPr>
              <w:t xml:space="preserve"> участника закупки</w:t>
            </w:r>
            <w:r w:rsidRPr="00B9648B">
              <w:rPr>
                <w:snapToGrid/>
                <w:sz w:val="24"/>
                <w:szCs w:val="24"/>
              </w:rPr>
              <w:t xml:space="preserve">, заявка на участие в закупке должна содержать </w:t>
            </w:r>
            <w:r w:rsidR="0003648E" w:rsidRPr="00B9648B">
              <w:rPr>
                <w:snapToGrid/>
                <w:sz w:val="24"/>
                <w:szCs w:val="24"/>
              </w:rPr>
              <w:t>доверенность</w:t>
            </w:r>
            <w:r w:rsidRPr="00B9648B">
              <w:rPr>
                <w:snapToGrid/>
                <w:sz w:val="24"/>
                <w:szCs w:val="24"/>
              </w:rPr>
              <w:t>, подтверждающ</w:t>
            </w:r>
            <w:r w:rsidR="0003648E" w:rsidRPr="00B9648B">
              <w:rPr>
                <w:snapToGrid/>
                <w:sz w:val="24"/>
                <w:szCs w:val="24"/>
              </w:rPr>
              <w:t>ую</w:t>
            </w:r>
            <w:r w:rsidRPr="00B9648B">
              <w:rPr>
                <w:snapToGrid/>
                <w:sz w:val="24"/>
                <w:szCs w:val="24"/>
              </w:rPr>
              <w:t xml:space="preserve"> полномочия такого лица</w:t>
            </w:r>
            <w:r w:rsidR="00420C2A" w:rsidRPr="00B9648B">
              <w:rPr>
                <w:snapToGrid/>
                <w:sz w:val="24"/>
                <w:szCs w:val="24"/>
              </w:rPr>
              <w:t>.</w:t>
            </w:r>
          </w:p>
        </w:tc>
      </w:tr>
      <w:tr w:rsidR="00B9648B" w:rsidRPr="00B9648B" w:rsidTr="00F522C9">
        <w:trPr>
          <w:trHeight w:val="20"/>
          <w:jc w:val="center"/>
        </w:trPr>
        <w:tc>
          <w:tcPr>
            <w:tcW w:w="636" w:type="dxa"/>
            <w:tcBorders>
              <w:bottom w:val="single" w:sz="4" w:space="0" w:color="auto"/>
            </w:tcBorders>
          </w:tcPr>
          <w:p w:rsidR="006D7EB4" w:rsidRPr="00B9648B" w:rsidRDefault="00364C01" w:rsidP="00BE563E">
            <w:pPr>
              <w:keepNext/>
              <w:keepLines/>
              <w:spacing w:line="240" w:lineRule="auto"/>
              <w:ind w:firstLine="0"/>
              <w:rPr>
                <w:rFonts w:eastAsia="Calibri"/>
                <w:sz w:val="24"/>
                <w:szCs w:val="24"/>
              </w:rPr>
            </w:pPr>
            <w:r w:rsidRPr="00B9648B">
              <w:rPr>
                <w:rFonts w:eastAsia="Calibri"/>
                <w:sz w:val="24"/>
                <w:szCs w:val="24"/>
              </w:rPr>
              <w:lastRenderedPageBreak/>
              <w:t>6.5</w:t>
            </w:r>
          </w:p>
        </w:tc>
        <w:tc>
          <w:tcPr>
            <w:tcW w:w="9966" w:type="dxa"/>
            <w:gridSpan w:val="2"/>
            <w:tcBorders>
              <w:bottom w:val="single" w:sz="4" w:space="0" w:color="auto"/>
            </w:tcBorders>
          </w:tcPr>
          <w:p w:rsidR="006D7EB4" w:rsidRPr="00B9648B" w:rsidRDefault="00AD1F60" w:rsidP="00BE563E">
            <w:pPr>
              <w:keepNext/>
              <w:keepLines/>
              <w:tabs>
                <w:tab w:val="right" w:pos="9360"/>
              </w:tabs>
              <w:spacing w:line="240" w:lineRule="auto"/>
              <w:ind w:firstLine="0"/>
              <w:rPr>
                <w:snapToGrid/>
                <w:sz w:val="24"/>
                <w:szCs w:val="24"/>
              </w:rPr>
            </w:pPr>
            <w:r w:rsidRPr="00B9648B">
              <w:rPr>
                <w:snapToGrid/>
                <w:sz w:val="24"/>
                <w:szCs w:val="24"/>
              </w:rPr>
              <w:t>Копия учредительного документа, если участником закупки является юридическое лицо</w:t>
            </w:r>
            <w:r w:rsidR="006D7EB4" w:rsidRPr="00B9648B">
              <w:rPr>
                <w:snapToGrid/>
                <w:sz w:val="24"/>
                <w:szCs w:val="24"/>
              </w:rPr>
              <w:t xml:space="preserve">. </w:t>
            </w:r>
          </w:p>
        </w:tc>
      </w:tr>
      <w:tr w:rsidR="00B9648B" w:rsidRPr="00B9648B" w:rsidTr="00F522C9">
        <w:trPr>
          <w:trHeight w:val="20"/>
          <w:jc w:val="center"/>
        </w:trPr>
        <w:tc>
          <w:tcPr>
            <w:tcW w:w="636" w:type="dxa"/>
            <w:tcBorders>
              <w:bottom w:val="single" w:sz="4" w:space="0" w:color="auto"/>
            </w:tcBorders>
          </w:tcPr>
          <w:p w:rsidR="00FC7072" w:rsidRPr="00B9648B" w:rsidRDefault="00364C01" w:rsidP="00BE563E">
            <w:pPr>
              <w:keepNext/>
              <w:keepLines/>
              <w:spacing w:line="240" w:lineRule="auto"/>
              <w:ind w:firstLine="0"/>
              <w:rPr>
                <w:rFonts w:eastAsia="Calibri"/>
                <w:sz w:val="24"/>
                <w:szCs w:val="24"/>
              </w:rPr>
            </w:pPr>
            <w:r w:rsidRPr="00B9648B">
              <w:rPr>
                <w:rFonts w:eastAsia="Calibri"/>
                <w:sz w:val="24"/>
                <w:szCs w:val="24"/>
              </w:rPr>
              <w:t>6.6</w:t>
            </w:r>
          </w:p>
        </w:tc>
        <w:tc>
          <w:tcPr>
            <w:tcW w:w="9966" w:type="dxa"/>
            <w:gridSpan w:val="2"/>
            <w:tcBorders>
              <w:bottom w:val="single" w:sz="4" w:space="0" w:color="auto"/>
            </w:tcBorders>
          </w:tcPr>
          <w:p w:rsidR="00FC7072" w:rsidRPr="00B9648B" w:rsidRDefault="006F32E1" w:rsidP="00BE563E">
            <w:pPr>
              <w:keepNext/>
              <w:keepLines/>
              <w:tabs>
                <w:tab w:val="right" w:pos="9360"/>
              </w:tabs>
              <w:spacing w:line="240" w:lineRule="auto"/>
              <w:ind w:firstLine="0"/>
              <w:rPr>
                <w:snapToGrid/>
                <w:sz w:val="24"/>
                <w:szCs w:val="24"/>
              </w:rPr>
            </w:pPr>
            <w:r w:rsidRPr="00B9648B">
              <w:rPr>
                <w:snapToGrid/>
                <w:sz w:val="24"/>
                <w:szCs w:val="24"/>
              </w:rPr>
              <w:t>Копия соглашения о создании коллективного участника закупки, если участником закупки является коллективный участник закупки.</w:t>
            </w:r>
          </w:p>
        </w:tc>
      </w:tr>
      <w:tr w:rsidR="00B9648B" w:rsidRPr="00B9648B" w:rsidTr="00F522C9">
        <w:trPr>
          <w:trHeight w:val="20"/>
          <w:jc w:val="center"/>
        </w:trPr>
        <w:tc>
          <w:tcPr>
            <w:tcW w:w="636" w:type="dxa"/>
            <w:tcBorders>
              <w:bottom w:val="single" w:sz="4" w:space="0" w:color="auto"/>
            </w:tcBorders>
          </w:tcPr>
          <w:p w:rsidR="006D7EB4" w:rsidRPr="00B9648B" w:rsidRDefault="00364C01" w:rsidP="00BE563E">
            <w:pPr>
              <w:keepNext/>
              <w:keepLines/>
              <w:spacing w:line="240" w:lineRule="auto"/>
              <w:ind w:firstLine="0"/>
              <w:rPr>
                <w:rFonts w:eastAsia="Calibri"/>
                <w:sz w:val="24"/>
                <w:szCs w:val="24"/>
              </w:rPr>
            </w:pPr>
            <w:r w:rsidRPr="00B9648B">
              <w:rPr>
                <w:rFonts w:eastAsia="Calibri"/>
                <w:sz w:val="24"/>
                <w:szCs w:val="24"/>
              </w:rPr>
              <w:t>6.7</w:t>
            </w:r>
          </w:p>
        </w:tc>
        <w:tc>
          <w:tcPr>
            <w:tcW w:w="9966" w:type="dxa"/>
            <w:gridSpan w:val="2"/>
            <w:tcBorders>
              <w:bottom w:val="single" w:sz="4" w:space="0" w:color="auto"/>
            </w:tcBorders>
          </w:tcPr>
          <w:p w:rsidR="006D7EB4" w:rsidRPr="00B9648B" w:rsidRDefault="00E570B8" w:rsidP="00BE563E">
            <w:pPr>
              <w:keepNext/>
              <w:keepLines/>
              <w:tabs>
                <w:tab w:val="right" w:pos="9360"/>
              </w:tabs>
              <w:spacing w:line="240" w:lineRule="auto"/>
              <w:ind w:firstLine="0"/>
              <w:rPr>
                <w:sz w:val="24"/>
                <w:szCs w:val="24"/>
              </w:rPr>
            </w:pPr>
            <w:r w:rsidRPr="00B9648B">
              <w:rPr>
                <w:snapToGrid/>
                <w:sz w:val="24"/>
                <w:szCs w:val="24"/>
              </w:rPr>
              <w:t>Предложени</w:t>
            </w:r>
            <w:r w:rsidR="00B51E38" w:rsidRPr="00B9648B">
              <w:rPr>
                <w:snapToGrid/>
                <w:sz w:val="24"/>
                <w:szCs w:val="24"/>
              </w:rPr>
              <w:t>е</w:t>
            </w:r>
            <w:r w:rsidRPr="00B9648B">
              <w:rPr>
                <w:snapToGrid/>
                <w:sz w:val="24"/>
                <w:szCs w:val="24"/>
              </w:rPr>
              <w:t xml:space="preserve"> в отношении предмета закупки </w:t>
            </w:r>
            <w:r w:rsidR="006D7EB4" w:rsidRPr="00B9648B">
              <w:rPr>
                <w:snapToGrid/>
                <w:sz w:val="24"/>
                <w:szCs w:val="24"/>
              </w:rPr>
              <w:t xml:space="preserve">(по форме, представленной в приложении </w:t>
            </w:r>
            <w:r w:rsidR="00251D2A" w:rsidRPr="00B9648B">
              <w:rPr>
                <w:snapToGrid/>
                <w:sz w:val="24"/>
                <w:szCs w:val="24"/>
              </w:rPr>
              <w:t xml:space="preserve">               </w:t>
            </w:r>
            <w:r w:rsidR="006D7EB4" w:rsidRPr="00B9648B">
              <w:rPr>
                <w:snapToGrid/>
                <w:sz w:val="24"/>
                <w:szCs w:val="24"/>
              </w:rPr>
              <w:t>№ 2.</w:t>
            </w:r>
            <w:r w:rsidR="00251D2A" w:rsidRPr="00B9648B">
              <w:rPr>
                <w:snapToGrid/>
                <w:sz w:val="24"/>
                <w:szCs w:val="24"/>
              </w:rPr>
              <w:t>4</w:t>
            </w:r>
            <w:r w:rsidR="006D7EB4" w:rsidRPr="00B9648B">
              <w:rPr>
                <w:snapToGrid/>
                <w:sz w:val="24"/>
                <w:szCs w:val="24"/>
              </w:rPr>
              <w:t xml:space="preserve"> к извещению о закупке).</w:t>
            </w:r>
          </w:p>
        </w:tc>
      </w:tr>
      <w:tr w:rsidR="00B9648B" w:rsidRPr="00B9648B" w:rsidTr="00F522C9">
        <w:trPr>
          <w:trHeight w:val="20"/>
          <w:jc w:val="center"/>
        </w:trPr>
        <w:tc>
          <w:tcPr>
            <w:tcW w:w="636" w:type="dxa"/>
            <w:tcBorders>
              <w:bottom w:val="single" w:sz="4" w:space="0" w:color="auto"/>
            </w:tcBorders>
          </w:tcPr>
          <w:p w:rsidR="00A41D34" w:rsidRPr="00B9648B" w:rsidRDefault="00A41D34" w:rsidP="00A41D34">
            <w:pPr>
              <w:keepNext/>
              <w:keepLines/>
              <w:spacing w:line="240" w:lineRule="auto"/>
              <w:ind w:firstLine="0"/>
              <w:rPr>
                <w:rFonts w:eastAsia="Calibri"/>
                <w:sz w:val="24"/>
                <w:szCs w:val="24"/>
              </w:rPr>
            </w:pPr>
            <w:r w:rsidRPr="00B9648B">
              <w:rPr>
                <w:rFonts w:eastAsia="Calibri"/>
                <w:sz w:val="24"/>
                <w:szCs w:val="24"/>
              </w:rPr>
              <w:t>6.8</w:t>
            </w:r>
          </w:p>
        </w:tc>
        <w:tc>
          <w:tcPr>
            <w:tcW w:w="9966" w:type="dxa"/>
            <w:gridSpan w:val="2"/>
            <w:tcBorders>
              <w:bottom w:val="single" w:sz="4" w:space="0" w:color="auto"/>
            </w:tcBorders>
          </w:tcPr>
          <w:p w:rsidR="00A41D34" w:rsidRPr="00B9648B" w:rsidRDefault="00A41D34" w:rsidP="00A41D34">
            <w:pPr>
              <w:keepNext/>
              <w:keepLines/>
              <w:tabs>
                <w:tab w:val="right" w:pos="9360"/>
              </w:tabs>
              <w:spacing w:line="240" w:lineRule="auto"/>
              <w:ind w:firstLine="0"/>
              <w:rPr>
                <w:snapToGrid/>
                <w:sz w:val="24"/>
                <w:szCs w:val="24"/>
              </w:rPr>
            </w:pPr>
            <w:r w:rsidRPr="00B9648B">
              <w:rPr>
                <w:snapToGrid/>
                <w:sz w:val="24"/>
                <w:szCs w:val="24"/>
              </w:rPr>
              <w:t>Копия документа, подтверждающего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(в этом случае участник закупки включает в п.1 декларации, предусмотренной п.6.2 информационной карты, указание адреса сайта или страницы сайта в информационно-телекоммуникационной сети «Интернет», на которых размещены эти информация и документы):</w:t>
            </w:r>
          </w:p>
          <w:p w:rsidR="00A41D34" w:rsidRPr="00B9648B" w:rsidRDefault="00A41D34" w:rsidP="00A41D34">
            <w:pPr>
              <w:pStyle w:val="aff0"/>
              <w:keepNext/>
              <w:keepLines/>
              <w:jc w:val="both"/>
              <w:rPr>
                <w:sz w:val="24"/>
              </w:rPr>
            </w:pPr>
            <w:r w:rsidRPr="00B9648B">
              <w:rPr>
                <w:sz w:val="24"/>
              </w:rPr>
              <w:t xml:space="preserve">1) Выписка из реестра членов саморегулируемой организации в области архитектурно-строительного проектирования, полученная не ранее чем </w:t>
            </w:r>
            <w:r w:rsidRPr="00B9648B">
              <w:rPr>
                <w:b/>
                <w:sz w:val="24"/>
              </w:rPr>
              <w:t>за 30 дней</w:t>
            </w:r>
            <w:r w:rsidRPr="00B9648B">
              <w:rPr>
                <w:sz w:val="24"/>
              </w:rPr>
              <w:t xml:space="preserve"> </w:t>
            </w:r>
            <w:r w:rsidRPr="00B9648B">
              <w:rPr>
                <w:b/>
                <w:sz w:val="24"/>
              </w:rPr>
              <w:t>до дня подачи заявки на участие в закупке</w:t>
            </w:r>
            <w:r w:rsidRPr="00B9648B">
              <w:rPr>
                <w:sz w:val="24"/>
              </w:rPr>
              <w:t xml:space="preserve"> или нотариально заверенная копия такой выписки.</w:t>
            </w:r>
          </w:p>
          <w:p w:rsidR="00A41D34" w:rsidRPr="00B9648B" w:rsidRDefault="00A41D34" w:rsidP="00A41D34">
            <w:pPr>
              <w:keepNext/>
              <w:keepLines/>
              <w:tabs>
                <w:tab w:val="right" w:pos="9360"/>
              </w:tabs>
              <w:spacing w:line="240" w:lineRule="auto"/>
              <w:ind w:firstLine="0"/>
              <w:rPr>
                <w:snapToGrid/>
                <w:sz w:val="24"/>
                <w:szCs w:val="24"/>
              </w:rPr>
            </w:pPr>
            <w:r w:rsidRPr="00B9648B">
              <w:rPr>
                <w:sz w:val="24"/>
              </w:rPr>
              <w:t>Выписка из реестра членов саморегулируемой организации в области архитектурно-строительного проектирования не предоставляется в случаях, предусмотренных ч.4.1 ст.48 ГрК РФ.</w:t>
            </w:r>
          </w:p>
          <w:p w:rsidR="00A41D34" w:rsidRPr="00B9648B" w:rsidRDefault="00A41D34" w:rsidP="00A41D34">
            <w:pPr>
              <w:keepNext/>
              <w:keepLines/>
              <w:tabs>
                <w:tab w:val="right" w:pos="9360"/>
              </w:tabs>
              <w:spacing w:line="240" w:lineRule="auto"/>
              <w:ind w:firstLine="0"/>
              <w:rPr>
                <w:snapToGrid/>
                <w:sz w:val="24"/>
                <w:szCs w:val="24"/>
              </w:rPr>
            </w:pPr>
            <w:r w:rsidRPr="00B9648B">
              <w:rPr>
                <w:snapToGrid/>
                <w:sz w:val="24"/>
                <w:szCs w:val="24"/>
              </w:rPr>
              <w:t xml:space="preserve">2) 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полученная </w:t>
            </w:r>
            <w:r w:rsidRPr="00B9648B">
              <w:rPr>
                <w:b/>
                <w:snapToGrid/>
                <w:sz w:val="24"/>
                <w:szCs w:val="24"/>
              </w:rPr>
              <w:t>не ранее чем за 30 дней до дня подачи заявки</w:t>
            </w:r>
            <w:r w:rsidRPr="00B9648B">
              <w:rPr>
                <w:snapToGrid/>
                <w:sz w:val="24"/>
                <w:szCs w:val="24"/>
              </w:rPr>
              <w:t xml:space="preserve"> </w:t>
            </w:r>
            <w:r w:rsidRPr="00B9648B">
              <w:rPr>
                <w:b/>
                <w:snapToGrid/>
                <w:sz w:val="24"/>
                <w:szCs w:val="24"/>
              </w:rPr>
              <w:t>на участие в закупке</w:t>
            </w:r>
            <w:r w:rsidRPr="00B9648B">
              <w:rPr>
                <w:snapToGrid/>
                <w:sz w:val="24"/>
                <w:szCs w:val="24"/>
              </w:rPr>
              <w:t xml:space="preserve"> или нотариально заверенная копия такой выписки.</w:t>
            </w:r>
          </w:p>
          <w:p w:rsidR="00A41D34" w:rsidRPr="00B9648B" w:rsidRDefault="00A41D34" w:rsidP="00A41D34">
            <w:pPr>
              <w:keepNext/>
              <w:keepLines/>
              <w:tabs>
                <w:tab w:val="right" w:pos="9360"/>
              </w:tabs>
              <w:spacing w:line="240" w:lineRule="auto"/>
              <w:ind w:firstLine="0"/>
              <w:rPr>
                <w:snapToGrid/>
                <w:sz w:val="24"/>
                <w:szCs w:val="24"/>
              </w:rPr>
            </w:pPr>
            <w:r w:rsidRPr="00B9648B">
              <w:rPr>
                <w:snapToGrid/>
                <w:sz w:val="24"/>
                <w:szCs w:val="24"/>
              </w:rPr>
              <w:t>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не предоставляется в случаях, предусмотренных частями 2.1 и 2.2 ст.52 ГрК РФ.</w:t>
            </w:r>
          </w:p>
          <w:p w:rsidR="00A41D34" w:rsidRPr="00B9648B" w:rsidRDefault="00A41D34" w:rsidP="00A41D34">
            <w:pPr>
              <w:keepNext/>
              <w:keepLines/>
              <w:tabs>
                <w:tab w:val="right" w:pos="9360"/>
              </w:tabs>
              <w:spacing w:line="240" w:lineRule="auto"/>
              <w:ind w:firstLine="0"/>
              <w:rPr>
                <w:i/>
                <w:snapToGrid/>
                <w:sz w:val="24"/>
                <w:szCs w:val="24"/>
              </w:rPr>
            </w:pPr>
            <w:r w:rsidRPr="00B9648B">
              <w:rPr>
                <w:sz w:val="24"/>
                <w:szCs w:val="24"/>
              </w:rPr>
              <w:t>3) Копия свидетельства НАКС о готовности к использованию аттестованной технологии сварки в соответствии с требованиями РД 03-615-03, в котором указан способ сварки – РД, допуск к проведению сварочных работ на следующих группах технических устройств опасных производственных объектов – КО (котельное оборудование), п.2 (трубопроводы пара и горячей воды с рабочим давлением пара более 0,07 МПа и температурой воды свыше 115°С).</w:t>
            </w:r>
          </w:p>
        </w:tc>
      </w:tr>
      <w:tr w:rsidR="00B9648B" w:rsidRPr="00B9648B" w:rsidTr="00F522C9">
        <w:trPr>
          <w:trHeight w:val="20"/>
          <w:jc w:val="center"/>
        </w:trPr>
        <w:tc>
          <w:tcPr>
            <w:tcW w:w="636" w:type="dxa"/>
            <w:tcBorders>
              <w:bottom w:val="single" w:sz="4" w:space="0" w:color="auto"/>
            </w:tcBorders>
          </w:tcPr>
          <w:p w:rsidR="006539C4" w:rsidRPr="00B9648B" w:rsidRDefault="006539C4" w:rsidP="00BE563E">
            <w:pPr>
              <w:keepNext/>
              <w:keepLines/>
              <w:spacing w:line="240" w:lineRule="auto"/>
              <w:ind w:firstLine="0"/>
              <w:rPr>
                <w:rFonts w:eastAsia="Calibri"/>
                <w:sz w:val="24"/>
                <w:szCs w:val="24"/>
              </w:rPr>
            </w:pPr>
            <w:r w:rsidRPr="00B9648B">
              <w:rPr>
                <w:rFonts w:eastAsia="Calibri"/>
                <w:sz w:val="24"/>
                <w:szCs w:val="24"/>
              </w:rPr>
              <w:t>6.9</w:t>
            </w:r>
          </w:p>
        </w:tc>
        <w:tc>
          <w:tcPr>
            <w:tcW w:w="9966" w:type="dxa"/>
            <w:gridSpan w:val="2"/>
            <w:tcBorders>
              <w:bottom w:val="single" w:sz="4" w:space="0" w:color="auto"/>
            </w:tcBorders>
          </w:tcPr>
          <w:p w:rsidR="006539C4" w:rsidRPr="00B9648B" w:rsidRDefault="006539C4" w:rsidP="00BE563E">
            <w:pPr>
              <w:keepNext/>
              <w:keepLines/>
              <w:tabs>
                <w:tab w:val="right" w:pos="9360"/>
              </w:tabs>
              <w:spacing w:line="240" w:lineRule="auto"/>
              <w:ind w:firstLine="0"/>
              <w:rPr>
                <w:sz w:val="24"/>
                <w:szCs w:val="24"/>
              </w:rPr>
            </w:pPr>
            <w:r w:rsidRPr="00B9648B">
              <w:rPr>
                <w:sz w:val="24"/>
                <w:szCs w:val="24"/>
              </w:rPr>
              <w:t xml:space="preserve">Справка о наличии опыта </w:t>
            </w:r>
            <w:r w:rsidR="003B02FD" w:rsidRPr="00B9648B">
              <w:rPr>
                <w:sz w:val="24"/>
                <w:szCs w:val="24"/>
              </w:rPr>
              <w:t xml:space="preserve">выполнения проектно-сметных работ </w:t>
            </w:r>
            <w:r w:rsidRPr="00B9648B">
              <w:rPr>
                <w:sz w:val="24"/>
                <w:szCs w:val="24"/>
              </w:rPr>
              <w:t>(по форме, представленной в приложении № 2.5 к извещению о закупке). В качестве подтверждения сведений, содержащихся в справке, участник закупки должен предоставить копии документов, указанных в п.5.10 информационной карты.</w:t>
            </w:r>
          </w:p>
        </w:tc>
      </w:tr>
      <w:tr w:rsidR="00B9648B" w:rsidRPr="00B9648B" w:rsidTr="00F522C9">
        <w:trPr>
          <w:trHeight w:val="20"/>
          <w:jc w:val="center"/>
        </w:trPr>
        <w:tc>
          <w:tcPr>
            <w:tcW w:w="636" w:type="dxa"/>
            <w:tcBorders>
              <w:bottom w:val="single" w:sz="4" w:space="0" w:color="auto"/>
            </w:tcBorders>
          </w:tcPr>
          <w:p w:rsidR="002860EE" w:rsidRPr="00B9648B" w:rsidRDefault="002860EE" w:rsidP="002860EE">
            <w:pPr>
              <w:keepNext/>
              <w:keepLines/>
              <w:spacing w:line="240" w:lineRule="auto"/>
              <w:ind w:firstLine="0"/>
              <w:rPr>
                <w:rFonts w:eastAsia="Calibri"/>
                <w:sz w:val="24"/>
                <w:szCs w:val="24"/>
              </w:rPr>
            </w:pPr>
            <w:r w:rsidRPr="00B9648B">
              <w:rPr>
                <w:rFonts w:eastAsia="Calibri"/>
                <w:sz w:val="24"/>
                <w:szCs w:val="24"/>
              </w:rPr>
              <w:t>6.10</w:t>
            </w:r>
          </w:p>
        </w:tc>
        <w:tc>
          <w:tcPr>
            <w:tcW w:w="9966" w:type="dxa"/>
            <w:gridSpan w:val="2"/>
            <w:tcBorders>
              <w:bottom w:val="single" w:sz="4" w:space="0" w:color="auto"/>
            </w:tcBorders>
          </w:tcPr>
          <w:p w:rsidR="002860EE" w:rsidRPr="00B9648B" w:rsidRDefault="002860EE" w:rsidP="002860EE">
            <w:pPr>
              <w:keepNext/>
              <w:keepLines/>
              <w:tabs>
                <w:tab w:val="right" w:pos="9360"/>
              </w:tabs>
              <w:spacing w:line="240" w:lineRule="auto"/>
              <w:ind w:firstLine="0"/>
              <w:rPr>
                <w:sz w:val="24"/>
                <w:szCs w:val="24"/>
              </w:rPr>
            </w:pPr>
            <w:r w:rsidRPr="00B9648B">
              <w:rPr>
                <w:sz w:val="24"/>
                <w:szCs w:val="24"/>
              </w:rPr>
              <w:t>Справка о наличии опыта</w:t>
            </w:r>
            <w:r w:rsidR="003B02FD" w:rsidRPr="00B9648B">
              <w:rPr>
                <w:sz w:val="24"/>
                <w:szCs w:val="24"/>
              </w:rPr>
              <w:t xml:space="preserve"> выполнения строительно-монтажных работ</w:t>
            </w:r>
            <w:r w:rsidRPr="00B9648B">
              <w:rPr>
                <w:sz w:val="24"/>
                <w:szCs w:val="24"/>
              </w:rPr>
              <w:t xml:space="preserve"> (по форме, представленной в приложении № 2.6 к извещению о закупке). В качестве подтверждения сведений, содержащихся в справке, участник закупки должен предоставить копии документов, указанных в п.5.11 информационной карты.</w:t>
            </w:r>
          </w:p>
        </w:tc>
      </w:tr>
      <w:tr w:rsidR="00B9648B" w:rsidRPr="00B9648B" w:rsidTr="00F522C9">
        <w:trPr>
          <w:trHeight w:val="20"/>
          <w:jc w:val="center"/>
        </w:trPr>
        <w:tc>
          <w:tcPr>
            <w:tcW w:w="636" w:type="dxa"/>
            <w:shd w:val="clear" w:color="auto" w:fill="DBE5F1" w:themeFill="accent1" w:themeFillTint="33"/>
          </w:tcPr>
          <w:p w:rsidR="006539C4" w:rsidRPr="00B9648B" w:rsidRDefault="006539C4" w:rsidP="00BE563E">
            <w:pPr>
              <w:keepNext/>
              <w:keepLines/>
              <w:spacing w:line="240" w:lineRule="auto"/>
              <w:ind w:firstLine="0"/>
              <w:rPr>
                <w:b/>
                <w:sz w:val="24"/>
                <w:szCs w:val="24"/>
              </w:rPr>
            </w:pPr>
            <w:r w:rsidRPr="00B9648B">
              <w:rPr>
                <w:b/>
                <w:sz w:val="24"/>
                <w:szCs w:val="24"/>
              </w:rPr>
              <w:t>7</w:t>
            </w:r>
          </w:p>
        </w:tc>
        <w:tc>
          <w:tcPr>
            <w:tcW w:w="9966" w:type="dxa"/>
            <w:gridSpan w:val="2"/>
            <w:shd w:val="clear" w:color="auto" w:fill="DBE5F1" w:themeFill="accent1" w:themeFillTint="33"/>
            <w:vAlign w:val="center"/>
          </w:tcPr>
          <w:p w:rsidR="006539C4" w:rsidRPr="00B9648B" w:rsidRDefault="006539C4" w:rsidP="00BE563E">
            <w:pPr>
              <w:keepNext/>
              <w:keepLines/>
              <w:spacing w:line="240" w:lineRule="auto"/>
              <w:ind w:firstLine="0"/>
              <w:rPr>
                <w:b/>
                <w:sz w:val="24"/>
                <w:szCs w:val="24"/>
              </w:rPr>
            </w:pPr>
            <w:r w:rsidRPr="00B9648B">
              <w:rPr>
                <w:b/>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w:t>
            </w:r>
            <w:r w:rsidRPr="00B9648B">
              <w:rPr>
                <w:b/>
                <w:sz w:val="24"/>
                <w:szCs w:val="24"/>
              </w:rPr>
              <w:lastRenderedPageBreak/>
              <w:t>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r>
      <w:tr w:rsidR="00B9648B" w:rsidRPr="00B9648B" w:rsidTr="00F522C9">
        <w:trPr>
          <w:trHeight w:val="20"/>
          <w:jc w:val="center"/>
        </w:trPr>
        <w:tc>
          <w:tcPr>
            <w:tcW w:w="636" w:type="dxa"/>
            <w:tcBorders>
              <w:bottom w:val="single" w:sz="4" w:space="0" w:color="auto"/>
            </w:tcBorders>
          </w:tcPr>
          <w:p w:rsidR="006539C4" w:rsidRPr="00B9648B" w:rsidRDefault="006539C4" w:rsidP="00BE563E">
            <w:pPr>
              <w:keepNext/>
              <w:keepLines/>
              <w:spacing w:line="240" w:lineRule="auto"/>
              <w:ind w:firstLine="0"/>
              <w:rPr>
                <w:sz w:val="24"/>
                <w:szCs w:val="24"/>
              </w:rPr>
            </w:pPr>
            <w:r w:rsidRPr="00B9648B">
              <w:rPr>
                <w:sz w:val="24"/>
                <w:szCs w:val="24"/>
              </w:rPr>
              <w:lastRenderedPageBreak/>
              <w:t>7.1</w:t>
            </w:r>
          </w:p>
        </w:tc>
        <w:tc>
          <w:tcPr>
            <w:tcW w:w="9966" w:type="dxa"/>
            <w:gridSpan w:val="2"/>
            <w:tcBorders>
              <w:bottom w:val="single" w:sz="4" w:space="0" w:color="auto"/>
            </w:tcBorders>
          </w:tcPr>
          <w:p w:rsidR="006539C4" w:rsidRPr="00B9648B" w:rsidRDefault="006539C4" w:rsidP="00BE563E">
            <w:pPr>
              <w:keepNext/>
              <w:keepLines/>
              <w:tabs>
                <w:tab w:val="left" w:pos="3420"/>
              </w:tabs>
              <w:spacing w:line="240" w:lineRule="auto"/>
              <w:ind w:firstLine="0"/>
              <w:rPr>
                <w:sz w:val="24"/>
                <w:szCs w:val="24"/>
              </w:rPr>
            </w:pPr>
            <w:r w:rsidRPr="00B9648B">
              <w:rPr>
                <w:sz w:val="24"/>
                <w:szCs w:val="24"/>
              </w:rPr>
              <w:t>В извещении о закупке устанавливаются такие показатели, требования, условные обозначения, которые могут позволить своевременно и полно удовлетворить потребности Заказчика в товарах, работах, услугах с необходимыми показателями качества и надежности, что соответствует части 1 статьи 1 Федерального Закона от 18 июля 2011 года № 223-ФЗ «О закупках товаров, работ, услуг отдельными видами юридических лиц».</w:t>
            </w:r>
          </w:p>
        </w:tc>
      </w:tr>
      <w:tr w:rsidR="00B9648B" w:rsidRPr="00B9648B" w:rsidTr="00F522C9">
        <w:trPr>
          <w:trHeight w:val="20"/>
          <w:jc w:val="center"/>
        </w:trPr>
        <w:tc>
          <w:tcPr>
            <w:tcW w:w="636" w:type="dxa"/>
            <w:tcBorders>
              <w:bottom w:val="single" w:sz="4" w:space="0" w:color="auto"/>
            </w:tcBorders>
          </w:tcPr>
          <w:p w:rsidR="006539C4" w:rsidRPr="00B9648B" w:rsidRDefault="006539C4" w:rsidP="00BE563E">
            <w:pPr>
              <w:keepNext/>
              <w:keepLines/>
              <w:spacing w:line="240" w:lineRule="auto"/>
              <w:ind w:firstLine="0"/>
              <w:rPr>
                <w:sz w:val="24"/>
                <w:szCs w:val="24"/>
              </w:rPr>
            </w:pPr>
            <w:r w:rsidRPr="00B9648B">
              <w:rPr>
                <w:sz w:val="24"/>
                <w:szCs w:val="24"/>
              </w:rPr>
              <w:t>7.2</w:t>
            </w:r>
          </w:p>
        </w:tc>
        <w:tc>
          <w:tcPr>
            <w:tcW w:w="9966" w:type="dxa"/>
            <w:gridSpan w:val="2"/>
            <w:tcBorders>
              <w:bottom w:val="single" w:sz="4" w:space="0" w:color="auto"/>
            </w:tcBorders>
          </w:tcPr>
          <w:p w:rsidR="006539C4" w:rsidRPr="00B9648B" w:rsidRDefault="006539C4" w:rsidP="00BE563E">
            <w:pPr>
              <w:keepNext/>
              <w:keepLines/>
              <w:tabs>
                <w:tab w:val="left" w:pos="3420"/>
              </w:tabs>
              <w:spacing w:line="240" w:lineRule="auto"/>
              <w:ind w:firstLine="0"/>
              <w:rPr>
                <w:sz w:val="24"/>
                <w:szCs w:val="24"/>
              </w:rPr>
            </w:pPr>
            <w:r w:rsidRPr="00B9648B">
              <w:rPr>
                <w:sz w:val="24"/>
                <w:szCs w:val="24"/>
              </w:rPr>
              <w:t>Извещение о закупке может содержать показатели, требования, условные обозначения и терминологию, которые отличаются от требований, условных обозначений и терминологии технических регламентов, стандартов и иных документов, предусмотренных законодательством Российской Федерации о техническом регулировании, в случае, если технические регламенты, стандарты и иные документы, предусмотренные законодательством Российской Федерации о техническом регулировании в полной мере не охватывают все необходимые заказчику функциональные, технические, качественные, эксплуатационные характеристики объекта закупки, в том числе товара, используемого при выполнении работ и оказании услуг.</w:t>
            </w:r>
          </w:p>
        </w:tc>
      </w:tr>
      <w:tr w:rsidR="00B9648B" w:rsidRPr="00B9648B" w:rsidTr="00F522C9">
        <w:trPr>
          <w:trHeight w:val="20"/>
          <w:jc w:val="center"/>
        </w:trPr>
        <w:tc>
          <w:tcPr>
            <w:tcW w:w="636" w:type="dxa"/>
            <w:tcBorders>
              <w:bottom w:val="single" w:sz="4" w:space="0" w:color="auto"/>
            </w:tcBorders>
          </w:tcPr>
          <w:p w:rsidR="006539C4" w:rsidRPr="00B9648B" w:rsidRDefault="006539C4" w:rsidP="00BE563E">
            <w:pPr>
              <w:keepNext/>
              <w:keepLines/>
              <w:spacing w:line="240" w:lineRule="auto"/>
              <w:ind w:firstLine="0"/>
              <w:rPr>
                <w:sz w:val="24"/>
                <w:szCs w:val="24"/>
              </w:rPr>
            </w:pPr>
            <w:r w:rsidRPr="00B9648B">
              <w:rPr>
                <w:sz w:val="24"/>
                <w:szCs w:val="24"/>
              </w:rPr>
              <w:t>7.3</w:t>
            </w:r>
          </w:p>
        </w:tc>
        <w:tc>
          <w:tcPr>
            <w:tcW w:w="9966" w:type="dxa"/>
            <w:gridSpan w:val="2"/>
            <w:tcBorders>
              <w:bottom w:val="single" w:sz="4" w:space="0" w:color="auto"/>
            </w:tcBorders>
          </w:tcPr>
          <w:p w:rsidR="006539C4" w:rsidRPr="00B9648B" w:rsidRDefault="006539C4" w:rsidP="00BE563E">
            <w:pPr>
              <w:keepNext/>
              <w:keepLines/>
              <w:tabs>
                <w:tab w:val="left" w:pos="3420"/>
              </w:tabs>
              <w:spacing w:line="240" w:lineRule="auto"/>
              <w:ind w:firstLine="0"/>
              <w:rPr>
                <w:sz w:val="24"/>
                <w:szCs w:val="24"/>
              </w:rPr>
            </w:pPr>
            <w:r w:rsidRPr="00B9648B">
              <w:rPr>
                <w:sz w:val="24"/>
                <w:szCs w:val="24"/>
              </w:rPr>
              <w:t xml:space="preserve">Встречающиеся в извещении о закупке ссылки на знаки обслуживания, фирменные наименования, патенты, полезные модели, промышленные образцы, наименование страны происхождения товара в отношении товаров, которые поставляются (используются) при исполнении договора, использованы исключительно в целях обеспечения более точного и четкого описания характеристик предмета закупки. </w:t>
            </w:r>
          </w:p>
        </w:tc>
      </w:tr>
      <w:tr w:rsidR="00B9648B" w:rsidRPr="00B9648B" w:rsidTr="00F522C9">
        <w:trPr>
          <w:trHeight w:val="20"/>
          <w:jc w:val="center"/>
        </w:trPr>
        <w:tc>
          <w:tcPr>
            <w:tcW w:w="636" w:type="dxa"/>
            <w:tcBorders>
              <w:bottom w:val="single" w:sz="4" w:space="0" w:color="auto"/>
            </w:tcBorders>
          </w:tcPr>
          <w:p w:rsidR="006539C4" w:rsidRPr="00B9648B" w:rsidRDefault="006539C4" w:rsidP="00BE563E">
            <w:pPr>
              <w:keepNext/>
              <w:keepLines/>
              <w:spacing w:line="240" w:lineRule="auto"/>
              <w:ind w:firstLine="0"/>
              <w:rPr>
                <w:sz w:val="24"/>
                <w:szCs w:val="24"/>
              </w:rPr>
            </w:pPr>
            <w:r w:rsidRPr="00B9648B">
              <w:rPr>
                <w:sz w:val="24"/>
                <w:szCs w:val="24"/>
              </w:rPr>
              <w:t xml:space="preserve">7.4 </w:t>
            </w:r>
          </w:p>
        </w:tc>
        <w:tc>
          <w:tcPr>
            <w:tcW w:w="9966" w:type="dxa"/>
            <w:gridSpan w:val="2"/>
            <w:tcBorders>
              <w:bottom w:val="single" w:sz="4" w:space="0" w:color="auto"/>
            </w:tcBorders>
          </w:tcPr>
          <w:p w:rsidR="006539C4" w:rsidRPr="00B9648B" w:rsidRDefault="006539C4" w:rsidP="00BE563E">
            <w:pPr>
              <w:keepNext/>
              <w:keepLines/>
              <w:tabs>
                <w:tab w:val="left" w:pos="369"/>
                <w:tab w:val="left" w:pos="3420"/>
              </w:tabs>
              <w:spacing w:line="240" w:lineRule="auto"/>
              <w:ind w:firstLine="0"/>
              <w:rPr>
                <w:sz w:val="24"/>
                <w:szCs w:val="24"/>
              </w:rPr>
            </w:pPr>
            <w:r w:rsidRPr="00B9648B">
              <w:rPr>
                <w:sz w:val="24"/>
                <w:szCs w:val="24"/>
              </w:rPr>
              <w:t>Если извещение о закупке содержит указания на товарные знаки в отношении товаров, которые поставляются (используются) при исполнении договора, такие указания следует читать с сопровождением слов «или эквивалент», за исключением случаев:</w:t>
            </w:r>
          </w:p>
          <w:p w:rsidR="006539C4" w:rsidRPr="00B9648B" w:rsidRDefault="006539C4" w:rsidP="00BE563E">
            <w:pPr>
              <w:pStyle w:val="a9"/>
              <w:keepNext/>
              <w:keepLines/>
              <w:numPr>
                <w:ilvl w:val="0"/>
                <w:numId w:val="15"/>
              </w:numPr>
              <w:tabs>
                <w:tab w:val="left" w:pos="369"/>
                <w:tab w:val="left" w:pos="879"/>
                <w:tab w:val="left" w:pos="3420"/>
              </w:tabs>
              <w:spacing w:line="240" w:lineRule="auto"/>
              <w:ind w:left="0" w:firstLine="0"/>
              <w:rPr>
                <w:sz w:val="24"/>
                <w:szCs w:val="24"/>
              </w:rPr>
            </w:pPr>
            <w:r w:rsidRPr="00B9648B">
              <w:rPr>
                <w:sz w:val="24"/>
                <w:szCs w:val="24"/>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6539C4" w:rsidRPr="00B9648B" w:rsidRDefault="006539C4" w:rsidP="00BE563E">
            <w:pPr>
              <w:pStyle w:val="a9"/>
              <w:keepNext/>
              <w:keepLines/>
              <w:numPr>
                <w:ilvl w:val="0"/>
                <w:numId w:val="15"/>
              </w:numPr>
              <w:tabs>
                <w:tab w:val="left" w:pos="369"/>
                <w:tab w:val="left" w:pos="879"/>
                <w:tab w:val="left" w:pos="3420"/>
              </w:tabs>
              <w:spacing w:line="240" w:lineRule="auto"/>
              <w:ind w:left="0" w:firstLine="0"/>
              <w:rPr>
                <w:sz w:val="24"/>
                <w:szCs w:val="24"/>
              </w:rPr>
            </w:pPr>
            <w:r w:rsidRPr="00B9648B">
              <w:rPr>
                <w:sz w:val="24"/>
                <w:szCs w:val="24"/>
              </w:rPr>
              <w:t xml:space="preserve">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 </w:t>
            </w:r>
          </w:p>
        </w:tc>
      </w:tr>
      <w:tr w:rsidR="00B9648B" w:rsidRPr="00B9648B" w:rsidTr="00F522C9">
        <w:trPr>
          <w:trHeight w:val="20"/>
          <w:jc w:val="center"/>
        </w:trPr>
        <w:tc>
          <w:tcPr>
            <w:tcW w:w="636" w:type="dxa"/>
            <w:tcBorders>
              <w:bottom w:val="single" w:sz="4" w:space="0" w:color="auto"/>
            </w:tcBorders>
          </w:tcPr>
          <w:p w:rsidR="006539C4" w:rsidRPr="00B9648B" w:rsidRDefault="006539C4" w:rsidP="00BE563E">
            <w:pPr>
              <w:keepNext/>
              <w:keepLines/>
              <w:spacing w:line="240" w:lineRule="auto"/>
              <w:ind w:firstLine="0"/>
              <w:rPr>
                <w:sz w:val="24"/>
                <w:szCs w:val="24"/>
              </w:rPr>
            </w:pPr>
            <w:r w:rsidRPr="00B9648B">
              <w:rPr>
                <w:sz w:val="24"/>
                <w:szCs w:val="24"/>
              </w:rPr>
              <w:t xml:space="preserve">7.5 </w:t>
            </w:r>
          </w:p>
        </w:tc>
        <w:tc>
          <w:tcPr>
            <w:tcW w:w="9966" w:type="dxa"/>
            <w:gridSpan w:val="2"/>
            <w:tcBorders>
              <w:bottom w:val="single" w:sz="4" w:space="0" w:color="auto"/>
            </w:tcBorders>
          </w:tcPr>
          <w:p w:rsidR="006539C4" w:rsidRPr="00B9648B" w:rsidRDefault="006539C4" w:rsidP="00BE563E">
            <w:pPr>
              <w:keepNext/>
              <w:keepLines/>
              <w:tabs>
                <w:tab w:val="left" w:pos="369"/>
                <w:tab w:val="left" w:pos="3420"/>
              </w:tabs>
              <w:spacing w:line="240" w:lineRule="auto"/>
              <w:ind w:firstLine="0"/>
              <w:rPr>
                <w:sz w:val="24"/>
                <w:szCs w:val="24"/>
              </w:rPr>
            </w:pPr>
            <w:r w:rsidRPr="00B9648B">
              <w:rPr>
                <w:sz w:val="24"/>
                <w:szCs w:val="24"/>
              </w:rPr>
              <w:t>Товар, который поставляется (используются) при исполнении договора, должен соответствовать указанным в извещении о закупке требованиям (или быть не ниже данных требований), если такие требования установлены.</w:t>
            </w:r>
          </w:p>
        </w:tc>
      </w:tr>
      <w:tr w:rsidR="00B9648B" w:rsidRPr="00B9648B" w:rsidTr="00F522C9">
        <w:trPr>
          <w:trHeight w:val="20"/>
          <w:jc w:val="center"/>
        </w:trPr>
        <w:tc>
          <w:tcPr>
            <w:tcW w:w="636" w:type="dxa"/>
            <w:tcBorders>
              <w:bottom w:val="single" w:sz="4" w:space="0" w:color="auto"/>
            </w:tcBorders>
          </w:tcPr>
          <w:p w:rsidR="006539C4" w:rsidRPr="00B9648B" w:rsidRDefault="006539C4" w:rsidP="00BE563E">
            <w:pPr>
              <w:keepNext/>
              <w:keepLines/>
              <w:spacing w:line="240" w:lineRule="auto"/>
              <w:ind w:firstLine="0"/>
              <w:rPr>
                <w:sz w:val="24"/>
                <w:szCs w:val="24"/>
              </w:rPr>
            </w:pPr>
            <w:r w:rsidRPr="00B9648B">
              <w:rPr>
                <w:sz w:val="24"/>
                <w:szCs w:val="24"/>
              </w:rPr>
              <w:t>7.6</w:t>
            </w:r>
          </w:p>
        </w:tc>
        <w:tc>
          <w:tcPr>
            <w:tcW w:w="9966" w:type="dxa"/>
            <w:gridSpan w:val="2"/>
            <w:tcBorders>
              <w:bottom w:val="single" w:sz="4" w:space="0" w:color="auto"/>
            </w:tcBorders>
          </w:tcPr>
          <w:p w:rsidR="006539C4" w:rsidRPr="00B9648B" w:rsidRDefault="006539C4" w:rsidP="00BE563E">
            <w:pPr>
              <w:keepNext/>
              <w:keepLines/>
              <w:spacing w:line="240" w:lineRule="auto"/>
              <w:ind w:firstLine="0"/>
              <w:rPr>
                <w:sz w:val="24"/>
                <w:szCs w:val="24"/>
              </w:rPr>
            </w:pPr>
            <w:r w:rsidRPr="00B9648B">
              <w:rPr>
                <w:sz w:val="24"/>
                <w:szCs w:val="24"/>
              </w:rPr>
              <w:t>Иные требования к предмету закупки указаны в проекте договора (приложение № 3 к извещению о закупке).</w:t>
            </w:r>
          </w:p>
        </w:tc>
      </w:tr>
      <w:tr w:rsidR="00B9648B" w:rsidRPr="00B9648B" w:rsidTr="00F522C9">
        <w:trPr>
          <w:trHeight w:val="20"/>
          <w:jc w:val="center"/>
        </w:trPr>
        <w:tc>
          <w:tcPr>
            <w:tcW w:w="636" w:type="dxa"/>
            <w:shd w:val="clear" w:color="auto" w:fill="DBE5F1" w:themeFill="accent1" w:themeFillTint="33"/>
          </w:tcPr>
          <w:p w:rsidR="006539C4" w:rsidRPr="00B9648B" w:rsidRDefault="006539C4" w:rsidP="00BE563E">
            <w:pPr>
              <w:keepNext/>
              <w:keepLines/>
              <w:spacing w:line="240" w:lineRule="auto"/>
              <w:ind w:firstLine="0"/>
              <w:jc w:val="left"/>
              <w:rPr>
                <w:b/>
                <w:sz w:val="24"/>
                <w:szCs w:val="24"/>
              </w:rPr>
            </w:pPr>
            <w:r w:rsidRPr="00B9648B">
              <w:rPr>
                <w:b/>
                <w:sz w:val="24"/>
                <w:szCs w:val="24"/>
              </w:rPr>
              <w:t>8.</w:t>
            </w:r>
          </w:p>
        </w:tc>
        <w:tc>
          <w:tcPr>
            <w:tcW w:w="9966" w:type="dxa"/>
            <w:gridSpan w:val="2"/>
            <w:shd w:val="clear" w:color="auto" w:fill="DBE5F1" w:themeFill="accent1" w:themeFillTint="33"/>
            <w:vAlign w:val="center"/>
          </w:tcPr>
          <w:p w:rsidR="006539C4" w:rsidRPr="00B9648B" w:rsidRDefault="006539C4" w:rsidP="00BE563E">
            <w:pPr>
              <w:keepNext/>
              <w:keepLines/>
              <w:spacing w:line="240" w:lineRule="auto"/>
              <w:ind w:firstLine="0"/>
              <w:rPr>
                <w:b/>
                <w:sz w:val="24"/>
                <w:szCs w:val="24"/>
              </w:rPr>
            </w:pPr>
            <w:r w:rsidRPr="00B9648B">
              <w:rPr>
                <w:b/>
                <w:sz w:val="24"/>
                <w:szCs w:val="24"/>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tc>
      </w:tr>
      <w:tr w:rsidR="00B9648B" w:rsidRPr="00B9648B" w:rsidTr="00F522C9">
        <w:trPr>
          <w:trHeight w:val="20"/>
          <w:jc w:val="center"/>
        </w:trPr>
        <w:tc>
          <w:tcPr>
            <w:tcW w:w="636" w:type="dxa"/>
            <w:shd w:val="clear" w:color="auto" w:fill="FFFFFF"/>
          </w:tcPr>
          <w:p w:rsidR="006539C4" w:rsidRPr="00B9648B" w:rsidRDefault="006539C4" w:rsidP="00BE563E">
            <w:pPr>
              <w:keepNext/>
              <w:keepLines/>
              <w:spacing w:line="240" w:lineRule="auto"/>
              <w:ind w:firstLine="0"/>
              <w:jc w:val="left"/>
              <w:rPr>
                <w:sz w:val="24"/>
                <w:szCs w:val="24"/>
              </w:rPr>
            </w:pPr>
            <w:r w:rsidRPr="00B9648B">
              <w:rPr>
                <w:sz w:val="24"/>
                <w:szCs w:val="24"/>
              </w:rPr>
              <w:t>8.1</w:t>
            </w:r>
          </w:p>
        </w:tc>
        <w:tc>
          <w:tcPr>
            <w:tcW w:w="9966" w:type="dxa"/>
            <w:gridSpan w:val="2"/>
            <w:shd w:val="clear" w:color="auto" w:fill="FFFFFF"/>
          </w:tcPr>
          <w:p w:rsidR="006539C4" w:rsidRPr="00B9648B" w:rsidRDefault="006539C4" w:rsidP="00BE563E">
            <w:pPr>
              <w:keepNext/>
              <w:keepLines/>
              <w:spacing w:line="240" w:lineRule="auto"/>
              <w:ind w:firstLine="0"/>
              <w:rPr>
                <w:bCs w:val="0"/>
                <w:snapToGrid/>
                <w:sz w:val="24"/>
                <w:szCs w:val="24"/>
              </w:rPr>
            </w:pPr>
            <w:r w:rsidRPr="00B9648B">
              <w:rPr>
                <w:bCs w:val="0"/>
                <w:snapToGrid/>
                <w:sz w:val="24"/>
                <w:szCs w:val="24"/>
              </w:rPr>
              <w:t>Описание выполняемой работы, оказываемой услуги, которые являются предметом закупки, осуществляется по форме, представленной в приложении № 2.4 к извещению о закупке (предложение в отношении предмета закупки).</w:t>
            </w:r>
          </w:p>
        </w:tc>
      </w:tr>
    </w:tbl>
    <w:p w:rsidR="007C19C1" w:rsidRPr="00B9648B" w:rsidRDefault="007C19C1" w:rsidP="00BE563E">
      <w:pPr>
        <w:keepNext/>
        <w:keepLines/>
        <w:spacing w:line="276" w:lineRule="auto"/>
        <w:ind w:firstLine="0"/>
        <w:jc w:val="right"/>
        <w:rPr>
          <w:b/>
          <w:bCs w:val="0"/>
          <w:snapToGrid/>
          <w:sz w:val="24"/>
          <w:szCs w:val="24"/>
        </w:rPr>
      </w:pPr>
      <w:r w:rsidRPr="00B9648B">
        <w:rPr>
          <w:b/>
          <w:bCs w:val="0"/>
          <w:snapToGrid/>
          <w:sz w:val="24"/>
          <w:szCs w:val="24"/>
        </w:rPr>
        <w:br w:type="page"/>
      </w:r>
      <w:r w:rsidRPr="00B9648B">
        <w:rPr>
          <w:b/>
          <w:sz w:val="24"/>
          <w:szCs w:val="24"/>
        </w:rPr>
        <w:lastRenderedPageBreak/>
        <w:t>Приложение № 1.1</w:t>
      </w:r>
    </w:p>
    <w:p w:rsidR="00AE52F0" w:rsidRPr="00B9648B" w:rsidRDefault="007C19C1" w:rsidP="00BE563E">
      <w:pPr>
        <w:keepNext/>
        <w:keepLines/>
        <w:tabs>
          <w:tab w:val="left" w:pos="993"/>
        </w:tabs>
        <w:spacing w:line="240" w:lineRule="auto"/>
        <w:ind w:firstLine="0"/>
        <w:jc w:val="right"/>
        <w:rPr>
          <w:b/>
          <w:sz w:val="24"/>
          <w:szCs w:val="24"/>
        </w:rPr>
      </w:pPr>
      <w:r w:rsidRPr="00B9648B">
        <w:rPr>
          <w:b/>
          <w:sz w:val="24"/>
          <w:szCs w:val="24"/>
        </w:rPr>
        <w:t xml:space="preserve">к </w:t>
      </w:r>
      <w:r w:rsidR="0048329F" w:rsidRPr="00B9648B">
        <w:rPr>
          <w:b/>
          <w:sz w:val="24"/>
          <w:szCs w:val="24"/>
        </w:rPr>
        <w:t xml:space="preserve">извещению </w:t>
      </w:r>
      <w:r w:rsidRPr="00B9648B">
        <w:rPr>
          <w:b/>
          <w:sz w:val="24"/>
          <w:szCs w:val="24"/>
        </w:rPr>
        <w:t>о закупке</w:t>
      </w:r>
    </w:p>
    <w:p w:rsidR="007C19C1" w:rsidRPr="00B9648B" w:rsidRDefault="007C19C1" w:rsidP="00BE563E">
      <w:pPr>
        <w:keepNext/>
        <w:keepLines/>
        <w:tabs>
          <w:tab w:val="left" w:pos="993"/>
        </w:tabs>
        <w:spacing w:line="240" w:lineRule="auto"/>
        <w:ind w:firstLine="0"/>
        <w:jc w:val="center"/>
        <w:rPr>
          <w:b/>
          <w:sz w:val="24"/>
          <w:szCs w:val="24"/>
        </w:rPr>
      </w:pPr>
    </w:p>
    <w:p w:rsidR="00E01DB2" w:rsidRPr="00B9648B" w:rsidRDefault="00E94CBD" w:rsidP="00BE563E">
      <w:pPr>
        <w:keepNext/>
        <w:keepLines/>
        <w:tabs>
          <w:tab w:val="left" w:pos="993"/>
        </w:tabs>
        <w:spacing w:line="240" w:lineRule="auto"/>
        <w:ind w:firstLine="0"/>
        <w:jc w:val="center"/>
        <w:rPr>
          <w:b/>
          <w:sz w:val="24"/>
          <w:szCs w:val="24"/>
        </w:rPr>
      </w:pPr>
      <w:r w:rsidRPr="00B9648B">
        <w:rPr>
          <w:b/>
          <w:sz w:val="24"/>
          <w:szCs w:val="24"/>
        </w:rPr>
        <w:t xml:space="preserve">ОБОСНОВАНИЕ НАЧАЛЬНОЙ </w:t>
      </w:r>
      <w:r w:rsidR="00E10BC8" w:rsidRPr="00B9648B">
        <w:rPr>
          <w:b/>
          <w:sz w:val="24"/>
          <w:szCs w:val="24"/>
        </w:rPr>
        <w:t>(</w:t>
      </w:r>
      <w:r w:rsidRPr="00B9648B">
        <w:rPr>
          <w:b/>
          <w:sz w:val="24"/>
          <w:szCs w:val="24"/>
        </w:rPr>
        <w:t>МАКСИМАЛЬНОЙ</w:t>
      </w:r>
      <w:r w:rsidR="00E10BC8" w:rsidRPr="00B9648B">
        <w:rPr>
          <w:b/>
          <w:sz w:val="24"/>
          <w:szCs w:val="24"/>
        </w:rPr>
        <w:t>)</w:t>
      </w:r>
      <w:r w:rsidRPr="00B9648B">
        <w:rPr>
          <w:b/>
          <w:sz w:val="24"/>
          <w:szCs w:val="24"/>
        </w:rPr>
        <w:t xml:space="preserve"> ЦЕНЫ ДОГОВОРА</w:t>
      </w:r>
    </w:p>
    <w:p w:rsidR="007C19C1" w:rsidRPr="00B9648B" w:rsidRDefault="007C19C1" w:rsidP="00BE563E">
      <w:pPr>
        <w:keepNext/>
        <w:keepLines/>
        <w:tabs>
          <w:tab w:val="left" w:pos="993"/>
        </w:tabs>
        <w:spacing w:line="240" w:lineRule="auto"/>
        <w:ind w:firstLine="0"/>
        <w:jc w:val="center"/>
        <w:rPr>
          <w:b/>
          <w:sz w:val="24"/>
          <w:szCs w:val="24"/>
        </w:rPr>
      </w:pPr>
    </w:p>
    <w:p w:rsidR="00CB09C2" w:rsidRPr="00B9648B" w:rsidRDefault="00CB09C2" w:rsidP="00BE563E">
      <w:pPr>
        <w:keepNext/>
        <w:keepLines/>
        <w:tabs>
          <w:tab w:val="right" w:pos="9360"/>
        </w:tabs>
        <w:spacing w:line="240" w:lineRule="auto"/>
        <w:ind w:firstLine="0"/>
        <w:rPr>
          <w:i/>
          <w:snapToGrid/>
          <w:sz w:val="24"/>
          <w:szCs w:val="24"/>
        </w:rPr>
      </w:pPr>
    </w:p>
    <w:p w:rsidR="006539C4" w:rsidRPr="00B9648B" w:rsidRDefault="006539C4" w:rsidP="00BE563E">
      <w:pPr>
        <w:keepNext/>
        <w:keepLines/>
        <w:tabs>
          <w:tab w:val="right" w:pos="9360"/>
        </w:tabs>
        <w:spacing w:line="240" w:lineRule="auto"/>
        <w:ind w:firstLine="709"/>
        <w:rPr>
          <w:snapToGrid/>
          <w:sz w:val="24"/>
          <w:szCs w:val="24"/>
        </w:rPr>
      </w:pPr>
      <w:r w:rsidRPr="00B9648B">
        <w:rPr>
          <w:snapToGrid/>
          <w:sz w:val="24"/>
          <w:szCs w:val="24"/>
        </w:rPr>
        <w:t>Сметная документация (приложение № 2 к проекту договора).</w:t>
      </w:r>
    </w:p>
    <w:p w:rsidR="00CB09C2" w:rsidRPr="00B9648B" w:rsidRDefault="00CB09C2" w:rsidP="00BE563E">
      <w:pPr>
        <w:keepNext/>
        <w:keepLines/>
        <w:tabs>
          <w:tab w:val="right" w:pos="9360"/>
        </w:tabs>
        <w:spacing w:line="240" w:lineRule="auto"/>
        <w:ind w:firstLine="709"/>
        <w:rPr>
          <w:snapToGrid/>
          <w:sz w:val="24"/>
          <w:szCs w:val="24"/>
        </w:rPr>
      </w:pPr>
      <w:r w:rsidRPr="00B9648B">
        <w:rPr>
          <w:sz w:val="24"/>
          <w:szCs w:val="24"/>
        </w:rPr>
        <w:t>В цену договора включены все возможные затраты, связанные с исполнением договора, в том числе расходы на уплату налогов (в том числе затраты на компенсацию НДС для организаций, применяющих УСН) и других обязательных платежей в соответствии с законодательством Российской Федерации</w:t>
      </w:r>
      <w:r w:rsidRPr="00B9648B">
        <w:rPr>
          <w:snapToGrid/>
          <w:sz w:val="24"/>
          <w:szCs w:val="24"/>
        </w:rPr>
        <w:t>.</w:t>
      </w:r>
    </w:p>
    <w:p w:rsidR="00456C63" w:rsidRPr="00B9648B" w:rsidRDefault="00456C63" w:rsidP="00BE563E">
      <w:pPr>
        <w:keepNext/>
        <w:keepLines/>
        <w:spacing w:after="200" w:line="276" w:lineRule="auto"/>
        <w:ind w:firstLine="0"/>
        <w:jc w:val="right"/>
        <w:rPr>
          <w:b/>
          <w:bCs w:val="0"/>
          <w:snapToGrid/>
          <w:sz w:val="24"/>
          <w:szCs w:val="24"/>
        </w:rPr>
      </w:pPr>
    </w:p>
    <w:p w:rsidR="008E55B7" w:rsidRPr="00B9648B" w:rsidRDefault="008E55B7" w:rsidP="00BE563E">
      <w:pPr>
        <w:keepNext/>
        <w:keepLines/>
        <w:tabs>
          <w:tab w:val="left" w:pos="993"/>
        </w:tabs>
        <w:spacing w:line="240" w:lineRule="auto"/>
        <w:ind w:firstLine="0"/>
        <w:jc w:val="right"/>
        <w:rPr>
          <w:b/>
          <w:bCs w:val="0"/>
          <w:snapToGrid/>
          <w:sz w:val="24"/>
          <w:szCs w:val="24"/>
        </w:rPr>
      </w:pPr>
    </w:p>
    <w:p w:rsidR="008E55B7" w:rsidRPr="00B9648B" w:rsidRDefault="008E55B7" w:rsidP="00BE563E">
      <w:pPr>
        <w:keepNext/>
        <w:keepLines/>
        <w:spacing w:after="200" w:line="276" w:lineRule="auto"/>
        <w:ind w:firstLine="0"/>
        <w:jc w:val="left"/>
        <w:rPr>
          <w:b/>
          <w:bCs w:val="0"/>
          <w:snapToGrid/>
          <w:sz w:val="24"/>
          <w:szCs w:val="24"/>
        </w:rPr>
      </w:pPr>
      <w:r w:rsidRPr="00B9648B">
        <w:rPr>
          <w:b/>
          <w:bCs w:val="0"/>
          <w:snapToGrid/>
          <w:sz w:val="24"/>
          <w:szCs w:val="24"/>
        </w:rPr>
        <w:br w:type="page"/>
      </w:r>
    </w:p>
    <w:p w:rsidR="003169AB" w:rsidRPr="00B9648B" w:rsidRDefault="003169AB" w:rsidP="00BE563E">
      <w:pPr>
        <w:keepNext/>
        <w:keepLines/>
        <w:spacing w:line="240" w:lineRule="auto"/>
        <w:ind w:firstLine="0"/>
        <w:jc w:val="right"/>
        <w:rPr>
          <w:b/>
          <w:bCs w:val="0"/>
          <w:snapToGrid/>
          <w:sz w:val="24"/>
          <w:szCs w:val="24"/>
        </w:rPr>
      </w:pPr>
      <w:r w:rsidRPr="00B9648B">
        <w:rPr>
          <w:b/>
          <w:bCs w:val="0"/>
          <w:snapToGrid/>
          <w:sz w:val="24"/>
          <w:szCs w:val="24"/>
        </w:rPr>
        <w:lastRenderedPageBreak/>
        <w:t xml:space="preserve">Приложение № </w:t>
      </w:r>
      <w:r w:rsidR="003B5BD8" w:rsidRPr="00B9648B">
        <w:rPr>
          <w:b/>
          <w:bCs w:val="0"/>
          <w:snapToGrid/>
          <w:sz w:val="24"/>
          <w:szCs w:val="24"/>
        </w:rPr>
        <w:t>2</w:t>
      </w:r>
    </w:p>
    <w:p w:rsidR="003169AB" w:rsidRPr="00B9648B" w:rsidRDefault="003169AB" w:rsidP="00BE563E">
      <w:pPr>
        <w:keepNext/>
        <w:keepLines/>
        <w:spacing w:line="240" w:lineRule="auto"/>
        <w:ind w:firstLine="0"/>
        <w:jc w:val="right"/>
        <w:rPr>
          <w:b/>
          <w:bCs w:val="0"/>
          <w:snapToGrid/>
          <w:sz w:val="24"/>
          <w:szCs w:val="24"/>
        </w:rPr>
      </w:pPr>
      <w:r w:rsidRPr="00B9648B">
        <w:rPr>
          <w:b/>
          <w:bCs w:val="0"/>
          <w:snapToGrid/>
          <w:sz w:val="24"/>
          <w:szCs w:val="24"/>
        </w:rPr>
        <w:t xml:space="preserve">к </w:t>
      </w:r>
      <w:r w:rsidR="0051319F" w:rsidRPr="00B9648B">
        <w:rPr>
          <w:b/>
          <w:bCs w:val="0"/>
          <w:snapToGrid/>
          <w:sz w:val="24"/>
          <w:szCs w:val="24"/>
        </w:rPr>
        <w:t xml:space="preserve">извещению </w:t>
      </w:r>
      <w:r w:rsidRPr="00B9648B">
        <w:rPr>
          <w:b/>
          <w:bCs w:val="0"/>
          <w:snapToGrid/>
          <w:sz w:val="24"/>
          <w:szCs w:val="24"/>
        </w:rPr>
        <w:t>о закупке</w:t>
      </w:r>
    </w:p>
    <w:p w:rsidR="003169AB" w:rsidRPr="00B9648B" w:rsidRDefault="003169AB" w:rsidP="00BE563E">
      <w:pPr>
        <w:keepNext/>
        <w:keepLines/>
        <w:spacing w:line="240" w:lineRule="auto"/>
        <w:ind w:firstLine="0"/>
        <w:jc w:val="right"/>
        <w:rPr>
          <w:b/>
          <w:bCs w:val="0"/>
          <w:snapToGrid/>
          <w:sz w:val="24"/>
          <w:szCs w:val="24"/>
        </w:rPr>
      </w:pPr>
    </w:p>
    <w:p w:rsidR="003169AB" w:rsidRPr="00B9648B" w:rsidRDefault="003169AB" w:rsidP="00BE563E">
      <w:pPr>
        <w:keepNext/>
        <w:keepLines/>
        <w:spacing w:line="240" w:lineRule="auto"/>
        <w:ind w:left="567" w:firstLine="0"/>
        <w:jc w:val="center"/>
        <w:rPr>
          <w:b/>
          <w:sz w:val="24"/>
          <w:szCs w:val="24"/>
        </w:rPr>
      </w:pPr>
      <w:r w:rsidRPr="00B9648B">
        <w:rPr>
          <w:b/>
          <w:sz w:val="24"/>
          <w:szCs w:val="24"/>
        </w:rPr>
        <w:t>ФОРМА «АНКЕТА УЧАСТНИКА ЗАКУПКИ»</w:t>
      </w:r>
    </w:p>
    <w:p w:rsidR="003169AB" w:rsidRPr="00B9648B" w:rsidRDefault="003169AB" w:rsidP="00BE563E">
      <w:pPr>
        <w:keepNext/>
        <w:keepLines/>
        <w:spacing w:line="240" w:lineRule="auto"/>
        <w:ind w:left="567" w:firstLine="0"/>
        <w:jc w:val="center"/>
        <w:rPr>
          <w:b/>
          <w:sz w:val="24"/>
          <w:szCs w:val="24"/>
        </w:rPr>
      </w:pPr>
    </w:p>
    <w:p w:rsidR="003169AB" w:rsidRPr="00B9648B" w:rsidRDefault="003169AB" w:rsidP="00BE563E">
      <w:pPr>
        <w:keepNext/>
        <w:keepLines/>
        <w:spacing w:line="240" w:lineRule="auto"/>
        <w:ind w:left="567" w:firstLine="0"/>
        <w:jc w:val="center"/>
        <w:rPr>
          <w:b/>
          <w:sz w:val="24"/>
          <w:szCs w:val="24"/>
        </w:rPr>
      </w:pPr>
      <w:r w:rsidRPr="00B9648B">
        <w:rPr>
          <w:b/>
          <w:sz w:val="24"/>
          <w:szCs w:val="24"/>
        </w:rPr>
        <w:t>АНКЕТА УЧАСТНИКА ЗАКУПКИ</w:t>
      </w:r>
    </w:p>
    <w:p w:rsidR="00F254D2" w:rsidRPr="00B9648B" w:rsidRDefault="00F254D2" w:rsidP="00BE563E">
      <w:pPr>
        <w:keepNext/>
        <w:keepLines/>
        <w:spacing w:line="240" w:lineRule="auto"/>
        <w:ind w:firstLine="0"/>
        <w:rPr>
          <w:b/>
          <w:sz w:val="24"/>
          <w:szCs w:val="24"/>
        </w:rPr>
      </w:pPr>
    </w:p>
    <w:p w:rsidR="00F45599" w:rsidRPr="00B9648B" w:rsidRDefault="00F45599" w:rsidP="00BE563E">
      <w:pPr>
        <w:keepNext/>
        <w:keepLines/>
        <w:spacing w:line="240" w:lineRule="auto"/>
        <w:ind w:firstLine="0"/>
        <w:rPr>
          <w:b/>
          <w:sz w:val="24"/>
          <w:szCs w:val="24"/>
        </w:rPr>
      </w:pPr>
      <w:r w:rsidRPr="00B9648B">
        <w:rPr>
          <w:b/>
          <w:sz w:val="24"/>
          <w:szCs w:val="24"/>
        </w:rPr>
        <w:t>Участник закупки: _____________________________.</w:t>
      </w:r>
    </w:p>
    <w:p w:rsidR="00F45599" w:rsidRPr="00B9648B" w:rsidRDefault="00F45599" w:rsidP="00BE563E">
      <w:pPr>
        <w:keepNext/>
        <w:keepLines/>
        <w:spacing w:line="240" w:lineRule="auto"/>
        <w:ind w:firstLine="0"/>
        <w:rPr>
          <w:b/>
          <w:sz w:val="24"/>
          <w:szCs w:val="24"/>
        </w:rPr>
      </w:pPr>
      <w:r w:rsidRPr="00B9648B">
        <w:rPr>
          <w:b/>
          <w:sz w:val="24"/>
          <w:szCs w:val="24"/>
        </w:rPr>
        <w:t>Наименование закупки: _____________________________.</w:t>
      </w:r>
    </w:p>
    <w:p w:rsidR="00F45599" w:rsidRPr="00B9648B" w:rsidRDefault="00F45599" w:rsidP="00BE563E">
      <w:pPr>
        <w:keepNext/>
        <w:keepLines/>
        <w:spacing w:line="240" w:lineRule="auto"/>
        <w:ind w:firstLine="0"/>
        <w:rPr>
          <w:b/>
          <w:sz w:val="24"/>
          <w:szCs w:val="24"/>
        </w:rPr>
      </w:pPr>
      <w:r w:rsidRPr="00B9648B">
        <w:rPr>
          <w:b/>
          <w:sz w:val="24"/>
          <w:szCs w:val="24"/>
        </w:rPr>
        <w:t>Номер лота: _____________________________.</w:t>
      </w:r>
    </w:p>
    <w:p w:rsidR="00F45599" w:rsidRPr="00B9648B" w:rsidRDefault="00F45599" w:rsidP="00BE563E">
      <w:pPr>
        <w:keepNext/>
        <w:keepLines/>
        <w:spacing w:line="240" w:lineRule="auto"/>
        <w:ind w:firstLine="0"/>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4216"/>
      </w:tblGrid>
      <w:tr w:rsidR="00B9648B" w:rsidRPr="00B9648B" w:rsidTr="00A01ABC">
        <w:trPr>
          <w:jc w:val="center"/>
        </w:trPr>
        <w:tc>
          <w:tcPr>
            <w:tcW w:w="6204" w:type="dxa"/>
          </w:tcPr>
          <w:p w:rsidR="003169AB" w:rsidRPr="00B9648B" w:rsidRDefault="003169AB" w:rsidP="00BE563E">
            <w:pPr>
              <w:keepNext/>
              <w:keepLines/>
              <w:spacing w:line="240" w:lineRule="auto"/>
              <w:ind w:firstLine="0"/>
              <w:rPr>
                <w:i/>
                <w:sz w:val="24"/>
                <w:szCs w:val="24"/>
                <w:u w:val="single"/>
              </w:rPr>
            </w:pPr>
            <w:r w:rsidRPr="00B9648B">
              <w:rPr>
                <w:sz w:val="24"/>
                <w:szCs w:val="24"/>
              </w:rPr>
              <w:t xml:space="preserve">1. </w:t>
            </w:r>
            <w:r w:rsidR="00E03793" w:rsidRPr="00B9648B">
              <w:rPr>
                <w:sz w:val="24"/>
                <w:szCs w:val="24"/>
              </w:rPr>
              <w:t>Наименование, фирменное наименование (при наличии)</w:t>
            </w:r>
            <w:r w:rsidR="002F2D00" w:rsidRPr="00B9648B">
              <w:rPr>
                <w:sz w:val="24"/>
                <w:szCs w:val="24"/>
              </w:rPr>
              <w:t>, если участником закупки является юридическое лицо</w:t>
            </w:r>
            <w:r w:rsidR="00F94255" w:rsidRPr="00B9648B">
              <w:rPr>
                <w:sz w:val="24"/>
                <w:szCs w:val="24"/>
              </w:rPr>
              <w:t>; ф</w:t>
            </w:r>
            <w:r w:rsidR="002F2D00" w:rsidRPr="00B9648B">
              <w:rPr>
                <w:sz w:val="24"/>
                <w:szCs w:val="24"/>
              </w:rPr>
              <w:t>амилия, имя, отчество (при наличии),</w:t>
            </w:r>
            <w:r w:rsidR="00F94255" w:rsidRPr="00B9648B">
              <w:rPr>
                <w:sz w:val="24"/>
                <w:szCs w:val="24"/>
              </w:rPr>
              <w:t xml:space="preserve"> паспортные данные, </w:t>
            </w:r>
            <w:r w:rsidR="002F2D00" w:rsidRPr="00B9648B">
              <w:rPr>
                <w:sz w:val="24"/>
                <w:szCs w:val="24"/>
              </w:rPr>
              <w:t>если участником закупки является индивидуальный предприниматель</w:t>
            </w:r>
            <w:r w:rsidR="00F94255" w:rsidRPr="00B9648B">
              <w:rPr>
                <w:sz w:val="24"/>
                <w:szCs w:val="24"/>
              </w:rPr>
              <w:t>.</w:t>
            </w:r>
          </w:p>
        </w:tc>
        <w:tc>
          <w:tcPr>
            <w:tcW w:w="4216" w:type="dxa"/>
            <w:vAlign w:val="center"/>
          </w:tcPr>
          <w:p w:rsidR="003169AB" w:rsidRPr="00B9648B" w:rsidRDefault="003169AB" w:rsidP="00BE563E">
            <w:pPr>
              <w:keepNext/>
              <w:keepLines/>
              <w:spacing w:line="240" w:lineRule="auto"/>
              <w:ind w:firstLine="0"/>
              <w:jc w:val="center"/>
              <w:rPr>
                <w:sz w:val="24"/>
                <w:szCs w:val="24"/>
              </w:rPr>
            </w:pPr>
          </w:p>
        </w:tc>
      </w:tr>
      <w:tr w:rsidR="00B9648B" w:rsidRPr="00B9648B" w:rsidTr="00A01ABC">
        <w:trPr>
          <w:jc w:val="center"/>
        </w:trPr>
        <w:tc>
          <w:tcPr>
            <w:tcW w:w="6204" w:type="dxa"/>
          </w:tcPr>
          <w:p w:rsidR="00E03793" w:rsidRPr="00B9648B" w:rsidRDefault="00F94255" w:rsidP="00BE563E">
            <w:pPr>
              <w:keepNext/>
              <w:keepLines/>
              <w:spacing w:line="240" w:lineRule="auto"/>
              <w:ind w:firstLine="0"/>
              <w:rPr>
                <w:sz w:val="24"/>
                <w:szCs w:val="24"/>
              </w:rPr>
            </w:pPr>
            <w:r w:rsidRPr="00B9648B">
              <w:rPr>
                <w:sz w:val="24"/>
                <w:szCs w:val="24"/>
              </w:rPr>
              <w:t>2.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276B65" w:rsidRPr="00B9648B">
              <w:rPr>
                <w:sz w:val="24"/>
                <w:szCs w:val="24"/>
              </w:rPr>
              <w:t>.</w:t>
            </w:r>
          </w:p>
        </w:tc>
        <w:tc>
          <w:tcPr>
            <w:tcW w:w="4216" w:type="dxa"/>
            <w:vAlign w:val="center"/>
          </w:tcPr>
          <w:p w:rsidR="00E03793" w:rsidRPr="00B9648B" w:rsidRDefault="00E03793" w:rsidP="00BE563E">
            <w:pPr>
              <w:keepNext/>
              <w:keepLines/>
              <w:spacing w:line="240" w:lineRule="auto"/>
              <w:ind w:firstLine="0"/>
              <w:jc w:val="center"/>
              <w:rPr>
                <w:sz w:val="24"/>
                <w:szCs w:val="24"/>
              </w:rPr>
            </w:pPr>
          </w:p>
        </w:tc>
      </w:tr>
      <w:tr w:rsidR="00B9648B" w:rsidRPr="00B9648B" w:rsidTr="00A01ABC">
        <w:trPr>
          <w:jc w:val="center"/>
        </w:trPr>
        <w:tc>
          <w:tcPr>
            <w:tcW w:w="6204" w:type="dxa"/>
          </w:tcPr>
          <w:p w:rsidR="002F2D00" w:rsidRPr="00B9648B" w:rsidRDefault="00F94255" w:rsidP="00BE563E">
            <w:pPr>
              <w:keepNext/>
              <w:keepLines/>
              <w:tabs>
                <w:tab w:val="left" w:pos="300"/>
              </w:tabs>
              <w:spacing w:line="240" w:lineRule="auto"/>
              <w:ind w:firstLine="0"/>
              <w:rPr>
                <w:sz w:val="24"/>
                <w:szCs w:val="24"/>
              </w:rPr>
            </w:pPr>
            <w:r w:rsidRPr="00B9648B">
              <w:rPr>
                <w:sz w:val="24"/>
                <w:szCs w:val="24"/>
              </w:rPr>
              <w:t>3.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F109B" w:rsidRPr="00B9648B">
              <w:rPr>
                <w:sz w:val="24"/>
                <w:szCs w:val="24"/>
              </w:rPr>
              <w:t>.</w:t>
            </w:r>
          </w:p>
        </w:tc>
        <w:tc>
          <w:tcPr>
            <w:tcW w:w="4216" w:type="dxa"/>
            <w:vAlign w:val="center"/>
          </w:tcPr>
          <w:p w:rsidR="002F2D00" w:rsidRPr="00B9648B" w:rsidRDefault="002F2D00" w:rsidP="00BE563E">
            <w:pPr>
              <w:keepNext/>
              <w:keepLines/>
              <w:spacing w:line="240" w:lineRule="auto"/>
              <w:ind w:firstLine="0"/>
              <w:jc w:val="center"/>
              <w:rPr>
                <w:sz w:val="24"/>
                <w:szCs w:val="24"/>
              </w:rPr>
            </w:pPr>
          </w:p>
        </w:tc>
      </w:tr>
      <w:tr w:rsidR="00A01ABC" w:rsidRPr="00B9648B" w:rsidTr="00A01ABC">
        <w:trPr>
          <w:jc w:val="center"/>
        </w:trPr>
        <w:tc>
          <w:tcPr>
            <w:tcW w:w="6204" w:type="dxa"/>
          </w:tcPr>
          <w:p w:rsidR="00A01ABC" w:rsidRPr="00B9648B" w:rsidRDefault="00A01ABC" w:rsidP="00BE563E">
            <w:pPr>
              <w:keepNext/>
              <w:keepLines/>
              <w:tabs>
                <w:tab w:val="left" w:pos="300"/>
              </w:tabs>
              <w:spacing w:line="240" w:lineRule="auto"/>
              <w:ind w:firstLine="0"/>
              <w:rPr>
                <w:sz w:val="24"/>
                <w:szCs w:val="24"/>
              </w:rPr>
            </w:pPr>
            <w:r w:rsidRPr="00B9648B">
              <w:rPr>
                <w:sz w:val="24"/>
                <w:szCs w:val="24"/>
              </w:rPr>
              <w:t>4. Адрес юридического лица в пределах места нахождения юридического лица, если участником закупки является юридическое лицо;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4216" w:type="dxa"/>
            <w:vAlign w:val="center"/>
          </w:tcPr>
          <w:p w:rsidR="00A01ABC" w:rsidRPr="00B9648B" w:rsidRDefault="00A01ABC" w:rsidP="00BE563E">
            <w:pPr>
              <w:keepNext/>
              <w:keepLines/>
              <w:spacing w:line="240" w:lineRule="auto"/>
              <w:ind w:firstLine="0"/>
              <w:jc w:val="center"/>
              <w:rPr>
                <w:sz w:val="24"/>
                <w:szCs w:val="24"/>
              </w:rPr>
            </w:pPr>
          </w:p>
        </w:tc>
      </w:tr>
    </w:tbl>
    <w:p w:rsidR="003169AB" w:rsidRPr="00B9648B" w:rsidRDefault="003169AB" w:rsidP="00BE563E">
      <w:pPr>
        <w:keepNext/>
        <w:keepLines/>
        <w:spacing w:line="240" w:lineRule="auto"/>
        <w:rPr>
          <w:b/>
          <w:sz w:val="24"/>
          <w:szCs w:val="24"/>
        </w:rPr>
      </w:pPr>
    </w:p>
    <w:p w:rsidR="00F94255" w:rsidRPr="00B9648B" w:rsidRDefault="00F94255" w:rsidP="00BE563E">
      <w:pPr>
        <w:keepNext/>
        <w:keepLines/>
        <w:spacing w:line="240" w:lineRule="auto"/>
        <w:rPr>
          <w:b/>
          <w:sz w:val="24"/>
          <w:szCs w:val="24"/>
        </w:rPr>
      </w:pPr>
    </w:p>
    <w:p w:rsidR="003169AB" w:rsidRPr="00B9648B" w:rsidRDefault="003169AB" w:rsidP="00BE563E">
      <w:pPr>
        <w:keepNext/>
        <w:keepLines/>
        <w:spacing w:line="240" w:lineRule="auto"/>
        <w:ind w:firstLine="0"/>
        <w:rPr>
          <w:b/>
          <w:sz w:val="24"/>
          <w:szCs w:val="24"/>
        </w:rPr>
      </w:pPr>
      <w:r w:rsidRPr="00B9648B">
        <w:rPr>
          <w:b/>
          <w:sz w:val="24"/>
          <w:szCs w:val="24"/>
        </w:rPr>
        <w:t>______________________                     _________________              ____________________</w:t>
      </w:r>
    </w:p>
    <w:p w:rsidR="003169AB" w:rsidRPr="00B9648B" w:rsidRDefault="003169AB" w:rsidP="00BE563E">
      <w:pPr>
        <w:keepNext/>
        <w:keepLines/>
        <w:spacing w:line="240" w:lineRule="auto"/>
        <w:ind w:firstLine="0"/>
        <w:jc w:val="left"/>
        <w:rPr>
          <w:sz w:val="24"/>
          <w:szCs w:val="24"/>
        </w:rPr>
      </w:pPr>
      <w:r w:rsidRPr="00B9648B">
        <w:rPr>
          <w:sz w:val="24"/>
          <w:szCs w:val="24"/>
        </w:rPr>
        <w:t>(Должность руководителя,                           (подпись)                                    (Ф.И.О.)</w:t>
      </w:r>
    </w:p>
    <w:p w:rsidR="003169AB" w:rsidRPr="00B9648B" w:rsidRDefault="003169AB" w:rsidP="00BE563E">
      <w:pPr>
        <w:keepNext/>
        <w:keepLines/>
        <w:spacing w:line="240" w:lineRule="auto"/>
        <w:ind w:firstLine="0"/>
        <w:rPr>
          <w:sz w:val="24"/>
          <w:szCs w:val="24"/>
        </w:rPr>
      </w:pPr>
      <w:r w:rsidRPr="00B9648B">
        <w:rPr>
          <w:sz w:val="24"/>
          <w:szCs w:val="24"/>
        </w:rPr>
        <w:t>уполномоченного представителя)     М.П.</w:t>
      </w:r>
    </w:p>
    <w:p w:rsidR="000B531A" w:rsidRPr="00B9648B" w:rsidRDefault="000B531A" w:rsidP="00BE563E">
      <w:pPr>
        <w:keepNext/>
        <w:keepLines/>
        <w:spacing w:line="240" w:lineRule="auto"/>
        <w:ind w:firstLine="0"/>
        <w:rPr>
          <w:sz w:val="24"/>
          <w:szCs w:val="24"/>
        </w:rPr>
      </w:pPr>
    </w:p>
    <w:p w:rsidR="00FB149C" w:rsidRPr="00B9648B" w:rsidRDefault="000B531A" w:rsidP="00BE563E">
      <w:pPr>
        <w:keepNext/>
        <w:keepLines/>
        <w:spacing w:line="240" w:lineRule="auto"/>
        <w:ind w:firstLine="0"/>
        <w:jc w:val="right"/>
        <w:rPr>
          <w:b/>
          <w:bCs w:val="0"/>
          <w:snapToGrid/>
          <w:sz w:val="24"/>
          <w:szCs w:val="24"/>
        </w:rPr>
      </w:pPr>
      <w:r w:rsidRPr="00B9648B">
        <w:rPr>
          <w:sz w:val="24"/>
          <w:szCs w:val="24"/>
        </w:rPr>
        <w:br w:type="page"/>
      </w:r>
      <w:r w:rsidR="00FB149C" w:rsidRPr="00B9648B">
        <w:rPr>
          <w:b/>
          <w:bCs w:val="0"/>
          <w:snapToGrid/>
          <w:sz w:val="24"/>
          <w:szCs w:val="24"/>
        </w:rPr>
        <w:lastRenderedPageBreak/>
        <w:t>Приложение № 2а</w:t>
      </w:r>
    </w:p>
    <w:p w:rsidR="00FB149C" w:rsidRPr="00B9648B" w:rsidRDefault="00FB149C" w:rsidP="00BE563E">
      <w:pPr>
        <w:keepNext/>
        <w:keepLines/>
        <w:spacing w:line="240" w:lineRule="auto"/>
        <w:ind w:firstLine="0"/>
        <w:jc w:val="right"/>
        <w:rPr>
          <w:b/>
          <w:bCs w:val="0"/>
          <w:snapToGrid/>
          <w:sz w:val="24"/>
          <w:szCs w:val="24"/>
        </w:rPr>
      </w:pPr>
      <w:r w:rsidRPr="00B9648B">
        <w:rPr>
          <w:b/>
          <w:bCs w:val="0"/>
          <w:snapToGrid/>
          <w:sz w:val="24"/>
          <w:szCs w:val="24"/>
        </w:rPr>
        <w:t>к извещению о закупке</w:t>
      </w:r>
    </w:p>
    <w:p w:rsidR="002C12F9" w:rsidRPr="00B9648B" w:rsidRDefault="002C12F9" w:rsidP="00BE563E">
      <w:pPr>
        <w:keepNext/>
        <w:keepLines/>
        <w:spacing w:line="240" w:lineRule="auto"/>
        <w:ind w:left="567" w:firstLine="0"/>
        <w:jc w:val="center"/>
        <w:rPr>
          <w:b/>
          <w:sz w:val="24"/>
          <w:szCs w:val="24"/>
        </w:rPr>
      </w:pPr>
    </w:p>
    <w:p w:rsidR="00FB149C" w:rsidRPr="00B9648B" w:rsidRDefault="00FB149C" w:rsidP="00BE563E">
      <w:pPr>
        <w:keepNext/>
        <w:keepLines/>
        <w:spacing w:line="240" w:lineRule="auto"/>
        <w:ind w:left="567" w:firstLine="0"/>
        <w:jc w:val="center"/>
        <w:rPr>
          <w:b/>
          <w:sz w:val="24"/>
          <w:szCs w:val="24"/>
        </w:rPr>
      </w:pPr>
      <w:r w:rsidRPr="00B9648B">
        <w:rPr>
          <w:b/>
          <w:sz w:val="24"/>
          <w:szCs w:val="24"/>
        </w:rPr>
        <w:t>ФОРМА «АНКЕТА</w:t>
      </w:r>
      <w:r w:rsidR="00DC23FD" w:rsidRPr="00B9648B">
        <w:rPr>
          <w:b/>
          <w:sz w:val="24"/>
          <w:szCs w:val="24"/>
        </w:rPr>
        <w:t xml:space="preserve"> КОЛЛЕКТИВНОГО</w:t>
      </w:r>
      <w:r w:rsidRPr="00B9648B">
        <w:rPr>
          <w:b/>
          <w:sz w:val="24"/>
          <w:szCs w:val="24"/>
        </w:rPr>
        <w:t xml:space="preserve"> УЧАСТНИКА ЗАКУПКИ»</w:t>
      </w:r>
    </w:p>
    <w:p w:rsidR="00FB149C" w:rsidRPr="00B9648B" w:rsidRDefault="00FB149C" w:rsidP="00BE563E">
      <w:pPr>
        <w:keepNext/>
        <w:keepLines/>
        <w:spacing w:line="240" w:lineRule="auto"/>
        <w:ind w:left="567" w:firstLine="0"/>
        <w:jc w:val="center"/>
        <w:rPr>
          <w:b/>
          <w:sz w:val="24"/>
          <w:szCs w:val="24"/>
        </w:rPr>
      </w:pPr>
    </w:p>
    <w:p w:rsidR="00FB149C" w:rsidRPr="00B9648B" w:rsidRDefault="00FB149C" w:rsidP="00BE563E">
      <w:pPr>
        <w:keepNext/>
        <w:keepLines/>
        <w:spacing w:line="240" w:lineRule="auto"/>
        <w:ind w:left="567" w:firstLine="0"/>
        <w:jc w:val="center"/>
        <w:rPr>
          <w:b/>
          <w:sz w:val="24"/>
          <w:szCs w:val="24"/>
        </w:rPr>
      </w:pPr>
      <w:r w:rsidRPr="00B9648B">
        <w:rPr>
          <w:b/>
          <w:sz w:val="24"/>
          <w:szCs w:val="24"/>
        </w:rPr>
        <w:t>АНКЕТА</w:t>
      </w:r>
      <w:r w:rsidR="00DC23FD" w:rsidRPr="00B9648B">
        <w:rPr>
          <w:sz w:val="24"/>
          <w:szCs w:val="24"/>
        </w:rPr>
        <w:t xml:space="preserve"> </w:t>
      </w:r>
      <w:r w:rsidR="00DC23FD" w:rsidRPr="00B9648B">
        <w:rPr>
          <w:b/>
          <w:sz w:val="24"/>
          <w:szCs w:val="24"/>
        </w:rPr>
        <w:t>КОЛЛЕКТИВНОГО</w:t>
      </w:r>
      <w:r w:rsidRPr="00B9648B">
        <w:rPr>
          <w:b/>
          <w:sz w:val="24"/>
          <w:szCs w:val="24"/>
        </w:rPr>
        <w:t xml:space="preserve"> УЧАСТНИКА ЗАКУПКИ</w:t>
      </w:r>
    </w:p>
    <w:p w:rsidR="00FB149C" w:rsidRPr="00B9648B" w:rsidRDefault="00FB149C" w:rsidP="00BE563E">
      <w:pPr>
        <w:keepNext/>
        <w:keepLines/>
        <w:spacing w:line="240" w:lineRule="auto"/>
        <w:ind w:firstLine="0"/>
        <w:rPr>
          <w:b/>
          <w:sz w:val="24"/>
          <w:szCs w:val="24"/>
        </w:rPr>
      </w:pPr>
    </w:p>
    <w:p w:rsidR="002C12F9" w:rsidRPr="00B9648B" w:rsidRDefault="002C12F9" w:rsidP="00BE563E">
      <w:pPr>
        <w:keepNext/>
        <w:keepLines/>
        <w:spacing w:line="240" w:lineRule="auto"/>
        <w:ind w:firstLine="0"/>
        <w:rPr>
          <w:b/>
          <w:sz w:val="24"/>
          <w:szCs w:val="24"/>
        </w:rPr>
      </w:pPr>
    </w:p>
    <w:p w:rsidR="002C12F9" w:rsidRPr="00B9648B" w:rsidRDefault="002C12F9" w:rsidP="00BE563E">
      <w:pPr>
        <w:keepNext/>
        <w:keepLines/>
        <w:spacing w:line="240" w:lineRule="auto"/>
        <w:ind w:firstLine="0"/>
        <w:rPr>
          <w:b/>
          <w:sz w:val="24"/>
          <w:szCs w:val="24"/>
        </w:rPr>
      </w:pPr>
      <w:r w:rsidRPr="00B9648B">
        <w:rPr>
          <w:b/>
          <w:sz w:val="24"/>
          <w:szCs w:val="24"/>
        </w:rPr>
        <w:t>Участник закупки: _____________________________.</w:t>
      </w:r>
    </w:p>
    <w:p w:rsidR="002C12F9" w:rsidRPr="00B9648B" w:rsidRDefault="002C12F9" w:rsidP="00BE563E">
      <w:pPr>
        <w:keepNext/>
        <w:keepLines/>
        <w:spacing w:line="240" w:lineRule="auto"/>
        <w:ind w:firstLine="0"/>
        <w:rPr>
          <w:b/>
          <w:sz w:val="24"/>
          <w:szCs w:val="24"/>
        </w:rPr>
      </w:pPr>
      <w:r w:rsidRPr="00B9648B">
        <w:rPr>
          <w:b/>
          <w:sz w:val="24"/>
          <w:szCs w:val="24"/>
        </w:rPr>
        <w:t>Наименование закупки: _____________________________.</w:t>
      </w:r>
    </w:p>
    <w:p w:rsidR="002C12F9" w:rsidRPr="00B9648B" w:rsidRDefault="002C12F9" w:rsidP="00BE563E">
      <w:pPr>
        <w:keepNext/>
        <w:keepLines/>
        <w:spacing w:line="240" w:lineRule="auto"/>
        <w:ind w:firstLine="0"/>
        <w:rPr>
          <w:b/>
          <w:sz w:val="24"/>
          <w:szCs w:val="24"/>
        </w:rPr>
      </w:pPr>
      <w:r w:rsidRPr="00B9648B">
        <w:rPr>
          <w:b/>
          <w:sz w:val="24"/>
          <w:szCs w:val="24"/>
        </w:rPr>
        <w:t>Номер лота: _____________________________.</w:t>
      </w:r>
    </w:p>
    <w:p w:rsidR="002C12F9" w:rsidRPr="00B9648B" w:rsidRDefault="002C12F9" w:rsidP="00BE563E">
      <w:pPr>
        <w:keepNext/>
        <w:keepLines/>
        <w:spacing w:line="240" w:lineRule="auto"/>
        <w:ind w:firstLine="0"/>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933"/>
      </w:tblGrid>
      <w:tr w:rsidR="00B9648B" w:rsidRPr="00B9648B" w:rsidTr="002C12F9">
        <w:trPr>
          <w:jc w:val="center"/>
        </w:trPr>
        <w:tc>
          <w:tcPr>
            <w:tcW w:w="6487" w:type="dxa"/>
          </w:tcPr>
          <w:p w:rsidR="00484FA9" w:rsidRPr="00B9648B" w:rsidRDefault="00484FA9" w:rsidP="00BE563E">
            <w:pPr>
              <w:keepNext/>
              <w:keepLines/>
              <w:spacing w:line="240" w:lineRule="auto"/>
              <w:ind w:firstLine="0"/>
              <w:rPr>
                <w:b/>
                <w:sz w:val="24"/>
                <w:szCs w:val="24"/>
              </w:rPr>
            </w:pPr>
            <w:r w:rsidRPr="00B9648B">
              <w:rPr>
                <w:b/>
                <w:sz w:val="24"/>
                <w:szCs w:val="24"/>
              </w:rPr>
              <w:t>Участник № 1</w:t>
            </w:r>
            <w:r w:rsidR="00B21637" w:rsidRPr="00B9648B">
              <w:rPr>
                <w:b/>
                <w:sz w:val="24"/>
                <w:szCs w:val="24"/>
              </w:rPr>
              <w:t xml:space="preserve"> (уполномоченный представлять интересы коллективного участника закупки)</w:t>
            </w:r>
          </w:p>
        </w:tc>
        <w:tc>
          <w:tcPr>
            <w:tcW w:w="3933" w:type="dxa"/>
            <w:vAlign w:val="center"/>
          </w:tcPr>
          <w:p w:rsidR="00484FA9" w:rsidRPr="00B9648B" w:rsidRDefault="00484FA9" w:rsidP="00BE563E">
            <w:pPr>
              <w:keepNext/>
              <w:keepLines/>
              <w:spacing w:line="240" w:lineRule="auto"/>
              <w:ind w:firstLine="0"/>
              <w:jc w:val="center"/>
              <w:rPr>
                <w:sz w:val="24"/>
                <w:szCs w:val="24"/>
              </w:rPr>
            </w:pPr>
          </w:p>
        </w:tc>
      </w:tr>
      <w:tr w:rsidR="00B9648B" w:rsidRPr="00B9648B" w:rsidTr="002C12F9">
        <w:trPr>
          <w:jc w:val="center"/>
        </w:trPr>
        <w:tc>
          <w:tcPr>
            <w:tcW w:w="6487" w:type="dxa"/>
          </w:tcPr>
          <w:p w:rsidR="00FB149C" w:rsidRPr="00B9648B" w:rsidRDefault="00FB149C" w:rsidP="00BE563E">
            <w:pPr>
              <w:keepNext/>
              <w:keepLines/>
              <w:spacing w:line="240" w:lineRule="auto"/>
              <w:ind w:firstLine="0"/>
              <w:rPr>
                <w:i/>
                <w:sz w:val="24"/>
                <w:szCs w:val="24"/>
                <w:u w:val="single"/>
              </w:rPr>
            </w:pPr>
            <w:r w:rsidRPr="00B9648B">
              <w:rPr>
                <w:sz w:val="24"/>
                <w:szCs w:val="24"/>
              </w:rPr>
              <w:t>1. Наименование, фирменное наименование (при наличии), если участником закупки является юридическое лицо; фамилия, имя, отчество (при наличии), паспортные данные, если участником закупки является индивидуальный предприниматель.</w:t>
            </w:r>
          </w:p>
        </w:tc>
        <w:tc>
          <w:tcPr>
            <w:tcW w:w="3933" w:type="dxa"/>
            <w:vAlign w:val="center"/>
          </w:tcPr>
          <w:p w:rsidR="00FB149C" w:rsidRPr="00B9648B" w:rsidRDefault="00FB149C" w:rsidP="00BE563E">
            <w:pPr>
              <w:keepNext/>
              <w:keepLines/>
              <w:spacing w:line="240" w:lineRule="auto"/>
              <w:ind w:firstLine="0"/>
              <w:jc w:val="center"/>
              <w:rPr>
                <w:sz w:val="24"/>
                <w:szCs w:val="24"/>
              </w:rPr>
            </w:pPr>
          </w:p>
        </w:tc>
      </w:tr>
      <w:tr w:rsidR="00B9648B" w:rsidRPr="00B9648B" w:rsidTr="002C12F9">
        <w:trPr>
          <w:jc w:val="center"/>
        </w:trPr>
        <w:tc>
          <w:tcPr>
            <w:tcW w:w="6487" w:type="dxa"/>
          </w:tcPr>
          <w:p w:rsidR="00FB149C" w:rsidRPr="00B9648B" w:rsidRDefault="00FB149C" w:rsidP="00BE563E">
            <w:pPr>
              <w:keepNext/>
              <w:keepLines/>
              <w:spacing w:line="240" w:lineRule="auto"/>
              <w:ind w:firstLine="0"/>
              <w:rPr>
                <w:sz w:val="24"/>
                <w:szCs w:val="24"/>
              </w:rPr>
            </w:pPr>
            <w:r w:rsidRPr="00B9648B">
              <w:rPr>
                <w:sz w:val="24"/>
                <w:szCs w:val="24"/>
              </w:rPr>
              <w:t>2.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33" w:type="dxa"/>
            <w:vAlign w:val="center"/>
          </w:tcPr>
          <w:p w:rsidR="00FB149C" w:rsidRPr="00B9648B" w:rsidRDefault="00FB149C" w:rsidP="00BE563E">
            <w:pPr>
              <w:keepNext/>
              <w:keepLines/>
              <w:spacing w:line="240" w:lineRule="auto"/>
              <w:ind w:firstLine="0"/>
              <w:jc w:val="center"/>
              <w:rPr>
                <w:sz w:val="24"/>
                <w:szCs w:val="24"/>
              </w:rPr>
            </w:pPr>
          </w:p>
        </w:tc>
      </w:tr>
      <w:tr w:rsidR="00B9648B" w:rsidRPr="00B9648B" w:rsidTr="002C12F9">
        <w:trPr>
          <w:jc w:val="center"/>
        </w:trPr>
        <w:tc>
          <w:tcPr>
            <w:tcW w:w="6487" w:type="dxa"/>
          </w:tcPr>
          <w:p w:rsidR="00FB149C" w:rsidRPr="00B9648B" w:rsidRDefault="00FB149C" w:rsidP="00BE563E">
            <w:pPr>
              <w:keepNext/>
              <w:keepLines/>
              <w:tabs>
                <w:tab w:val="left" w:pos="300"/>
              </w:tabs>
              <w:spacing w:line="240" w:lineRule="auto"/>
              <w:ind w:firstLine="0"/>
              <w:rPr>
                <w:sz w:val="24"/>
                <w:szCs w:val="24"/>
              </w:rPr>
            </w:pPr>
            <w:r w:rsidRPr="00B9648B">
              <w:rPr>
                <w:sz w:val="24"/>
                <w:szCs w:val="24"/>
              </w:rPr>
              <w:t>3.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F109B" w:rsidRPr="00B9648B">
              <w:rPr>
                <w:sz w:val="24"/>
                <w:szCs w:val="24"/>
              </w:rPr>
              <w:t>.</w:t>
            </w:r>
          </w:p>
        </w:tc>
        <w:tc>
          <w:tcPr>
            <w:tcW w:w="3933" w:type="dxa"/>
            <w:vAlign w:val="center"/>
          </w:tcPr>
          <w:p w:rsidR="00FB149C" w:rsidRPr="00B9648B" w:rsidRDefault="00FB149C" w:rsidP="00BE563E">
            <w:pPr>
              <w:keepNext/>
              <w:keepLines/>
              <w:spacing w:line="240" w:lineRule="auto"/>
              <w:ind w:firstLine="0"/>
              <w:jc w:val="center"/>
              <w:rPr>
                <w:sz w:val="24"/>
                <w:szCs w:val="24"/>
              </w:rPr>
            </w:pPr>
          </w:p>
        </w:tc>
      </w:tr>
      <w:tr w:rsidR="00B9648B" w:rsidRPr="00B9648B" w:rsidTr="002C12F9">
        <w:trPr>
          <w:jc w:val="center"/>
        </w:trPr>
        <w:tc>
          <w:tcPr>
            <w:tcW w:w="6487" w:type="dxa"/>
          </w:tcPr>
          <w:p w:rsidR="00FB149C" w:rsidRPr="00B9648B" w:rsidRDefault="00FB149C" w:rsidP="00BE563E">
            <w:pPr>
              <w:keepNext/>
              <w:keepLines/>
              <w:tabs>
                <w:tab w:val="left" w:pos="300"/>
              </w:tabs>
              <w:spacing w:line="240" w:lineRule="auto"/>
              <w:ind w:firstLine="0"/>
              <w:rPr>
                <w:sz w:val="24"/>
                <w:szCs w:val="24"/>
              </w:rPr>
            </w:pPr>
            <w:r w:rsidRPr="00B9648B">
              <w:rPr>
                <w:sz w:val="24"/>
                <w:szCs w:val="24"/>
              </w:rPr>
              <w:t>4. Адрес юридического лица в пределах места нахождения юридического лица, если участником закупки является юридическое лицо;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33" w:type="dxa"/>
            <w:vAlign w:val="center"/>
          </w:tcPr>
          <w:p w:rsidR="00FB149C" w:rsidRPr="00B9648B" w:rsidRDefault="00FB149C" w:rsidP="00BE563E">
            <w:pPr>
              <w:keepNext/>
              <w:keepLines/>
              <w:spacing w:line="240" w:lineRule="auto"/>
              <w:ind w:firstLine="0"/>
              <w:jc w:val="center"/>
              <w:rPr>
                <w:sz w:val="24"/>
                <w:szCs w:val="24"/>
              </w:rPr>
            </w:pPr>
          </w:p>
        </w:tc>
      </w:tr>
      <w:tr w:rsidR="00B9648B" w:rsidRPr="00B9648B" w:rsidTr="002C12F9">
        <w:trPr>
          <w:jc w:val="center"/>
        </w:trPr>
        <w:tc>
          <w:tcPr>
            <w:tcW w:w="6487" w:type="dxa"/>
            <w:tcBorders>
              <w:top w:val="single" w:sz="4" w:space="0" w:color="auto"/>
              <w:left w:val="single" w:sz="4" w:space="0" w:color="auto"/>
              <w:bottom w:val="single" w:sz="4" w:space="0" w:color="auto"/>
              <w:right w:val="single" w:sz="4" w:space="0" w:color="auto"/>
            </w:tcBorders>
          </w:tcPr>
          <w:p w:rsidR="00484FA9" w:rsidRPr="00B9648B" w:rsidRDefault="00484FA9" w:rsidP="00BE563E">
            <w:pPr>
              <w:keepNext/>
              <w:keepLines/>
              <w:tabs>
                <w:tab w:val="left" w:pos="300"/>
              </w:tabs>
              <w:spacing w:line="240" w:lineRule="auto"/>
              <w:ind w:firstLine="0"/>
              <w:rPr>
                <w:b/>
                <w:sz w:val="24"/>
                <w:szCs w:val="24"/>
              </w:rPr>
            </w:pPr>
            <w:r w:rsidRPr="00B9648B">
              <w:rPr>
                <w:b/>
                <w:sz w:val="24"/>
                <w:szCs w:val="24"/>
              </w:rPr>
              <w:t>Участник № 2</w:t>
            </w:r>
          </w:p>
        </w:tc>
        <w:tc>
          <w:tcPr>
            <w:tcW w:w="3933" w:type="dxa"/>
            <w:tcBorders>
              <w:top w:val="single" w:sz="4" w:space="0" w:color="auto"/>
              <w:left w:val="single" w:sz="4" w:space="0" w:color="auto"/>
              <w:bottom w:val="single" w:sz="4" w:space="0" w:color="auto"/>
              <w:right w:val="single" w:sz="4" w:space="0" w:color="auto"/>
            </w:tcBorders>
            <w:vAlign w:val="center"/>
          </w:tcPr>
          <w:p w:rsidR="00484FA9" w:rsidRPr="00B9648B" w:rsidRDefault="00484FA9" w:rsidP="00BE563E">
            <w:pPr>
              <w:keepNext/>
              <w:keepLines/>
              <w:spacing w:line="240" w:lineRule="auto"/>
              <w:ind w:firstLine="0"/>
              <w:jc w:val="center"/>
              <w:rPr>
                <w:sz w:val="24"/>
                <w:szCs w:val="24"/>
              </w:rPr>
            </w:pPr>
          </w:p>
        </w:tc>
      </w:tr>
      <w:tr w:rsidR="00B9648B" w:rsidRPr="00B9648B" w:rsidTr="002C12F9">
        <w:trPr>
          <w:jc w:val="center"/>
        </w:trPr>
        <w:tc>
          <w:tcPr>
            <w:tcW w:w="6487" w:type="dxa"/>
            <w:tcBorders>
              <w:top w:val="single" w:sz="4" w:space="0" w:color="auto"/>
              <w:left w:val="single" w:sz="4" w:space="0" w:color="auto"/>
              <w:bottom w:val="single" w:sz="4" w:space="0" w:color="auto"/>
              <w:right w:val="single" w:sz="4" w:space="0" w:color="auto"/>
            </w:tcBorders>
          </w:tcPr>
          <w:p w:rsidR="00484FA9" w:rsidRPr="00B9648B" w:rsidRDefault="00484FA9" w:rsidP="00BE563E">
            <w:pPr>
              <w:keepNext/>
              <w:keepLines/>
              <w:tabs>
                <w:tab w:val="left" w:pos="300"/>
              </w:tabs>
              <w:spacing w:line="240" w:lineRule="auto"/>
              <w:ind w:firstLine="0"/>
              <w:rPr>
                <w:sz w:val="24"/>
                <w:szCs w:val="24"/>
              </w:rPr>
            </w:pPr>
            <w:r w:rsidRPr="00B9648B">
              <w:rPr>
                <w:sz w:val="24"/>
                <w:szCs w:val="24"/>
              </w:rPr>
              <w:t>1. Наименование, фирменное наименование (при наличии), если участником закупки является юридическое лицо; фамилия, имя, отчество (при наличии), паспортные данные, если участником закупки является индивидуальный предприниматель.</w:t>
            </w:r>
          </w:p>
        </w:tc>
        <w:tc>
          <w:tcPr>
            <w:tcW w:w="3933" w:type="dxa"/>
            <w:tcBorders>
              <w:top w:val="single" w:sz="4" w:space="0" w:color="auto"/>
              <w:left w:val="single" w:sz="4" w:space="0" w:color="auto"/>
              <w:bottom w:val="single" w:sz="4" w:space="0" w:color="auto"/>
              <w:right w:val="single" w:sz="4" w:space="0" w:color="auto"/>
            </w:tcBorders>
            <w:vAlign w:val="center"/>
          </w:tcPr>
          <w:p w:rsidR="00484FA9" w:rsidRPr="00B9648B" w:rsidRDefault="00484FA9" w:rsidP="00BE563E">
            <w:pPr>
              <w:keepNext/>
              <w:keepLines/>
              <w:spacing w:line="240" w:lineRule="auto"/>
              <w:ind w:firstLine="0"/>
              <w:jc w:val="center"/>
              <w:rPr>
                <w:sz w:val="24"/>
                <w:szCs w:val="24"/>
              </w:rPr>
            </w:pPr>
          </w:p>
        </w:tc>
      </w:tr>
      <w:tr w:rsidR="00B9648B" w:rsidRPr="00B9648B" w:rsidTr="002C12F9">
        <w:trPr>
          <w:jc w:val="center"/>
        </w:trPr>
        <w:tc>
          <w:tcPr>
            <w:tcW w:w="6487" w:type="dxa"/>
            <w:tcBorders>
              <w:top w:val="single" w:sz="4" w:space="0" w:color="auto"/>
              <w:left w:val="single" w:sz="4" w:space="0" w:color="auto"/>
              <w:bottom w:val="single" w:sz="4" w:space="0" w:color="auto"/>
              <w:right w:val="single" w:sz="4" w:space="0" w:color="auto"/>
            </w:tcBorders>
          </w:tcPr>
          <w:p w:rsidR="00484FA9" w:rsidRPr="00B9648B" w:rsidRDefault="00484FA9" w:rsidP="00BE563E">
            <w:pPr>
              <w:keepNext/>
              <w:keepLines/>
              <w:tabs>
                <w:tab w:val="left" w:pos="300"/>
              </w:tabs>
              <w:spacing w:line="240" w:lineRule="auto"/>
              <w:ind w:firstLine="0"/>
              <w:rPr>
                <w:sz w:val="24"/>
                <w:szCs w:val="24"/>
              </w:rPr>
            </w:pPr>
            <w:r w:rsidRPr="00B9648B">
              <w:rPr>
                <w:sz w:val="24"/>
                <w:szCs w:val="24"/>
              </w:rPr>
              <w:t>2.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33" w:type="dxa"/>
            <w:tcBorders>
              <w:top w:val="single" w:sz="4" w:space="0" w:color="auto"/>
              <w:left w:val="single" w:sz="4" w:space="0" w:color="auto"/>
              <w:bottom w:val="single" w:sz="4" w:space="0" w:color="auto"/>
              <w:right w:val="single" w:sz="4" w:space="0" w:color="auto"/>
            </w:tcBorders>
            <w:vAlign w:val="center"/>
          </w:tcPr>
          <w:p w:rsidR="00484FA9" w:rsidRPr="00B9648B" w:rsidRDefault="00484FA9" w:rsidP="00BE563E">
            <w:pPr>
              <w:keepNext/>
              <w:keepLines/>
              <w:spacing w:line="240" w:lineRule="auto"/>
              <w:ind w:firstLine="0"/>
              <w:jc w:val="center"/>
              <w:rPr>
                <w:sz w:val="24"/>
                <w:szCs w:val="24"/>
              </w:rPr>
            </w:pPr>
          </w:p>
        </w:tc>
      </w:tr>
      <w:tr w:rsidR="00B9648B" w:rsidRPr="00B9648B" w:rsidTr="002C12F9">
        <w:trPr>
          <w:jc w:val="center"/>
        </w:trPr>
        <w:tc>
          <w:tcPr>
            <w:tcW w:w="6487" w:type="dxa"/>
            <w:tcBorders>
              <w:top w:val="single" w:sz="4" w:space="0" w:color="auto"/>
              <w:left w:val="single" w:sz="4" w:space="0" w:color="auto"/>
              <w:bottom w:val="single" w:sz="4" w:space="0" w:color="auto"/>
              <w:right w:val="single" w:sz="4" w:space="0" w:color="auto"/>
            </w:tcBorders>
          </w:tcPr>
          <w:p w:rsidR="00484FA9" w:rsidRPr="00B9648B" w:rsidRDefault="00484FA9" w:rsidP="00BE563E">
            <w:pPr>
              <w:keepNext/>
              <w:keepLines/>
              <w:tabs>
                <w:tab w:val="left" w:pos="300"/>
              </w:tabs>
              <w:spacing w:line="240" w:lineRule="auto"/>
              <w:ind w:firstLine="0"/>
              <w:rPr>
                <w:sz w:val="24"/>
                <w:szCs w:val="24"/>
              </w:rPr>
            </w:pPr>
            <w:r w:rsidRPr="00B9648B">
              <w:rPr>
                <w:sz w:val="24"/>
                <w:szCs w:val="24"/>
              </w:rPr>
              <w:t xml:space="preserve">3.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w:t>
            </w:r>
            <w:r w:rsidRPr="00B9648B">
              <w:rPr>
                <w:sz w:val="24"/>
                <w:szCs w:val="24"/>
              </w:rPr>
              <w:lastRenderedPageBreak/>
              <w:t>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F109B" w:rsidRPr="00B9648B">
              <w:rPr>
                <w:sz w:val="24"/>
                <w:szCs w:val="24"/>
              </w:rPr>
              <w:t>.</w:t>
            </w:r>
          </w:p>
        </w:tc>
        <w:tc>
          <w:tcPr>
            <w:tcW w:w="3933" w:type="dxa"/>
            <w:tcBorders>
              <w:top w:val="single" w:sz="4" w:space="0" w:color="auto"/>
              <w:left w:val="single" w:sz="4" w:space="0" w:color="auto"/>
              <w:bottom w:val="single" w:sz="4" w:space="0" w:color="auto"/>
              <w:right w:val="single" w:sz="4" w:space="0" w:color="auto"/>
            </w:tcBorders>
            <w:vAlign w:val="center"/>
          </w:tcPr>
          <w:p w:rsidR="00484FA9" w:rsidRPr="00B9648B" w:rsidRDefault="00484FA9" w:rsidP="00BE563E">
            <w:pPr>
              <w:keepNext/>
              <w:keepLines/>
              <w:spacing w:line="240" w:lineRule="auto"/>
              <w:ind w:firstLine="0"/>
              <w:jc w:val="center"/>
              <w:rPr>
                <w:sz w:val="24"/>
                <w:szCs w:val="24"/>
              </w:rPr>
            </w:pPr>
          </w:p>
        </w:tc>
      </w:tr>
      <w:tr w:rsidR="00B9648B" w:rsidRPr="00B9648B" w:rsidTr="002C12F9">
        <w:trPr>
          <w:jc w:val="center"/>
        </w:trPr>
        <w:tc>
          <w:tcPr>
            <w:tcW w:w="6487" w:type="dxa"/>
            <w:tcBorders>
              <w:top w:val="single" w:sz="4" w:space="0" w:color="auto"/>
              <w:left w:val="single" w:sz="4" w:space="0" w:color="auto"/>
              <w:bottom w:val="single" w:sz="4" w:space="0" w:color="auto"/>
              <w:right w:val="single" w:sz="4" w:space="0" w:color="auto"/>
            </w:tcBorders>
          </w:tcPr>
          <w:p w:rsidR="00484FA9" w:rsidRPr="00B9648B" w:rsidRDefault="00484FA9" w:rsidP="00BE563E">
            <w:pPr>
              <w:keepNext/>
              <w:keepLines/>
              <w:tabs>
                <w:tab w:val="left" w:pos="300"/>
              </w:tabs>
              <w:spacing w:line="240" w:lineRule="auto"/>
              <w:ind w:firstLine="0"/>
              <w:rPr>
                <w:sz w:val="24"/>
                <w:szCs w:val="24"/>
              </w:rPr>
            </w:pPr>
            <w:r w:rsidRPr="00B9648B">
              <w:rPr>
                <w:sz w:val="24"/>
                <w:szCs w:val="24"/>
              </w:rPr>
              <w:t>4. Адрес юридического лица в пределах места нахождения юридического лица, если участником закупки является юридическое лицо;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33" w:type="dxa"/>
            <w:tcBorders>
              <w:top w:val="single" w:sz="4" w:space="0" w:color="auto"/>
              <w:left w:val="single" w:sz="4" w:space="0" w:color="auto"/>
              <w:bottom w:val="single" w:sz="4" w:space="0" w:color="auto"/>
              <w:right w:val="single" w:sz="4" w:space="0" w:color="auto"/>
            </w:tcBorders>
            <w:vAlign w:val="center"/>
          </w:tcPr>
          <w:p w:rsidR="00484FA9" w:rsidRPr="00B9648B" w:rsidRDefault="00484FA9" w:rsidP="00BE563E">
            <w:pPr>
              <w:keepNext/>
              <w:keepLines/>
              <w:spacing w:line="240" w:lineRule="auto"/>
              <w:ind w:firstLine="0"/>
              <w:jc w:val="center"/>
              <w:rPr>
                <w:sz w:val="24"/>
                <w:szCs w:val="24"/>
              </w:rPr>
            </w:pPr>
          </w:p>
        </w:tc>
      </w:tr>
      <w:tr w:rsidR="00B9648B" w:rsidRPr="00B9648B" w:rsidTr="002C12F9">
        <w:trPr>
          <w:jc w:val="center"/>
        </w:trPr>
        <w:tc>
          <w:tcPr>
            <w:tcW w:w="6487" w:type="dxa"/>
            <w:tcBorders>
              <w:top w:val="single" w:sz="4" w:space="0" w:color="auto"/>
              <w:left w:val="single" w:sz="4" w:space="0" w:color="auto"/>
              <w:bottom w:val="single" w:sz="4" w:space="0" w:color="auto"/>
              <w:right w:val="single" w:sz="4" w:space="0" w:color="auto"/>
            </w:tcBorders>
          </w:tcPr>
          <w:p w:rsidR="00484FA9" w:rsidRPr="00B9648B" w:rsidRDefault="00484FA9" w:rsidP="00BE563E">
            <w:pPr>
              <w:keepNext/>
              <w:keepLines/>
              <w:tabs>
                <w:tab w:val="left" w:pos="300"/>
              </w:tabs>
              <w:spacing w:line="240" w:lineRule="auto"/>
              <w:ind w:firstLine="0"/>
              <w:rPr>
                <w:b/>
                <w:i/>
                <w:sz w:val="24"/>
                <w:szCs w:val="24"/>
              </w:rPr>
            </w:pPr>
            <w:r w:rsidRPr="00B9648B">
              <w:rPr>
                <w:b/>
                <w:i/>
                <w:sz w:val="24"/>
                <w:szCs w:val="24"/>
              </w:rPr>
              <w:t>Участник № 3</w:t>
            </w:r>
          </w:p>
        </w:tc>
        <w:tc>
          <w:tcPr>
            <w:tcW w:w="3933" w:type="dxa"/>
            <w:tcBorders>
              <w:top w:val="single" w:sz="4" w:space="0" w:color="auto"/>
              <w:left w:val="single" w:sz="4" w:space="0" w:color="auto"/>
              <w:bottom w:val="single" w:sz="4" w:space="0" w:color="auto"/>
              <w:right w:val="single" w:sz="4" w:space="0" w:color="auto"/>
            </w:tcBorders>
            <w:vAlign w:val="center"/>
          </w:tcPr>
          <w:p w:rsidR="00484FA9" w:rsidRPr="00B9648B" w:rsidRDefault="00484FA9" w:rsidP="00BE563E">
            <w:pPr>
              <w:keepNext/>
              <w:keepLines/>
              <w:spacing w:line="240" w:lineRule="auto"/>
              <w:ind w:firstLine="0"/>
              <w:jc w:val="center"/>
              <w:rPr>
                <w:sz w:val="24"/>
                <w:szCs w:val="24"/>
              </w:rPr>
            </w:pPr>
          </w:p>
        </w:tc>
      </w:tr>
      <w:tr w:rsidR="00484FA9" w:rsidRPr="00B9648B" w:rsidTr="002C12F9">
        <w:trPr>
          <w:jc w:val="center"/>
        </w:trPr>
        <w:tc>
          <w:tcPr>
            <w:tcW w:w="6487" w:type="dxa"/>
            <w:tcBorders>
              <w:top w:val="single" w:sz="4" w:space="0" w:color="auto"/>
              <w:left w:val="single" w:sz="4" w:space="0" w:color="auto"/>
              <w:bottom w:val="single" w:sz="4" w:space="0" w:color="auto"/>
              <w:right w:val="single" w:sz="4" w:space="0" w:color="auto"/>
            </w:tcBorders>
          </w:tcPr>
          <w:p w:rsidR="00484FA9" w:rsidRPr="00B9648B" w:rsidRDefault="00484FA9" w:rsidP="00BE563E">
            <w:pPr>
              <w:keepNext/>
              <w:keepLines/>
              <w:tabs>
                <w:tab w:val="left" w:pos="300"/>
              </w:tabs>
              <w:spacing w:line="240" w:lineRule="auto"/>
              <w:ind w:firstLine="0"/>
              <w:rPr>
                <w:i/>
                <w:sz w:val="24"/>
                <w:szCs w:val="24"/>
              </w:rPr>
            </w:pPr>
            <w:r w:rsidRPr="00B9648B">
              <w:rPr>
                <w:i/>
                <w:sz w:val="24"/>
                <w:szCs w:val="24"/>
              </w:rPr>
              <w:t>…</w:t>
            </w:r>
          </w:p>
        </w:tc>
        <w:tc>
          <w:tcPr>
            <w:tcW w:w="3933" w:type="dxa"/>
            <w:tcBorders>
              <w:top w:val="single" w:sz="4" w:space="0" w:color="auto"/>
              <w:left w:val="single" w:sz="4" w:space="0" w:color="auto"/>
              <w:bottom w:val="single" w:sz="4" w:space="0" w:color="auto"/>
              <w:right w:val="single" w:sz="4" w:space="0" w:color="auto"/>
            </w:tcBorders>
            <w:vAlign w:val="center"/>
          </w:tcPr>
          <w:p w:rsidR="00484FA9" w:rsidRPr="00B9648B" w:rsidRDefault="00484FA9" w:rsidP="00BE563E">
            <w:pPr>
              <w:keepNext/>
              <w:keepLines/>
              <w:spacing w:line="240" w:lineRule="auto"/>
              <w:ind w:firstLine="0"/>
              <w:jc w:val="center"/>
              <w:rPr>
                <w:sz w:val="24"/>
                <w:szCs w:val="24"/>
              </w:rPr>
            </w:pPr>
          </w:p>
        </w:tc>
      </w:tr>
    </w:tbl>
    <w:p w:rsidR="00FB149C" w:rsidRPr="00B9648B" w:rsidRDefault="00FB149C" w:rsidP="00BE563E">
      <w:pPr>
        <w:keepNext/>
        <w:keepLines/>
        <w:spacing w:line="240" w:lineRule="auto"/>
        <w:rPr>
          <w:b/>
          <w:sz w:val="24"/>
          <w:szCs w:val="24"/>
        </w:rPr>
      </w:pPr>
    </w:p>
    <w:p w:rsidR="00FB149C" w:rsidRPr="00B9648B" w:rsidRDefault="00FB149C" w:rsidP="00BE563E">
      <w:pPr>
        <w:keepNext/>
        <w:keepLines/>
        <w:spacing w:line="240" w:lineRule="auto"/>
        <w:ind w:firstLine="0"/>
        <w:rPr>
          <w:b/>
          <w:sz w:val="24"/>
          <w:szCs w:val="24"/>
        </w:rPr>
      </w:pPr>
      <w:r w:rsidRPr="00B9648B">
        <w:rPr>
          <w:b/>
          <w:sz w:val="24"/>
          <w:szCs w:val="24"/>
        </w:rPr>
        <w:t>______________________                     _________________              ____________________</w:t>
      </w:r>
    </w:p>
    <w:p w:rsidR="00FB149C" w:rsidRPr="00B9648B" w:rsidRDefault="00FB149C" w:rsidP="00BE563E">
      <w:pPr>
        <w:keepNext/>
        <w:keepLines/>
        <w:spacing w:line="240" w:lineRule="auto"/>
        <w:ind w:firstLine="0"/>
        <w:jc w:val="left"/>
        <w:rPr>
          <w:sz w:val="24"/>
          <w:szCs w:val="24"/>
        </w:rPr>
      </w:pPr>
      <w:r w:rsidRPr="00B9648B">
        <w:rPr>
          <w:sz w:val="24"/>
          <w:szCs w:val="24"/>
        </w:rPr>
        <w:t>(Должность руководителя,                           (подпись)                                    (Ф.И.О.)</w:t>
      </w:r>
    </w:p>
    <w:p w:rsidR="00FB149C" w:rsidRPr="00B9648B" w:rsidRDefault="00FB149C" w:rsidP="00BE563E">
      <w:pPr>
        <w:keepNext/>
        <w:keepLines/>
        <w:spacing w:line="240" w:lineRule="auto"/>
        <w:ind w:firstLine="0"/>
        <w:rPr>
          <w:sz w:val="24"/>
          <w:szCs w:val="24"/>
        </w:rPr>
      </w:pPr>
      <w:r w:rsidRPr="00B9648B">
        <w:rPr>
          <w:sz w:val="24"/>
          <w:szCs w:val="24"/>
        </w:rPr>
        <w:t>уполномоченного представителя)     М.П.</w:t>
      </w:r>
    </w:p>
    <w:p w:rsidR="002C12F9" w:rsidRPr="00B9648B" w:rsidRDefault="002C12F9" w:rsidP="00BE563E">
      <w:pPr>
        <w:keepNext/>
        <w:keepLines/>
        <w:spacing w:after="200" w:line="276" w:lineRule="auto"/>
        <w:ind w:firstLine="0"/>
        <w:jc w:val="left"/>
        <w:rPr>
          <w:b/>
          <w:bCs w:val="0"/>
          <w:snapToGrid/>
          <w:sz w:val="24"/>
          <w:szCs w:val="24"/>
        </w:rPr>
      </w:pPr>
      <w:r w:rsidRPr="00B9648B">
        <w:rPr>
          <w:b/>
          <w:bCs w:val="0"/>
          <w:snapToGrid/>
          <w:sz w:val="24"/>
          <w:szCs w:val="24"/>
        </w:rPr>
        <w:br w:type="page"/>
      </w:r>
    </w:p>
    <w:p w:rsidR="00DD681D" w:rsidRPr="00B9648B" w:rsidRDefault="00DD681D" w:rsidP="00BE563E">
      <w:pPr>
        <w:keepNext/>
        <w:keepLines/>
        <w:spacing w:line="240" w:lineRule="auto"/>
        <w:ind w:firstLine="0"/>
        <w:jc w:val="right"/>
        <w:rPr>
          <w:b/>
          <w:bCs w:val="0"/>
          <w:snapToGrid/>
          <w:sz w:val="24"/>
          <w:szCs w:val="24"/>
        </w:rPr>
      </w:pPr>
      <w:r w:rsidRPr="00B9648B">
        <w:rPr>
          <w:b/>
          <w:bCs w:val="0"/>
          <w:snapToGrid/>
          <w:sz w:val="24"/>
          <w:szCs w:val="24"/>
        </w:rPr>
        <w:lastRenderedPageBreak/>
        <w:t>Приложение № 2.</w:t>
      </w:r>
      <w:r w:rsidR="001E20D5" w:rsidRPr="00B9648B">
        <w:rPr>
          <w:b/>
          <w:bCs w:val="0"/>
          <w:snapToGrid/>
          <w:sz w:val="24"/>
          <w:szCs w:val="24"/>
        </w:rPr>
        <w:t>1</w:t>
      </w:r>
    </w:p>
    <w:p w:rsidR="00DD681D" w:rsidRPr="00B9648B" w:rsidRDefault="00DD681D" w:rsidP="00BE563E">
      <w:pPr>
        <w:keepNext/>
        <w:keepLines/>
        <w:spacing w:line="240" w:lineRule="auto"/>
        <w:ind w:firstLine="0"/>
        <w:jc w:val="right"/>
        <w:rPr>
          <w:b/>
          <w:bCs w:val="0"/>
          <w:snapToGrid/>
          <w:sz w:val="24"/>
          <w:szCs w:val="24"/>
        </w:rPr>
      </w:pPr>
      <w:r w:rsidRPr="00B9648B">
        <w:rPr>
          <w:b/>
          <w:bCs w:val="0"/>
          <w:snapToGrid/>
          <w:sz w:val="24"/>
          <w:szCs w:val="24"/>
        </w:rPr>
        <w:t>к извещению о закупке</w:t>
      </w:r>
    </w:p>
    <w:p w:rsidR="007C38A9" w:rsidRPr="00B9648B" w:rsidRDefault="007C38A9" w:rsidP="00BE563E">
      <w:pPr>
        <w:keepNext/>
        <w:keepLines/>
        <w:tabs>
          <w:tab w:val="left" w:pos="993"/>
        </w:tabs>
        <w:autoSpaceDE w:val="0"/>
        <w:autoSpaceDN w:val="0"/>
        <w:adjustRightInd w:val="0"/>
        <w:ind w:firstLine="709"/>
        <w:jc w:val="center"/>
        <w:rPr>
          <w:b/>
          <w:bCs w:val="0"/>
          <w:sz w:val="24"/>
          <w:szCs w:val="24"/>
        </w:rPr>
      </w:pPr>
    </w:p>
    <w:p w:rsidR="002C12F9" w:rsidRPr="00B9648B" w:rsidRDefault="002C12F9" w:rsidP="00BE563E">
      <w:pPr>
        <w:keepNext/>
        <w:keepLines/>
        <w:tabs>
          <w:tab w:val="left" w:pos="993"/>
        </w:tabs>
        <w:autoSpaceDE w:val="0"/>
        <w:autoSpaceDN w:val="0"/>
        <w:adjustRightInd w:val="0"/>
        <w:spacing w:line="240" w:lineRule="auto"/>
        <w:ind w:firstLine="142"/>
        <w:jc w:val="center"/>
        <w:rPr>
          <w:b/>
          <w:bCs w:val="0"/>
          <w:sz w:val="24"/>
          <w:szCs w:val="24"/>
        </w:rPr>
      </w:pPr>
      <w:r w:rsidRPr="00B9648B">
        <w:rPr>
          <w:b/>
          <w:bCs w:val="0"/>
          <w:sz w:val="24"/>
          <w:szCs w:val="24"/>
        </w:rPr>
        <w:t xml:space="preserve">ФОРМА «ДЕКЛАРАЦИЯ </w:t>
      </w:r>
      <w:r w:rsidRPr="00B9648B">
        <w:rPr>
          <w:sz w:val="24"/>
          <w:szCs w:val="24"/>
        </w:rPr>
        <w:t xml:space="preserve"> </w:t>
      </w:r>
      <w:r w:rsidRPr="00B9648B">
        <w:rPr>
          <w:b/>
          <w:bCs w:val="0"/>
          <w:sz w:val="24"/>
          <w:szCs w:val="24"/>
        </w:rPr>
        <w:t>О СООТВЕТСТВИИ УЧАСТНИКА ЗАКУПКИ ТРЕБОВАНИЯМ, УСТАНОВЛЕННЫМ ИЗВЕЩЕНИЕМ О ЗАКУПКЕ»</w:t>
      </w:r>
    </w:p>
    <w:p w:rsidR="002C12F9" w:rsidRPr="00B9648B" w:rsidRDefault="002C12F9" w:rsidP="00BE563E">
      <w:pPr>
        <w:keepNext/>
        <w:keepLines/>
        <w:tabs>
          <w:tab w:val="left" w:pos="993"/>
        </w:tabs>
        <w:autoSpaceDE w:val="0"/>
        <w:autoSpaceDN w:val="0"/>
        <w:adjustRightInd w:val="0"/>
        <w:spacing w:line="240" w:lineRule="auto"/>
        <w:ind w:firstLine="142"/>
        <w:jc w:val="center"/>
        <w:rPr>
          <w:b/>
          <w:bCs w:val="0"/>
          <w:sz w:val="24"/>
          <w:szCs w:val="24"/>
        </w:rPr>
      </w:pPr>
    </w:p>
    <w:p w:rsidR="00DD681D" w:rsidRPr="00B9648B" w:rsidRDefault="00DD681D" w:rsidP="00BE563E">
      <w:pPr>
        <w:keepNext/>
        <w:keepLines/>
        <w:tabs>
          <w:tab w:val="left" w:pos="993"/>
        </w:tabs>
        <w:autoSpaceDE w:val="0"/>
        <w:autoSpaceDN w:val="0"/>
        <w:adjustRightInd w:val="0"/>
        <w:spacing w:line="240" w:lineRule="auto"/>
        <w:ind w:firstLine="142"/>
        <w:jc w:val="center"/>
        <w:rPr>
          <w:b/>
          <w:bCs w:val="0"/>
          <w:sz w:val="24"/>
          <w:szCs w:val="24"/>
        </w:rPr>
      </w:pPr>
      <w:r w:rsidRPr="00B9648B">
        <w:rPr>
          <w:b/>
          <w:bCs w:val="0"/>
          <w:sz w:val="24"/>
          <w:szCs w:val="24"/>
        </w:rPr>
        <w:t xml:space="preserve">ДЕКЛАРАЦИЯ </w:t>
      </w:r>
      <w:r w:rsidR="00104714" w:rsidRPr="00B9648B">
        <w:rPr>
          <w:sz w:val="24"/>
          <w:szCs w:val="24"/>
        </w:rPr>
        <w:t xml:space="preserve"> </w:t>
      </w:r>
      <w:r w:rsidR="00104714" w:rsidRPr="00B9648B">
        <w:rPr>
          <w:b/>
          <w:bCs w:val="0"/>
          <w:sz w:val="24"/>
          <w:szCs w:val="24"/>
        </w:rPr>
        <w:t>О СООТВЕТСТВИИ УЧАСТНИКА ЗАКУПКИ ТРЕБОВАНИЯМ, УСТАНОВЛЕННЫМ ИЗВЕЩЕНИЕМ О ЗАКУПКЕ</w:t>
      </w:r>
    </w:p>
    <w:p w:rsidR="00DD681D" w:rsidRPr="00B9648B" w:rsidRDefault="00DD681D" w:rsidP="00BE563E">
      <w:pPr>
        <w:keepNext/>
        <w:keepLines/>
        <w:tabs>
          <w:tab w:val="left" w:pos="993"/>
        </w:tabs>
        <w:autoSpaceDE w:val="0"/>
        <w:autoSpaceDN w:val="0"/>
        <w:adjustRightInd w:val="0"/>
        <w:ind w:firstLine="709"/>
        <w:jc w:val="center"/>
        <w:rPr>
          <w:b/>
          <w:sz w:val="24"/>
          <w:szCs w:val="24"/>
        </w:rPr>
      </w:pPr>
    </w:p>
    <w:p w:rsidR="002C12F9" w:rsidRPr="00B9648B" w:rsidRDefault="002C12F9" w:rsidP="00BE563E">
      <w:pPr>
        <w:keepNext/>
        <w:keepLines/>
        <w:suppressLineNumbers/>
        <w:suppressAutoHyphens/>
        <w:spacing w:line="240" w:lineRule="auto"/>
        <w:ind w:firstLine="0"/>
        <w:jc w:val="left"/>
        <w:rPr>
          <w:sz w:val="24"/>
          <w:szCs w:val="24"/>
        </w:rPr>
      </w:pPr>
      <w:r w:rsidRPr="00B9648B">
        <w:rPr>
          <w:b/>
          <w:sz w:val="24"/>
          <w:szCs w:val="24"/>
        </w:rPr>
        <w:t>Участник закупки:</w:t>
      </w:r>
      <w:r w:rsidRPr="00B9648B">
        <w:rPr>
          <w:sz w:val="24"/>
          <w:szCs w:val="24"/>
        </w:rPr>
        <w:t xml:space="preserve"> </w:t>
      </w:r>
      <w:r w:rsidRPr="00B9648B">
        <w:rPr>
          <w:i/>
          <w:sz w:val="24"/>
          <w:szCs w:val="24"/>
          <w:u w:val="single"/>
        </w:rPr>
        <w:t>____________________________</w:t>
      </w:r>
      <w:r w:rsidRPr="00B9648B">
        <w:rPr>
          <w:sz w:val="24"/>
          <w:szCs w:val="24"/>
          <w:u w:val="single"/>
        </w:rPr>
        <w:t>_.</w:t>
      </w:r>
    </w:p>
    <w:p w:rsidR="002C12F9" w:rsidRPr="00B9648B" w:rsidRDefault="002C12F9" w:rsidP="00BE563E">
      <w:pPr>
        <w:keepNext/>
        <w:keepLines/>
        <w:spacing w:line="240" w:lineRule="auto"/>
        <w:ind w:firstLine="0"/>
        <w:rPr>
          <w:i/>
          <w:sz w:val="24"/>
          <w:szCs w:val="24"/>
          <w:u w:val="single"/>
        </w:rPr>
      </w:pPr>
      <w:r w:rsidRPr="00B9648B">
        <w:rPr>
          <w:b/>
          <w:sz w:val="24"/>
          <w:szCs w:val="24"/>
        </w:rPr>
        <w:t xml:space="preserve">Наименование закупки: </w:t>
      </w:r>
      <w:r w:rsidRPr="00B9648B">
        <w:rPr>
          <w:i/>
          <w:sz w:val="24"/>
          <w:szCs w:val="24"/>
          <w:u w:val="single"/>
        </w:rPr>
        <w:t>_____________________________</w:t>
      </w:r>
      <w:r w:rsidRPr="00B9648B">
        <w:rPr>
          <w:sz w:val="24"/>
          <w:szCs w:val="24"/>
          <w:u w:val="single"/>
        </w:rPr>
        <w:t>.</w:t>
      </w:r>
    </w:p>
    <w:p w:rsidR="002C12F9" w:rsidRPr="00B9648B" w:rsidRDefault="002C12F9" w:rsidP="00BE563E">
      <w:pPr>
        <w:keepNext/>
        <w:keepLines/>
        <w:tabs>
          <w:tab w:val="left" w:pos="993"/>
        </w:tabs>
        <w:autoSpaceDE w:val="0"/>
        <w:autoSpaceDN w:val="0"/>
        <w:adjustRightInd w:val="0"/>
        <w:spacing w:line="240" w:lineRule="auto"/>
        <w:ind w:firstLine="0"/>
        <w:rPr>
          <w:bCs w:val="0"/>
          <w:sz w:val="24"/>
          <w:szCs w:val="24"/>
        </w:rPr>
      </w:pPr>
      <w:r w:rsidRPr="00B9648B">
        <w:rPr>
          <w:b/>
          <w:sz w:val="24"/>
          <w:szCs w:val="24"/>
        </w:rPr>
        <w:t xml:space="preserve">Номер лота: </w:t>
      </w:r>
      <w:r w:rsidRPr="00B9648B">
        <w:rPr>
          <w:sz w:val="24"/>
          <w:szCs w:val="24"/>
        </w:rPr>
        <w:t>_____________________________.</w:t>
      </w:r>
    </w:p>
    <w:p w:rsidR="002C12F9" w:rsidRPr="00B9648B" w:rsidRDefault="002C12F9" w:rsidP="00BE563E">
      <w:pPr>
        <w:keepNext/>
        <w:keepLines/>
        <w:tabs>
          <w:tab w:val="left" w:pos="993"/>
        </w:tabs>
        <w:autoSpaceDE w:val="0"/>
        <w:autoSpaceDN w:val="0"/>
        <w:adjustRightInd w:val="0"/>
        <w:spacing w:line="240" w:lineRule="auto"/>
        <w:ind w:firstLine="709"/>
        <w:rPr>
          <w:bCs w:val="0"/>
          <w:sz w:val="24"/>
          <w:szCs w:val="24"/>
        </w:rPr>
      </w:pPr>
    </w:p>
    <w:p w:rsidR="00DD681D" w:rsidRPr="00B9648B" w:rsidRDefault="00DD681D" w:rsidP="00BE563E">
      <w:pPr>
        <w:keepNext/>
        <w:keepLines/>
        <w:tabs>
          <w:tab w:val="left" w:pos="993"/>
        </w:tabs>
        <w:autoSpaceDE w:val="0"/>
        <w:autoSpaceDN w:val="0"/>
        <w:adjustRightInd w:val="0"/>
        <w:spacing w:line="240" w:lineRule="auto"/>
        <w:ind w:firstLine="709"/>
        <w:rPr>
          <w:bCs w:val="0"/>
          <w:sz w:val="24"/>
          <w:szCs w:val="24"/>
        </w:rPr>
      </w:pPr>
      <w:r w:rsidRPr="00B9648B">
        <w:rPr>
          <w:bCs w:val="0"/>
          <w:sz w:val="24"/>
          <w:szCs w:val="24"/>
        </w:rPr>
        <w:t>Настоящим</w:t>
      </w:r>
      <w:r w:rsidR="00E543ED" w:rsidRPr="00B9648B">
        <w:rPr>
          <w:bCs w:val="0"/>
          <w:sz w:val="24"/>
          <w:szCs w:val="24"/>
        </w:rPr>
        <w:t xml:space="preserve"> подтверждаем, что</w:t>
      </w:r>
      <w:r w:rsidRPr="00B9648B">
        <w:rPr>
          <w:bCs w:val="0"/>
          <w:sz w:val="24"/>
          <w:szCs w:val="24"/>
        </w:rPr>
        <w:t xml:space="preserve"> </w:t>
      </w:r>
      <w:r w:rsidR="00E543ED" w:rsidRPr="00B9648B">
        <w:rPr>
          <w:bCs w:val="0"/>
          <w:sz w:val="24"/>
          <w:szCs w:val="24"/>
        </w:rPr>
        <w:t xml:space="preserve">на дату подачи заявки на участие в закупке </w:t>
      </w:r>
      <w:r w:rsidRPr="00B9648B">
        <w:rPr>
          <w:b/>
          <w:bCs w:val="0"/>
          <w:sz w:val="24"/>
          <w:szCs w:val="24"/>
        </w:rPr>
        <w:t>__________________________</w:t>
      </w:r>
      <w:r w:rsidRPr="00B9648B">
        <w:rPr>
          <w:bCs w:val="0"/>
          <w:sz w:val="24"/>
          <w:szCs w:val="24"/>
        </w:rPr>
        <w:t xml:space="preserve"> </w:t>
      </w:r>
      <w:r w:rsidRPr="00B9648B">
        <w:rPr>
          <w:sz w:val="24"/>
          <w:szCs w:val="24"/>
        </w:rPr>
        <w:t>(</w:t>
      </w:r>
      <w:r w:rsidRPr="00B9648B">
        <w:rPr>
          <w:i/>
          <w:sz w:val="24"/>
          <w:szCs w:val="24"/>
        </w:rPr>
        <w:t>указывается</w:t>
      </w:r>
      <w:r w:rsidR="00FE3FA3" w:rsidRPr="00B9648B">
        <w:rPr>
          <w:i/>
          <w:sz w:val="24"/>
          <w:szCs w:val="24"/>
        </w:rPr>
        <w:t xml:space="preserve"> наименование участника закупки</w:t>
      </w:r>
      <w:r w:rsidRPr="00B9648B">
        <w:rPr>
          <w:i/>
          <w:sz w:val="24"/>
          <w:szCs w:val="24"/>
        </w:rPr>
        <w:t>)</w:t>
      </w:r>
      <w:r w:rsidR="00E543ED" w:rsidRPr="00B9648B">
        <w:rPr>
          <w:i/>
          <w:sz w:val="24"/>
          <w:szCs w:val="24"/>
        </w:rPr>
        <w:t xml:space="preserve">, </w:t>
      </w:r>
      <w:r w:rsidR="00E543ED" w:rsidRPr="00B9648B">
        <w:rPr>
          <w:sz w:val="24"/>
          <w:szCs w:val="24"/>
        </w:rPr>
        <w:t xml:space="preserve">а также остальные участники коллективного участника закупки, в случае подачи заявки от коллективного участника закупки, </w:t>
      </w:r>
      <w:r w:rsidRPr="00B9648B">
        <w:rPr>
          <w:bCs w:val="0"/>
          <w:sz w:val="24"/>
          <w:szCs w:val="24"/>
        </w:rPr>
        <w:t>соответству</w:t>
      </w:r>
      <w:r w:rsidR="00654E66" w:rsidRPr="00B9648B">
        <w:rPr>
          <w:bCs w:val="0"/>
          <w:sz w:val="24"/>
          <w:szCs w:val="24"/>
        </w:rPr>
        <w:t>ю</w:t>
      </w:r>
      <w:r w:rsidRPr="00B9648B">
        <w:rPr>
          <w:bCs w:val="0"/>
          <w:sz w:val="24"/>
          <w:szCs w:val="24"/>
        </w:rPr>
        <w:t>т</w:t>
      </w:r>
      <w:r w:rsidRPr="00B9648B">
        <w:rPr>
          <w:b/>
          <w:bCs w:val="0"/>
          <w:i/>
          <w:sz w:val="24"/>
          <w:szCs w:val="24"/>
        </w:rPr>
        <w:t xml:space="preserve"> </w:t>
      </w:r>
      <w:r w:rsidRPr="00B9648B">
        <w:rPr>
          <w:bCs w:val="0"/>
          <w:sz w:val="24"/>
          <w:szCs w:val="24"/>
        </w:rPr>
        <w:t xml:space="preserve">требованиям, установленным в </w:t>
      </w:r>
      <w:r w:rsidR="00E543ED" w:rsidRPr="00B9648B">
        <w:rPr>
          <w:bCs w:val="0"/>
          <w:sz w:val="24"/>
          <w:szCs w:val="24"/>
        </w:rPr>
        <w:t>извещении о закупке, в частности:</w:t>
      </w:r>
    </w:p>
    <w:p w:rsidR="002C12F9"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t xml:space="preserve">соответствие указанным в </w:t>
      </w:r>
      <w:r w:rsidR="00FB38DE" w:rsidRPr="00B9648B">
        <w:rPr>
          <w:bCs w:val="0"/>
          <w:snapToGrid/>
          <w:sz w:val="24"/>
          <w:szCs w:val="24"/>
        </w:rPr>
        <w:t>извещении</w:t>
      </w:r>
      <w:r w:rsidRPr="00B9648B">
        <w:rPr>
          <w:bCs w:val="0"/>
          <w:snapToGrid/>
          <w:sz w:val="24"/>
          <w:szCs w:val="24"/>
        </w:rPr>
        <w:t xml:space="preserve">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2C12F9" w:rsidRPr="00B9648B">
        <w:rPr>
          <w:bCs w:val="0"/>
          <w:snapToGrid/>
          <w:sz w:val="24"/>
          <w:szCs w:val="24"/>
        </w:rPr>
        <w:t>.</w:t>
      </w:r>
    </w:p>
    <w:tbl>
      <w:tblPr>
        <w:tblStyle w:val="ac"/>
        <w:tblW w:w="0" w:type="auto"/>
        <w:tblLook w:val="04A0" w:firstRow="1" w:lastRow="0" w:firstColumn="1" w:lastColumn="0" w:noHBand="0" w:noVBand="1"/>
      </w:tblPr>
      <w:tblGrid>
        <w:gridCol w:w="586"/>
        <w:gridCol w:w="6043"/>
        <w:gridCol w:w="3791"/>
      </w:tblGrid>
      <w:tr w:rsidR="00B9648B" w:rsidRPr="00B9648B" w:rsidTr="00074E88">
        <w:tc>
          <w:tcPr>
            <w:tcW w:w="0" w:type="auto"/>
            <w:vAlign w:val="center"/>
          </w:tcPr>
          <w:p w:rsidR="00A67841" w:rsidRPr="00B9648B" w:rsidRDefault="00A67841" w:rsidP="00BE563E">
            <w:pPr>
              <w:keepNext/>
              <w:keepLines/>
              <w:tabs>
                <w:tab w:val="left" w:pos="993"/>
              </w:tabs>
              <w:spacing w:line="240" w:lineRule="auto"/>
              <w:ind w:firstLine="0"/>
              <w:contextualSpacing/>
              <w:jc w:val="center"/>
              <w:rPr>
                <w:b/>
                <w:bCs w:val="0"/>
                <w:snapToGrid/>
                <w:sz w:val="24"/>
                <w:szCs w:val="24"/>
              </w:rPr>
            </w:pPr>
            <w:r w:rsidRPr="00B9648B">
              <w:rPr>
                <w:b/>
                <w:bCs w:val="0"/>
                <w:snapToGrid/>
                <w:sz w:val="24"/>
                <w:szCs w:val="24"/>
              </w:rPr>
              <w:t>№ п/п</w:t>
            </w:r>
          </w:p>
        </w:tc>
        <w:tc>
          <w:tcPr>
            <w:tcW w:w="6043" w:type="dxa"/>
            <w:vAlign w:val="center"/>
          </w:tcPr>
          <w:p w:rsidR="00A67841" w:rsidRPr="00B9648B" w:rsidRDefault="00A67841" w:rsidP="00BE563E">
            <w:pPr>
              <w:keepNext/>
              <w:keepLines/>
              <w:tabs>
                <w:tab w:val="left" w:pos="993"/>
              </w:tabs>
              <w:spacing w:line="240" w:lineRule="auto"/>
              <w:ind w:firstLine="0"/>
              <w:contextualSpacing/>
              <w:jc w:val="center"/>
              <w:rPr>
                <w:b/>
                <w:bCs w:val="0"/>
                <w:snapToGrid/>
                <w:sz w:val="24"/>
                <w:szCs w:val="24"/>
              </w:rPr>
            </w:pPr>
            <w:r w:rsidRPr="00B9648B">
              <w:rPr>
                <w:b/>
                <w:bCs w:val="0"/>
                <w:snapToGrid/>
                <w:sz w:val="24"/>
                <w:szCs w:val="24"/>
              </w:rPr>
              <w:t>Требование</w:t>
            </w:r>
          </w:p>
        </w:tc>
        <w:tc>
          <w:tcPr>
            <w:tcW w:w="3791" w:type="dxa"/>
            <w:vAlign w:val="center"/>
          </w:tcPr>
          <w:p w:rsidR="00A67841" w:rsidRPr="00B9648B" w:rsidRDefault="00A67841" w:rsidP="00BE563E">
            <w:pPr>
              <w:keepNext/>
              <w:keepLines/>
              <w:tabs>
                <w:tab w:val="left" w:pos="993"/>
              </w:tabs>
              <w:spacing w:line="240" w:lineRule="auto"/>
              <w:ind w:firstLine="0"/>
              <w:contextualSpacing/>
              <w:jc w:val="center"/>
              <w:rPr>
                <w:b/>
                <w:bCs w:val="0"/>
                <w:snapToGrid/>
                <w:sz w:val="24"/>
                <w:szCs w:val="24"/>
              </w:rPr>
            </w:pPr>
            <w:r w:rsidRPr="00B9648B">
              <w:rPr>
                <w:b/>
                <w:bCs w:val="0"/>
                <w:snapToGrid/>
                <w:sz w:val="24"/>
                <w:szCs w:val="24"/>
              </w:rPr>
              <w:t xml:space="preserve">Адрес или страница сайта (государственного реестра) в информационно-телекоммуникационной сети «Интернет», на которых размещены информация и документы, подтверждающие соответствие участника закупки указанному требованию </w:t>
            </w:r>
            <w:r w:rsidRPr="00B9648B">
              <w:rPr>
                <w:bCs w:val="0"/>
                <w:snapToGrid/>
                <w:sz w:val="24"/>
                <w:szCs w:val="24"/>
              </w:rPr>
              <w:t>(при наличии)</w:t>
            </w:r>
          </w:p>
        </w:tc>
      </w:tr>
      <w:tr w:rsidR="00B9648B" w:rsidRPr="00B9648B" w:rsidTr="00074E88">
        <w:tc>
          <w:tcPr>
            <w:tcW w:w="0" w:type="auto"/>
          </w:tcPr>
          <w:p w:rsidR="00882EE9" w:rsidRPr="00B9648B" w:rsidRDefault="00882EE9" w:rsidP="00882EE9">
            <w:pPr>
              <w:keepNext/>
              <w:keepLines/>
              <w:tabs>
                <w:tab w:val="left" w:pos="993"/>
              </w:tabs>
              <w:spacing w:line="240" w:lineRule="auto"/>
              <w:ind w:firstLine="0"/>
              <w:contextualSpacing/>
              <w:rPr>
                <w:bCs w:val="0"/>
                <w:snapToGrid/>
                <w:sz w:val="24"/>
                <w:szCs w:val="24"/>
              </w:rPr>
            </w:pPr>
            <w:r w:rsidRPr="00B9648B">
              <w:rPr>
                <w:bCs w:val="0"/>
                <w:snapToGrid/>
                <w:sz w:val="24"/>
                <w:szCs w:val="24"/>
              </w:rPr>
              <w:t>1</w:t>
            </w:r>
          </w:p>
        </w:tc>
        <w:tc>
          <w:tcPr>
            <w:tcW w:w="6043" w:type="dxa"/>
          </w:tcPr>
          <w:p w:rsidR="00882EE9" w:rsidRPr="00B9648B" w:rsidRDefault="00882EE9" w:rsidP="00882EE9">
            <w:pPr>
              <w:keepNext/>
              <w:tabs>
                <w:tab w:val="left" w:pos="993"/>
              </w:tabs>
              <w:spacing w:line="240" w:lineRule="auto"/>
              <w:ind w:firstLine="0"/>
              <w:contextualSpacing/>
              <w:rPr>
                <w:sz w:val="24"/>
                <w:szCs w:val="24"/>
              </w:rPr>
            </w:pPr>
            <w:r w:rsidRPr="00B9648B">
              <w:rPr>
                <w:bCs w:val="0"/>
                <w:snapToGrid/>
                <w:sz w:val="24"/>
                <w:szCs w:val="24"/>
              </w:rPr>
              <w:t>Выписка из реестра членов саморегулируемой организации в области архитектурно-строительного проектирования.</w:t>
            </w:r>
          </w:p>
        </w:tc>
        <w:tc>
          <w:tcPr>
            <w:tcW w:w="3791" w:type="dxa"/>
          </w:tcPr>
          <w:p w:rsidR="00882EE9" w:rsidRPr="00B9648B" w:rsidRDefault="00882EE9" w:rsidP="00882EE9">
            <w:pPr>
              <w:keepNext/>
              <w:keepLines/>
              <w:tabs>
                <w:tab w:val="left" w:pos="993"/>
              </w:tabs>
              <w:spacing w:line="240" w:lineRule="auto"/>
              <w:ind w:firstLine="0"/>
              <w:contextualSpacing/>
              <w:rPr>
                <w:bCs w:val="0"/>
                <w:snapToGrid/>
                <w:sz w:val="24"/>
                <w:szCs w:val="24"/>
              </w:rPr>
            </w:pPr>
          </w:p>
        </w:tc>
      </w:tr>
      <w:tr w:rsidR="00B9648B" w:rsidRPr="00B9648B" w:rsidTr="00074E88">
        <w:tc>
          <w:tcPr>
            <w:tcW w:w="0" w:type="auto"/>
          </w:tcPr>
          <w:p w:rsidR="00882EE9" w:rsidRPr="00B9648B" w:rsidRDefault="00882EE9" w:rsidP="00882EE9">
            <w:pPr>
              <w:keepNext/>
              <w:keepLines/>
              <w:tabs>
                <w:tab w:val="left" w:pos="993"/>
              </w:tabs>
              <w:spacing w:line="240" w:lineRule="auto"/>
              <w:ind w:firstLine="0"/>
              <w:contextualSpacing/>
              <w:rPr>
                <w:bCs w:val="0"/>
                <w:snapToGrid/>
                <w:sz w:val="24"/>
                <w:szCs w:val="24"/>
              </w:rPr>
            </w:pPr>
            <w:r w:rsidRPr="00B9648B">
              <w:rPr>
                <w:bCs w:val="0"/>
                <w:snapToGrid/>
                <w:sz w:val="24"/>
                <w:szCs w:val="24"/>
              </w:rPr>
              <w:t>2</w:t>
            </w:r>
          </w:p>
        </w:tc>
        <w:tc>
          <w:tcPr>
            <w:tcW w:w="6043" w:type="dxa"/>
          </w:tcPr>
          <w:p w:rsidR="00882EE9" w:rsidRPr="00B9648B" w:rsidRDefault="00882EE9" w:rsidP="00882EE9">
            <w:pPr>
              <w:keepNext/>
              <w:keepLines/>
              <w:tabs>
                <w:tab w:val="left" w:pos="993"/>
              </w:tabs>
              <w:spacing w:line="240" w:lineRule="auto"/>
              <w:ind w:firstLine="0"/>
              <w:contextualSpacing/>
              <w:rPr>
                <w:sz w:val="24"/>
                <w:szCs w:val="24"/>
              </w:rPr>
            </w:pPr>
            <w:r w:rsidRPr="00B9648B">
              <w:rPr>
                <w:sz w:val="24"/>
                <w:szCs w:val="24"/>
              </w:rPr>
              <w:t>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w:t>
            </w:r>
          </w:p>
        </w:tc>
        <w:tc>
          <w:tcPr>
            <w:tcW w:w="3791" w:type="dxa"/>
          </w:tcPr>
          <w:p w:rsidR="00882EE9" w:rsidRPr="00B9648B" w:rsidRDefault="00882EE9" w:rsidP="00882EE9">
            <w:pPr>
              <w:keepNext/>
              <w:keepLines/>
              <w:tabs>
                <w:tab w:val="left" w:pos="993"/>
              </w:tabs>
              <w:spacing w:line="240" w:lineRule="auto"/>
              <w:ind w:firstLine="0"/>
              <w:contextualSpacing/>
              <w:rPr>
                <w:bCs w:val="0"/>
                <w:snapToGrid/>
                <w:sz w:val="24"/>
                <w:szCs w:val="24"/>
              </w:rPr>
            </w:pPr>
          </w:p>
        </w:tc>
      </w:tr>
      <w:tr w:rsidR="00B9648B" w:rsidRPr="00B9648B" w:rsidTr="00074E88">
        <w:tc>
          <w:tcPr>
            <w:tcW w:w="0" w:type="auto"/>
          </w:tcPr>
          <w:p w:rsidR="00882EE9" w:rsidRPr="00B9648B" w:rsidRDefault="00882EE9" w:rsidP="00882EE9">
            <w:pPr>
              <w:keepNext/>
              <w:keepLines/>
              <w:tabs>
                <w:tab w:val="left" w:pos="993"/>
              </w:tabs>
              <w:spacing w:line="240" w:lineRule="auto"/>
              <w:ind w:firstLine="0"/>
              <w:contextualSpacing/>
              <w:rPr>
                <w:bCs w:val="0"/>
                <w:snapToGrid/>
                <w:sz w:val="24"/>
                <w:szCs w:val="24"/>
              </w:rPr>
            </w:pPr>
            <w:r w:rsidRPr="00B9648B">
              <w:rPr>
                <w:bCs w:val="0"/>
                <w:snapToGrid/>
                <w:sz w:val="24"/>
                <w:szCs w:val="24"/>
              </w:rPr>
              <w:t>3</w:t>
            </w:r>
          </w:p>
        </w:tc>
        <w:tc>
          <w:tcPr>
            <w:tcW w:w="6043" w:type="dxa"/>
          </w:tcPr>
          <w:p w:rsidR="00882EE9" w:rsidRPr="00B9648B" w:rsidRDefault="00882EE9" w:rsidP="00882EE9">
            <w:pPr>
              <w:keepNext/>
              <w:keepLines/>
              <w:tabs>
                <w:tab w:val="left" w:pos="993"/>
              </w:tabs>
              <w:spacing w:line="240" w:lineRule="auto"/>
              <w:ind w:firstLine="0"/>
              <w:contextualSpacing/>
              <w:rPr>
                <w:sz w:val="24"/>
                <w:szCs w:val="24"/>
              </w:rPr>
            </w:pPr>
            <w:r w:rsidRPr="00B9648B">
              <w:rPr>
                <w:sz w:val="24"/>
                <w:szCs w:val="24"/>
              </w:rPr>
              <w:t>Копия свидетельства НАКС о готовности к использованию аттестованной технологии сварки в соответствии с требованиями РД 03-615-03, в котором указан способ сварки – РД, допуск к проведению сварочных работ на следующих группах технических устройств опасных производственных объектов – КО (котельное оборудование), п.2 (трубопроводы пара и горячей воды с рабочим давлением пара более 0,07 МПа и температурой воды свыше 115°С).</w:t>
            </w:r>
          </w:p>
        </w:tc>
        <w:tc>
          <w:tcPr>
            <w:tcW w:w="3791" w:type="dxa"/>
          </w:tcPr>
          <w:p w:rsidR="00882EE9" w:rsidRPr="00B9648B" w:rsidRDefault="00882EE9" w:rsidP="00882EE9">
            <w:pPr>
              <w:keepNext/>
              <w:keepLines/>
              <w:tabs>
                <w:tab w:val="left" w:pos="993"/>
              </w:tabs>
              <w:spacing w:line="240" w:lineRule="auto"/>
              <w:ind w:firstLine="0"/>
              <w:contextualSpacing/>
              <w:rPr>
                <w:bCs w:val="0"/>
                <w:snapToGrid/>
                <w:sz w:val="24"/>
                <w:szCs w:val="24"/>
              </w:rPr>
            </w:pPr>
          </w:p>
        </w:tc>
      </w:tr>
    </w:tbl>
    <w:p w:rsidR="00654E66"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t>обладание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обладание правами использования результата интеллектуальной деятельности в случае использования такого результата при исполнении договора;</w:t>
      </w:r>
    </w:p>
    <w:p w:rsidR="00654E66"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lastRenderedPageBreak/>
        <w:t xml:space="preserve">непроведение ликвидации участника закупки – юридического лица и отсутствие решения арбитражного суда о признании участника закупки </w:t>
      </w:r>
      <w:r w:rsidR="007F3353" w:rsidRPr="00B9648B">
        <w:rPr>
          <w:bCs w:val="0"/>
          <w:snapToGrid/>
          <w:sz w:val="24"/>
          <w:szCs w:val="24"/>
        </w:rPr>
        <w:t>–</w:t>
      </w:r>
      <w:r w:rsidRPr="00B9648B">
        <w:rPr>
          <w:bCs w:val="0"/>
          <w:snapToGrid/>
          <w:sz w:val="24"/>
          <w:szCs w:val="24"/>
        </w:rPr>
        <w:t xml:space="preserve"> юридического лица или индивидуального предпринимателя несостоятельным (банкротом);</w:t>
      </w:r>
    </w:p>
    <w:p w:rsidR="00654E66"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t>неприостановление деятельности в порядке, установленном Кодексом Российской Федерации об административных правонарушениях;</w:t>
      </w:r>
    </w:p>
    <w:p w:rsidR="00654E66"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654E66"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52036C"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2036C"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DD681D" w:rsidRPr="00B9648B" w:rsidRDefault="00654E66" w:rsidP="00BE563E">
      <w:pPr>
        <w:keepNext/>
        <w:keepLines/>
        <w:numPr>
          <w:ilvl w:val="0"/>
          <w:numId w:val="17"/>
        </w:numPr>
        <w:tabs>
          <w:tab w:val="left" w:pos="993"/>
        </w:tabs>
        <w:spacing w:line="240" w:lineRule="auto"/>
        <w:ind w:left="0" w:firstLine="709"/>
        <w:contextualSpacing/>
        <w:rPr>
          <w:bCs w:val="0"/>
          <w:snapToGrid/>
          <w:sz w:val="24"/>
          <w:szCs w:val="24"/>
        </w:rPr>
      </w:pPr>
      <w:r w:rsidRPr="00B9648B">
        <w:rPr>
          <w:bCs w:val="0"/>
          <w:snapToGrid/>
          <w:sz w:val="24"/>
          <w:szCs w:val="24"/>
        </w:rPr>
        <w:t>отсутствие сведений об участник</w:t>
      </w:r>
      <w:r w:rsidR="00360B19" w:rsidRPr="00B9648B">
        <w:rPr>
          <w:bCs w:val="0"/>
          <w:snapToGrid/>
          <w:sz w:val="24"/>
          <w:szCs w:val="24"/>
        </w:rPr>
        <w:t>е</w:t>
      </w:r>
      <w:r w:rsidRPr="00B9648B">
        <w:rPr>
          <w:bCs w:val="0"/>
          <w:snapToGrid/>
          <w:sz w:val="24"/>
          <w:szCs w:val="24"/>
        </w:rPr>
        <w:t xml:space="preserve">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52036C" w:rsidRPr="00B9648B" w:rsidRDefault="0052036C" w:rsidP="00BE563E">
      <w:pPr>
        <w:keepNext/>
        <w:keepLines/>
        <w:spacing w:line="240" w:lineRule="auto"/>
        <w:ind w:firstLine="0"/>
        <w:rPr>
          <w:b/>
          <w:sz w:val="24"/>
          <w:szCs w:val="24"/>
        </w:rPr>
      </w:pPr>
    </w:p>
    <w:p w:rsidR="00C510D8" w:rsidRPr="00B9648B" w:rsidRDefault="00C510D8" w:rsidP="00BE563E">
      <w:pPr>
        <w:keepNext/>
        <w:keepLines/>
        <w:spacing w:line="240" w:lineRule="auto"/>
        <w:ind w:firstLine="0"/>
        <w:rPr>
          <w:b/>
          <w:sz w:val="24"/>
          <w:szCs w:val="24"/>
        </w:rPr>
      </w:pPr>
      <w:r w:rsidRPr="00B9648B">
        <w:rPr>
          <w:b/>
          <w:sz w:val="24"/>
          <w:szCs w:val="24"/>
        </w:rPr>
        <w:t>______________________                     _________________              ____________________</w:t>
      </w:r>
    </w:p>
    <w:p w:rsidR="00C510D8" w:rsidRPr="00B9648B" w:rsidRDefault="00C510D8" w:rsidP="00BE563E">
      <w:pPr>
        <w:keepNext/>
        <w:keepLines/>
        <w:spacing w:line="240" w:lineRule="auto"/>
        <w:ind w:firstLine="0"/>
        <w:jc w:val="left"/>
        <w:rPr>
          <w:sz w:val="24"/>
          <w:szCs w:val="24"/>
        </w:rPr>
      </w:pPr>
      <w:r w:rsidRPr="00B9648B">
        <w:rPr>
          <w:sz w:val="24"/>
          <w:szCs w:val="24"/>
        </w:rPr>
        <w:t>(Должность руководителя,                           (подпись)                                    (Ф.И.О.)</w:t>
      </w:r>
    </w:p>
    <w:p w:rsidR="00C510D8" w:rsidRPr="00B9648B" w:rsidRDefault="00C510D8" w:rsidP="00BE563E">
      <w:pPr>
        <w:keepNext/>
        <w:keepLines/>
        <w:spacing w:line="240" w:lineRule="auto"/>
        <w:ind w:firstLine="0"/>
        <w:rPr>
          <w:sz w:val="24"/>
          <w:szCs w:val="24"/>
        </w:rPr>
      </w:pPr>
      <w:r w:rsidRPr="00B9648B">
        <w:rPr>
          <w:sz w:val="24"/>
          <w:szCs w:val="24"/>
        </w:rPr>
        <w:t>уполномоченного представителя)     М.П.</w:t>
      </w:r>
    </w:p>
    <w:p w:rsidR="00C510D8" w:rsidRPr="00B9648B" w:rsidRDefault="00C510D8" w:rsidP="00BE563E">
      <w:pPr>
        <w:keepNext/>
        <w:keepLines/>
        <w:shd w:val="clear" w:color="auto" w:fill="FFFFFF"/>
        <w:ind w:firstLine="0"/>
        <w:rPr>
          <w:sz w:val="24"/>
          <w:szCs w:val="24"/>
        </w:rPr>
      </w:pPr>
    </w:p>
    <w:p w:rsidR="00E543ED" w:rsidRPr="00B9648B" w:rsidRDefault="00E543ED" w:rsidP="00BE563E">
      <w:pPr>
        <w:keepNext/>
        <w:keepLines/>
        <w:spacing w:after="200" w:line="276" w:lineRule="auto"/>
        <w:ind w:firstLine="0"/>
        <w:jc w:val="left"/>
        <w:rPr>
          <w:b/>
          <w:bCs w:val="0"/>
          <w:snapToGrid/>
          <w:sz w:val="24"/>
          <w:szCs w:val="24"/>
        </w:rPr>
      </w:pPr>
      <w:r w:rsidRPr="00B9648B">
        <w:rPr>
          <w:b/>
          <w:bCs w:val="0"/>
          <w:snapToGrid/>
          <w:sz w:val="24"/>
          <w:szCs w:val="24"/>
        </w:rPr>
        <w:br w:type="page"/>
      </w:r>
    </w:p>
    <w:p w:rsidR="00E543ED" w:rsidRPr="00B9648B" w:rsidRDefault="00E543ED" w:rsidP="00BE563E">
      <w:pPr>
        <w:keepNext/>
        <w:keepLines/>
        <w:spacing w:line="240" w:lineRule="auto"/>
        <w:ind w:firstLine="0"/>
        <w:jc w:val="right"/>
        <w:rPr>
          <w:b/>
          <w:bCs w:val="0"/>
          <w:snapToGrid/>
          <w:sz w:val="24"/>
          <w:szCs w:val="24"/>
        </w:rPr>
      </w:pPr>
      <w:r w:rsidRPr="00B9648B">
        <w:rPr>
          <w:b/>
          <w:bCs w:val="0"/>
          <w:snapToGrid/>
          <w:sz w:val="24"/>
          <w:szCs w:val="24"/>
        </w:rPr>
        <w:lastRenderedPageBreak/>
        <w:t>Приложение № 2.</w:t>
      </w:r>
      <w:r w:rsidR="001E20D5" w:rsidRPr="00B9648B">
        <w:rPr>
          <w:b/>
          <w:bCs w:val="0"/>
          <w:snapToGrid/>
          <w:sz w:val="24"/>
          <w:szCs w:val="24"/>
        </w:rPr>
        <w:t>2</w:t>
      </w:r>
    </w:p>
    <w:p w:rsidR="00E543ED" w:rsidRPr="00B9648B" w:rsidRDefault="00E543ED" w:rsidP="00BE563E">
      <w:pPr>
        <w:keepNext/>
        <w:keepLines/>
        <w:tabs>
          <w:tab w:val="left" w:pos="993"/>
        </w:tabs>
        <w:spacing w:line="240" w:lineRule="auto"/>
        <w:ind w:left="709"/>
        <w:jc w:val="right"/>
        <w:rPr>
          <w:sz w:val="24"/>
          <w:szCs w:val="24"/>
        </w:rPr>
      </w:pPr>
      <w:r w:rsidRPr="00B9648B">
        <w:rPr>
          <w:b/>
          <w:bCs w:val="0"/>
          <w:snapToGrid/>
          <w:sz w:val="24"/>
          <w:szCs w:val="24"/>
        </w:rPr>
        <w:t>к извещению о закупке</w:t>
      </w:r>
    </w:p>
    <w:p w:rsidR="00D149BA" w:rsidRPr="00B9648B" w:rsidRDefault="00D149BA" w:rsidP="00BE563E">
      <w:pPr>
        <w:keepNext/>
        <w:keepLines/>
        <w:tabs>
          <w:tab w:val="left" w:pos="993"/>
        </w:tabs>
        <w:spacing w:line="240" w:lineRule="auto"/>
        <w:ind w:firstLine="0"/>
        <w:jc w:val="center"/>
        <w:rPr>
          <w:b/>
          <w:sz w:val="24"/>
          <w:szCs w:val="24"/>
        </w:rPr>
      </w:pPr>
    </w:p>
    <w:p w:rsidR="00E543ED" w:rsidRPr="00B9648B" w:rsidRDefault="00E543ED" w:rsidP="00BE563E">
      <w:pPr>
        <w:keepNext/>
        <w:keepLines/>
        <w:tabs>
          <w:tab w:val="left" w:pos="993"/>
        </w:tabs>
        <w:spacing w:line="240" w:lineRule="auto"/>
        <w:ind w:firstLine="0"/>
        <w:jc w:val="center"/>
        <w:rPr>
          <w:b/>
          <w:sz w:val="24"/>
          <w:szCs w:val="24"/>
        </w:rPr>
      </w:pPr>
      <w:r w:rsidRPr="00B9648B">
        <w:rPr>
          <w:b/>
          <w:sz w:val="24"/>
          <w:szCs w:val="24"/>
        </w:rPr>
        <w:t>ФОРМА «ЦЕНОВОЕ ПРЕДЛОЖЕНИЕ»</w:t>
      </w:r>
    </w:p>
    <w:p w:rsidR="002527B8" w:rsidRPr="00B9648B" w:rsidRDefault="002527B8" w:rsidP="00BE563E">
      <w:pPr>
        <w:keepNext/>
        <w:keepLines/>
        <w:tabs>
          <w:tab w:val="left" w:pos="993"/>
        </w:tabs>
        <w:spacing w:line="240" w:lineRule="auto"/>
        <w:ind w:firstLine="0"/>
        <w:jc w:val="center"/>
        <w:rPr>
          <w:b/>
          <w:sz w:val="24"/>
          <w:szCs w:val="24"/>
        </w:rPr>
      </w:pPr>
    </w:p>
    <w:p w:rsidR="00E543ED" w:rsidRPr="00B9648B" w:rsidRDefault="00E543ED" w:rsidP="00BE563E">
      <w:pPr>
        <w:keepNext/>
        <w:keepLines/>
        <w:tabs>
          <w:tab w:val="left" w:pos="993"/>
        </w:tabs>
        <w:spacing w:line="240" w:lineRule="auto"/>
        <w:ind w:firstLine="0"/>
        <w:jc w:val="center"/>
        <w:rPr>
          <w:b/>
          <w:sz w:val="24"/>
          <w:szCs w:val="24"/>
        </w:rPr>
      </w:pPr>
      <w:r w:rsidRPr="00B9648B">
        <w:rPr>
          <w:b/>
          <w:sz w:val="24"/>
          <w:szCs w:val="24"/>
        </w:rPr>
        <w:t>ЦЕНОВОЕ ПРЕДЛОЖЕНИЕ</w:t>
      </w:r>
    </w:p>
    <w:p w:rsidR="002527B8" w:rsidRPr="00B9648B" w:rsidRDefault="002527B8" w:rsidP="00BE563E">
      <w:pPr>
        <w:keepNext/>
        <w:keepLines/>
        <w:suppressLineNumbers/>
        <w:suppressAutoHyphens/>
        <w:spacing w:line="240" w:lineRule="auto"/>
        <w:ind w:firstLine="0"/>
        <w:jc w:val="left"/>
        <w:rPr>
          <w:b/>
          <w:sz w:val="24"/>
          <w:szCs w:val="24"/>
        </w:rPr>
      </w:pPr>
    </w:p>
    <w:p w:rsidR="002527B8" w:rsidRPr="00B9648B" w:rsidRDefault="002527B8" w:rsidP="00BE563E">
      <w:pPr>
        <w:keepNext/>
        <w:keepLines/>
        <w:suppressLineNumbers/>
        <w:suppressAutoHyphens/>
        <w:spacing w:line="240" w:lineRule="auto"/>
        <w:ind w:firstLine="0"/>
        <w:jc w:val="left"/>
        <w:rPr>
          <w:sz w:val="24"/>
          <w:szCs w:val="24"/>
        </w:rPr>
      </w:pPr>
      <w:r w:rsidRPr="00B9648B">
        <w:rPr>
          <w:b/>
          <w:sz w:val="24"/>
          <w:szCs w:val="24"/>
        </w:rPr>
        <w:t>Участник закупки:</w:t>
      </w:r>
      <w:r w:rsidRPr="00B9648B">
        <w:rPr>
          <w:sz w:val="24"/>
          <w:szCs w:val="24"/>
        </w:rPr>
        <w:t xml:space="preserve"> </w:t>
      </w:r>
      <w:r w:rsidRPr="00B9648B">
        <w:rPr>
          <w:i/>
          <w:sz w:val="24"/>
          <w:szCs w:val="24"/>
          <w:u w:val="single"/>
        </w:rPr>
        <w:t>_____________________________.</w:t>
      </w:r>
    </w:p>
    <w:p w:rsidR="002527B8" w:rsidRPr="00B9648B" w:rsidRDefault="002527B8" w:rsidP="00BE563E">
      <w:pPr>
        <w:keepNext/>
        <w:keepLines/>
        <w:spacing w:line="240" w:lineRule="auto"/>
        <w:ind w:firstLine="0"/>
        <w:rPr>
          <w:i/>
          <w:sz w:val="24"/>
          <w:szCs w:val="24"/>
          <w:u w:val="single"/>
        </w:rPr>
      </w:pPr>
      <w:r w:rsidRPr="00B9648B">
        <w:rPr>
          <w:b/>
          <w:sz w:val="24"/>
          <w:szCs w:val="24"/>
        </w:rPr>
        <w:t xml:space="preserve">Наименование закупки: </w:t>
      </w:r>
      <w:r w:rsidRPr="00B9648B">
        <w:rPr>
          <w:i/>
          <w:sz w:val="24"/>
          <w:szCs w:val="24"/>
          <w:u w:val="single"/>
        </w:rPr>
        <w:t>_____________________________.</w:t>
      </w:r>
    </w:p>
    <w:p w:rsidR="002527B8" w:rsidRPr="00B9648B" w:rsidRDefault="002527B8" w:rsidP="00BE563E">
      <w:pPr>
        <w:keepNext/>
        <w:keepLines/>
        <w:spacing w:line="240" w:lineRule="auto"/>
        <w:ind w:firstLine="0"/>
        <w:rPr>
          <w:b/>
          <w:sz w:val="24"/>
          <w:szCs w:val="24"/>
        </w:rPr>
      </w:pPr>
      <w:r w:rsidRPr="00B9648B">
        <w:rPr>
          <w:b/>
          <w:sz w:val="24"/>
          <w:szCs w:val="24"/>
        </w:rPr>
        <w:t xml:space="preserve">Номер лота: </w:t>
      </w:r>
      <w:r w:rsidRPr="00B9648B">
        <w:rPr>
          <w:sz w:val="24"/>
          <w:szCs w:val="24"/>
        </w:rPr>
        <w:t>_____________________________.</w:t>
      </w:r>
    </w:p>
    <w:p w:rsidR="002527B8" w:rsidRPr="00B9648B" w:rsidRDefault="002527B8" w:rsidP="00BE563E">
      <w:pPr>
        <w:keepNext/>
        <w:keepLines/>
        <w:spacing w:line="240" w:lineRule="auto"/>
        <w:rPr>
          <w:bCs w:val="0"/>
          <w:snapToGrid/>
          <w:sz w:val="24"/>
          <w:szCs w:val="24"/>
        </w:rPr>
      </w:pPr>
    </w:p>
    <w:p w:rsidR="002527B8" w:rsidRPr="00B9648B" w:rsidRDefault="002527B8" w:rsidP="00BE563E">
      <w:pPr>
        <w:keepNext/>
        <w:keepLines/>
        <w:spacing w:line="240" w:lineRule="auto"/>
        <w:rPr>
          <w:bCs w:val="0"/>
          <w:snapToGrid/>
          <w:sz w:val="24"/>
          <w:szCs w:val="24"/>
        </w:rPr>
      </w:pPr>
      <w:r w:rsidRPr="00B9648B">
        <w:rPr>
          <w:bCs w:val="0"/>
          <w:snapToGrid/>
          <w:sz w:val="24"/>
          <w:szCs w:val="24"/>
        </w:rPr>
        <w:t>Выражаем согласие заключить договор, в соответствии с требованиями извещения о закупке, на условиях и в соответствии с документами, входящими в заявку на участие в закупке, по цене:</w:t>
      </w:r>
    </w:p>
    <w:p w:rsidR="00697DA1" w:rsidRPr="00B9648B" w:rsidRDefault="00697DA1" w:rsidP="00BE563E">
      <w:pPr>
        <w:keepNext/>
        <w:keepLines/>
        <w:spacing w:line="240" w:lineRule="auto"/>
        <w:rPr>
          <w:bCs w:val="0"/>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gridCol w:w="2124"/>
      </w:tblGrid>
      <w:tr w:rsidR="00B9648B" w:rsidRPr="00B9648B" w:rsidTr="006668BA">
        <w:tc>
          <w:tcPr>
            <w:tcW w:w="3981" w:type="pct"/>
            <w:vAlign w:val="center"/>
          </w:tcPr>
          <w:p w:rsidR="0073315E" w:rsidRPr="00B9648B" w:rsidRDefault="0073315E" w:rsidP="00BE563E">
            <w:pPr>
              <w:keepNext/>
              <w:keepLines/>
              <w:spacing w:line="240" w:lineRule="auto"/>
              <w:ind w:firstLine="0"/>
              <w:jc w:val="left"/>
              <w:rPr>
                <w:sz w:val="24"/>
                <w:szCs w:val="24"/>
              </w:rPr>
            </w:pPr>
            <w:r w:rsidRPr="00B9648B">
              <w:rPr>
                <w:sz w:val="24"/>
                <w:szCs w:val="24"/>
              </w:rPr>
              <w:t>Цена договора без НДС, руб.</w:t>
            </w:r>
          </w:p>
        </w:tc>
        <w:tc>
          <w:tcPr>
            <w:tcW w:w="1019" w:type="pct"/>
            <w:vAlign w:val="center"/>
          </w:tcPr>
          <w:p w:rsidR="0073315E" w:rsidRPr="00B9648B" w:rsidRDefault="0073315E" w:rsidP="00BE563E">
            <w:pPr>
              <w:keepNext/>
              <w:keepLines/>
              <w:spacing w:line="240" w:lineRule="auto"/>
              <w:ind w:firstLine="0"/>
              <w:jc w:val="center"/>
              <w:rPr>
                <w:sz w:val="24"/>
                <w:szCs w:val="24"/>
              </w:rPr>
            </w:pPr>
          </w:p>
        </w:tc>
      </w:tr>
      <w:tr w:rsidR="00B9648B" w:rsidRPr="00B9648B" w:rsidTr="006668BA">
        <w:tc>
          <w:tcPr>
            <w:tcW w:w="3981" w:type="pct"/>
            <w:vAlign w:val="center"/>
          </w:tcPr>
          <w:p w:rsidR="0073315E" w:rsidRPr="00B9648B" w:rsidRDefault="0073315E" w:rsidP="00BE563E">
            <w:pPr>
              <w:keepNext/>
              <w:keepLines/>
              <w:spacing w:line="240" w:lineRule="auto"/>
              <w:ind w:firstLine="0"/>
              <w:jc w:val="left"/>
              <w:rPr>
                <w:sz w:val="24"/>
                <w:szCs w:val="24"/>
              </w:rPr>
            </w:pPr>
            <w:r w:rsidRPr="00B9648B">
              <w:rPr>
                <w:sz w:val="24"/>
                <w:szCs w:val="24"/>
              </w:rPr>
              <w:t>НДС (20%), руб.</w:t>
            </w:r>
          </w:p>
        </w:tc>
        <w:tc>
          <w:tcPr>
            <w:tcW w:w="1019" w:type="pct"/>
            <w:vAlign w:val="center"/>
          </w:tcPr>
          <w:p w:rsidR="0073315E" w:rsidRPr="00B9648B" w:rsidRDefault="0073315E" w:rsidP="00BE563E">
            <w:pPr>
              <w:keepNext/>
              <w:keepLines/>
              <w:spacing w:line="240" w:lineRule="auto"/>
              <w:ind w:firstLine="0"/>
              <w:rPr>
                <w:i/>
                <w:sz w:val="24"/>
                <w:szCs w:val="24"/>
              </w:rPr>
            </w:pPr>
          </w:p>
        </w:tc>
      </w:tr>
      <w:tr w:rsidR="00B9648B" w:rsidRPr="00B9648B" w:rsidTr="006668BA">
        <w:tc>
          <w:tcPr>
            <w:tcW w:w="3981" w:type="pct"/>
            <w:vAlign w:val="center"/>
          </w:tcPr>
          <w:p w:rsidR="0073315E" w:rsidRPr="00B9648B" w:rsidRDefault="0073315E" w:rsidP="00BE563E">
            <w:pPr>
              <w:keepNext/>
              <w:keepLines/>
              <w:spacing w:line="240" w:lineRule="auto"/>
              <w:ind w:firstLine="0"/>
              <w:jc w:val="left"/>
              <w:rPr>
                <w:sz w:val="24"/>
                <w:szCs w:val="24"/>
              </w:rPr>
            </w:pPr>
            <w:r w:rsidRPr="00B9648B">
              <w:rPr>
                <w:sz w:val="24"/>
                <w:szCs w:val="24"/>
              </w:rPr>
              <w:t>Цена договора с НДС (20%), руб.</w:t>
            </w:r>
          </w:p>
        </w:tc>
        <w:tc>
          <w:tcPr>
            <w:tcW w:w="1019" w:type="pct"/>
            <w:vAlign w:val="center"/>
          </w:tcPr>
          <w:p w:rsidR="0073315E" w:rsidRPr="00B9648B" w:rsidRDefault="0073315E" w:rsidP="00BE563E">
            <w:pPr>
              <w:keepNext/>
              <w:keepLines/>
              <w:spacing w:line="240" w:lineRule="auto"/>
              <w:ind w:firstLine="0"/>
              <w:rPr>
                <w:i/>
                <w:sz w:val="24"/>
                <w:szCs w:val="24"/>
              </w:rPr>
            </w:pPr>
          </w:p>
        </w:tc>
      </w:tr>
    </w:tbl>
    <w:p w:rsidR="0073315E" w:rsidRPr="00B9648B" w:rsidRDefault="0073315E" w:rsidP="00BE563E">
      <w:pPr>
        <w:keepNext/>
        <w:keepLines/>
        <w:spacing w:line="240" w:lineRule="auto"/>
        <w:ind w:firstLine="0"/>
        <w:rPr>
          <w:sz w:val="24"/>
          <w:szCs w:val="24"/>
        </w:rPr>
      </w:pPr>
      <w:r w:rsidRPr="00B9648B">
        <w:rPr>
          <w:sz w:val="24"/>
          <w:szCs w:val="24"/>
        </w:rPr>
        <w:t>в том числе:</w:t>
      </w:r>
    </w:p>
    <w:p w:rsidR="0073315E" w:rsidRPr="00B9648B" w:rsidRDefault="0073315E" w:rsidP="00BE563E">
      <w:pPr>
        <w:keepNext/>
        <w:keepLines/>
        <w:spacing w:line="240" w:lineRule="auto"/>
        <w:ind w:firstLine="0"/>
        <w:rPr>
          <w:sz w:val="24"/>
          <w:szCs w:val="24"/>
        </w:rPr>
      </w:pPr>
      <w:r w:rsidRPr="00B9648B">
        <w:rPr>
          <w:sz w:val="24"/>
          <w:szCs w:val="24"/>
        </w:rPr>
        <w:t>- стоимость разработки проектно-сметной документации: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8"/>
        <w:gridCol w:w="2122"/>
      </w:tblGrid>
      <w:tr w:rsidR="00B9648B" w:rsidRPr="00B9648B" w:rsidTr="006668BA">
        <w:trPr>
          <w:trHeight w:val="70"/>
          <w:jc w:val="center"/>
        </w:trPr>
        <w:tc>
          <w:tcPr>
            <w:tcW w:w="3982" w:type="pct"/>
          </w:tcPr>
          <w:p w:rsidR="0073315E" w:rsidRPr="00B9648B" w:rsidRDefault="0073315E" w:rsidP="00BE563E">
            <w:pPr>
              <w:keepNext/>
              <w:keepLines/>
              <w:spacing w:line="240" w:lineRule="auto"/>
              <w:ind w:firstLine="0"/>
              <w:contextualSpacing/>
              <w:rPr>
                <w:sz w:val="24"/>
                <w:szCs w:val="24"/>
              </w:rPr>
            </w:pPr>
            <w:r w:rsidRPr="00B9648B">
              <w:rPr>
                <w:sz w:val="24"/>
                <w:szCs w:val="24"/>
              </w:rPr>
              <w:t>без НДС, руб.</w:t>
            </w:r>
          </w:p>
        </w:tc>
        <w:tc>
          <w:tcPr>
            <w:tcW w:w="1018" w:type="pct"/>
            <w:vAlign w:val="center"/>
          </w:tcPr>
          <w:p w:rsidR="0073315E" w:rsidRPr="00B9648B" w:rsidRDefault="0073315E" w:rsidP="00BE563E">
            <w:pPr>
              <w:keepNext/>
              <w:keepLines/>
              <w:spacing w:line="240" w:lineRule="auto"/>
              <w:ind w:firstLine="0"/>
              <w:contextualSpacing/>
              <w:jc w:val="right"/>
              <w:rPr>
                <w:sz w:val="24"/>
                <w:szCs w:val="24"/>
              </w:rPr>
            </w:pPr>
            <w:r w:rsidRPr="00B9648B">
              <w:rPr>
                <w:sz w:val="24"/>
                <w:szCs w:val="24"/>
              </w:rPr>
              <w:t> </w:t>
            </w:r>
          </w:p>
        </w:tc>
      </w:tr>
      <w:tr w:rsidR="00B9648B" w:rsidRPr="00B9648B" w:rsidTr="006668BA">
        <w:trPr>
          <w:trHeight w:val="70"/>
          <w:jc w:val="center"/>
        </w:trPr>
        <w:tc>
          <w:tcPr>
            <w:tcW w:w="3982" w:type="pct"/>
          </w:tcPr>
          <w:p w:rsidR="0073315E" w:rsidRPr="00B9648B" w:rsidRDefault="0073315E" w:rsidP="00BE563E">
            <w:pPr>
              <w:keepNext/>
              <w:keepLines/>
              <w:spacing w:line="240" w:lineRule="auto"/>
              <w:ind w:firstLine="0"/>
              <w:contextualSpacing/>
              <w:rPr>
                <w:sz w:val="24"/>
                <w:szCs w:val="24"/>
              </w:rPr>
            </w:pPr>
            <w:r w:rsidRPr="00B9648B">
              <w:rPr>
                <w:sz w:val="24"/>
                <w:szCs w:val="24"/>
              </w:rPr>
              <w:t>НДС (20 %), руб.</w:t>
            </w:r>
          </w:p>
        </w:tc>
        <w:tc>
          <w:tcPr>
            <w:tcW w:w="1018" w:type="pct"/>
            <w:vAlign w:val="center"/>
          </w:tcPr>
          <w:p w:rsidR="0073315E" w:rsidRPr="00B9648B" w:rsidRDefault="0073315E" w:rsidP="00BE563E">
            <w:pPr>
              <w:keepNext/>
              <w:keepLines/>
              <w:spacing w:line="240" w:lineRule="auto"/>
              <w:ind w:firstLine="0"/>
              <w:contextualSpacing/>
              <w:jc w:val="right"/>
              <w:rPr>
                <w:sz w:val="24"/>
                <w:szCs w:val="24"/>
              </w:rPr>
            </w:pPr>
          </w:p>
        </w:tc>
      </w:tr>
      <w:tr w:rsidR="00B9648B" w:rsidRPr="00B9648B" w:rsidTr="006668BA">
        <w:trPr>
          <w:trHeight w:val="70"/>
          <w:jc w:val="center"/>
        </w:trPr>
        <w:tc>
          <w:tcPr>
            <w:tcW w:w="3982" w:type="pct"/>
          </w:tcPr>
          <w:p w:rsidR="0073315E" w:rsidRPr="00B9648B" w:rsidRDefault="0073315E" w:rsidP="00BE563E">
            <w:pPr>
              <w:keepNext/>
              <w:keepLines/>
              <w:spacing w:line="240" w:lineRule="auto"/>
              <w:ind w:firstLine="0"/>
              <w:contextualSpacing/>
              <w:rPr>
                <w:sz w:val="24"/>
                <w:szCs w:val="24"/>
              </w:rPr>
            </w:pPr>
            <w:r w:rsidRPr="00B9648B">
              <w:rPr>
                <w:sz w:val="24"/>
                <w:szCs w:val="24"/>
              </w:rPr>
              <w:t>с НДС (20%), руб.</w:t>
            </w:r>
          </w:p>
        </w:tc>
        <w:tc>
          <w:tcPr>
            <w:tcW w:w="1018" w:type="pct"/>
            <w:vAlign w:val="center"/>
          </w:tcPr>
          <w:p w:rsidR="0073315E" w:rsidRPr="00B9648B" w:rsidRDefault="0073315E" w:rsidP="00BE563E">
            <w:pPr>
              <w:keepNext/>
              <w:keepLines/>
              <w:spacing w:line="240" w:lineRule="auto"/>
              <w:ind w:firstLine="0"/>
              <w:jc w:val="right"/>
              <w:rPr>
                <w:sz w:val="24"/>
                <w:szCs w:val="24"/>
              </w:rPr>
            </w:pPr>
          </w:p>
        </w:tc>
      </w:tr>
    </w:tbl>
    <w:p w:rsidR="0073315E" w:rsidRPr="00B9648B" w:rsidRDefault="0073315E" w:rsidP="00BE563E">
      <w:pPr>
        <w:keepNext/>
        <w:keepLines/>
        <w:tabs>
          <w:tab w:val="left" w:pos="276"/>
        </w:tabs>
        <w:spacing w:line="240" w:lineRule="auto"/>
        <w:ind w:firstLine="0"/>
        <w:contextualSpacing/>
        <w:rPr>
          <w:sz w:val="24"/>
          <w:szCs w:val="24"/>
        </w:rPr>
      </w:pPr>
      <w:r w:rsidRPr="00B9648B">
        <w:rPr>
          <w:bCs w:val="0"/>
          <w:snapToGrid/>
          <w:sz w:val="24"/>
          <w:szCs w:val="24"/>
        </w:rPr>
        <w:t>- стоимость выполнения строительно-монтажных работ.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8"/>
        <w:gridCol w:w="2122"/>
      </w:tblGrid>
      <w:tr w:rsidR="00B9648B" w:rsidRPr="00B9648B" w:rsidTr="006668BA">
        <w:trPr>
          <w:trHeight w:val="70"/>
          <w:jc w:val="center"/>
        </w:trPr>
        <w:tc>
          <w:tcPr>
            <w:tcW w:w="3982" w:type="pct"/>
          </w:tcPr>
          <w:p w:rsidR="0073315E" w:rsidRPr="00B9648B" w:rsidRDefault="0073315E" w:rsidP="00BE563E">
            <w:pPr>
              <w:keepNext/>
              <w:keepLines/>
              <w:spacing w:line="240" w:lineRule="auto"/>
              <w:ind w:firstLine="0"/>
              <w:contextualSpacing/>
              <w:rPr>
                <w:sz w:val="24"/>
                <w:szCs w:val="24"/>
              </w:rPr>
            </w:pPr>
            <w:r w:rsidRPr="00B9648B">
              <w:rPr>
                <w:sz w:val="24"/>
                <w:szCs w:val="24"/>
              </w:rPr>
              <w:t>без НДС, руб.</w:t>
            </w:r>
          </w:p>
        </w:tc>
        <w:tc>
          <w:tcPr>
            <w:tcW w:w="1018" w:type="pct"/>
            <w:vAlign w:val="center"/>
          </w:tcPr>
          <w:p w:rsidR="0073315E" w:rsidRPr="00B9648B" w:rsidRDefault="0073315E" w:rsidP="00BE563E">
            <w:pPr>
              <w:keepNext/>
              <w:keepLines/>
              <w:spacing w:line="240" w:lineRule="auto"/>
              <w:ind w:firstLine="0"/>
              <w:contextualSpacing/>
              <w:jc w:val="right"/>
              <w:rPr>
                <w:sz w:val="24"/>
                <w:szCs w:val="24"/>
              </w:rPr>
            </w:pPr>
          </w:p>
        </w:tc>
      </w:tr>
      <w:tr w:rsidR="00B9648B" w:rsidRPr="00B9648B" w:rsidTr="006668BA">
        <w:trPr>
          <w:trHeight w:val="70"/>
          <w:jc w:val="center"/>
        </w:trPr>
        <w:tc>
          <w:tcPr>
            <w:tcW w:w="3982" w:type="pct"/>
          </w:tcPr>
          <w:p w:rsidR="0073315E" w:rsidRPr="00B9648B" w:rsidRDefault="0073315E" w:rsidP="00BE563E">
            <w:pPr>
              <w:keepNext/>
              <w:keepLines/>
              <w:spacing w:line="240" w:lineRule="auto"/>
              <w:ind w:firstLine="0"/>
              <w:contextualSpacing/>
              <w:rPr>
                <w:sz w:val="24"/>
                <w:szCs w:val="24"/>
              </w:rPr>
            </w:pPr>
            <w:r w:rsidRPr="00B9648B">
              <w:rPr>
                <w:sz w:val="24"/>
                <w:szCs w:val="24"/>
              </w:rPr>
              <w:t>НДС (20 %), руб.</w:t>
            </w:r>
          </w:p>
        </w:tc>
        <w:tc>
          <w:tcPr>
            <w:tcW w:w="1018" w:type="pct"/>
            <w:vAlign w:val="center"/>
          </w:tcPr>
          <w:p w:rsidR="0073315E" w:rsidRPr="00B9648B" w:rsidRDefault="0073315E" w:rsidP="00BE563E">
            <w:pPr>
              <w:keepNext/>
              <w:keepLines/>
              <w:spacing w:line="240" w:lineRule="auto"/>
              <w:ind w:firstLine="0"/>
              <w:contextualSpacing/>
              <w:jc w:val="right"/>
              <w:rPr>
                <w:sz w:val="24"/>
                <w:szCs w:val="24"/>
              </w:rPr>
            </w:pPr>
          </w:p>
        </w:tc>
      </w:tr>
      <w:tr w:rsidR="0073315E" w:rsidRPr="00B9648B" w:rsidTr="006668BA">
        <w:trPr>
          <w:trHeight w:val="70"/>
          <w:jc w:val="center"/>
        </w:trPr>
        <w:tc>
          <w:tcPr>
            <w:tcW w:w="3982" w:type="pct"/>
          </w:tcPr>
          <w:p w:rsidR="0073315E" w:rsidRPr="00B9648B" w:rsidRDefault="0073315E" w:rsidP="00BE563E">
            <w:pPr>
              <w:keepNext/>
              <w:keepLines/>
              <w:spacing w:line="240" w:lineRule="auto"/>
              <w:ind w:firstLine="0"/>
              <w:contextualSpacing/>
              <w:rPr>
                <w:sz w:val="24"/>
                <w:szCs w:val="24"/>
              </w:rPr>
            </w:pPr>
            <w:r w:rsidRPr="00B9648B">
              <w:rPr>
                <w:sz w:val="24"/>
                <w:szCs w:val="24"/>
              </w:rPr>
              <w:t>с НДС (20%), руб.</w:t>
            </w:r>
          </w:p>
        </w:tc>
        <w:tc>
          <w:tcPr>
            <w:tcW w:w="1018" w:type="pct"/>
            <w:vAlign w:val="center"/>
          </w:tcPr>
          <w:p w:rsidR="0073315E" w:rsidRPr="00B9648B" w:rsidRDefault="0073315E" w:rsidP="00BE563E">
            <w:pPr>
              <w:keepNext/>
              <w:keepLines/>
              <w:spacing w:line="240" w:lineRule="auto"/>
              <w:ind w:firstLine="0"/>
              <w:contextualSpacing/>
              <w:jc w:val="right"/>
              <w:rPr>
                <w:sz w:val="24"/>
                <w:szCs w:val="24"/>
              </w:rPr>
            </w:pPr>
          </w:p>
        </w:tc>
      </w:tr>
    </w:tbl>
    <w:p w:rsidR="00B549ED" w:rsidRPr="00B9648B" w:rsidRDefault="00B549ED" w:rsidP="00BE563E">
      <w:pPr>
        <w:keepNext/>
        <w:keepLines/>
        <w:spacing w:line="240" w:lineRule="auto"/>
        <w:rPr>
          <w:sz w:val="24"/>
          <w:szCs w:val="24"/>
        </w:rPr>
      </w:pPr>
    </w:p>
    <w:p w:rsidR="002527B8" w:rsidRPr="00B9648B" w:rsidRDefault="002527B8" w:rsidP="00BE563E">
      <w:pPr>
        <w:keepNext/>
        <w:keepLines/>
        <w:spacing w:line="240" w:lineRule="auto"/>
        <w:rPr>
          <w:snapToGrid/>
          <w:sz w:val="24"/>
          <w:szCs w:val="24"/>
        </w:rPr>
      </w:pPr>
      <w:r w:rsidRPr="00B9648B">
        <w:rPr>
          <w:sz w:val="24"/>
          <w:szCs w:val="24"/>
        </w:rPr>
        <w:t>В цену договора включены все возможные затраты, связанные с исполнением договора, в том числе расходы на уплату налогов (в том числе затраты на компенсацию НДС для организаций, применяющих УСН) и других обязательных платежей в соответствии с законодательством Российской Федерации</w:t>
      </w:r>
      <w:r w:rsidRPr="00B9648B">
        <w:rPr>
          <w:snapToGrid/>
          <w:sz w:val="24"/>
          <w:szCs w:val="24"/>
        </w:rPr>
        <w:t>.</w:t>
      </w:r>
    </w:p>
    <w:p w:rsidR="002527B8" w:rsidRPr="00B9648B" w:rsidRDefault="002527B8" w:rsidP="00BE563E">
      <w:pPr>
        <w:pStyle w:val="a9"/>
        <w:keepNext/>
        <w:keepLines/>
        <w:tabs>
          <w:tab w:val="left" w:pos="851"/>
        </w:tabs>
        <w:spacing w:line="240" w:lineRule="auto"/>
        <w:ind w:left="0" w:firstLine="0"/>
        <w:rPr>
          <w:bCs w:val="0"/>
          <w:i/>
          <w:snapToGrid/>
          <w:sz w:val="24"/>
          <w:szCs w:val="24"/>
        </w:rPr>
      </w:pPr>
    </w:p>
    <w:p w:rsidR="002527B8" w:rsidRPr="00B9648B" w:rsidRDefault="002527B8" w:rsidP="00BE563E">
      <w:pPr>
        <w:keepNext/>
        <w:keepLines/>
        <w:spacing w:line="240" w:lineRule="auto"/>
        <w:ind w:firstLine="0"/>
        <w:rPr>
          <w:b/>
          <w:sz w:val="24"/>
          <w:szCs w:val="24"/>
        </w:rPr>
      </w:pPr>
      <w:r w:rsidRPr="00B9648B">
        <w:rPr>
          <w:b/>
          <w:sz w:val="24"/>
          <w:szCs w:val="24"/>
        </w:rPr>
        <w:t>______________________                     _________________              ____________________</w:t>
      </w:r>
    </w:p>
    <w:p w:rsidR="002527B8" w:rsidRPr="00B9648B" w:rsidRDefault="002527B8" w:rsidP="00BE563E">
      <w:pPr>
        <w:keepNext/>
        <w:keepLines/>
        <w:spacing w:line="240" w:lineRule="auto"/>
        <w:ind w:firstLine="0"/>
        <w:jc w:val="left"/>
        <w:rPr>
          <w:sz w:val="24"/>
          <w:szCs w:val="24"/>
        </w:rPr>
      </w:pPr>
      <w:r w:rsidRPr="00B9648B">
        <w:rPr>
          <w:sz w:val="24"/>
          <w:szCs w:val="24"/>
        </w:rPr>
        <w:t>(Должность руководителя,                           (подпись)                                    (Ф.И.О.)</w:t>
      </w:r>
    </w:p>
    <w:p w:rsidR="003475CE" w:rsidRPr="00B9648B" w:rsidRDefault="002527B8" w:rsidP="00BE563E">
      <w:pPr>
        <w:keepNext/>
        <w:keepLines/>
        <w:tabs>
          <w:tab w:val="left" w:pos="993"/>
        </w:tabs>
        <w:ind w:firstLine="0"/>
        <w:rPr>
          <w:b/>
          <w:sz w:val="24"/>
          <w:szCs w:val="24"/>
        </w:rPr>
      </w:pPr>
      <w:r w:rsidRPr="00B9648B">
        <w:rPr>
          <w:sz w:val="24"/>
          <w:szCs w:val="24"/>
        </w:rPr>
        <w:t>уполномоченного представителя)     М.П.</w:t>
      </w:r>
    </w:p>
    <w:p w:rsidR="006539C4" w:rsidRPr="00B9648B" w:rsidRDefault="006539C4" w:rsidP="00BE563E">
      <w:pPr>
        <w:keepNext/>
        <w:keepLines/>
        <w:tabs>
          <w:tab w:val="left" w:pos="851"/>
        </w:tabs>
        <w:spacing w:line="240" w:lineRule="auto"/>
        <w:ind w:firstLine="0"/>
        <w:contextualSpacing/>
        <w:rPr>
          <w:bCs w:val="0"/>
          <w:i/>
          <w:snapToGrid/>
          <w:sz w:val="24"/>
          <w:szCs w:val="24"/>
        </w:rPr>
      </w:pPr>
      <w:r w:rsidRPr="00B9648B">
        <w:rPr>
          <w:bCs w:val="0"/>
          <w:i/>
          <w:snapToGrid/>
          <w:sz w:val="24"/>
          <w:szCs w:val="24"/>
        </w:rPr>
        <w:t>Примечание:</w:t>
      </w:r>
    </w:p>
    <w:p w:rsidR="006539C4" w:rsidRPr="00B9648B" w:rsidRDefault="006539C4" w:rsidP="00BE563E">
      <w:pPr>
        <w:pStyle w:val="a9"/>
        <w:keepNext/>
        <w:keepLines/>
        <w:tabs>
          <w:tab w:val="left" w:pos="851"/>
        </w:tabs>
        <w:spacing w:line="240" w:lineRule="auto"/>
        <w:ind w:left="0" w:firstLine="0"/>
        <w:rPr>
          <w:i/>
          <w:iCs/>
          <w:sz w:val="24"/>
          <w:szCs w:val="24"/>
        </w:rPr>
      </w:pPr>
      <w:r w:rsidRPr="00B9648B">
        <w:rPr>
          <w:bCs w:val="0"/>
          <w:i/>
          <w:snapToGrid/>
          <w:sz w:val="24"/>
          <w:szCs w:val="24"/>
        </w:rPr>
        <w:t xml:space="preserve"> </w:t>
      </w:r>
      <w:r w:rsidRPr="00B9648B">
        <w:rPr>
          <w:i/>
          <w:iCs/>
          <w:sz w:val="24"/>
          <w:szCs w:val="24"/>
        </w:rPr>
        <w:t>В случае, если участник закупки применяет систему налогообложения, которая предусматривает освобождение от уплаты НДС, цена договора, предложенная участником закупки, не должна превышать НМЦ договора без НДС.</w:t>
      </w:r>
    </w:p>
    <w:p w:rsidR="006539C4" w:rsidRPr="00B9648B" w:rsidRDefault="006539C4" w:rsidP="00BE563E">
      <w:pPr>
        <w:pStyle w:val="a9"/>
        <w:keepNext/>
        <w:keepLines/>
        <w:tabs>
          <w:tab w:val="left" w:pos="851"/>
        </w:tabs>
        <w:spacing w:line="240" w:lineRule="auto"/>
        <w:ind w:left="0" w:firstLine="0"/>
        <w:rPr>
          <w:bCs w:val="0"/>
          <w:i/>
          <w:snapToGrid/>
          <w:sz w:val="24"/>
          <w:szCs w:val="24"/>
        </w:rPr>
      </w:pPr>
    </w:p>
    <w:p w:rsidR="003475CE" w:rsidRPr="00B9648B" w:rsidRDefault="003475CE" w:rsidP="00BE563E">
      <w:pPr>
        <w:keepNext/>
        <w:keepLines/>
        <w:spacing w:after="200" w:line="276" w:lineRule="auto"/>
        <w:ind w:firstLine="0"/>
        <w:jc w:val="left"/>
        <w:rPr>
          <w:b/>
          <w:bCs w:val="0"/>
          <w:snapToGrid/>
          <w:sz w:val="24"/>
          <w:szCs w:val="24"/>
        </w:rPr>
      </w:pPr>
      <w:r w:rsidRPr="00B9648B">
        <w:rPr>
          <w:b/>
          <w:bCs w:val="0"/>
          <w:snapToGrid/>
          <w:sz w:val="24"/>
          <w:szCs w:val="24"/>
        </w:rPr>
        <w:br w:type="page"/>
      </w:r>
    </w:p>
    <w:p w:rsidR="000B531A" w:rsidRPr="00B9648B" w:rsidRDefault="000B531A" w:rsidP="00BE563E">
      <w:pPr>
        <w:keepNext/>
        <w:keepLines/>
        <w:spacing w:line="240" w:lineRule="auto"/>
        <w:ind w:firstLine="0"/>
        <w:jc w:val="right"/>
        <w:rPr>
          <w:b/>
          <w:bCs w:val="0"/>
          <w:snapToGrid/>
          <w:sz w:val="24"/>
          <w:szCs w:val="24"/>
        </w:rPr>
      </w:pPr>
      <w:r w:rsidRPr="00B9648B">
        <w:rPr>
          <w:b/>
          <w:bCs w:val="0"/>
          <w:snapToGrid/>
          <w:sz w:val="24"/>
          <w:szCs w:val="24"/>
        </w:rPr>
        <w:lastRenderedPageBreak/>
        <w:t xml:space="preserve">Приложение № </w:t>
      </w:r>
      <w:r w:rsidR="003B5BD8" w:rsidRPr="00B9648B">
        <w:rPr>
          <w:b/>
          <w:bCs w:val="0"/>
          <w:snapToGrid/>
          <w:sz w:val="24"/>
          <w:szCs w:val="24"/>
        </w:rPr>
        <w:t>2</w:t>
      </w:r>
      <w:r w:rsidRPr="00B9648B">
        <w:rPr>
          <w:b/>
          <w:bCs w:val="0"/>
          <w:snapToGrid/>
          <w:sz w:val="24"/>
          <w:szCs w:val="24"/>
        </w:rPr>
        <w:t>.</w:t>
      </w:r>
      <w:r w:rsidR="001E20D5" w:rsidRPr="00B9648B">
        <w:rPr>
          <w:b/>
          <w:bCs w:val="0"/>
          <w:snapToGrid/>
          <w:sz w:val="24"/>
          <w:szCs w:val="24"/>
        </w:rPr>
        <w:t>3</w:t>
      </w:r>
    </w:p>
    <w:p w:rsidR="000B531A" w:rsidRPr="00B9648B" w:rsidRDefault="000B531A" w:rsidP="00BE563E">
      <w:pPr>
        <w:keepNext/>
        <w:keepLines/>
        <w:spacing w:line="240" w:lineRule="auto"/>
        <w:ind w:firstLine="0"/>
        <w:jc w:val="right"/>
        <w:rPr>
          <w:b/>
          <w:bCs w:val="0"/>
          <w:snapToGrid/>
          <w:sz w:val="24"/>
          <w:szCs w:val="24"/>
        </w:rPr>
      </w:pPr>
      <w:r w:rsidRPr="00B9648B">
        <w:rPr>
          <w:b/>
          <w:bCs w:val="0"/>
          <w:snapToGrid/>
          <w:sz w:val="24"/>
          <w:szCs w:val="24"/>
        </w:rPr>
        <w:t xml:space="preserve">к </w:t>
      </w:r>
      <w:r w:rsidR="0048555B" w:rsidRPr="00B9648B">
        <w:rPr>
          <w:b/>
          <w:bCs w:val="0"/>
          <w:snapToGrid/>
          <w:sz w:val="24"/>
          <w:szCs w:val="24"/>
        </w:rPr>
        <w:t xml:space="preserve">извещению </w:t>
      </w:r>
      <w:r w:rsidRPr="00B9648B">
        <w:rPr>
          <w:b/>
          <w:bCs w:val="0"/>
          <w:snapToGrid/>
          <w:sz w:val="24"/>
          <w:szCs w:val="24"/>
        </w:rPr>
        <w:t>о закупке</w:t>
      </w:r>
    </w:p>
    <w:p w:rsidR="00077BCC" w:rsidRPr="00B9648B" w:rsidRDefault="00077BCC" w:rsidP="00BE563E">
      <w:pPr>
        <w:keepNext/>
        <w:keepLines/>
        <w:spacing w:line="240" w:lineRule="auto"/>
        <w:ind w:firstLine="0"/>
        <w:jc w:val="right"/>
        <w:rPr>
          <w:b/>
          <w:sz w:val="24"/>
          <w:szCs w:val="24"/>
        </w:rPr>
      </w:pPr>
    </w:p>
    <w:p w:rsidR="00077BCC" w:rsidRPr="00B9648B" w:rsidRDefault="00077BCC" w:rsidP="00BE563E">
      <w:pPr>
        <w:keepNext/>
        <w:keepLines/>
        <w:autoSpaceDE w:val="0"/>
        <w:autoSpaceDN w:val="0"/>
        <w:adjustRightInd w:val="0"/>
        <w:spacing w:line="240" w:lineRule="auto"/>
        <w:ind w:firstLine="0"/>
        <w:jc w:val="center"/>
        <w:rPr>
          <w:b/>
          <w:sz w:val="24"/>
          <w:szCs w:val="24"/>
        </w:rPr>
      </w:pPr>
      <w:r w:rsidRPr="00B9648B">
        <w:rPr>
          <w:b/>
          <w:sz w:val="24"/>
          <w:szCs w:val="24"/>
        </w:rPr>
        <w:t>ФОРМА «</w:t>
      </w:r>
      <w:r w:rsidR="00224104" w:rsidRPr="00B9648B">
        <w:rPr>
          <w:b/>
          <w:sz w:val="24"/>
          <w:szCs w:val="24"/>
        </w:rPr>
        <w:t>СВОДНАЯ ТАБЛИЦА СТОИМОСТИ</w:t>
      </w:r>
      <w:r w:rsidRPr="00B9648B">
        <w:rPr>
          <w:b/>
          <w:sz w:val="24"/>
          <w:szCs w:val="24"/>
        </w:rPr>
        <w:t xml:space="preserve">» </w:t>
      </w:r>
    </w:p>
    <w:p w:rsidR="00224104" w:rsidRPr="00B9648B" w:rsidRDefault="00224104" w:rsidP="00BE563E">
      <w:pPr>
        <w:keepNext/>
        <w:keepLines/>
        <w:ind w:firstLine="0"/>
        <w:jc w:val="center"/>
        <w:rPr>
          <w:b/>
          <w:sz w:val="24"/>
          <w:szCs w:val="24"/>
        </w:rPr>
      </w:pPr>
    </w:p>
    <w:p w:rsidR="00077BCC" w:rsidRPr="00B9648B" w:rsidRDefault="00696671" w:rsidP="00BE563E">
      <w:pPr>
        <w:keepNext/>
        <w:keepLines/>
        <w:spacing w:line="240" w:lineRule="auto"/>
        <w:ind w:firstLine="0"/>
        <w:jc w:val="center"/>
        <w:rPr>
          <w:b/>
          <w:sz w:val="24"/>
          <w:szCs w:val="24"/>
        </w:rPr>
      </w:pPr>
      <w:r w:rsidRPr="00B9648B">
        <w:rPr>
          <w:b/>
          <w:sz w:val="24"/>
          <w:szCs w:val="24"/>
        </w:rPr>
        <w:t>СВОДНАЯ ТАБЛИЦА СТОИМОСТИ</w:t>
      </w:r>
    </w:p>
    <w:p w:rsidR="00781EEC" w:rsidRPr="00B9648B" w:rsidRDefault="00781EEC" w:rsidP="00BE563E">
      <w:pPr>
        <w:keepNext/>
        <w:keepLines/>
        <w:ind w:firstLine="0"/>
        <w:jc w:val="center"/>
        <w:rPr>
          <w:b/>
          <w:sz w:val="24"/>
          <w:szCs w:val="24"/>
        </w:rPr>
      </w:pPr>
    </w:p>
    <w:p w:rsidR="00781EEC" w:rsidRPr="00B9648B" w:rsidRDefault="00781EEC" w:rsidP="00BE563E">
      <w:pPr>
        <w:keepNext/>
        <w:keepLines/>
        <w:spacing w:line="240" w:lineRule="auto"/>
        <w:ind w:firstLine="0"/>
        <w:rPr>
          <w:b/>
          <w:sz w:val="24"/>
          <w:szCs w:val="24"/>
        </w:rPr>
      </w:pPr>
      <w:r w:rsidRPr="00B9648B">
        <w:rPr>
          <w:b/>
          <w:sz w:val="24"/>
          <w:szCs w:val="24"/>
        </w:rPr>
        <w:t>Участник закупки: _____________________________.</w:t>
      </w:r>
    </w:p>
    <w:p w:rsidR="00781EEC" w:rsidRPr="00B9648B" w:rsidRDefault="00781EEC" w:rsidP="00BE563E">
      <w:pPr>
        <w:keepNext/>
        <w:keepLines/>
        <w:spacing w:line="240" w:lineRule="auto"/>
        <w:ind w:firstLine="0"/>
        <w:rPr>
          <w:b/>
          <w:sz w:val="24"/>
          <w:szCs w:val="24"/>
        </w:rPr>
      </w:pPr>
      <w:r w:rsidRPr="00B9648B">
        <w:rPr>
          <w:b/>
          <w:sz w:val="24"/>
          <w:szCs w:val="24"/>
        </w:rPr>
        <w:t>Наименование закупки: _____________________________.</w:t>
      </w:r>
    </w:p>
    <w:p w:rsidR="00077BCC" w:rsidRPr="00B9648B" w:rsidRDefault="00781EEC" w:rsidP="00BE563E">
      <w:pPr>
        <w:keepNext/>
        <w:keepLines/>
        <w:spacing w:line="240" w:lineRule="auto"/>
        <w:ind w:firstLine="0"/>
        <w:rPr>
          <w:sz w:val="24"/>
          <w:szCs w:val="24"/>
        </w:rPr>
      </w:pPr>
      <w:r w:rsidRPr="00B9648B">
        <w:rPr>
          <w:b/>
          <w:sz w:val="24"/>
          <w:szCs w:val="24"/>
        </w:rPr>
        <w:t>Номер лота: _____________________________.</w:t>
      </w:r>
    </w:p>
    <w:p w:rsidR="00077BCC" w:rsidRPr="00B9648B" w:rsidRDefault="00077BCC" w:rsidP="00BE563E">
      <w:pPr>
        <w:keepNext/>
        <w:keepLines/>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2193"/>
        <w:gridCol w:w="795"/>
        <w:gridCol w:w="800"/>
        <w:gridCol w:w="2254"/>
        <w:gridCol w:w="2122"/>
        <w:gridCol w:w="1607"/>
      </w:tblGrid>
      <w:tr w:rsidR="00B9648B" w:rsidRPr="00B9648B" w:rsidTr="00DB3547">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77BCC" w:rsidRPr="00B9648B" w:rsidRDefault="00077BCC" w:rsidP="00BE563E">
            <w:pPr>
              <w:pStyle w:val="af7"/>
              <w:keepLines/>
              <w:spacing w:before="0" w:after="0"/>
              <w:ind w:left="0" w:right="0"/>
              <w:jc w:val="center"/>
              <w:rPr>
                <w:b/>
                <w:sz w:val="24"/>
                <w:szCs w:val="24"/>
              </w:rPr>
            </w:pPr>
            <w:r w:rsidRPr="00B9648B">
              <w:rPr>
                <w:b/>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tcPr>
          <w:p w:rsidR="00077BCC" w:rsidRPr="00B9648B" w:rsidRDefault="00920731" w:rsidP="00BE563E">
            <w:pPr>
              <w:pStyle w:val="af7"/>
              <w:keepLines/>
              <w:spacing w:before="0" w:after="0"/>
              <w:ind w:left="0" w:right="0"/>
              <w:jc w:val="center"/>
              <w:rPr>
                <w:b/>
                <w:sz w:val="24"/>
                <w:szCs w:val="24"/>
              </w:rPr>
            </w:pPr>
            <w:r w:rsidRPr="00B9648B">
              <w:rPr>
                <w:b/>
                <w:sz w:val="24"/>
                <w:szCs w:val="24"/>
              </w:rPr>
              <w:t>Наименование продукции</w:t>
            </w:r>
          </w:p>
        </w:tc>
        <w:tc>
          <w:tcPr>
            <w:tcW w:w="0" w:type="auto"/>
            <w:tcBorders>
              <w:top w:val="single" w:sz="4" w:space="0" w:color="auto"/>
              <w:left w:val="single" w:sz="4" w:space="0" w:color="auto"/>
              <w:bottom w:val="single" w:sz="4" w:space="0" w:color="auto"/>
              <w:right w:val="single" w:sz="4" w:space="0" w:color="auto"/>
            </w:tcBorders>
            <w:vAlign w:val="center"/>
          </w:tcPr>
          <w:p w:rsidR="00077BCC" w:rsidRPr="00B9648B" w:rsidRDefault="00077BCC" w:rsidP="00BE563E">
            <w:pPr>
              <w:pStyle w:val="af7"/>
              <w:keepLines/>
              <w:spacing w:before="0" w:after="0"/>
              <w:ind w:left="0" w:right="0"/>
              <w:jc w:val="center"/>
              <w:rPr>
                <w:b/>
                <w:sz w:val="24"/>
                <w:szCs w:val="24"/>
              </w:rPr>
            </w:pPr>
            <w:r w:rsidRPr="00B9648B">
              <w:rPr>
                <w:b/>
                <w:sz w:val="24"/>
                <w:szCs w:val="24"/>
              </w:rPr>
              <w:t>Ед. изм.</w:t>
            </w:r>
          </w:p>
        </w:tc>
        <w:tc>
          <w:tcPr>
            <w:tcW w:w="0" w:type="auto"/>
            <w:tcBorders>
              <w:top w:val="single" w:sz="4" w:space="0" w:color="auto"/>
              <w:left w:val="single" w:sz="4" w:space="0" w:color="auto"/>
              <w:bottom w:val="single" w:sz="4" w:space="0" w:color="auto"/>
              <w:right w:val="single" w:sz="4" w:space="0" w:color="auto"/>
            </w:tcBorders>
            <w:vAlign w:val="center"/>
          </w:tcPr>
          <w:p w:rsidR="00077BCC" w:rsidRPr="00B9648B" w:rsidRDefault="00077BCC" w:rsidP="00BE563E">
            <w:pPr>
              <w:pStyle w:val="af7"/>
              <w:keepLines/>
              <w:spacing w:before="0" w:after="0"/>
              <w:ind w:left="0" w:right="0"/>
              <w:jc w:val="center"/>
              <w:rPr>
                <w:b/>
                <w:sz w:val="24"/>
                <w:szCs w:val="24"/>
              </w:rPr>
            </w:pPr>
            <w:r w:rsidRPr="00B9648B">
              <w:rPr>
                <w:b/>
                <w:sz w:val="24"/>
                <w:szCs w:val="24"/>
              </w:rPr>
              <w:t>Кол-во</w:t>
            </w:r>
          </w:p>
        </w:tc>
        <w:tc>
          <w:tcPr>
            <w:tcW w:w="0" w:type="auto"/>
            <w:tcBorders>
              <w:top w:val="single" w:sz="4" w:space="0" w:color="auto"/>
              <w:left w:val="single" w:sz="4" w:space="0" w:color="auto"/>
              <w:bottom w:val="single" w:sz="4" w:space="0" w:color="auto"/>
              <w:right w:val="single" w:sz="4" w:space="0" w:color="auto"/>
            </w:tcBorders>
            <w:vAlign w:val="center"/>
          </w:tcPr>
          <w:p w:rsidR="00077BCC" w:rsidRPr="00B9648B" w:rsidRDefault="00077BCC" w:rsidP="00BE563E">
            <w:pPr>
              <w:pStyle w:val="af7"/>
              <w:keepLines/>
              <w:spacing w:before="0" w:after="0"/>
              <w:ind w:left="0" w:right="0"/>
              <w:jc w:val="center"/>
              <w:rPr>
                <w:b/>
                <w:sz w:val="24"/>
                <w:szCs w:val="24"/>
              </w:rPr>
            </w:pPr>
            <w:r w:rsidRPr="00B9648B">
              <w:rPr>
                <w:b/>
                <w:sz w:val="24"/>
                <w:szCs w:val="24"/>
              </w:rPr>
              <w:t>Единичная расценка, руб. (без НДС)</w:t>
            </w:r>
          </w:p>
        </w:tc>
        <w:tc>
          <w:tcPr>
            <w:tcW w:w="0" w:type="auto"/>
            <w:tcBorders>
              <w:top w:val="single" w:sz="4" w:space="0" w:color="auto"/>
              <w:left w:val="single" w:sz="4" w:space="0" w:color="auto"/>
              <w:bottom w:val="single" w:sz="4" w:space="0" w:color="auto"/>
              <w:right w:val="single" w:sz="4" w:space="0" w:color="auto"/>
            </w:tcBorders>
            <w:vAlign w:val="center"/>
          </w:tcPr>
          <w:p w:rsidR="00077BCC" w:rsidRPr="00B9648B" w:rsidRDefault="00077BCC" w:rsidP="00BE563E">
            <w:pPr>
              <w:pStyle w:val="af7"/>
              <w:keepLines/>
              <w:spacing w:before="0" w:after="0"/>
              <w:ind w:left="0" w:right="0"/>
              <w:jc w:val="center"/>
              <w:rPr>
                <w:b/>
                <w:sz w:val="24"/>
                <w:szCs w:val="24"/>
              </w:rPr>
            </w:pPr>
            <w:r w:rsidRPr="00B9648B">
              <w:rPr>
                <w:b/>
                <w:sz w:val="24"/>
                <w:szCs w:val="24"/>
              </w:rPr>
              <w:t>Общая стоимость, руб. (без НДС)</w:t>
            </w:r>
          </w:p>
        </w:tc>
        <w:tc>
          <w:tcPr>
            <w:tcW w:w="0" w:type="auto"/>
            <w:tcBorders>
              <w:top w:val="single" w:sz="4" w:space="0" w:color="auto"/>
              <w:left w:val="single" w:sz="4" w:space="0" w:color="auto"/>
              <w:bottom w:val="single" w:sz="4" w:space="0" w:color="auto"/>
              <w:right w:val="single" w:sz="4" w:space="0" w:color="auto"/>
            </w:tcBorders>
            <w:vAlign w:val="center"/>
          </w:tcPr>
          <w:p w:rsidR="00077BCC" w:rsidRPr="00B9648B" w:rsidRDefault="00077BCC" w:rsidP="00BE563E">
            <w:pPr>
              <w:pStyle w:val="af7"/>
              <w:keepLines/>
              <w:spacing w:before="0" w:after="0"/>
              <w:ind w:left="0" w:right="0"/>
              <w:jc w:val="center"/>
              <w:rPr>
                <w:b/>
                <w:sz w:val="24"/>
                <w:szCs w:val="24"/>
              </w:rPr>
            </w:pPr>
            <w:r w:rsidRPr="00B9648B">
              <w:rPr>
                <w:b/>
                <w:sz w:val="24"/>
                <w:szCs w:val="24"/>
              </w:rPr>
              <w:t>Примечания</w:t>
            </w:r>
          </w:p>
        </w:tc>
      </w:tr>
      <w:tr w:rsidR="00B9648B" w:rsidRPr="00B9648B" w:rsidTr="00DB3547">
        <w:trPr>
          <w:jc w:val="center"/>
        </w:trPr>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numPr>
                <w:ilvl w:val="0"/>
                <w:numId w:val="14"/>
              </w:numPr>
              <w:tabs>
                <w:tab w:val="left" w:pos="375"/>
              </w:tabs>
              <w:spacing w:before="0" w:after="0"/>
              <w:ind w:left="0" w:right="0"/>
              <w:jc w:val="center"/>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r>
      <w:tr w:rsidR="00B9648B" w:rsidRPr="00B9648B" w:rsidTr="00DB3547">
        <w:trPr>
          <w:jc w:val="center"/>
        </w:trPr>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numPr>
                <w:ilvl w:val="0"/>
                <w:numId w:val="14"/>
              </w:numPr>
              <w:tabs>
                <w:tab w:val="left" w:pos="375"/>
              </w:tabs>
              <w:spacing w:before="0" w:after="0"/>
              <w:ind w:left="0" w:right="0"/>
              <w:jc w:val="center"/>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r>
      <w:tr w:rsidR="00B9648B" w:rsidRPr="00B9648B" w:rsidTr="00DB3547">
        <w:trPr>
          <w:jc w:val="center"/>
        </w:trPr>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tabs>
                <w:tab w:val="left" w:pos="375"/>
              </w:tabs>
              <w:spacing w:before="0" w:after="0"/>
              <w:ind w:left="0" w:right="0"/>
              <w:jc w:val="center"/>
              <w:rPr>
                <w:szCs w:val="24"/>
              </w:rPr>
            </w:pPr>
            <w:r w:rsidRPr="00B9648B">
              <w:rPr>
                <w:szCs w:val="24"/>
              </w:rPr>
              <w:t>…</w:t>
            </w: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rPr>
                <w:szCs w:val="24"/>
              </w:rPr>
            </w:pPr>
          </w:p>
        </w:tc>
      </w:tr>
      <w:tr w:rsidR="00B9648B" w:rsidRPr="00B9648B" w:rsidTr="00DB3547">
        <w:trPr>
          <w:jc w:val="center"/>
        </w:trPr>
        <w:tc>
          <w:tcPr>
            <w:tcW w:w="0" w:type="auto"/>
            <w:gridSpan w:val="4"/>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szCs w:val="24"/>
              </w:rPr>
            </w:pPr>
            <w:r w:rsidRPr="00B9648B">
              <w:rPr>
                <w:b/>
                <w:szCs w:val="24"/>
              </w:rPr>
              <w:t>ИТОГО без НДС, руб.</w:t>
            </w: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center"/>
              <w:rPr>
                <w:b/>
                <w:szCs w:val="24"/>
              </w:rPr>
            </w:pPr>
            <w:r w:rsidRPr="00B9648B">
              <w:rPr>
                <w:b/>
                <w:szCs w:val="24"/>
              </w:rPr>
              <w:t>х</w:t>
            </w: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b/>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center"/>
              <w:rPr>
                <w:b/>
                <w:szCs w:val="24"/>
              </w:rPr>
            </w:pPr>
          </w:p>
        </w:tc>
      </w:tr>
      <w:tr w:rsidR="00B9648B" w:rsidRPr="00B9648B" w:rsidTr="00DB3547">
        <w:trPr>
          <w:jc w:val="center"/>
        </w:trPr>
        <w:tc>
          <w:tcPr>
            <w:tcW w:w="0" w:type="auto"/>
            <w:gridSpan w:val="4"/>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szCs w:val="24"/>
              </w:rPr>
            </w:pPr>
            <w:r w:rsidRPr="00B9648B">
              <w:rPr>
                <w:b/>
                <w:szCs w:val="24"/>
              </w:rPr>
              <w:t>НДС, руб.</w:t>
            </w: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center"/>
              <w:rPr>
                <w:b/>
                <w:szCs w:val="24"/>
              </w:rPr>
            </w:pPr>
            <w:r w:rsidRPr="00B9648B">
              <w:rPr>
                <w:b/>
                <w:szCs w:val="24"/>
              </w:rPr>
              <w:t>х</w:t>
            </w: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b/>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center"/>
              <w:rPr>
                <w:b/>
                <w:szCs w:val="24"/>
              </w:rPr>
            </w:pPr>
          </w:p>
        </w:tc>
      </w:tr>
      <w:tr w:rsidR="00077BCC" w:rsidRPr="00B9648B" w:rsidTr="00DB3547">
        <w:trPr>
          <w:jc w:val="center"/>
        </w:trPr>
        <w:tc>
          <w:tcPr>
            <w:tcW w:w="0" w:type="auto"/>
            <w:gridSpan w:val="4"/>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szCs w:val="24"/>
              </w:rPr>
            </w:pPr>
            <w:r w:rsidRPr="00B9648B">
              <w:rPr>
                <w:b/>
                <w:szCs w:val="24"/>
              </w:rPr>
              <w:t>ИТОГО с НДС, руб.</w:t>
            </w: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center"/>
              <w:rPr>
                <w:b/>
                <w:szCs w:val="24"/>
              </w:rPr>
            </w:pPr>
            <w:r w:rsidRPr="00B9648B">
              <w:rPr>
                <w:b/>
                <w:szCs w:val="24"/>
              </w:rPr>
              <w:t>х</w:t>
            </w: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right"/>
              <w:rPr>
                <w:b/>
                <w:szCs w:val="24"/>
              </w:rPr>
            </w:pPr>
          </w:p>
        </w:tc>
        <w:tc>
          <w:tcPr>
            <w:tcW w:w="0" w:type="auto"/>
            <w:tcBorders>
              <w:top w:val="single" w:sz="4" w:space="0" w:color="auto"/>
              <w:left w:val="single" w:sz="4" w:space="0" w:color="auto"/>
              <w:bottom w:val="single" w:sz="4" w:space="0" w:color="auto"/>
              <w:right w:val="single" w:sz="4" w:space="0" w:color="auto"/>
            </w:tcBorders>
          </w:tcPr>
          <w:p w:rsidR="00077BCC" w:rsidRPr="00B9648B" w:rsidRDefault="00077BCC" w:rsidP="00BE563E">
            <w:pPr>
              <w:pStyle w:val="af8"/>
              <w:keepNext/>
              <w:keepLines/>
              <w:spacing w:before="0" w:after="0"/>
              <w:ind w:left="0" w:right="0"/>
              <w:jc w:val="center"/>
              <w:rPr>
                <w:b/>
                <w:szCs w:val="24"/>
              </w:rPr>
            </w:pPr>
          </w:p>
        </w:tc>
      </w:tr>
    </w:tbl>
    <w:p w:rsidR="00077BCC" w:rsidRPr="00B9648B" w:rsidRDefault="00077BCC" w:rsidP="00BE563E">
      <w:pPr>
        <w:keepNext/>
        <w:keepLines/>
        <w:rPr>
          <w:sz w:val="24"/>
          <w:szCs w:val="24"/>
        </w:rPr>
      </w:pPr>
    </w:p>
    <w:p w:rsidR="00224104" w:rsidRPr="00B9648B" w:rsidRDefault="00224104" w:rsidP="00BE563E">
      <w:pPr>
        <w:keepNext/>
        <w:keepLines/>
        <w:spacing w:line="240" w:lineRule="auto"/>
        <w:ind w:firstLine="0"/>
        <w:rPr>
          <w:b/>
          <w:sz w:val="24"/>
          <w:szCs w:val="24"/>
        </w:rPr>
      </w:pPr>
      <w:r w:rsidRPr="00B9648B">
        <w:rPr>
          <w:b/>
          <w:sz w:val="24"/>
          <w:szCs w:val="24"/>
        </w:rPr>
        <w:t>______________________                     _________________              ____________________</w:t>
      </w:r>
    </w:p>
    <w:p w:rsidR="00224104" w:rsidRPr="00B9648B" w:rsidRDefault="00224104" w:rsidP="00BE563E">
      <w:pPr>
        <w:keepNext/>
        <w:keepLines/>
        <w:spacing w:line="240" w:lineRule="auto"/>
        <w:ind w:firstLine="0"/>
        <w:jc w:val="left"/>
        <w:rPr>
          <w:sz w:val="24"/>
          <w:szCs w:val="24"/>
        </w:rPr>
      </w:pPr>
      <w:r w:rsidRPr="00B9648B">
        <w:rPr>
          <w:sz w:val="24"/>
          <w:szCs w:val="24"/>
        </w:rPr>
        <w:t>(Должность руководителя,                           (подпись)                                    (Ф.И.О.)</w:t>
      </w:r>
    </w:p>
    <w:p w:rsidR="00077BCC" w:rsidRPr="00B9648B" w:rsidRDefault="00224104" w:rsidP="00BE563E">
      <w:pPr>
        <w:keepNext/>
        <w:keepLines/>
        <w:spacing w:line="240" w:lineRule="auto"/>
        <w:ind w:firstLine="0"/>
        <w:rPr>
          <w:sz w:val="24"/>
          <w:szCs w:val="24"/>
        </w:rPr>
      </w:pPr>
      <w:r w:rsidRPr="00B9648B">
        <w:rPr>
          <w:sz w:val="24"/>
          <w:szCs w:val="24"/>
        </w:rPr>
        <w:t>уполномоченного представителя)     М.П.</w:t>
      </w:r>
    </w:p>
    <w:p w:rsidR="00077BCC" w:rsidRPr="00B9648B" w:rsidRDefault="00077BCC" w:rsidP="00BE563E">
      <w:pPr>
        <w:keepNext/>
        <w:keepLines/>
        <w:shd w:val="clear" w:color="auto" w:fill="FFFFFF"/>
        <w:ind w:firstLine="0"/>
        <w:rPr>
          <w:sz w:val="24"/>
          <w:szCs w:val="24"/>
        </w:rPr>
      </w:pPr>
    </w:p>
    <w:p w:rsidR="00077BCC" w:rsidRPr="00B9648B" w:rsidRDefault="00077BCC" w:rsidP="00BE563E">
      <w:pPr>
        <w:keepNext/>
        <w:keepLines/>
        <w:spacing w:line="240" w:lineRule="auto"/>
        <w:ind w:firstLine="709"/>
        <w:rPr>
          <w:b/>
          <w:i/>
          <w:sz w:val="24"/>
          <w:szCs w:val="24"/>
        </w:rPr>
      </w:pPr>
      <w:r w:rsidRPr="00B9648B">
        <w:rPr>
          <w:b/>
          <w:i/>
          <w:sz w:val="24"/>
          <w:szCs w:val="24"/>
        </w:rPr>
        <w:t>Примечание</w:t>
      </w:r>
      <w:r w:rsidRPr="00B9648B">
        <w:rPr>
          <w:i/>
          <w:sz w:val="24"/>
          <w:szCs w:val="24"/>
        </w:rPr>
        <w:t>:</w:t>
      </w:r>
    </w:p>
    <w:p w:rsidR="00077BCC" w:rsidRPr="00B9648B" w:rsidRDefault="00077BCC" w:rsidP="00BE563E">
      <w:pPr>
        <w:keepNext/>
        <w:keepLines/>
        <w:spacing w:line="240" w:lineRule="auto"/>
        <w:ind w:firstLine="709"/>
        <w:rPr>
          <w:bCs w:val="0"/>
          <w:i/>
          <w:snapToGrid/>
          <w:sz w:val="24"/>
          <w:szCs w:val="24"/>
        </w:rPr>
      </w:pPr>
      <w:r w:rsidRPr="00B9648B">
        <w:rPr>
          <w:i/>
          <w:sz w:val="24"/>
          <w:szCs w:val="24"/>
        </w:rPr>
        <w:t xml:space="preserve">Сводная таблица стоимости </w:t>
      </w:r>
      <w:r w:rsidR="0048555B" w:rsidRPr="00B9648B">
        <w:rPr>
          <w:i/>
          <w:sz w:val="24"/>
          <w:szCs w:val="24"/>
        </w:rPr>
        <w:t>предоставляется только в случае, если по ценовому критерию достигнуто снижение 25 и более процентов. К сводной таблице стоимости прикладывается расчет предлагаемой цены продукции и (или) ее обоснование (документы, подтверждающие возможность участника закупки исполнить договор на предложенных им условиях)</w:t>
      </w:r>
      <w:r w:rsidRPr="00B9648B">
        <w:rPr>
          <w:bCs w:val="0"/>
          <w:i/>
          <w:snapToGrid/>
          <w:sz w:val="24"/>
          <w:szCs w:val="24"/>
        </w:rPr>
        <w:t>.</w:t>
      </w:r>
    </w:p>
    <w:p w:rsidR="00C92ABC" w:rsidRPr="00B9648B" w:rsidRDefault="00C92ABC" w:rsidP="00BE563E">
      <w:pPr>
        <w:keepNext/>
        <w:keepLines/>
        <w:spacing w:line="240" w:lineRule="auto"/>
        <w:ind w:firstLine="0"/>
        <w:rPr>
          <w:b/>
          <w:bCs w:val="0"/>
          <w:sz w:val="24"/>
          <w:szCs w:val="24"/>
        </w:rPr>
        <w:sectPr w:rsidR="00C92ABC" w:rsidRPr="00B9648B" w:rsidSect="00C92ABC">
          <w:footerReference w:type="default" r:id="rId10"/>
          <w:footerReference w:type="first" r:id="rId11"/>
          <w:pgSz w:w="11906" w:h="16838"/>
          <w:pgMar w:top="1134" w:right="851" w:bottom="851" w:left="851" w:header="709" w:footer="448" w:gutter="0"/>
          <w:cols w:space="708"/>
          <w:titlePg/>
          <w:docGrid w:linePitch="360"/>
        </w:sectPr>
      </w:pPr>
    </w:p>
    <w:p w:rsidR="00684BBE" w:rsidRPr="00B9648B" w:rsidRDefault="00684BBE" w:rsidP="00BE563E">
      <w:pPr>
        <w:keepNext/>
        <w:keepLines/>
        <w:spacing w:line="240" w:lineRule="auto"/>
        <w:ind w:firstLine="0"/>
        <w:jc w:val="right"/>
        <w:rPr>
          <w:b/>
          <w:bCs w:val="0"/>
          <w:snapToGrid/>
          <w:sz w:val="24"/>
          <w:szCs w:val="24"/>
        </w:rPr>
      </w:pPr>
      <w:r w:rsidRPr="00B9648B">
        <w:rPr>
          <w:b/>
          <w:bCs w:val="0"/>
          <w:snapToGrid/>
          <w:sz w:val="24"/>
          <w:szCs w:val="24"/>
        </w:rPr>
        <w:lastRenderedPageBreak/>
        <w:t xml:space="preserve">Приложение № </w:t>
      </w:r>
      <w:r w:rsidR="003B5BD8" w:rsidRPr="00B9648B">
        <w:rPr>
          <w:b/>
          <w:bCs w:val="0"/>
          <w:snapToGrid/>
          <w:sz w:val="24"/>
          <w:szCs w:val="24"/>
        </w:rPr>
        <w:t>2</w:t>
      </w:r>
      <w:r w:rsidRPr="00B9648B">
        <w:rPr>
          <w:b/>
          <w:bCs w:val="0"/>
          <w:snapToGrid/>
          <w:sz w:val="24"/>
          <w:szCs w:val="24"/>
        </w:rPr>
        <w:t>.</w:t>
      </w:r>
      <w:r w:rsidR="00284803" w:rsidRPr="00B9648B">
        <w:rPr>
          <w:b/>
          <w:bCs w:val="0"/>
          <w:snapToGrid/>
          <w:sz w:val="24"/>
          <w:szCs w:val="24"/>
        </w:rPr>
        <w:t>4</w:t>
      </w:r>
    </w:p>
    <w:p w:rsidR="00684BBE" w:rsidRPr="00B9648B" w:rsidRDefault="00684BBE" w:rsidP="00BE563E">
      <w:pPr>
        <w:keepNext/>
        <w:keepLines/>
        <w:spacing w:line="240" w:lineRule="auto"/>
        <w:ind w:firstLine="709"/>
        <w:jc w:val="right"/>
        <w:rPr>
          <w:b/>
          <w:bCs w:val="0"/>
          <w:snapToGrid/>
          <w:sz w:val="24"/>
          <w:szCs w:val="24"/>
        </w:rPr>
      </w:pPr>
      <w:r w:rsidRPr="00B9648B">
        <w:rPr>
          <w:b/>
          <w:bCs w:val="0"/>
          <w:snapToGrid/>
          <w:sz w:val="24"/>
          <w:szCs w:val="24"/>
        </w:rPr>
        <w:t xml:space="preserve">к </w:t>
      </w:r>
      <w:r w:rsidR="000810CC" w:rsidRPr="00B9648B">
        <w:rPr>
          <w:b/>
          <w:bCs w:val="0"/>
          <w:snapToGrid/>
          <w:sz w:val="24"/>
          <w:szCs w:val="24"/>
        </w:rPr>
        <w:t xml:space="preserve">извещению </w:t>
      </w:r>
      <w:r w:rsidRPr="00B9648B">
        <w:rPr>
          <w:b/>
          <w:bCs w:val="0"/>
          <w:snapToGrid/>
          <w:sz w:val="24"/>
          <w:szCs w:val="24"/>
        </w:rPr>
        <w:t>о закупке</w:t>
      </w:r>
    </w:p>
    <w:p w:rsidR="00684BBE" w:rsidRPr="00B9648B" w:rsidRDefault="00684BBE" w:rsidP="00BE563E">
      <w:pPr>
        <w:keepNext/>
        <w:keepLines/>
        <w:spacing w:line="240" w:lineRule="auto"/>
        <w:ind w:firstLine="709"/>
        <w:jc w:val="right"/>
        <w:rPr>
          <w:b/>
          <w:bCs w:val="0"/>
          <w:snapToGrid/>
          <w:sz w:val="24"/>
          <w:szCs w:val="24"/>
        </w:rPr>
      </w:pPr>
    </w:p>
    <w:p w:rsidR="00DA54BA" w:rsidRPr="00B9648B" w:rsidRDefault="00DA54BA" w:rsidP="00BE563E">
      <w:pPr>
        <w:keepNext/>
        <w:keepLines/>
        <w:spacing w:line="240" w:lineRule="auto"/>
        <w:ind w:firstLine="720"/>
        <w:jc w:val="center"/>
        <w:rPr>
          <w:rFonts w:eastAsia="Calibri"/>
          <w:b/>
          <w:bCs w:val="0"/>
          <w:snapToGrid/>
          <w:sz w:val="24"/>
          <w:szCs w:val="24"/>
        </w:rPr>
      </w:pPr>
      <w:r w:rsidRPr="00B9648B">
        <w:rPr>
          <w:rFonts w:eastAsia="Calibri"/>
          <w:b/>
          <w:bCs w:val="0"/>
          <w:snapToGrid/>
          <w:sz w:val="24"/>
          <w:szCs w:val="24"/>
        </w:rPr>
        <w:t>ФОРМА «</w:t>
      </w:r>
      <w:r w:rsidR="00800C79" w:rsidRPr="00B9648B">
        <w:rPr>
          <w:rFonts w:eastAsia="Calibri"/>
          <w:b/>
          <w:bCs w:val="0"/>
          <w:snapToGrid/>
          <w:sz w:val="24"/>
          <w:szCs w:val="24"/>
        </w:rPr>
        <w:t>ПРЕДЛОЖЕНИЕ В ОТНОШЕНИИ ПРЕДМЕТА ЗАКУПКИ</w:t>
      </w:r>
      <w:r w:rsidRPr="00B9648B">
        <w:rPr>
          <w:rFonts w:eastAsia="Calibri"/>
          <w:b/>
          <w:bCs w:val="0"/>
          <w:snapToGrid/>
          <w:sz w:val="24"/>
          <w:szCs w:val="24"/>
        </w:rPr>
        <w:t>»</w:t>
      </w:r>
    </w:p>
    <w:p w:rsidR="00DA54BA" w:rsidRPr="00B9648B" w:rsidRDefault="00DA54BA" w:rsidP="00BE563E">
      <w:pPr>
        <w:keepNext/>
        <w:keepLines/>
        <w:spacing w:line="240" w:lineRule="auto"/>
        <w:ind w:firstLine="720"/>
        <w:jc w:val="center"/>
        <w:rPr>
          <w:rFonts w:eastAsia="Calibri"/>
          <w:b/>
          <w:bCs w:val="0"/>
          <w:snapToGrid/>
          <w:sz w:val="24"/>
          <w:szCs w:val="24"/>
        </w:rPr>
      </w:pPr>
    </w:p>
    <w:p w:rsidR="00DA54BA" w:rsidRPr="00B9648B" w:rsidRDefault="00800C79" w:rsidP="00BE563E">
      <w:pPr>
        <w:keepNext/>
        <w:keepLines/>
        <w:spacing w:line="240" w:lineRule="auto"/>
        <w:ind w:firstLine="720"/>
        <w:jc w:val="center"/>
        <w:rPr>
          <w:rFonts w:eastAsia="Calibri"/>
          <w:b/>
          <w:bCs w:val="0"/>
          <w:snapToGrid/>
          <w:sz w:val="24"/>
          <w:szCs w:val="24"/>
        </w:rPr>
      </w:pPr>
      <w:r w:rsidRPr="00B9648B">
        <w:rPr>
          <w:rFonts w:eastAsia="Calibri"/>
          <w:b/>
          <w:bCs w:val="0"/>
          <w:snapToGrid/>
          <w:sz w:val="24"/>
          <w:szCs w:val="24"/>
        </w:rPr>
        <w:t>ПРЕДЛОЖЕНИЕ В ОТНОШЕНИИ ПРЕДМЕТА ЗАКУПКИ</w:t>
      </w:r>
    </w:p>
    <w:p w:rsidR="00DA54BA" w:rsidRPr="00B9648B" w:rsidRDefault="00DA54BA" w:rsidP="00BE563E">
      <w:pPr>
        <w:keepNext/>
        <w:keepLines/>
        <w:suppressLineNumbers/>
        <w:suppressAutoHyphens/>
        <w:spacing w:line="240" w:lineRule="auto"/>
        <w:ind w:firstLine="0"/>
        <w:jc w:val="left"/>
        <w:rPr>
          <w:rFonts w:eastAsia="Calibri"/>
          <w:b/>
          <w:bCs w:val="0"/>
          <w:snapToGrid/>
          <w:sz w:val="24"/>
          <w:szCs w:val="24"/>
        </w:rPr>
      </w:pPr>
    </w:p>
    <w:p w:rsidR="00DA54BA" w:rsidRPr="00B9648B" w:rsidRDefault="00DA54BA" w:rsidP="00BE563E">
      <w:pPr>
        <w:keepNext/>
        <w:keepLines/>
        <w:spacing w:line="240" w:lineRule="auto"/>
        <w:ind w:firstLine="0"/>
        <w:rPr>
          <w:b/>
          <w:sz w:val="24"/>
          <w:szCs w:val="24"/>
        </w:rPr>
      </w:pPr>
      <w:r w:rsidRPr="00B9648B">
        <w:rPr>
          <w:b/>
          <w:sz w:val="24"/>
          <w:szCs w:val="24"/>
        </w:rPr>
        <w:t>Участник закупки: _____________________________.</w:t>
      </w:r>
    </w:p>
    <w:p w:rsidR="00DA54BA" w:rsidRPr="00B9648B" w:rsidRDefault="00DA54BA" w:rsidP="00BE563E">
      <w:pPr>
        <w:keepNext/>
        <w:keepLines/>
        <w:spacing w:line="240" w:lineRule="auto"/>
        <w:ind w:firstLine="0"/>
        <w:rPr>
          <w:b/>
          <w:sz w:val="24"/>
          <w:szCs w:val="24"/>
        </w:rPr>
      </w:pPr>
      <w:r w:rsidRPr="00B9648B">
        <w:rPr>
          <w:b/>
          <w:sz w:val="24"/>
          <w:szCs w:val="24"/>
        </w:rPr>
        <w:t>Наименование закупки: _____________________________.</w:t>
      </w:r>
    </w:p>
    <w:p w:rsidR="00DA54BA" w:rsidRPr="00B9648B" w:rsidRDefault="00DA54BA" w:rsidP="00BE563E">
      <w:pPr>
        <w:keepNext/>
        <w:keepLines/>
        <w:spacing w:line="240" w:lineRule="auto"/>
        <w:ind w:firstLine="0"/>
        <w:rPr>
          <w:sz w:val="24"/>
          <w:szCs w:val="24"/>
        </w:rPr>
      </w:pPr>
      <w:r w:rsidRPr="00B9648B">
        <w:rPr>
          <w:b/>
          <w:sz w:val="24"/>
          <w:szCs w:val="24"/>
        </w:rPr>
        <w:t>Номер лота: _____________________________.</w:t>
      </w:r>
    </w:p>
    <w:p w:rsidR="001F5703" w:rsidRPr="00B9648B" w:rsidRDefault="001F5703" w:rsidP="00BE563E">
      <w:pPr>
        <w:keepNext/>
        <w:keepLines/>
        <w:spacing w:line="240" w:lineRule="auto"/>
        <w:ind w:firstLine="709"/>
        <w:rPr>
          <w:sz w:val="24"/>
          <w:szCs w:val="24"/>
        </w:rPr>
      </w:pPr>
      <w:r w:rsidRPr="00B9648B">
        <w:rPr>
          <w:sz w:val="24"/>
          <w:szCs w:val="24"/>
        </w:rPr>
        <w:t>Изучив извещение о закупке, а также применимые к данной закупке законодательство и нормативно-правовые акты, сообщаем о согласии участвовать в закупке на условиях, установленных в извещении о закупке и настоящей заявке, а также сообщаем следующие сведения о работах (услугах), выполнение (оказание) кот</w:t>
      </w:r>
      <w:r w:rsidR="00DC738A" w:rsidRPr="00B9648B">
        <w:rPr>
          <w:sz w:val="24"/>
          <w:szCs w:val="24"/>
        </w:rPr>
        <w:t>орых является предметом закупки.</w:t>
      </w:r>
    </w:p>
    <w:p w:rsidR="00DC738A" w:rsidRPr="00B9648B" w:rsidRDefault="001F5703" w:rsidP="00BE563E">
      <w:pPr>
        <w:keepNext/>
        <w:keepLines/>
        <w:spacing w:line="240" w:lineRule="auto"/>
        <w:ind w:firstLine="709"/>
        <w:rPr>
          <w:sz w:val="24"/>
          <w:szCs w:val="24"/>
        </w:rPr>
      </w:pPr>
      <w:r w:rsidRPr="00B9648B">
        <w:rPr>
          <w:sz w:val="24"/>
          <w:szCs w:val="24"/>
        </w:rPr>
        <w:t>Предлагаемые нами функциональные, технические и качественные характеристики, эксплуатационные характеристики предмета закупки соответствуют (идентичны) требованиям Заказчика, изложенным в извещении о закупке, в том числе проекте</w:t>
      </w:r>
      <w:r w:rsidR="00DC738A" w:rsidRPr="00B9648B">
        <w:rPr>
          <w:sz w:val="24"/>
          <w:szCs w:val="24"/>
        </w:rPr>
        <w:t xml:space="preserve"> договора и приложениях к нему.</w:t>
      </w:r>
    </w:p>
    <w:p w:rsidR="003475CE" w:rsidRPr="00B9648B" w:rsidRDefault="001F5703" w:rsidP="00BE563E">
      <w:pPr>
        <w:keepNext/>
        <w:keepLines/>
        <w:spacing w:line="240" w:lineRule="auto"/>
        <w:ind w:firstLine="709"/>
        <w:rPr>
          <w:sz w:val="24"/>
          <w:szCs w:val="24"/>
        </w:rPr>
      </w:pPr>
      <w:r w:rsidRPr="00B9648B">
        <w:rPr>
          <w:sz w:val="24"/>
          <w:szCs w:val="24"/>
        </w:rPr>
        <w:t>Выполняемые работы (оказываемые услуги) будут выполнены (оказаны) в соответствии со всеми требованиями, указанными в извещении о закупке.</w:t>
      </w:r>
    </w:p>
    <w:p w:rsidR="003475CE" w:rsidRPr="00B9648B" w:rsidRDefault="003475CE" w:rsidP="00BE563E">
      <w:pPr>
        <w:keepNext/>
        <w:keepLines/>
        <w:spacing w:line="240" w:lineRule="auto"/>
        <w:ind w:firstLine="709"/>
        <w:rPr>
          <w:sz w:val="24"/>
          <w:szCs w:val="24"/>
        </w:rPr>
      </w:pPr>
    </w:p>
    <w:p w:rsidR="00DA54BA" w:rsidRPr="00B9648B" w:rsidRDefault="00DA54BA" w:rsidP="00BE563E">
      <w:pPr>
        <w:keepNext/>
        <w:keepLines/>
        <w:spacing w:line="276" w:lineRule="auto"/>
        <w:ind w:firstLine="709"/>
        <w:jc w:val="left"/>
        <w:rPr>
          <w:rFonts w:eastAsia="Calibri"/>
          <w:b/>
          <w:bCs w:val="0"/>
          <w:snapToGrid/>
          <w:sz w:val="24"/>
          <w:szCs w:val="24"/>
          <w:lang w:eastAsia="en-US"/>
        </w:rPr>
      </w:pPr>
      <w:r w:rsidRPr="00B9648B">
        <w:rPr>
          <w:rFonts w:eastAsia="Calibri"/>
          <w:b/>
          <w:bCs w:val="0"/>
          <w:snapToGrid/>
          <w:sz w:val="24"/>
          <w:szCs w:val="24"/>
          <w:lang w:eastAsia="en-US"/>
        </w:rPr>
        <w:t>______________________                     _________________              ____________________</w:t>
      </w:r>
    </w:p>
    <w:p w:rsidR="00DA54BA" w:rsidRPr="00B9648B" w:rsidRDefault="00DA54BA" w:rsidP="00BE563E">
      <w:pPr>
        <w:keepNext/>
        <w:keepLines/>
        <w:spacing w:line="276" w:lineRule="auto"/>
        <w:ind w:firstLine="709"/>
        <w:jc w:val="left"/>
        <w:rPr>
          <w:rFonts w:eastAsia="Calibri"/>
          <w:bCs w:val="0"/>
          <w:snapToGrid/>
          <w:sz w:val="24"/>
          <w:szCs w:val="24"/>
          <w:lang w:eastAsia="en-US"/>
        </w:rPr>
      </w:pPr>
      <w:r w:rsidRPr="00B9648B">
        <w:rPr>
          <w:rFonts w:eastAsia="Calibri"/>
          <w:bCs w:val="0"/>
          <w:snapToGrid/>
          <w:sz w:val="24"/>
          <w:szCs w:val="24"/>
          <w:lang w:eastAsia="en-US"/>
        </w:rPr>
        <w:t>(Должность руководителя,                        (подпись)                                 (Ф.И.О.)</w:t>
      </w:r>
    </w:p>
    <w:p w:rsidR="00DA54BA" w:rsidRPr="00B9648B" w:rsidRDefault="00DA54BA" w:rsidP="00BE563E">
      <w:pPr>
        <w:keepNext/>
        <w:keepLines/>
        <w:spacing w:line="240" w:lineRule="auto"/>
        <w:ind w:firstLine="709"/>
        <w:rPr>
          <w:rFonts w:eastAsia="Calibri"/>
          <w:bCs w:val="0"/>
          <w:snapToGrid/>
          <w:sz w:val="24"/>
          <w:szCs w:val="24"/>
          <w:lang w:eastAsia="en-US"/>
        </w:rPr>
      </w:pPr>
      <w:r w:rsidRPr="00B9648B">
        <w:rPr>
          <w:rFonts w:eastAsia="Calibri"/>
          <w:bCs w:val="0"/>
          <w:snapToGrid/>
          <w:sz w:val="24"/>
          <w:szCs w:val="24"/>
          <w:lang w:eastAsia="en-US"/>
        </w:rPr>
        <w:t>уполномоченного представителя)     М.П.</w:t>
      </w:r>
    </w:p>
    <w:p w:rsidR="00EE5D3A" w:rsidRPr="00B9648B" w:rsidRDefault="00EE5D3A" w:rsidP="00BE563E">
      <w:pPr>
        <w:keepNext/>
        <w:keepLines/>
        <w:spacing w:line="240" w:lineRule="auto"/>
        <w:ind w:firstLine="0"/>
        <w:rPr>
          <w:rFonts w:eastAsia="Calibri"/>
          <w:bCs w:val="0"/>
          <w:snapToGrid/>
          <w:sz w:val="24"/>
          <w:szCs w:val="24"/>
          <w:lang w:eastAsia="en-US"/>
        </w:rPr>
        <w:sectPr w:rsidR="00EE5D3A" w:rsidRPr="00B9648B" w:rsidSect="006539C4">
          <w:pgSz w:w="11906" w:h="16838"/>
          <w:pgMar w:top="1134" w:right="851" w:bottom="851" w:left="851" w:header="709" w:footer="448" w:gutter="0"/>
          <w:cols w:space="708"/>
          <w:titlePg/>
          <w:docGrid w:linePitch="360"/>
        </w:sectPr>
      </w:pPr>
    </w:p>
    <w:p w:rsidR="00B93C3D" w:rsidRPr="00B9648B" w:rsidRDefault="00B93C3D" w:rsidP="00BE563E">
      <w:pPr>
        <w:keepNext/>
        <w:keepLines/>
        <w:spacing w:line="240" w:lineRule="auto"/>
        <w:ind w:firstLine="0"/>
        <w:jc w:val="right"/>
        <w:rPr>
          <w:b/>
          <w:bCs w:val="0"/>
          <w:sz w:val="24"/>
          <w:szCs w:val="24"/>
        </w:rPr>
      </w:pPr>
      <w:r w:rsidRPr="00B9648B">
        <w:rPr>
          <w:b/>
          <w:bCs w:val="0"/>
          <w:sz w:val="24"/>
          <w:szCs w:val="24"/>
        </w:rPr>
        <w:lastRenderedPageBreak/>
        <w:t>Приложение № 2.5</w:t>
      </w:r>
    </w:p>
    <w:p w:rsidR="00B93C3D" w:rsidRPr="00B9648B" w:rsidRDefault="00B93C3D" w:rsidP="00BE563E">
      <w:pPr>
        <w:keepNext/>
        <w:keepLines/>
        <w:spacing w:line="240" w:lineRule="auto"/>
        <w:ind w:firstLine="709"/>
        <w:jc w:val="right"/>
        <w:rPr>
          <w:b/>
          <w:bCs w:val="0"/>
          <w:sz w:val="24"/>
          <w:szCs w:val="24"/>
        </w:rPr>
      </w:pPr>
      <w:r w:rsidRPr="00B9648B">
        <w:rPr>
          <w:b/>
          <w:bCs w:val="0"/>
          <w:sz w:val="24"/>
          <w:szCs w:val="24"/>
        </w:rPr>
        <w:t xml:space="preserve">к </w:t>
      </w:r>
      <w:r w:rsidRPr="00B9648B">
        <w:rPr>
          <w:b/>
          <w:bCs w:val="0"/>
          <w:snapToGrid/>
          <w:sz w:val="24"/>
          <w:szCs w:val="24"/>
        </w:rPr>
        <w:t xml:space="preserve">извещению </w:t>
      </w:r>
      <w:r w:rsidRPr="00B9648B">
        <w:rPr>
          <w:b/>
          <w:bCs w:val="0"/>
          <w:sz w:val="24"/>
          <w:szCs w:val="24"/>
        </w:rPr>
        <w:t>о закупке</w:t>
      </w:r>
    </w:p>
    <w:p w:rsidR="00B93C3D" w:rsidRPr="00B9648B" w:rsidRDefault="00B93C3D" w:rsidP="00BE563E">
      <w:pPr>
        <w:keepNext/>
        <w:keepLines/>
        <w:spacing w:line="240" w:lineRule="auto"/>
        <w:ind w:firstLine="0"/>
        <w:rPr>
          <w:rFonts w:eastAsia="Calibri"/>
          <w:bCs w:val="0"/>
          <w:sz w:val="24"/>
          <w:szCs w:val="24"/>
          <w:lang w:eastAsia="en-US"/>
        </w:rPr>
      </w:pPr>
    </w:p>
    <w:p w:rsidR="006539C4" w:rsidRPr="00B9648B" w:rsidRDefault="006539C4" w:rsidP="00BE563E">
      <w:pPr>
        <w:keepNext/>
        <w:keepLines/>
        <w:autoSpaceDE w:val="0"/>
        <w:autoSpaceDN w:val="0"/>
        <w:adjustRightInd w:val="0"/>
        <w:spacing w:line="240" w:lineRule="auto"/>
        <w:ind w:firstLine="0"/>
        <w:jc w:val="center"/>
        <w:rPr>
          <w:b/>
          <w:bCs w:val="0"/>
          <w:snapToGrid/>
          <w:sz w:val="24"/>
          <w:szCs w:val="24"/>
        </w:rPr>
      </w:pPr>
    </w:p>
    <w:p w:rsidR="006539C4" w:rsidRPr="00B9648B" w:rsidRDefault="006539C4" w:rsidP="00BE563E">
      <w:pPr>
        <w:keepNext/>
        <w:keepLines/>
        <w:autoSpaceDE w:val="0"/>
        <w:autoSpaceDN w:val="0"/>
        <w:adjustRightInd w:val="0"/>
        <w:spacing w:line="240" w:lineRule="auto"/>
        <w:ind w:firstLine="0"/>
        <w:jc w:val="center"/>
        <w:rPr>
          <w:b/>
          <w:sz w:val="24"/>
          <w:szCs w:val="24"/>
        </w:rPr>
      </w:pPr>
      <w:r w:rsidRPr="00B9648B">
        <w:rPr>
          <w:b/>
          <w:sz w:val="24"/>
          <w:szCs w:val="24"/>
        </w:rPr>
        <w:t>ФОРМА «СПРАВКА О НАЛИЧИИ ОПЫТА</w:t>
      </w:r>
      <w:r w:rsidR="000B7F32" w:rsidRPr="00B9648B">
        <w:rPr>
          <w:b/>
          <w:sz w:val="24"/>
          <w:szCs w:val="24"/>
        </w:rPr>
        <w:t xml:space="preserve"> ВЫПОЛНЕНИЯ ПРОЕКТНО-СМЕТНЫХ РАБОТ</w:t>
      </w:r>
      <w:r w:rsidRPr="00B9648B">
        <w:rPr>
          <w:b/>
          <w:sz w:val="24"/>
          <w:szCs w:val="24"/>
        </w:rPr>
        <w:t>»</w:t>
      </w:r>
    </w:p>
    <w:p w:rsidR="006539C4" w:rsidRPr="00B9648B" w:rsidRDefault="006539C4" w:rsidP="00BE563E">
      <w:pPr>
        <w:keepNext/>
        <w:keepLines/>
        <w:suppressAutoHyphens/>
        <w:spacing w:line="240" w:lineRule="auto"/>
        <w:ind w:firstLine="0"/>
        <w:jc w:val="right"/>
        <w:rPr>
          <w:b/>
          <w:sz w:val="24"/>
          <w:szCs w:val="24"/>
        </w:rPr>
      </w:pPr>
    </w:p>
    <w:p w:rsidR="006539C4" w:rsidRPr="00B9648B" w:rsidRDefault="000B7F32" w:rsidP="00BE563E">
      <w:pPr>
        <w:keepNext/>
        <w:keepLines/>
        <w:suppressAutoHyphens/>
        <w:spacing w:line="240" w:lineRule="auto"/>
        <w:ind w:firstLine="0"/>
        <w:jc w:val="center"/>
        <w:rPr>
          <w:b/>
          <w:sz w:val="24"/>
          <w:szCs w:val="24"/>
        </w:rPr>
      </w:pPr>
      <w:r w:rsidRPr="00B9648B">
        <w:rPr>
          <w:b/>
          <w:sz w:val="24"/>
          <w:szCs w:val="24"/>
        </w:rPr>
        <w:t>Справка о наличии опыта выполнения проектно-сметных работ</w:t>
      </w:r>
    </w:p>
    <w:p w:rsidR="006539C4" w:rsidRPr="00B9648B" w:rsidRDefault="006539C4" w:rsidP="00BE563E">
      <w:pPr>
        <w:keepNext/>
        <w:keepLines/>
        <w:suppressLineNumbers/>
        <w:suppressAutoHyphens/>
        <w:spacing w:line="240" w:lineRule="auto"/>
        <w:ind w:firstLine="0"/>
        <w:jc w:val="center"/>
        <w:rPr>
          <w:b/>
          <w:sz w:val="24"/>
          <w:szCs w:val="24"/>
        </w:rPr>
      </w:pPr>
    </w:p>
    <w:p w:rsidR="006539C4" w:rsidRPr="00B9648B" w:rsidRDefault="006539C4" w:rsidP="00BE563E">
      <w:pPr>
        <w:keepNext/>
        <w:keepLines/>
        <w:spacing w:line="240" w:lineRule="auto"/>
        <w:ind w:firstLine="0"/>
        <w:rPr>
          <w:b/>
          <w:sz w:val="24"/>
          <w:szCs w:val="24"/>
        </w:rPr>
      </w:pPr>
      <w:r w:rsidRPr="00B9648B">
        <w:rPr>
          <w:b/>
          <w:sz w:val="24"/>
          <w:szCs w:val="24"/>
        </w:rPr>
        <w:t>Участник закупки: _____________________________.</w:t>
      </w:r>
    </w:p>
    <w:p w:rsidR="006539C4" w:rsidRPr="00B9648B" w:rsidRDefault="006539C4" w:rsidP="00BE563E">
      <w:pPr>
        <w:keepNext/>
        <w:keepLines/>
        <w:spacing w:line="240" w:lineRule="auto"/>
        <w:ind w:firstLine="0"/>
        <w:rPr>
          <w:b/>
          <w:sz w:val="24"/>
          <w:szCs w:val="24"/>
        </w:rPr>
      </w:pPr>
      <w:r w:rsidRPr="00B9648B">
        <w:rPr>
          <w:b/>
          <w:sz w:val="24"/>
          <w:szCs w:val="24"/>
        </w:rPr>
        <w:t>Наименование закупки: _____________________________.</w:t>
      </w:r>
    </w:p>
    <w:p w:rsidR="006539C4" w:rsidRPr="00B9648B" w:rsidRDefault="006539C4" w:rsidP="00BE563E">
      <w:pPr>
        <w:keepNext/>
        <w:keepLines/>
        <w:spacing w:line="240" w:lineRule="auto"/>
        <w:ind w:firstLine="0"/>
        <w:rPr>
          <w:i/>
          <w:sz w:val="24"/>
          <w:szCs w:val="24"/>
          <w:u w:val="single"/>
        </w:rPr>
      </w:pPr>
      <w:r w:rsidRPr="00B9648B">
        <w:rPr>
          <w:b/>
          <w:sz w:val="24"/>
          <w:szCs w:val="24"/>
        </w:rPr>
        <w:t>Номер лота: _____________________________</w:t>
      </w:r>
      <w:r w:rsidRPr="00B9648B">
        <w:rPr>
          <w:i/>
          <w:sz w:val="24"/>
          <w:szCs w:val="24"/>
          <w:u w:val="single"/>
        </w:rPr>
        <w:t>.</w:t>
      </w:r>
    </w:p>
    <w:p w:rsidR="006539C4" w:rsidRPr="00B9648B" w:rsidRDefault="006539C4" w:rsidP="00BE563E">
      <w:pPr>
        <w:keepNext/>
        <w:keepLines/>
        <w:spacing w:line="240" w:lineRule="auto"/>
        <w:ind w:firstLine="0"/>
        <w:rPr>
          <w:i/>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92"/>
        <w:gridCol w:w="2414"/>
        <w:gridCol w:w="2851"/>
        <w:gridCol w:w="3302"/>
        <w:gridCol w:w="1843"/>
        <w:gridCol w:w="1807"/>
      </w:tblGrid>
      <w:tr w:rsidR="00B9648B" w:rsidRPr="00B9648B" w:rsidTr="0090799D">
        <w:tc>
          <w:tcPr>
            <w:tcW w:w="0" w:type="auto"/>
            <w:vAlign w:val="center"/>
          </w:tcPr>
          <w:p w:rsidR="006539C4" w:rsidRPr="00B9648B" w:rsidRDefault="006539C4" w:rsidP="00BE563E">
            <w:pPr>
              <w:keepNext/>
              <w:keepLines/>
              <w:spacing w:line="240" w:lineRule="auto"/>
              <w:ind w:firstLine="0"/>
              <w:jc w:val="center"/>
              <w:rPr>
                <w:b/>
                <w:sz w:val="24"/>
                <w:szCs w:val="24"/>
              </w:rPr>
            </w:pPr>
            <w:r w:rsidRPr="00B9648B">
              <w:rPr>
                <w:b/>
                <w:sz w:val="24"/>
                <w:szCs w:val="24"/>
              </w:rPr>
              <w:t>№</w:t>
            </w:r>
          </w:p>
          <w:p w:rsidR="006539C4" w:rsidRPr="00B9648B" w:rsidRDefault="006539C4" w:rsidP="00BE563E">
            <w:pPr>
              <w:keepNext/>
              <w:keepLines/>
              <w:spacing w:line="240" w:lineRule="auto"/>
              <w:ind w:firstLine="0"/>
              <w:jc w:val="center"/>
              <w:rPr>
                <w:b/>
                <w:sz w:val="24"/>
                <w:szCs w:val="24"/>
              </w:rPr>
            </w:pPr>
            <w:r w:rsidRPr="00B9648B">
              <w:rPr>
                <w:b/>
                <w:sz w:val="24"/>
                <w:szCs w:val="24"/>
              </w:rPr>
              <w:t>п/п</w:t>
            </w:r>
          </w:p>
        </w:tc>
        <w:tc>
          <w:tcPr>
            <w:tcW w:w="0" w:type="auto"/>
            <w:vAlign w:val="center"/>
          </w:tcPr>
          <w:p w:rsidR="006539C4" w:rsidRPr="00B9648B" w:rsidRDefault="006539C4" w:rsidP="00BE563E">
            <w:pPr>
              <w:keepNext/>
              <w:keepLines/>
              <w:spacing w:line="240" w:lineRule="auto"/>
              <w:ind w:firstLine="0"/>
              <w:jc w:val="center"/>
              <w:rPr>
                <w:b/>
                <w:sz w:val="24"/>
                <w:szCs w:val="24"/>
              </w:rPr>
            </w:pPr>
            <w:r w:rsidRPr="00B9648B">
              <w:rPr>
                <w:b/>
                <w:sz w:val="24"/>
                <w:szCs w:val="24"/>
              </w:rPr>
              <w:t>Дата и номер договора, приложенного к заявке</w:t>
            </w:r>
          </w:p>
        </w:tc>
        <w:tc>
          <w:tcPr>
            <w:tcW w:w="0" w:type="auto"/>
            <w:vAlign w:val="center"/>
          </w:tcPr>
          <w:p w:rsidR="006539C4" w:rsidRPr="00B9648B" w:rsidRDefault="006539C4" w:rsidP="00BE563E">
            <w:pPr>
              <w:keepNext/>
              <w:keepLines/>
              <w:spacing w:line="240" w:lineRule="auto"/>
              <w:ind w:firstLine="0"/>
              <w:jc w:val="center"/>
              <w:rPr>
                <w:b/>
                <w:sz w:val="24"/>
                <w:szCs w:val="24"/>
              </w:rPr>
            </w:pPr>
            <w:r w:rsidRPr="00B9648B">
              <w:rPr>
                <w:b/>
                <w:sz w:val="24"/>
                <w:szCs w:val="24"/>
              </w:rPr>
              <w:t>Сроки выполнения</w:t>
            </w:r>
          </w:p>
          <w:p w:rsidR="006539C4" w:rsidRPr="00B9648B" w:rsidRDefault="006539C4" w:rsidP="00BE563E">
            <w:pPr>
              <w:keepNext/>
              <w:keepLines/>
              <w:spacing w:line="240" w:lineRule="auto"/>
              <w:ind w:firstLine="0"/>
              <w:jc w:val="center"/>
              <w:rPr>
                <w:sz w:val="24"/>
                <w:szCs w:val="24"/>
              </w:rPr>
            </w:pPr>
            <w:r w:rsidRPr="00B9648B">
              <w:rPr>
                <w:sz w:val="24"/>
                <w:szCs w:val="24"/>
              </w:rPr>
              <w:t>(год и месяц начала выполнения – год и месяц окончания выполнения)</w:t>
            </w:r>
          </w:p>
        </w:tc>
        <w:tc>
          <w:tcPr>
            <w:tcW w:w="0" w:type="auto"/>
            <w:vAlign w:val="center"/>
          </w:tcPr>
          <w:p w:rsidR="006539C4" w:rsidRPr="00B9648B" w:rsidRDefault="006539C4" w:rsidP="00BE563E">
            <w:pPr>
              <w:keepNext/>
              <w:keepLines/>
              <w:spacing w:line="240" w:lineRule="auto"/>
              <w:ind w:firstLine="0"/>
              <w:jc w:val="center"/>
              <w:rPr>
                <w:b/>
                <w:sz w:val="24"/>
                <w:szCs w:val="24"/>
              </w:rPr>
            </w:pPr>
            <w:r w:rsidRPr="00B9648B">
              <w:rPr>
                <w:b/>
                <w:sz w:val="24"/>
                <w:szCs w:val="24"/>
              </w:rPr>
              <w:t>Заказчик</w:t>
            </w:r>
          </w:p>
          <w:p w:rsidR="006539C4" w:rsidRPr="00B9648B" w:rsidRDefault="006539C4" w:rsidP="00BE563E">
            <w:pPr>
              <w:keepNext/>
              <w:keepLines/>
              <w:spacing w:line="240" w:lineRule="auto"/>
              <w:ind w:firstLine="0"/>
              <w:jc w:val="center"/>
              <w:rPr>
                <w:b/>
                <w:sz w:val="24"/>
                <w:szCs w:val="24"/>
              </w:rPr>
            </w:pPr>
            <w:r w:rsidRPr="00B9648B">
              <w:rPr>
                <w:sz w:val="24"/>
                <w:szCs w:val="24"/>
              </w:rPr>
              <w:t>(наименование, адрес, контактное лицо с указанием должности, контактные телефоны)</w:t>
            </w:r>
          </w:p>
        </w:tc>
        <w:tc>
          <w:tcPr>
            <w:tcW w:w="3302" w:type="dxa"/>
            <w:vAlign w:val="center"/>
          </w:tcPr>
          <w:p w:rsidR="006539C4" w:rsidRPr="00B9648B" w:rsidRDefault="006539C4" w:rsidP="00BE563E">
            <w:pPr>
              <w:keepNext/>
              <w:keepLines/>
              <w:spacing w:before="40" w:after="40" w:line="240" w:lineRule="auto"/>
              <w:ind w:left="34" w:right="34" w:firstLine="0"/>
              <w:jc w:val="center"/>
              <w:rPr>
                <w:b/>
                <w:sz w:val="24"/>
                <w:szCs w:val="24"/>
              </w:rPr>
            </w:pPr>
            <w:r w:rsidRPr="00B9648B">
              <w:rPr>
                <w:b/>
                <w:sz w:val="24"/>
                <w:szCs w:val="24"/>
              </w:rPr>
              <w:t xml:space="preserve">Описание договора </w:t>
            </w:r>
            <w:r w:rsidRPr="00B9648B">
              <w:rPr>
                <w:sz w:val="24"/>
                <w:szCs w:val="24"/>
              </w:rPr>
              <w:t>(предмет договора, описание основных условий договора)</w:t>
            </w:r>
          </w:p>
        </w:tc>
        <w:tc>
          <w:tcPr>
            <w:tcW w:w="1843" w:type="dxa"/>
            <w:vAlign w:val="center"/>
          </w:tcPr>
          <w:p w:rsidR="006539C4" w:rsidRPr="00B9648B" w:rsidRDefault="006539C4" w:rsidP="00BE563E">
            <w:pPr>
              <w:keepNext/>
              <w:keepLines/>
              <w:spacing w:line="240" w:lineRule="auto"/>
              <w:ind w:firstLine="0"/>
              <w:jc w:val="center"/>
              <w:rPr>
                <w:b/>
                <w:sz w:val="24"/>
                <w:szCs w:val="24"/>
              </w:rPr>
            </w:pPr>
            <w:r w:rsidRPr="00B9648B">
              <w:rPr>
                <w:b/>
                <w:sz w:val="24"/>
                <w:szCs w:val="24"/>
              </w:rPr>
              <w:t>Дата и номер акта о приемке выполненных работ, приложенного к заявке</w:t>
            </w:r>
          </w:p>
        </w:tc>
        <w:tc>
          <w:tcPr>
            <w:tcW w:w="1807" w:type="dxa"/>
            <w:vAlign w:val="center"/>
          </w:tcPr>
          <w:p w:rsidR="006539C4" w:rsidRPr="00B9648B" w:rsidRDefault="006539C4" w:rsidP="00BE563E">
            <w:pPr>
              <w:keepNext/>
              <w:keepLines/>
              <w:spacing w:line="240" w:lineRule="auto"/>
              <w:ind w:firstLine="0"/>
              <w:jc w:val="center"/>
              <w:rPr>
                <w:b/>
                <w:sz w:val="24"/>
                <w:szCs w:val="24"/>
              </w:rPr>
            </w:pPr>
            <w:r w:rsidRPr="00B9648B">
              <w:rPr>
                <w:b/>
                <w:sz w:val="24"/>
                <w:szCs w:val="24"/>
              </w:rPr>
              <w:t>Сумма, указанная в</w:t>
            </w:r>
            <w:r w:rsidRPr="00B9648B">
              <w:rPr>
                <w:sz w:val="24"/>
                <w:szCs w:val="24"/>
              </w:rPr>
              <w:t xml:space="preserve"> </w:t>
            </w:r>
            <w:r w:rsidRPr="00B9648B">
              <w:rPr>
                <w:b/>
                <w:sz w:val="24"/>
                <w:szCs w:val="24"/>
              </w:rPr>
              <w:t>акте о приемке выполненных работ, руб.</w:t>
            </w:r>
          </w:p>
        </w:tc>
      </w:tr>
      <w:tr w:rsidR="00B9648B" w:rsidRPr="00B9648B" w:rsidTr="0090799D">
        <w:tc>
          <w:tcPr>
            <w:tcW w:w="0" w:type="auto"/>
          </w:tcPr>
          <w:p w:rsidR="006539C4" w:rsidRPr="00B9648B" w:rsidRDefault="006539C4" w:rsidP="00BE563E">
            <w:pPr>
              <w:keepNext/>
              <w:keepLines/>
              <w:spacing w:line="240" w:lineRule="auto"/>
              <w:ind w:firstLine="0"/>
              <w:rPr>
                <w:sz w:val="24"/>
                <w:szCs w:val="24"/>
              </w:rPr>
            </w:pPr>
            <w:r w:rsidRPr="00B9648B">
              <w:rPr>
                <w:sz w:val="24"/>
                <w:szCs w:val="24"/>
              </w:rPr>
              <w:t>1</w:t>
            </w:r>
          </w:p>
        </w:tc>
        <w:tc>
          <w:tcPr>
            <w:tcW w:w="0" w:type="auto"/>
          </w:tcPr>
          <w:p w:rsidR="006539C4" w:rsidRPr="00B9648B" w:rsidRDefault="006539C4" w:rsidP="00BE563E">
            <w:pPr>
              <w:keepNext/>
              <w:keepLines/>
              <w:spacing w:line="240" w:lineRule="auto"/>
              <w:ind w:firstLine="0"/>
              <w:rPr>
                <w:sz w:val="24"/>
                <w:szCs w:val="24"/>
              </w:rPr>
            </w:pPr>
          </w:p>
        </w:tc>
        <w:tc>
          <w:tcPr>
            <w:tcW w:w="0" w:type="auto"/>
          </w:tcPr>
          <w:p w:rsidR="006539C4" w:rsidRPr="00B9648B" w:rsidRDefault="006539C4" w:rsidP="00BE563E">
            <w:pPr>
              <w:keepNext/>
              <w:keepLines/>
              <w:spacing w:line="240" w:lineRule="auto"/>
              <w:ind w:firstLine="0"/>
              <w:rPr>
                <w:sz w:val="24"/>
                <w:szCs w:val="24"/>
              </w:rPr>
            </w:pPr>
          </w:p>
        </w:tc>
        <w:tc>
          <w:tcPr>
            <w:tcW w:w="0" w:type="auto"/>
          </w:tcPr>
          <w:p w:rsidR="006539C4" w:rsidRPr="00B9648B" w:rsidRDefault="006539C4" w:rsidP="00BE563E">
            <w:pPr>
              <w:keepNext/>
              <w:keepLines/>
              <w:spacing w:line="240" w:lineRule="auto"/>
              <w:ind w:firstLine="0"/>
              <w:rPr>
                <w:sz w:val="24"/>
                <w:szCs w:val="24"/>
              </w:rPr>
            </w:pPr>
          </w:p>
        </w:tc>
        <w:tc>
          <w:tcPr>
            <w:tcW w:w="3302" w:type="dxa"/>
          </w:tcPr>
          <w:p w:rsidR="006539C4" w:rsidRPr="00B9648B" w:rsidRDefault="006539C4" w:rsidP="00BE563E">
            <w:pPr>
              <w:keepNext/>
              <w:keepLines/>
              <w:spacing w:line="240" w:lineRule="auto"/>
              <w:ind w:firstLine="0"/>
              <w:rPr>
                <w:sz w:val="24"/>
                <w:szCs w:val="24"/>
              </w:rPr>
            </w:pPr>
          </w:p>
        </w:tc>
        <w:tc>
          <w:tcPr>
            <w:tcW w:w="1843" w:type="dxa"/>
          </w:tcPr>
          <w:p w:rsidR="006539C4" w:rsidRPr="00B9648B" w:rsidRDefault="006539C4" w:rsidP="00BE563E">
            <w:pPr>
              <w:keepNext/>
              <w:keepLines/>
              <w:spacing w:line="240" w:lineRule="auto"/>
              <w:ind w:firstLine="0"/>
              <w:rPr>
                <w:sz w:val="24"/>
                <w:szCs w:val="24"/>
              </w:rPr>
            </w:pPr>
          </w:p>
        </w:tc>
        <w:tc>
          <w:tcPr>
            <w:tcW w:w="1807" w:type="dxa"/>
          </w:tcPr>
          <w:p w:rsidR="006539C4" w:rsidRPr="00B9648B" w:rsidRDefault="006539C4" w:rsidP="00BE563E">
            <w:pPr>
              <w:keepNext/>
              <w:keepLines/>
              <w:spacing w:line="240" w:lineRule="auto"/>
              <w:ind w:firstLine="0"/>
              <w:rPr>
                <w:sz w:val="24"/>
                <w:szCs w:val="24"/>
              </w:rPr>
            </w:pPr>
          </w:p>
        </w:tc>
      </w:tr>
      <w:tr w:rsidR="00B9648B" w:rsidRPr="00B9648B" w:rsidTr="0090799D">
        <w:tc>
          <w:tcPr>
            <w:tcW w:w="0" w:type="auto"/>
          </w:tcPr>
          <w:p w:rsidR="006539C4" w:rsidRPr="00B9648B" w:rsidRDefault="006539C4" w:rsidP="00BE563E">
            <w:pPr>
              <w:keepNext/>
              <w:keepLines/>
              <w:spacing w:line="240" w:lineRule="auto"/>
              <w:ind w:firstLine="0"/>
              <w:rPr>
                <w:sz w:val="24"/>
                <w:szCs w:val="24"/>
              </w:rPr>
            </w:pPr>
            <w:r w:rsidRPr="00B9648B">
              <w:rPr>
                <w:sz w:val="24"/>
                <w:szCs w:val="24"/>
              </w:rPr>
              <w:t>2</w:t>
            </w:r>
          </w:p>
        </w:tc>
        <w:tc>
          <w:tcPr>
            <w:tcW w:w="0" w:type="auto"/>
          </w:tcPr>
          <w:p w:rsidR="006539C4" w:rsidRPr="00B9648B" w:rsidRDefault="006539C4" w:rsidP="00BE563E">
            <w:pPr>
              <w:keepNext/>
              <w:keepLines/>
              <w:spacing w:line="240" w:lineRule="auto"/>
              <w:ind w:firstLine="0"/>
              <w:rPr>
                <w:sz w:val="24"/>
                <w:szCs w:val="24"/>
              </w:rPr>
            </w:pPr>
          </w:p>
        </w:tc>
        <w:tc>
          <w:tcPr>
            <w:tcW w:w="0" w:type="auto"/>
          </w:tcPr>
          <w:p w:rsidR="006539C4" w:rsidRPr="00B9648B" w:rsidRDefault="006539C4" w:rsidP="00BE563E">
            <w:pPr>
              <w:keepNext/>
              <w:keepLines/>
              <w:spacing w:line="240" w:lineRule="auto"/>
              <w:ind w:firstLine="0"/>
              <w:rPr>
                <w:sz w:val="24"/>
                <w:szCs w:val="24"/>
              </w:rPr>
            </w:pPr>
          </w:p>
        </w:tc>
        <w:tc>
          <w:tcPr>
            <w:tcW w:w="0" w:type="auto"/>
          </w:tcPr>
          <w:p w:rsidR="006539C4" w:rsidRPr="00B9648B" w:rsidRDefault="006539C4" w:rsidP="00BE563E">
            <w:pPr>
              <w:keepNext/>
              <w:keepLines/>
              <w:spacing w:line="240" w:lineRule="auto"/>
              <w:ind w:firstLine="0"/>
              <w:rPr>
                <w:sz w:val="24"/>
                <w:szCs w:val="24"/>
              </w:rPr>
            </w:pPr>
          </w:p>
        </w:tc>
        <w:tc>
          <w:tcPr>
            <w:tcW w:w="3302" w:type="dxa"/>
          </w:tcPr>
          <w:p w:rsidR="006539C4" w:rsidRPr="00B9648B" w:rsidRDefault="006539C4" w:rsidP="00BE563E">
            <w:pPr>
              <w:keepNext/>
              <w:keepLines/>
              <w:spacing w:line="240" w:lineRule="auto"/>
              <w:ind w:firstLine="0"/>
              <w:rPr>
                <w:sz w:val="24"/>
                <w:szCs w:val="24"/>
              </w:rPr>
            </w:pPr>
          </w:p>
        </w:tc>
        <w:tc>
          <w:tcPr>
            <w:tcW w:w="1843" w:type="dxa"/>
          </w:tcPr>
          <w:p w:rsidR="006539C4" w:rsidRPr="00B9648B" w:rsidRDefault="006539C4" w:rsidP="00BE563E">
            <w:pPr>
              <w:keepNext/>
              <w:keepLines/>
              <w:spacing w:line="240" w:lineRule="auto"/>
              <w:ind w:firstLine="0"/>
              <w:rPr>
                <w:sz w:val="24"/>
                <w:szCs w:val="24"/>
              </w:rPr>
            </w:pPr>
          </w:p>
        </w:tc>
        <w:tc>
          <w:tcPr>
            <w:tcW w:w="1807" w:type="dxa"/>
          </w:tcPr>
          <w:p w:rsidR="006539C4" w:rsidRPr="00B9648B" w:rsidRDefault="006539C4" w:rsidP="00BE563E">
            <w:pPr>
              <w:keepNext/>
              <w:keepLines/>
              <w:spacing w:line="240" w:lineRule="auto"/>
              <w:ind w:firstLine="0"/>
              <w:rPr>
                <w:sz w:val="24"/>
                <w:szCs w:val="24"/>
              </w:rPr>
            </w:pPr>
          </w:p>
        </w:tc>
      </w:tr>
      <w:tr w:rsidR="00B9648B" w:rsidRPr="00B9648B" w:rsidTr="0090799D">
        <w:tc>
          <w:tcPr>
            <w:tcW w:w="0" w:type="auto"/>
          </w:tcPr>
          <w:p w:rsidR="006539C4" w:rsidRPr="00B9648B" w:rsidRDefault="006539C4" w:rsidP="00BE563E">
            <w:pPr>
              <w:keepNext/>
              <w:keepLines/>
              <w:spacing w:line="240" w:lineRule="auto"/>
              <w:ind w:firstLine="0"/>
              <w:rPr>
                <w:sz w:val="24"/>
                <w:szCs w:val="24"/>
              </w:rPr>
            </w:pPr>
            <w:r w:rsidRPr="00B9648B">
              <w:rPr>
                <w:sz w:val="24"/>
                <w:szCs w:val="24"/>
              </w:rPr>
              <w:t>…</w:t>
            </w:r>
          </w:p>
        </w:tc>
        <w:tc>
          <w:tcPr>
            <w:tcW w:w="0" w:type="auto"/>
          </w:tcPr>
          <w:p w:rsidR="006539C4" w:rsidRPr="00B9648B" w:rsidRDefault="006539C4" w:rsidP="00BE563E">
            <w:pPr>
              <w:keepNext/>
              <w:keepLines/>
              <w:spacing w:line="240" w:lineRule="auto"/>
              <w:ind w:firstLine="0"/>
              <w:rPr>
                <w:sz w:val="24"/>
                <w:szCs w:val="24"/>
              </w:rPr>
            </w:pPr>
          </w:p>
        </w:tc>
        <w:tc>
          <w:tcPr>
            <w:tcW w:w="0" w:type="auto"/>
          </w:tcPr>
          <w:p w:rsidR="006539C4" w:rsidRPr="00B9648B" w:rsidRDefault="006539C4" w:rsidP="00BE563E">
            <w:pPr>
              <w:keepNext/>
              <w:keepLines/>
              <w:spacing w:line="240" w:lineRule="auto"/>
              <w:ind w:firstLine="0"/>
              <w:rPr>
                <w:sz w:val="24"/>
                <w:szCs w:val="24"/>
              </w:rPr>
            </w:pPr>
          </w:p>
        </w:tc>
        <w:tc>
          <w:tcPr>
            <w:tcW w:w="0" w:type="auto"/>
          </w:tcPr>
          <w:p w:rsidR="006539C4" w:rsidRPr="00B9648B" w:rsidRDefault="006539C4" w:rsidP="00BE563E">
            <w:pPr>
              <w:keepNext/>
              <w:keepLines/>
              <w:spacing w:line="240" w:lineRule="auto"/>
              <w:ind w:firstLine="0"/>
              <w:rPr>
                <w:sz w:val="24"/>
                <w:szCs w:val="24"/>
              </w:rPr>
            </w:pPr>
          </w:p>
        </w:tc>
        <w:tc>
          <w:tcPr>
            <w:tcW w:w="3302" w:type="dxa"/>
          </w:tcPr>
          <w:p w:rsidR="006539C4" w:rsidRPr="00B9648B" w:rsidRDefault="006539C4" w:rsidP="00BE563E">
            <w:pPr>
              <w:keepNext/>
              <w:keepLines/>
              <w:spacing w:line="240" w:lineRule="auto"/>
              <w:ind w:firstLine="0"/>
              <w:rPr>
                <w:sz w:val="24"/>
                <w:szCs w:val="24"/>
              </w:rPr>
            </w:pPr>
          </w:p>
        </w:tc>
        <w:tc>
          <w:tcPr>
            <w:tcW w:w="1843" w:type="dxa"/>
          </w:tcPr>
          <w:p w:rsidR="006539C4" w:rsidRPr="00B9648B" w:rsidRDefault="006539C4" w:rsidP="00BE563E">
            <w:pPr>
              <w:keepNext/>
              <w:keepLines/>
              <w:spacing w:line="240" w:lineRule="auto"/>
              <w:ind w:firstLine="0"/>
              <w:rPr>
                <w:sz w:val="24"/>
                <w:szCs w:val="24"/>
              </w:rPr>
            </w:pPr>
          </w:p>
        </w:tc>
        <w:tc>
          <w:tcPr>
            <w:tcW w:w="1807" w:type="dxa"/>
          </w:tcPr>
          <w:p w:rsidR="006539C4" w:rsidRPr="00B9648B" w:rsidRDefault="006539C4" w:rsidP="00BE563E">
            <w:pPr>
              <w:keepNext/>
              <w:keepLines/>
              <w:spacing w:line="240" w:lineRule="auto"/>
              <w:ind w:firstLine="0"/>
              <w:rPr>
                <w:sz w:val="24"/>
                <w:szCs w:val="24"/>
              </w:rPr>
            </w:pPr>
          </w:p>
        </w:tc>
      </w:tr>
      <w:tr w:rsidR="006539C4" w:rsidRPr="00B9648B" w:rsidTr="0090799D">
        <w:tc>
          <w:tcPr>
            <w:tcW w:w="12196" w:type="dxa"/>
            <w:gridSpan w:val="6"/>
          </w:tcPr>
          <w:p w:rsidR="006539C4" w:rsidRPr="00B9648B" w:rsidRDefault="006539C4" w:rsidP="00BE563E">
            <w:pPr>
              <w:keepNext/>
              <w:keepLines/>
              <w:spacing w:line="240" w:lineRule="auto"/>
              <w:ind w:firstLine="0"/>
              <w:jc w:val="right"/>
              <w:rPr>
                <w:b/>
                <w:sz w:val="24"/>
                <w:szCs w:val="24"/>
              </w:rPr>
            </w:pPr>
            <w:r w:rsidRPr="00B9648B">
              <w:rPr>
                <w:b/>
                <w:sz w:val="24"/>
                <w:szCs w:val="24"/>
              </w:rPr>
              <w:t>ИТОГО</w:t>
            </w:r>
          </w:p>
        </w:tc>
        <w:tc>
          <w:tcPr>
            <w:tcW w:w="1807" w:type="dxa"/>
          </w:tcPr>
          <w:p w:rsidR="006539C4" w:rsidRPr="00B9648B" w:rsidRDefault="006539C4" w:rsidP="00BE563E">
            <w:pPr>
              <w:keepNext/>
              <w:keepLines/>
              <w:spacing w:line="240" w:lineRule="auto"/>
              <w:ind w:firstLine="0"/>
              <w:rPr>
                <w:sz w:val="24"/>
                <w:szCs w:val="24"/>
              </w:rPr>
            </w:pPr>
          </w:p>
        </w:tc>
      </w:tr>
    </w:tbl>
    <w:p w:rsidR="006539C4" w:rsidRPr="00B9648B" w:rsidRDefault="006539C4" w:rsidP="00BE563E">
      <w:pPr>
        <w:keepNext/>
        <w:keepLines/>
        <w:spacing w:line="240" w:lineRule="auto"/>
        <w:ind w:firstLine="0"/>
        <w:rPr>
          <w:i/>
          <w:sz w:val="24"/>
          <w:szCs w:val="24"/>
          <w:u w:val="single"/>
        </w:rPr>
      </w:pPr>
    </w:p>
    <w:p w:rsidR="006539C4" w:rsidRPr="00B9648B" w:rsidRDefault="006539C4" w:rsidP="00BE563E">
      <w:pPr>
        <w:keepNext/>
        <w:keepLines/>
        <w:spacing w:line="240" w:lineRule="auto"/>
        <w:ind w:firstLine="0"/>
        <w:rPr>
          <w:b/>
          <w:sz w:val="24"/>
          <w:szCs w:val="24"/>
        </w:rPr>
      </w:pPr>
      <w:r w:rsidRPr="00B9648B">
        <w:rPr>
          <w:i/>
          <w:sz w:val="24"/>
          <w:szCs w:val="24"/>
          <w:u w:val="single"/>
        </w:rPr>
        <w:t xml:space="preserve">               </w:t>
      </w:r>
      <w:r w:rsidRPr="00B9648B">
        <w:rPr>
          <w:b/>
          <w:sz w:val="24"/>
          <w:szCs w:val="24"/>
        </w:rPr>
        <w:t>______________________         _________________              ____________________</w:t>
      </w:r>
    </w:p>
    <w:p w:rsidR="006539C4" w:rsidRPr="00B9648B" w:rsidRDefault="006539C4" w:rsidP="00BE563E">
      <w:pPr>
        <w:keepNext/>
        <w:keepLines/>
        <w:spacing w:line="240" w:lineRule="auto"/>
        <w:ind w:left="567" w:firstLine="0"/>
        <w:rPr>
          <w:sz w:val="24"/>
          <w:szCs w:val="24"/>
        </w:rPr>
      </w:pPr>
      <w:r w:rsidRPr="00B9648B">
        <w:rPr>
          <w:sz w:val="24"/>
          <w:szCs w:val="24"/>
        </w:rPr>
        <w:t>(Должность руководителя,                 (подпись)                                       (Ф.И.О.)</w:t>
      </w:r>
    </w:p>
    <w:p w:rsidR="006539C4" w:rsidRPr="00B9648B" w:rsidRDefault="006539C4" w:rsidP="00BE563E">
      <w:pPr>
        <w:keepNext/>
        <w:keepLines/>
        <w:spacing w:line="240" w:lineRule="auto"/>
        <w:ind w:left="567" w:firstLine="0"/>
        <w:rPr>
          <w:sz w:val="24"/>
          <w:szCs w:val="24"/>
        </w:rPr>
      </w:pPr>
      <w:r w:rsidRPr="00B9648B">
        <w:rPr>
          <w:sz w:val="24"/>
          <w:szCs w:val="24"/>
        </w:rPr>
        <w:t>уполномоченного представителя)</w:t>
      </w:r>
      <w:bookmarkStart w:id="1" w:name="_Toc308418864"/>
      <w:r w:rsidRPr="00B9648B">
        <w:rPr>
          <w:sz w:val="24"/>
          <w:szCs w:val="24"/>
        </w:rPr>
        <w:t xml:space="preserve"> М.П.</w:t>
      </w:r>
      <w:bookmarkEnd w:id="1"/>
    </w:p>
    <w:p w:rsidR="006539C4" w:rsidRPr="00B9648B" w:rsidRDefault="006539C4" w:rsidP="00BE563E">
      <w:pPr>
        <w:keepNext/>
        <w:keepLines/>
        <w:spacing w:line="240" w:lineRule="auto"/>
        <w:ind w:firstLine="709"/>
        <w:rPr>
          <w:b/>
          <w:i/>
          <w:sz w:val="24"/>
          <w:szCs w:val="24"/>
        </w:rPr>
      </w:pPr>
    </w:p>
    <w:p w:rsidR="006539C4" w:rsidRPr="00B9648B" w:rsidRDefault="006539C4" w:rsidP="00BE563E">
      <w:pPr>
        <w:keepNext/>
        <w:keepLines/>
        <w:spacing w:line="240" w:lineRule="auto"/>
        <w:ind w:firstLine="709"/>
        <w:rPr>
          <w:i/>
          <w:sz w:val="24"/>
          <w:szCs w:val="24"/>
        </w:rPr>
      </w:pPr>
      <w:r w:rsidRPr="00B9648B">
        <w:rPr>
          <w:b/>
          <w:i/>
          <w:sz w:val="24"/>
          <w:szCs w:val="24"/>
        </w:rPr>
        <w:t>Примечание</w:t>
      </w:r>
      <w:r w:rsidRPr="00B9648B">
        <w:rPr>
          <w:i/>
          <w:sz w:val="24"/>
          <w:szCs w:val="24"/>
        </w:rPr>
        <w:t>:</w:t>
      </w:r>
    </w:p>
    <w:p w:rsidR="006539C4" w:rsidRPr="00B9648B" w:rsidRDefault="006668BA" w:rsidP="00BE563E">
      <w:pPr>
        <w:keepNext/>
        <w:keepLines/>
        <w:spacing w:line="240" w:lineRule="auto"/>
        <w:ind w:firstLine="709"/>
        <w:rPr>
          <w:i/>
          <w:sz w:val="24"/>
          <w:szCs w:val="24"/>
        </w:rPr>
      </w:pPr>
      <w:r w:rsidRPr="00B9648B">
        <w:rPr>
          <w:i/>
          <w:sz w:val="24"/>
          <w:szCs w:val="24"/>
        </w:rPr>
        <w:t>Аналогичными признаются договоры на выполнени</w:t>
      </w:r>
      <w:r w:rsidR="000B7F32" w:rsidRPr="00B9648B">
        <w:rPr>
          <w:i/>
          <w:sz w:val="24"/>
          <w:szCs w:val="24"/>
        </w:rPr>
        <w:t>е</w:t>
      </w:r>
      <w:r w:rsidRPr="00B9648B">
        <w:rPr>
          <w:i/>
          <w:sz w:val="24"/>
          <w:szCs w:val="24"/>
        </w:rPr>
        <w:t xml:space="preserve"> работ по разработке проектно-сметной документации </w:t>
      </w:r>
      <w:r w:rsidR="00074E88" w:rsidRPr="00B9648B">
        <w:rPr>
          <w:i/>
          <w:sz w:val="24"/>
          <w:szCs w:val="24"/>
        </w:rPr>
        <w:t>на технологических трубопроводах.</w:t>
      </w:r>
    </w:p>
    <w:p w:rsidR="006539C4" w:rsidRPr="00B9648B" w:rsidRDefault="006539C4" w:rsidP="00BE563E">
      <w:pPr>
        <w:keepNext/>
        <w:keepLines/>
        <w:spacing w:line="240" w:lineRule="auto"/>
        <w:ind w:firstLine="709"/>
        <w:rPr>
          <w:i/>
          <w:sz w:val="24"/>
          <w:szCs w:val="24"/>
        </w:rPr>
      </w:pPr>
      <w:r w:rsidRPr="00B9648B">
        <w:rPr>
          <w:i/>
          <w:sz w:val="24"/>
          <w:szCs w:val="24"/>
        </w:rPr>
        <w:t>В качестве подтверждения наличия опыта участник закупки должен предоставить копии договоров и актов о приемке выполненных работ.</w:t>
      </w:r>
    </w:p>
    <w:p w:rsidR="006539C4" w:rsidRPr="00B9648B" w:rsidRDefault="006539C4" w:rsidP="00BE563E">
      <w:pPr>
        <w:keepNext/>
        <w:keepLines/>
        <w:spacing w:line="240" w:lineRule="auto"/>
        <w:ind w:firstLine="0"/>
        <w:rPr>
          <w:i/>
          <w:sz w:val="24"/>
          <w:szCs w:val="24"/>
        </w:rPr>
        <w:sectPr w:rsidR="006539C4" w:rsidRPr="00B9648B" w:rsidSect="0090799D">
          <w:pgSz w:w="16838" w:h="11906" w:orient="landscape"/>
          <w:pgMar w:top="993" w:right="1134" w:bottom="851" w:left="851" w:header="709" w:footer="448" w:gutter="0"/>
          <w:cols w:space="708"/>
          <w:titlePg/>
          <w:docGrid w:linePitch="360"/>
        </w:sectPr>
      </w:pPr>
    </w:p>
    <w:p w:rsidR="006668BA" w:rsidRPr="00B9648B" w:rsidRDefault="006668BA" w:rsidP="006668BA">
      <w:pPr>
        <w:keepNext/>
        <w:keepLines/>
        <w:spacing w:line="240" w:lineRule="auto"/>
        <w:ind w:firstLine="0"/>
        <w:jc w:val="right"/>
        <w:rPr>
          <w:b/>
          <w:bCs w:val="0"/>
          <w:sz w:val="24"/>
          <w:szCs w:val="24"/>
        </w:rPr>
      </w:pPr>
      <w:r w:rsidRPr="00B9648B">
        <w:rPr>
          <w:b/>
          <w:bCs w:val="0"/>
          <w:sz w:val="24"/>
          <w:szCs w:val="24"/>
        </w:rPr>
        <w:lastRenderedPageBreak/>
        <w:t>Приложение № 2.6</w:t>
      </w:r>
    </w:p>
    <w:p w:rsidR="006668BA" w:rsidRPr="00B9648B" w:rsidRDefault="006668BA" w:rsidP="006668BA">
      <w:pPr>
        <w:keepNext/>
        <w:keepLines/>
        <w:spacing w:line="240" w:lineRule="auto"/>
        <w:ind w:firstLine="709"/>
        <w:jc w:val="right"/>
        <w:rPr>
          <w:b/>
          <w:bCs w:val="0"/>
          <w:sz w:val="24"/>
          <w:szCs w:val="24"/>
        </w:rPr>
      </w:pPr>
      <w:r w:rsidRPr="00B9648B">
        <w:rPr>
          <w:b/>
          <w:bCs w:val="0"/>
          <w:sz w:val="24"/>
          <w:szCs w:val="24"/>
        </w:rPr>
        <w:t xml:space="preserve">к </w:t>
      </w:r>
      <w:r w:rsidRPr="00B9648B">
        <w:rPr>
          <w:b/>
          <w:bCs w:val="0"/>
          <w:snapToGrid/>
          <w:sz w:val="24"/>
          <w:szCs w:val="24"/>
        </w:rPr>
        <w:t xml:space="preserve">извещению </w:t>
      </w:r>
      <w:r w:rsidRPr="00B9648B">
        <w:rPr>
          <w:b/>
          <w:bCs w:val="0"/>
          <w:sz w:val="24"/>
          <w:szCs w:val="24"/>
        </w:rPr>
        <w:t>о закупке</w:t>
      </w:r>
    </w:p>
    <w:p w:rsidR="006668BA" w:rsidRPr="00B9648B" w:rsidRDefault="006668BA" w:rsidP="006668BA">
      <w:pPr>
        <w:keepNext/>
        <w:keepLines/>
        <w:spacing w:line="240" w:lineRule="auto"/>
        <w:ind w:firstLine="0"/>
        <w:rPr>
          <w:rFonts w:eastAsia="Calibri"/>
          <w:bCs w:val="0"/>
          <w:sz w:val="24"/>
          <w:szCs w:val="24"/>
          <w:lang w:eastAsia="en-US"/>
        </w:rPr>
      </w:pPr>
    </w:p>
    <w:p w:rsidR="006668BA" w:rsidRPr="00B9648B" w:rsidRDefault="006668BA" w:rsidP="006668BA">
      <w:pPr>
        <w:keepNext/>
        <w:keepLines/>
        <w:autoSpaceDE w:val="0"/>
        <w:autoSpaceDN w:val="0"/>
        <w:adjustRightInd w:val="0"/>
        <w:spacing w:line="240" w:lineRule="auto"/>
        <w:ind w:firstLine="0"/>
        <w:jc w:val="center"/>
        <w:rPr>
          <w:b/>
          <w:bCs w:val="0"/>
          <w:snapToGrid/>
          <w:sz w:val="24"/>
          <w:szCs w:val="24"/>
        </w:rPr>
      </w:pPr>
    </w:p>
    <w:p w:rsidR="006668BA" w:rsidRPr="00B9648B" w:rsidRDefault="006668BA" w:rsidP="006668BA">
      <w:pPr>
        <w:keepNext/>
        <w:keepLines/>
        <w:autoSpaceDE w:val="0"/>
        <w:autoSpaceDN w:val="0"/>
        <w:adjustRightInd w:val="0"/>
        <w:spacing w:line="240" w:lineRule="auto"/>
        <w:ind w:firstLine="0"/>
        <w:jc w:val="center"/>
        <w:rPr>
          <w:b/>
          <w:sz w:val="24"/>
          <w:szCs w:val="24"/>
        </w:rPr>
      </w:pPr>
      <w:r w:rsidRPr="00B9648B">
        <w:rPr>
          <w:b/>
          <w:sz w:val="24"/>
          <w:szCs w:val="24"/>
        </w:rPr>
        <w:t>ФОРМА «СПРАВКА О НАЛИЧИИ ОПЫТА</w:t>
      </w:r>
      <w:r w:rsidR="000B7F32" w:rsidRPr="00B9648B">
        <w:rPr>
          <w:b/>
          <w:sz w:val="24"/>
          <w:szCs w:val="24"/>
        </w:rPr>
        <w:t xml:space="preserve"> </w:t>
      </w:r>
      <w:r w:rsidR="00860AC4" w:rsidRPr="00B9648B">
        <w:rPr>
          <w:b/>
          <w:sz w:val="24"/>
          <w:szCs w:val="24"/>
        </w:rPr>
        <w:t xml:space="preserve">ВЫПОЛНЕНИЯ </w:t>
      </w:r>
      <w:r w:rsidR="000B7F32" w:rsidRPr="00B9648B">
        <w:rPr>
          <w:b/>
          <w:sz w:val="24"/>
          <w:szCs w:val="24"/>
        </w:rPr>
        <w:t>СТРОИТЕЛЬНО-МОНТАЖНЫХ РАБОТ</w:t>
      </w:r>
      <w:r w:rsidRPr="00B9648B">
        <w:rPr>
          <w:b/>
          <w:sz w:val="24"/>
          <w:szCs w:val="24"/>
        </w:rPr>
        <w:t>»</w:t>
      </w:r>
    </w:p>
    <w:p w:rsidR="006668BA" w:rsidRPr="00B9648B" w:rsidRDefault="006668BA" w:rsidP="006668BA">
      <w:pPr>
        <w:keepNext/>
        <w:keepLines/>
        <w:suppressAutoHyphens/>
        <w:spacing w:line="240" w:lineRule="auto"/>
        <w:ind w:firstLine="0"/>
        <w:jc w:val="right"/>
        <w:rPr>
          <w:b/>
          <w:sz w:val="24"/>
          <w:szCs w:val="24"/>
        </w:rPr>
      </w:pPr>
    </w:p>
    <w:p w:rsidR="006668BA" w:rsidRPr="00B9648B" w:rsidRDefault="000B7F32" w:rsidP="006668BA">
      <w:pPr>
        <w:keepNext/>
        <w:keepLines/>
        <w:suppressAutoHyphens/>
        <w:spacing w:line="240" w:lineRule="auto"/>
        <w:ind w:firstLine="0"/>
        <w:jc w:val="center"/>
        <w:rPr>
          <w:b/>
          <w:sz w:val="24"/>
          <w:szCs w:val="24"/>
        </w:rPr>
      </w:pPr>
      <w:r w:rsidRPr="00B9648B">
        <w:rPr>
          <w:b/>
          <w:sz w:val="24"/>
          <w:szCs w:val="24"/>
        </w:rPr>
        <w:t xml:space="preserve">Справка о наличии опыта </w:t>
      </w:r>
      <w:r w:rsidR="00860AC4" w:rsidRPr="00B9648B">
        <w:rPr>
          <w:b/>
          <w:sz w:val="24"/>
          <w:szCs w:val="24"/>
        </w:rPr>
        <w:t xml:space="preserve">выполнения </w:t>
      </w:r>
      <w:r w:rsidRPr="00B9648B">
        <w:rPr>
          <w:b/>
          <w:sz w:val="24"/>
          <w:szCs w:val="24"/>
        </w:rPr>
        <w:t>строительно-монтажных работ</w:t>
      </w:r>
    </w:p>
    <w:p w:rsidR="006668BA" w:rsidRPr="00B9648B" w:rsidRDefault="006668BA" w:rsidP="006668BA">
      <w:pPr>
        <w:keepNext/>
        <w:keepLines/>
        <w:suppressLineNumbers/>
        <w:suppressAutoHyphens/>
        <w:spacing w:line="240" w:lineRule="auto"/>
        <w:ind w:firstLine="0"/>
        <w:jc w:val="center"/>
        <w:rPr>
          <w:b/>
          <w:sz w:val="24"/>
          <w:szCs w:val="24"/>
        </w:rPr>
      </w:pPr>
    </w:p>
    <w:p w:rsidR="006668BA" w:rsidRPr="00B9648B" w:rsidRDefault="006668BA" w:rsidP="006668BA">
      <w:pPr>
        <w:keepNext/>
        <w:keepLines/>
        <w:spacing w:line="240" w:lineRule="auto"/>
        <w:ind w:firstLine="0"/>
        <w:rPr>
          <w:b/>
          <w:sz w:val="24"/>
          <w:szCs w:val="24"/>
        </w:rPr>
      </w:pPr>
      <w:r w:rsidRPr="00B9648B">
        <w:rPr>
          <w:b/>
          <w:sz w:val="24"/>
          <w:szCs w:val="24"/>
        </w:rPr>
        <w:t>Участник закупки: _____________________________.</w:t>
      </w:r>
    </w:p>
    <w:p w:rsidR="006668BA" w:rsidRPr="00B9648B" w:rsidRDefault="006668BA" w:rsidP="006668BA">
      <w:pPr>
        <w:keepNext/>
        <w:keepLines/>
        <w:spacing w:line="240" w:lineRule="auto"/>
        <w:ind w:firstLine="0"/>
        <w:rPr>
          <w:b/>
          <w:sz w:val="24"/>
          <w:szCs w:val="24"/>
        </w:rPr>
      </w:pPr>
      <w:r w:rsidRPr="00B9648B">
        <w:rPr>
          <w:b/>
          <w:sz w:val="24"/>
          <w:szCs w:val="24"/>
        </w:rPr>
        <w:t>Наименование закупки: _____________________________.</w:t>
      </w:r>
    </w:p>
    <w:p w:rsidR="006668BA" w:rsidRPr="00B9648B" w:rsidRDefault="006668BA" w:rsidP="006668BA">
      <w:pPr>
        <w:keepNext/>
        <w:keepLines/>
        <w:spacing w:line="240" w:lineRule="auto"/>
        <w:ind w:firstLine="0"/>
        <w:rPr>
          <w:i/>
          <w:sz w:val="24"/>
          <w:szCs w:val="24"/>
          <w:u w:val="single"/>
        </w:rPr>
      </w:pPr>
      <w:r w:rsidRPr="00B9648B">
        <w:rPr>
          <w:b/>
          <w:sz w:val="24"/>
          <w:szCs w:val="24"/>
        </w:rPr>
        <w:t>Номер лота: _____________________________</w:t>
      </w:r>
      <w:r w:rsidRPr="00B9648B">
        <w:rPr>
          <w:i/>
          <w:sz w:val="24"/>
          <w:szCs w:val="24"/>
          <w:u w:val="single"/>
        </w:rPr>
        <w:t>.</w:t>
      </w:r>
    </w:p>
    <w:p w:rsidR="006668BA" w:rsidRPr="00B9648B" w:rsidRDefault="006668BA" w:rsidP="006668BA">
      <w:pPr>
        <w:keepNext/>
        <w:keepLines/>
        <w:spacing w:line="240" w:lineRule="auto"/>
        <w:ind w:firstLine="0"/>
        <w:rPr>
          <w:i/>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92"/>
        <w:gridCol w:w="2414"/>
        <w:gridCol w:w="2851"/>
        <w:gridCol w:w="3302"/>
        <w:gridCol w:w="1843"/>
        <w:gridCol w:w="1807"/>
      </w:tblGrid>
      <w:tr w:rsidR="00B9648B" w:rsidRPr="00B9648B" w:rsidTr="006668BA">
        <w:tc>
          <w:tcPr>
            <w:tcW w:w="0" w:type="auto"/>
            <w:vAlign w:val="center"/>
          </w:tcPr>
          <w:p w:rsidR="006668BA" w:rsidRPr="00B9648B" w:rsidRDefault="006668BA" w:rsidP="006668BA">
            <w:pPr>
              <w:keepNext/>
              <w:keepLines/>
              <w:spacing w:line="240" w:lineRule="auto"/>
              <w:ind w:firstLine="0"/>
              <w:jc w:val="center"/>
              <w:rPr>
                <w:b/>
                <w:sz w:val="24"/>
                <w:szCs w:val="24"/>
              </w:rPr>
            </w:pPr>
            <w:r w:rsidRPr="00B9648B">
              <w:rPr>
                <w:b/>
                <w:sz w:val="24"/>
                <w:szCs w:val="24"/>
              </w:rPr>
              <w:t>№</w:t>
            </w:r>
          </w:p>
          <w:p w:rsidR="006668BA" w:rsidRPr="00B9648B" w:rsidRDefault="006668BA" w:rsidP="006668BA">
            <w:pPr>
              <w:keepNext/>
              <w:keepLines/>
              <w:spacing w:line="240" w:lineRule="auto"/>
              <w:ind w:firstLine="0"/>
              <w:jc w:val="center"/>
              <w:rPr>
                <w:b/>
                <w:sz w:val="24"/>
                <w:szCs w:val="24"/>
              </w:rPr>
            </w:pPr>
            <w:r w:rsidRPr="00B9648B">
              <w:rPr>
                <w:b/>
                <w:sz w:val="24"/>
                <w:szCs w:val="24"/>
              </w:rPr>
              <w:t>п/п</w:t>
            </w:r>
          </w:p>
        </w:tc>
        <w:tc>
          <w:tcPr>
            <w:tcW w:w="0" w:type="auto"/>
            <w:vAlign w:val="center"/>
          </w:tcPr>
          <w:p w:rsidR="006668BA" w:rsidRPr="00B9648B" w:rsidRDefault="006668BA" w:rsidP="006668BA">
            <w:pPr>
              <w:keepNext/>
              <w:keepLines/>
              <w:spacing w:line="240" w:lineRule="auto"/>
              <w:ind w:firstLine="0"/>
              <w:jc w:val="center"/>
              <w:rPr>
                <w:b/>
                <w:sz w:val="24"/>
                <w:szCs w:val="24"/>
              </w:rPr>
            </w:pPr>
            <w:r w:rsidRPr="00B9648B">
              <w:rPr>
                <w:b/>
                <w:sz w:val="24"/>
                <w:szCs w:val="24"/>
              </w:rPr>
              <w:t>Дата и номер договора, приложенного к заявке</w:t>
            </w:r>
          </w:p>
        </w:tc>
        <w:tc>
          <w:tcPr>
            <w:tcW w:w="0" w:type="auto"/>
            <w:vAlign w:val="center"/>
          </w:tcPr>
          <w:p w:rsidR="006668BA" w:rsidRPr="00B9648B" w:rsidRDefault="006668BA" w:rsidP="006668BA">
            <w:pPr>
              <w:keepNext/>
              <w:keepLines/>
              <w:spacing w:line="240" w:lineRule="auto"/>
              <w:ind w:firstLine="0"/>
              <w:jc w:val="center"/>
              <w:rPr>
                <w:b/>
                <w:sz w:val="24"/>
                <w:szCs w:val="24"/>
              </w:rPr>
            </w:pPr>
            <w:r w:rsidRPr="00B9648B">
              <w:rPr>
                <w:b/>
                <w:sz w:val="24"/>
                <w:szCs w:val="24"/>
              </w:rPr>
              <w:t>Сроки выполнения</w:t>
            </w:r>
          </w:p>
          <w:p w:rsidR="006668BA" w:rsidRPr="00B9648B" w:rsidRDefault="006668BA" w:rsidP="006668BA">
            <w:pPr>
              <w:keepNext/>
              <w:keepLines/>
              <w:spacing w:line="240" w:lineRule="auto"/>
              <w:ind w:firstLine="0"/>
              <w:jc w:val="center"/>
              <w:rPr>
                <w:sz w:val="24"/>
                <w:szCs w:val="24"/>
              </w:rPr>
            </w:pPr>
            <w:r w:rsidRPr="00B9648B">
              <w:rPr>
                <w:sz w:val="24"/>
                <w:szCs w:val="24"/>
              </w:rPr>
              <w:t>(год и месяц начала выполнения – год и месяц окончания выполнения)</w:t>
            </w:r>
          </w:p>
        </w:tc>
        <w:tc>
          <w:tcPr>
            <w:tcW w:w="0" w:type="auto"/>
            <w:vAlign w:val="center"/>
          </w:tcPr>
          <w:p w:rsidR="006668BA" w:rsidRPr="00B9648B" w:rsidRDefault="006668BA" w:rsidP="006668BA">
            <w:pPr>
              <w:keepNext/>
              <w:keepLines/>
              <w:spacing w:line="240" w:lineRule="auto"/>
              <w:ind w:firstLine="0"/>
              <w:jc w:val="center"/>
              <w:rPr>
                <w:b/>
                <w:sz w:val="24"/>
                <w:szCs w:val="24"/>
              </w:rPr>
            </w:pPr>
            <w:r w:rsidRPr="00B9648B">
              <w:rPr>
                <w:b/>
                <w:sz w:val="24"/>
                <w:szCs w:val="24"/>
              </w:rPr>
              <w:t>Заказчик</w:t>
            </w:r>
          </w:p>
          <w:p w:rsidR="006668BA" w:rsidRPr="00B9648B" w:rsidRDefault="006668BA" w:rsidP="006668BA">
            <w:pPr>
              <w:keepNext/>
              <w:keepLines/>
              <w:spacing w:line="240" w:lineRule="auto"/>
              <w:ind w:firstLine="0"/>
              <w:jc w:val="center"/>
              <w:rPr>
                <w:b/>
                <w:sz w:val="24"/>
                <w:szCs w:val="24"/>
              </w:rPr>
            </w:pPr>
            <w:r w:rsidRPr="00B9648B">
              <w:rPr>
                <w:sz w:val="24"/>
                <w:szCs w:val="24"/>
              </w:rPr>
              <w:t>(наименование, адрес, контактное лицо с указанием должности, контактные телефоны)</w:t>
            </w:r>
          </w:p>
        </w:tc>
        <w:tc>
          <w:tcPr>
            <w:tcW w:w="3302" w:type="dxa"/>
            <w:vAlign w:val="center"/>
          </w:tcPr>
          <w:p w:rsidR="006668BA" w:rsidRPr="00B9648B" w:rsidRDefault="006668BA" w:rsidP="006668BA">
            <w:pPr>
              <w:keepNext/>
              <w:keepLines/>
              <w:spacing w:before="40" w:after="40" w:line="240" w:lineRule="auto"/>
              <w:ind w:left="34" w:right="34" w:firstLine="0"/>
              <w:jc w:val="center"/>
              <w:rPr>
                <w:b/>
                <w:sz w:val="24"/>
                <w:szCs w:val="24"/>
              </w:rPr>
            </w:pPr>
            <w:r w:rsidRPr="00B9648B">
              <w:rPr>
                <w:b/>
                <w:sz w:val="24"/>
                <w:szCs w:val="24"/>
              </w:rPr>
              <w:t xml:space="preserve">Описание договора </w:t>
            </w:r>
            <w:r w:rsidRPr="00B9648B">
              <w:rPr>
                <w:sz w:val="24"/>
                <w:szCs w:val="24"/>
              </w:rPr>
              <w:t>(предмет договора, описание основных условий договора)</w:t>
            </w:r>
          </w:p>
        </w:tc>
        <w:tc>
          <w:tcPr>
            <w:tcW w:w="1843" w:type="dxa"/>
            <w:vAlign w:val="center"/>
          </w:tcPr>
          <w:p w:rsidR="006668BA" w:rsidRPr="00B9648B" w:rsidRDefault="006668BA" w:rsidP="006668BA">
            <w:pPr>
              <w:keepNext/>
              <w:keepLines/>
              <w:spacing w:line="240" w:lineRule="auto"/>
              <w:ind w:firstLine="0"/>
              <w:jc w:val="center"/>
              <w:rPr>
                <w:b/>
                <w:sz w:val="24"/>
                <w:szCs w:val="24"/>
              </w:rPr>
            </w:pPr>
            <w:r w:rsidRPr="00B9648B">
              <w:rPr>
                <w:b/>
                <w:sz w:val="24"/>
                <w:szCs w:val="24"/>
              </w:rPr>
              <w:t>Дата и номер акта о приемке выполненных работ, приложенного к заявке</w:t>
            </w:r>
          </w:p>
        </w:tc>
        <w:tc>
          <w:tcPr>
            <w:tcW w:w="1807" w:type="dxa"/>
            <w:vAlign w:val="center"/>
          </w:tcPr>
          <w:p w:rsidR="006668BA" w:rsidRPr="00B9648B" w:rsidRDefault="006668BA" w:rsidP="006668BA">
            <w:pPr>
              <w:keepNext/>
              <w:keepLines/>
              <w:spacing w:line="240" w:lineRule="auto"/>
              <w:ind w:firstLine="0"/>
              <w:jc w:val="center"/>
              <w:rPr>
                <w:b/>
                <w:sz w:val="24"/>
                <w:szCs w:val="24"/>
              </w:rPr>
            </w:pPr>
            <w:r w:rsidRPr="00B9648B">
              <w:rPr>
                <w:b/>
                <w:sz w:val="24"/>
                <w:szCs w:val="24"/>
              </w:rPr>
              <w:t>Сумма, указанная в</w:t>
            </w:r>
            <w:r w:rsidRPr="00B9648B">
              <w:rPr>
                <w:sz w:val="24"/>
                <w:szCs w:val="24"/>
              </w:rPr>
              <w:t xml:space="preserve"> </w:t>
            </w:r>
            <w:r w:rsidRPr="00B9648B">
              <w:rPr>
                <w:b/>
                <w:sz w:val="24"/>
                <w:szCs w:val="24"/>
              </w:rPr>
              <w:t>акте о приемке выполненных работ, руб.</w:t>
            </w:r>
          </w:p>
        </w:tc>
      </w:tr>
      <w:tr w:rsidR="00B9648B" w:rsidRPr="00B9648B" w:rsidTr="006668BA">
        <w:tc>
          <w:tcPr>
            <w:tcW w:w="0" w:type="auto"/>
          </w:tcPr>
          <w:p w:rsidR="006668BA" w:rsidRPr="00B9648B" w:rsidRDefault="006668BA" w:rsidP="006668BA">
            <w:pPr>
              <w:keepNext/>
              <w:keepLines/>
              <w:spacing w:line="240" w:lineRule="auto"/>
              <w:ind w:firstLine="0"/>
              <w:rPr>
                <w:sz w:val="24"/>
                <w:szCs w:val="24"/>
              </w:rPr>
            </w:pPr>
            <w:r w:rsidRPr="00B9648B">
              <w:rPr>
                <w:sz w:val="24"/>
                <w:szCs w:val="24"/>
              </w:rPr>
              <w:t>1</w:t>
            </w:r>
          </w:p>
        </w:tc>
        <w:tc>
          <w:tcPr>
            <w:tcW w:w="0" w:type="auto"/>
          </w:tcPr>
          <w:p w:rsidR="006668BA" w:rsidRPr="00B9648B" w:rsidRDefault="006668BA" w:rsidP="006668BA">
            <w:pPr>
              <w:keepNext/>
              <w:keepLines/>
              <w:spacing w:line="240" w:lineRule="auto"/>
              <w:ind w:firstLine="0"/>
              <w:rPr>
                <w:sz w:val="24"/>
                <w:szCs w:val="24"/>
              </w:rPr>
            </w:pPr>
          </w:p>
        </w:tc>
        <w:tc>
          <w:tcPr>
            <w:tcW w:w="0" w:type="auto"/>
          </w:tcPr>
          <w:p w:rsidR="006668BA" w:rsidRPr="00B9648B" w:rsidRDefault="006668BA" w:rsidP="006668BA">
            <w:pPr>
              <w:keepNext/>
              <w:keepLines/>
              <w:spacing w:line="240" w:lineRule="auto"/>
              <w:ind w:firstLine="0"/>
              <w:rPr>
                <w:sz w:val="24"/>
                <w:szCs w:val="24"/>
              </w:rPr>
            </w:pPr>
          </w:p>
        </w:tc>
        <w:tc>
          <w:tcPr>
            <w:tcW w:w="0" w:type="auto"/>
          </w:tcPr>
          <w:p w:rsidR="006668BA" w:rsidRPr="00B9648B" w:rsidRDefault="006668BA" w:rsidP="006668BA">
            <w:pPr>
              <w:keepNext/>
              <w:keepLines/>
              <w:spacing w:line="240" w:lineRule="auto"/>
              <w:ind w:firstLine="0"/>
              <w:rPr>
                <w:sz w:val="24"/>
                <w:szCs w:val="24"/>
              </w:rPr>
            </w:pPr>
          </w:p>
        </w:tc>
        <w:tc>
          <w:tcPr>
            <w:tcW w:w="3302" w:type="dxa"/>
          </w:tcPr>
          <w:p w:rsidR="006668BA" w:rsidRPr="00B9648B" w:rsidRDefault="006668BA" w:rsidP="006668BA">
            <w:pPr>
              <w:keepNext/>
              <w:keepLines/>
              <w:spacing w:line="240" w:lineRule="auto"/>
              <w:ind w:firstLine="0"/>
              <w:rPr>
                <w:sz w:val="24"/>
                <w:szCs w:val="24"/>
              </w:rPr>
            </w:pPr>
          </w:p>
        </w:tc>
        <w:tc>
          <w:tcPr>
            <w:tcW w:w="1843" w:type="dxa"/>
          </w:tcPr>
          <w:p w:rsidR="006668BA" w:rsidRPr="00B9648B" w:rsidRDefault="006668BA" w:rsidP="006668BA">
            <w:pPr>
              <w:keepNext/>
              <w:keepLines/>
              <w:spacing w:line="240" w:lineRule="auto"/>
              <w:ind w:firstLine="0"/>
              <w:rPr>
                <w:sz w:val="24"/>
                <w:szCs w:val="24"/>
              </w:rPr>
            </w:pPr>
          </w:p>
        </w:tc>
        <w:tc>
          <w:tcPr>
            <w:tcW w:w="1807" w:type="dxa"/>
          </w:tcPr>
          <w:p w:rsidR="006668BA" w:rsidRPr="00B9648B" w:rsidRDefault="006668BA" w:rsidP="006668BA">
            <w:pPr>
              <w:keepNext/>
              <w:keepLines/>
              <w:spacing w:line="240" w:lineRule="auto"/>
              <w:ind w:firstLine="0"/>
              <w:rPr>
                <w:sz w:val="24"/>
                <w:szCs w:val="24"/>
              </w:rPr>
            </w:pPr>
          </w:p>
        </w:tc>
      </w:tr>
      <w:tr w:rsidR="00B9648B" w:rsidRPr="00B9648B" w:rsidTr="006668BA">
        <w:tc>
          <w:tcPr>
            <w:tcW w:w="0" w:type="auto"/>
          </w:tcPr>
          <w:p w:rsidR="006668BA" w:rsidRPr="00B9648B" w:rsidRDefault="006668BA" w:rsidP="006668BA">
            <w:pPr>
              <w:keepNext/>
              <w:keepLines/>
              <w:spacing w:line="240" w:lineRule="auto"/>
              <w:ind w:firstLine="0"/>
              <w:rPr>
                <w:sz w:val="24"/>
                <w:szCs w:val="24"/>
              </w:rPr>
            </w:pPr>
            <w:r w:rsidRPr="00B9648B">
              <w:rPr>
                <w:sz w:val="24"/>
                <w:szCs w:val="24"/>
              </w:rPr>
              <w:t>2</w:t>
            </w:r>
          </w:p>
        </w:tc>
        <w:tc>
          <w:tcPr>
            <w:tcW w:w="0" w:type="auto"/>
          </w:tcPr>
          <w:p w:rsidR="006668BA" w:rsidRPr="00B9648B" w:rsidRDefault="006668BA" w:rsidP="006668BA">
            <w:pPr>
              <w:keepNext/>
              <w:keepLines/>
              <w:spacing w:line="240" w:lineRule="auto"/>
              <w:ind w:firstLine="0"/>
              <w:rPr>
                <w:sz w:val="24"/>
                <w:szCs w:val="24"/>
              </w:rPr>
            </w:pPr>
          </w:p>
        </w:tc>
        <w:tc>
          <w:tcPr>
            <w:tcW w:w="0" w:type="auto"/>
          </w:tcPr>
          <w:p w:rsidR="006668BA" w:rsidRPr="00B9648B" w:rsidRDefault="006668BA" w:rsidP="006668BA">
            <w:pPr>
              <w:keepNext/>
              <w:keepLines/>
              <w:spacing w:line="240" w:lineRule="auto"/>
              <w:ind w:firstLine="0"/>
              <w:rPr>
                <w:sz w:val="24"/>
                <w:szCs w:val="24"/>
              </w:rPr>
            </w:pPr>
          </w:p>
        </w:tc>
        <w:tc>
          <w:tcPr>
            <w:tcW w:w="0" w:type="auto"/>
          </w:tcPr>
          <w:p w:rsidR="006668BA" w:rsidRPr="00B9648B" w:rsidRDefault="006668BA" w:rsidP="006668BA">
            <w:pPr>
              <w:keepNext/>
              <w:keepLines/>
              <w:spacing w:line="240" w:lineRule="auto"/>
              <w:ind w:firstLine="0"/>
              <w:rPr>
                <w:sz w:val="24"/>
                <w:szCs w:val="24"/>
              </w:rPr>
            </w:pPr>
          </w:p>
        </w:tc>
        <w:tc>
          <w:tcPr>
            <w:tcW w:w="3302" w:type="dxa"/>
          </w:tcPr>
          <w:p w:rsidR="006668BA" w:rsidRPr="00B9648B" w:rsidRDefault="006668BA" w:rsidP="006668BA">
            <w:pPr>
              <w:keepNext/>
              <w:keepLines/>
              <w:spacing w:line="240" w:lineRule="auto"/>
              <w:ind w:firstLine="0"/>
              <w:rPr>
                <w:sz w:val="24"/>
                <w:szCs w:val="24"/>
              </w:rPr>
            </w:pPr>
          </w:p>
        </w:tc>
        <w:tc>
          <w:tcPr>
            <w:tcW w:w="1843" w:type="dxa"/>
          </w:tcPr>
          <w:p w:rsidR="006668BA" w:rsidRPr="00B9648B" w:rsidRDefault="006668BA" w:rsidP="006668BA">
            <w:pPr>
              <w:keepNext/>
              <w:keepLines/>
              <w:spacing w:line="240" w:lineRule="auto"/>
              <w:ind w:firstLine="0"/>
              <w:rPr>
                <w:sz w:val="24"/>
                <w:szCs w:val="24"/>
              </w:rPr>
            </w:pPr>
          </w:p>
        </w:tc>
        <w:tc>
          <w:tcPr>
            <w:tcW w:w="1807" w:type="dxa"/>
          </w:tcPr>
          <w:p w:rsidR="006668BA" w:rsidRPr="00B9648B" w:rsidRDefault="006668BA" w:rsidP="006668BA">
            <w:pPr>
              <w:keepNext/>
              <w:keepLines/>
              <w:spacing w:line="240" w:lineRule="auto"/>
              <w:ind w:firstLine="0"/>
              <w:rPr>
                <w:sz w:val="24"/>
                <w:szCs w:val="24"/>
              </w:rPr>
            </w:pPr>
          </w:p>
        </w:tc>
      </w:tr>
      <w:tr w:rsidR="00B9648B" w:rsidRPr="00B9648B" w:rsidTr="006668BA">
        <w:tc>
          <w:tcPr>
            <w:tcW w:w="0" w:type="auto"/>
          </w:tcPr>
          <w:p w:rsidR="006668BA" w:rsidRPr="00B9648B" w:rsidRDefault="006668BA" w:rsidP="006668BA">
            <w:pPr>
              <w:keepNext/>
              <w:keepLines/>
              <w:spacing w:line="240" w:lineRule="auto"/>
              <w:ind w:firstLine="0"/>
              <w:rPr>
                <w:sz w:val="24"/>
                <w:szCs w:val="24"/>
              </w:rPr>
            </w:pPr>
            <w:r w:rsidRPr="00B9648B">
              <w:rPr>
                <w:sz w:val="24"/>
                <w:szCs w:val="24"/>
              </w:rPr>
              <w:t>…</w:t>
            </w:r>
          </w:p>
        </w:tc>
        <w:tc>
          <w:tcPr>
            <w:tcW w:w="0" w:type="auto"/>
          </w:tcPr>
          <w:p w:rsidR="006668BA" w:rsidRPr="00B9648B" w:rsidRDefault="006668BA" w:rsidP="006668BA">
            <w:pPr>
              <w:keepNext/>
              <w:keepLines/>
              <w:spacing w:line="240" w:lineRule="auto"/>
              <w:ind w:firstLine="0"/>
              <w:rPr>
                <w:sz w:val="24"/>
                <w:szCs w:val="24"/>
              </w:rPr>
            </w:pPr>
          </w:p>
        </w:tc>
        <w:tc>
          <w:tcPr>
            <w:tcW w:w="0" w:type="auto"/>
          </w:tcPr>
          <w:p w:rsidR="006668BA" w:rsidRPr="00B9648B" w:rsidRDefault="006668BA" w:rsidP="006668BA">
            <w:pPr>
              <w:keepNext/>
              <w:keepLines/>
              <w:spacing w:line="240" w:lineRule="auto"/>
              <w:ind w:firstLine="0"/>
              <w:rPr>
                <w:sz w:val="24"/>
                <w:szCs w:val="24"/>
              </w:rPr>
            </w:pPr>
          </w:p>
        </w:tc>
        <w:tc>
          <w:tcPr>
            <w:tcW w:w="0" w:type="auto"/>
          </w:tcPr>
          <w:p w:rsidR="006668BA" w:rsidRPr="00B9648B" w:rsidRDefault="006668BA" w:rsidP="006668BA">
            <w:pPr>
              <w:keepNext/>
              <w:keepLines/>
              <w:spacing w:line="240" w:lineRule="auto"/>
              <w:ind w:firstLine="0"/>
              <w:rPr>
                <w:sz w:val="24"/>
                <w:szCs w:val="24"/>
              </w:rPr>
            </w:pPr>
          </w:p>
        </w:tc>
        <w:tc>
          <w:tcPr>
            <w:tcW w:w="3302" w:type="dxa"/>
          </w:tcPr>
          <w:p w:rsidR="006668BA" w:rsidRPr="00B9648B" w:rsidRDefault="006668BA" w:rsidP="006668BA">
            <w:pPr>
              <w:keepNext/>
              <w:keepLines/>
              <w:spacing w:line="240" w:lineRule="auto"/>
              <w:ind w:firstLine="0"/>
              <w:rPr>
                <w:sz w:val="24"/>
                <w:szCs w:val="24"/>
              </w:rPr>
            </w:pPr>
          </w:p>
        </w:tc>
        <w:tc>
          <w:tcPr>
            <w:tcW w:w="1843" w:type="dxa"/>
          </w:tcPr>
          <w:p w:rsidR="006668BA" w:rsidRPr="00B9648B" w:rsidRDefault="006668BA" w:rsidP="006668BA">
            <w:pPr>
              <w:keepNext/>
              <w:keepLines/>
              <w:spacing w:line="240" w:lineRule="auto"/>
              <w:ind w:firstLine="0"/>
              <w:rPr>
                <w:sz w:val="24"/>
                <w:szCs w:val="24"/>
              </w:rPr>
            </w:pPr>
          </w:p>
        </w:tc>
        <w:tc>
          <w:tcPr>
            <w:tcW w:w="1807" w:type="dxa"/>
          </w:tcPr>
          <w:p w:rsidR="006668BA" w:rsidRPr="00B9648B" w:rsidRDefault="006668BA" w:rsidP="006668BA">
            <w:pPr>
              <w:keepNext/>
              <w:keepLines/>
              <w:spacing w:line="240" w:lineRule="auto"/>
              <w:ind w:firstLine="0"/>
              <w:rPr>
                <w:sz w:val="24"/>
                <w:szCs w:val="24"/>
              </w:rPr>
            </w:pPr>
          </w:p>
        </w:tc>
      </w:tr>
      <w:tr w:rsidR="006668BA" w:rsidRPr="00B9648B" w:rsidTr="006668BA">
        <w:tc>
          <w:tcPr>
            <w:tcW w:w="12196" w:type="dxa"/>
            <w:gridSpan w:val="6"/>
          </w:tcPr>
          <w:p w:rsidR="006668BA" w:rsidRPr="00B9648B" w:rsidRDefault="006668BA" w:rsidP="006668BA">
            <w:pPr>
              <w:keepNext/>
              <w:keepLines/>
              <w:spacing w:line="240" w:lineRule="auto"/>
              <w:ind w:firstLine="0"/>
              <w:jc w:val="right"/>
              <w:rPr>
                <w:b/>
                <w:sz w:val="24"/>
                <w:szCs w:val="24"/>
              </w:rPr>
            </w:pPr>
            <w:r w:rsidRPr="00B9648B">
              <w:rPr>
                <w:b/>
                <w:sz w:val="24"/>
                <w:szCs w:val="24"/>
              </w:rPr>
              <w:t>ИТОГО</w:t>
            </w:r>
          </w:p>
        </w:tc>
        <w:tc>
          <w:tcPr>
            <w:tcW w:w="1807" w:type="dxa"/>
          </w:tcPr>
          <w:p w:rsidR="006668BA" w:rsidRPr="00B9648B" w:rsidRDefault="006668BA" w:rsidP="006668BA">
            <w:pPr>
              <w:keepNext/>
              <w:keepLines/>
              <w:spacing w:line="240" w:lineRule="auto"/>
              <w:ind w:firstLine="0"/>
              <w:rPr>
                <w:sz w:val="24"/>
                <w:szCs w:val="24"/>
              </w:rPr>
            </w:pPr>
          </w:p>
        </w:tc>
      </w:tr>
    </w:tbl>
    <w:p w:rsidR="006668BA" w:rsidRPr="00B9648B" w:rsidRDefault="006668BA" w:rsidP="006668BA">
      <w:pPr>
        <w:keepNext/>
        <w:keepLines/>
        <w:spacing w:line="240" w:lineRule="auto"/>
        <w:ind w:firstLine="0"/>
        <w:rPr>
          <w:i/>
          <w:sz w:val="24"/>
          <w:szCs w:val="24"/>
          <w:u w:val="single"/>
        </w:rPr>
      </w:pPr>
    </w:p>
    <w:p w:rsidR="006668BA" w:rsidRPr="00B9648B" w:rsidRDefault="006668BA" w:rsidP="006668BA">
      <w:pPr>
        <w:keepNext/>
        <w:keepLines/>
        <w:spacing w:line="240" w:lineRule="auto"/>
        <w:ind w:firstLine="0"/>
        <w:rPr>
          <w:b/>
          <w:sz w:val="24"/>
          <w:szCs w:val="24"/>
        </w:rPr>
      </w:pPr>
      <w:r w:rsidRPr="00B9648B">
        <w:rPr>
          <w:i/>
          <w:sz w:val="24"/>
          <w:szCs w:val="24"/>
          <w:u w:val="single"/>
        </w:rPr>
        <w:t xml:space="preserve">               </w:t>
      </w:r>
      <w:r w:rsidRPr="00B9648B">
        <w:rPr>
          <w:b/>
          <w:sz w:val="24"/>
          <w:szCs w:val="24"/>
        </w:rPr>
        <w:t>______________________         _________________              ____________________</w:t>
      </w:r>
    </w:p>
    <w:p w:rsidR="006668BA" w:rsidRPr="00B9648B" w:rsidRDefault="006668BA" w:rsidP="006668BA">
      <w:pPr>
        <w:keepNext/>
        <w:keepLines/>
        <w:spacing w:line="240" w:lineRule="auto"/>
        <w:ind w:left="567" w:firstLine="0"/>
        <w:rPr>
          <w:sz w:val="24"/>
          <w:szCs w:val="24"/>
        </w:rPr>
      </w:pPr>
      <w:r w:rsidRPr="00B9648B">
        <w:rPr>
          <w:sz w:val="24"/>
          <w:szCs w:val="24"/>
        </w:rPr>
        <w:t>(Должность руководителя,                 (подпись)                                       (Ф.И.О.)</w:t>
      </w:r>
    </w:p>
    <w:p w:rsidR="006668BA" w:rsidRPr="00B9648B" w:rsidRDefault="006668BA" w:rsidP="006668BA">
      <w:pPr>
        <w:keepNext/>
        <w:keepLines/>
        <w:spacing w:line="240" w:lineRule="auto"/>
        <w:ind w:left="567" w:firstLine="0"/>
        <w:rPr>
          <w:sz w:val="24"/>
          <w:szCs w:val="24"/>
        </w:rPr>
      </w:pPr>
      <w:r w:rsidRPr="00B9648B">
        <w:rPr>
          <w:sz w:val="24"/>
          <w:szCs w:val="24"/>
        </w:rPr>
        <w:t>уполномоченного представителя) М.П.</w:t>
      </w:r>
    </w:p>
    <w:p w:rsidR="006668BA" w:rsidRPr="00B9648B" w:rsidRDefault="006668BA" w:rsidP="006668BA">
      <w:pPr>
        <w:keepNext/>
        <w:keepLines/>
        <w:spacing w:line="240" w:lineRule="auto"/>
        <w:ind w:firstLine="709"/>
        <w:rPr>
          <w:b/>
          <w:i/>
          <w:sz w:val="24"/>
          <w:szCs w:val="24"/>
        </w:rPr>
      </w:pPr>
    </w:p>
    <w:p w:rsidR="006668BA" w:rsidRPr="00B9648B" w:rsidRDefault="006668BA" w:rsidP="006668BA">
      <w:pPr>
        <w:keepNext/>
        <w:keepLines/>
        <w:spacing w:line="240" w:lineRule="auto"/>
        <w:ind w:firstLine="709"/>
        <w:rPr>
          <w:i/>
          <w:sz w:val="24"/>
          <w:szCs w:val="24"/>
        </w:rPr>
      </w:pPr>
      <w:r w:rsidRPr="00B9648B">
        <w:rPr>
          <w:b/>
          <w:i/>
          <w:sz w:val="24"/>
          <w:szCs w:val="24"/>
        </w:rPr>
        <w:t>Примечание</w:t>
      </w:r>
      <w:r w:rsidRPr="00B9648B">
        <w:rPr>
          <w:i/>
          <w:sz w:val="24"/>
          <w:szCs w:val="24"/>
        </w:rPr>
        <w:t>:</w:t>
      </w:r>
    </w:p>
    <w:p w:rsidR="00D902BD" w:rsidRPr="00B9648B" w:rsidRDefault="00D902BD" w:rsidP="006668BA">
      <w:pPr>
        <w:keepNext/>
        <w:keepLines/>
        <w:spacing w:line="240" w:lineRule="auto"/>
        <w:ind w:firstLine="709"/>
        <w:rPr>
          <w:i/>
          <w:sz w:val="24"/>
          <w:szCs w:val="24"/>
        </w:rPr>
      </w:pPr>
      <w:r w:rsidRPr="00B9648B">
        <w:rPr>
          <w:i/>
          <w:sz w:val="24"/>
          <w:szCs w:val="24"/>
        </w:rPr>
        <w:t xml:space="preserve">Аналогичными признаются договоры на выполнение строительно-монтажных работ на </w:t>
      </w:r>
      <w:r w:rsidR="00074E88" w:rsidRPr="00B9648B">
        <w:rPr>
          <w:i/>
          <w:sz w:val="24"/>
          <w:szCs w:val="24"/>
        </w:rPr>
        <w:t>технологических трубопроводах.</w:t>
      </w:r>
    </w:p>
    <w:p w:rsidR="006668BA" w:rsidRPr="00B9648B" w:rsidRDefault="006668BA" w:rsidP="006668BA">
      <w:pPr>
        <w:keepNext/>
        <w:keepLines/>
        <w:spacing w:line="240" w:lineRule="auto"/>
        <w:ind w:firstLine="709"/>
        <w:rPr>
          <w:i/>
          <w:sz w:val="24"/>
          <w:szCs w:val="24"/>
        </w:rPr>
      </w:pPr>
      <w:r w:rsidRPr="00B9648B">
        <w:rPr>
          <w:i/>
          <w:sz w:val="24"/>
          <w:szCs w:val="24"/>
        </w:rPr>
        <w:t>В качестве подтверждения наличия опыта участник закупки должен предоставить копии договоров и актов о приемке выполненных работ.</w:t>
      </w:r>
    </w:p>
    <w:p w:rsidR="006668BA" w:rsidRPr="00B9648B" w:rsidRDefault="006668BA" w:rsidP="006668BA">
      <w:pPr>
        <w:keepNext/>
        <w:keepLines/>
        <w:spacing w:line="240" w:lineRule="auto"/>
        <w:ind w:firstLine="0"/>
        <w:rPr>
          <w:i/>
          <w:sz w:val="24"/>
          <w:szCs w:val="24"/>
        </w:rPr>
        <w:sectPr w:rsidR="006668BA" w:rsidRPr="00B9648B" w:rsidSect="0090799D">
          <w:pgSz w:w="16838" w:h="11906" w:orient="landscape"/>
          <w:pgMar w:top="993" w:right="1134" w:bottom="851" w:left="851" w:header="709" w:footer="448" w:gutter="0"/>
          <w:cols w:space="708"/>
          <w:titlePg/>
          <w:docGrid w:linePitch="360"/>
        </w:sectPr>
      </w:pPr>
    </w:p>
    <w:p w:rsidR="00F96AAD" w:rsidRPr="00B9648B" w:rsidRDefault="00F96AAD" w:rsidP="00BE563E">
      <w:pPr>
        <w:keepNext/>
        <w:keepLines/>
        <w:spacing w:line="240" w:lineRule="auto"/>
        <w:ind w:firstLine="0"/>
        <w:jc w:val="right"/>
        <w:rPr>
          <w:b/>
          <w:bCs w:val="0"/>
          <w:snapToGrid/>
          <w:sz w:val="24"/>
          <w:szCs w:val="24"/>
        </w:rPr>
      </w:pPr>
      <w:r w:rsidRPr="00B9648B">
        <w:rPr>
          <w:b/>
          <w:bCs w:val="0"/>
          <w:snapToGrid/>
          <w:sz w:val="24"/>
          <w:szCs w:val="24"/>
        </w:rPr>
        <w:lastRenderedPageBreak/>
        <w:t xml:space="preserve">Приложение № </w:t>
      </w:r>
      <w:r w:rsidR="003B5BD8" w:rsidRPr="00B9648B">
        <w:rPr>
          <w:b/>
          <w:bCs w:val="0"/>
          <w:snapToGrid/>
          <w:sz w:val="24"/>
          <w:szCs w:val="24"/>
        </w:rPr>
        <w:t>3</w:t>
      </w:r>
    </w:p>
    <w:p w:rsidR="000B531A" w:rsidRPr="00B9648B" w:rsidRDefault="00F96AAD" w:rsidP="00BE563E">
      <w:pPr>
        <w:keepNext/>
        <w:keepLines/>
        <w:spacing w:line="240" w:lineRule="auto"/>
        <w:ind w:firstLine="0"/>
        <w:jc w:val="right"/>
        <w:rPr>
          <w:b/>
          <w:bCs w:val="0"/>
          <w:snapToGrid/>
          <w:sz w:val="24"/>
          <w:szCs w:val="24"/>
        </w:rPr>
      </w:pPr>
      <w:r w:rsidRPr="00B9648B">
        <w:rPr>
          <w:b/>
          <w:bCs w:val="0"/>
          <w:snapToGrid/>
          <w:sz w:val="24"/>
          <w:szCs w:val="24"/>
        </w:rPr>
        <w:t xml:space="preserve">к </w:t>
      </w:r>
      <w:r w:rsidR="000810CC" w:rsidRPr="00B9648B">
        <w:rPr>
          <w:b/>
          <w:bCs w:val="0"/>
          <w:snapToGrid/>
          <w:sz w:val="24"/>
          <w:szCs w:val="24"/>
        </w:rPr>
        <w:t xml:space="preserve">извещению </w:t>
      </w:r>
      <w:r w:rsidRPr="00B9648B">
        <w:rPr>
          <w:b/>
          <w:bCs w:val="0"/>
          <w:snapToGrid/>
          <w:sz w:val="24"/>
          <w:szCs w:val="24"/>
        </w:rPr>
        <w:t>о закупке</w:t>
      </w:r>
    </w:p>
    <w:p w:rsidR="00F96AAD" w:rsidRPr="00B9648B" w:rsidRDefault="00F96AAD" w:rsidP="00BE563E">
      <w:pPr>
        <w:keepNext/>
        <w:keepLines/>
        <w:spacing w:line="240" w:lineRule="auto"/>
        <w:ind w:firstLine="0"/>
        <w:jc w:val="right"/>
        <w:rPr>
          <w:b/>
          <w:bCs w:val="0"/>
          <w:snapToGrid/>
          <w:sz w:val="24"/>
          <w:szCs w:val="24"/>
        </w:rPr>
      </w:pPr>
    </w:p>
    <w:p w:rsidR="00035E8E" w:rsidRPr="00B9648B" w:rsidRDefault="00035E8E" w:rsidP="00BE563E">
      <w:pPr>
        <w:keepNext/>
        <w:keepLines/>
        <w:suppressAutoHyphens/>
        <w:spacing w:line="240" w:lineRule="auto"/>
        <w:ind w:right="-1" w:firstLine="0"/>
        <w:jc w:val="center"/>
        <w:rPr>
          <w:b/>
          <w:caps/>
          <w:sz w:val="24"/>
          <w:szCs w:val="24"/>
        </w:rPr>
      </w:pPr>
      <w:r w:rsidRPr="00B9648B">
        <w:rPr>
          <w:b/>
          <w:caps/>
          <w:sz w:val="24"/>
          <w:szCs w:val="24"/>
        </w:rPr>
        <w:t xml:space="preserve">ПРОЕКТ договорА подряда </w:t>
      </w:r>
    </w:p>
    <w:p w:rsidR="00035E8E" w:rsidRPr="00B9648B" w:rsidRDefault="00035E8E" w:rsidP="00BE563E">
      <w:pPr>
        <w:keepNext/>
        <w:keepLines/>
        <w:suppressAutoHyphens/>
        <w:spacing w:line="240" w:lineRule="auto"/>
        <w:ind w:right="-1" w:firstLine="0"/>
        <w:jc w:val="center"/>
        <w:rPr>
          <w:b/>
          <w:caps/>
          <w:sz w:val="24"/>
          <w:szCs w:val="24"/>
        </w:rPr>
      </w:pPr>
      <w:r w:rsidRPr="00B9648B">
        <w:rPr>
          <w:b/>
          <w:caps/>
          <w:sz w:val="24"/>
          <w:szCs w:val="24"/>
        </w:rPr>
        <w:t>№ __________</w:t>
      </w:r>
    </w:p>
    <w:p w:rsidR="00035E8E" w:rsidRPr="00B9648B" w:rsidRDefault="00035E8E" w:rsidP="00BE563E">
      <w:pPr>
        <w:keepNext/>
        <w:keepLines/>
        <w:suppressAutoHyphens/>
        <w:spacing w:line="240" w:lineRule="auto"/>
        <w:ind w:right="-1" w:firstLine="0"/>
        <w:rPr>
          <w:sz w:val="24"/>
          <w:szCs w:val="24"/>
        </w:rPr>
      </w:pPr>
      <w:r w:rsidRPr="00B9648B">
        <w:rPr>
          <w:sz w:val="24"/>
          <w:szCs w:val="24"/>
        </w:rPr>
        <w:t>г. Нижний Новгород</w:t>
      </w:r>
      <w:r w:rsidRPr="00B9648B">
        <w:rPr>
          <w:sz w:val="24"/>
          <w:szCs w:val="24"/>
        </w:rPr>
        <w:tab/>
      </w:r>
      <w:r w:rsidRPr="00B9648B">
        <w:rPr>
          <w:sz w:val="24"/>
          <w:szCs w:val="24"/>
        </w:rPr>
        <w:tab/>
      </w:r>
      <w:r w:rsidRPr="00B9648B">
        <w:rPr>
          <w:sz w:val="24"/>
          <w:szCs w:val="24"/>
        </w:rPr>
        <w:tab/>
      </w:r>
      <w:r w:rsidRPr="00B9648B">
        <w:rPr>
          <w:sz w:val="24"/>
          <w:szCs w:val="24"/>
        </w:rPr>
        <w:tab/>
      </w:r>
      <w:r w:rsidRPr="00B9648B">
        <w:rPr>
          <w:sz w:val="24"/>
          <w:szCs w:val="24"/>
        </w:rPr>
        <w:tab/>
      </w:r>
      <w:r w:rsidRPr="00B9648B">
        <w:rPr>
          <w:sz w:val="24"/>
          <w:szCs w:val="24"/>
        </w:rPr>
        <w:tab/>
        <w:t xml:space="preserve">                       </w:t>
      </w:r>
      <w:r w:rsidR="00D44445" w:rsidRPr="00B9648B">
        <w:rPr>
          <w:sz w:val="24"/>
          <w:szCs w:val="24"/>
        </w:rPr>
        <w:t xml:space="preserve">       </w:t>
      </w:r>
      <w:r w:rsidRPr="00B9648B">
        <w:rPr>
          <w:sz w:val="24"/>
          <w:szCs w:val="24"/>
        </w:rPr>
        <w:t xml:space="preserve">  __  ________ 2022 года</w:t>
      </w:r>
    </w:p>
    <w:p w:rsidR="00035E8E" w:rsidRPr="00B9648B" w:rsidRDefault="00035E8E" w:rsidP="00BE563E">
      <w:pPr>
        <w:keepNext/>
        <w:keepLines/>
        <w:suppressAutoHyphens/>
        <w:spacing w:line="240" w:lineRule="auto"/>
        <w:ind w:right="-1" w:firstLine="0"/>
        <w:rPr>
          <w:sz w:val="24"/>
          <w:szCs w:val="24"/>
        </w:rPr>
      </w:pPr>
    </w:p>
    <w:p w:rsidR="00035E8E" w:rsidRPr="00B9648B" w:rsidRDefault="00035E8E" w:rsidP="00BE563E">
      <w:pPr>
        <w:keepNext/>
        <w:keepLines/>
        <w:suppressAutoHyphens/>
        <w:spacing w:line="240" w:lineRule="auto"/>
        <w:ind w:right="-1" w:firstLine="0"/>
        <w:rPr>
          <w:sz w:val="24"/>
          <w:szCs w:val="24"/>
        </w:rPr>
      </w:pPr>
      <w:r w:rsidRPr="00B9648B">
        <w:rPr>
          <w:sz w:val="24"/>
          <w:szCs w:val="24"/>
        </w:rPr>
        <w:t>АО «Теплоэнерго», именуемое в дальнейшем «ЗАКАЗЧИК», в лице ____________________, действующего на основании _____________, с одной стороны, и _______________________________________________________, именуемое в дальнейшем «ПОДРЯДЧИК», в лице _____________________________, действующего на основании _______________________________, с другой стороны, совместно именуемые «Стороны», по результатам проведения открытого запроса котировок в электронной форме на право заключения настоящего договора, объявленного извещением от __.__.20__ № ____, на основании Протокола подведения итогов закупки от __.__.20__ № ____, заключили настоящий договор (далее – «Договор») о нижеследующем:</w:t>
      </w:r>
    </w:p>
    <w:p w:rsidR="00035E8E" w:rsidRPr="00B9648B" w:rsidRDefault="00035E8E" w:rsidP="00BE563E">
      <w:pPr>
        <w:keepNext/>
        <w:keepLines/>
        <w:suppressAutoHyphens/>
        <w:spacing w:line="240" w:lineRule="auto"/>
        <w:ind w:right="-1"/>
        <w:rPr>
          <w:sz w:val="24"/>
          <w:szCs w:val="24"/>
        </w:rPr>
      </w:pPr>
    </w:p>
    <w:p w:rsidR="000D542B" w:rsidRPr="00B9648B" w:rsidRDefault="000D542B" w:rsidP="000D542B">
      <w:pPr>
        <w:keepNext/>
        <w:keepLines/>
        <w:suppressAutoHyphens/>
        <w:spacing w:line="240" w:lineRule="auto"/>
        <w:ind w:right="-1" w:firstLine="0"/>
        <w:jc w:val="center"/>
        <w:rPr>
          <w:b/>
          <w:sz w:val="24"/>
          <w:szCs w:val="24"/>
        </w:rPr>
      </w:pPr>
      <w:r w:rsidRPr="00B9648B">
        <w:rPr>
          <w:b/>
          <w:sz w:val="24"/>
          <w:szCs w:val="24"/>
        </w:rPr>
        <w:t>1. ПРЕДМЕТ ДОГОВОРА.</w:t>
      </w:r>
    </w:p>
    <w:p w:rsidR="000D542B" w:rsidRPr="00B9648B" w:rsidRDefault="000D542B" w:rsidP="000D542B">
      <w:pPr>
        <w:keepNext/>
        <w:keepLines/>
        <w:suppressAutoHyphens/>
        <w:spacing w:line="240" w:lineRule="auto"/>
        <w:ind w:right="-1" w:firstLine="0"/>
        <w:jc w:val="center"/>
        <w:rPr>
          <w:b/>
          <w:sz w:val="24"/>
          <w:szCs w:val="24"/>
        </w:rPr>
      </w:pPr>
    </w:p>
    <w:p w:rsidR="000D542B" w:rsidRPr="00B9648B" w:rsidRDefault="000D542B" w:rsidP="000D542B">
      <w:pPr>
        <w:keepNext/>
        <w:keepLines/>
        <w:spacing w:line="264" w:lineRule="auto"/>
        <w:rPr>
          <w:sz w:val="24"/>
          <w:szCs w:val="24"/>
        </w:rPr>
      </w:pPr>
      <w:r w:rsidRPr="00B9648B">
        <w:rPr>
          <w:sz w:val="24"/>
          <w:szCs w:val="24"/>
        </w:rPr>
        <w:t xml:space="preserve">1.1. ЗАКАЗЧИК поручает, а ПОДРЯДЧИК обязуется в период с __.__.2022 по </w:t>
      </w:r>
      <w:r w:rsidRPr="00B9648B">
        <w:rPr>
          <w:b/>
          <w:sz w:val="24"/>
          <w:szCs w:val="24"/>
        </w:rPr>
        <w:t>30.10.2022</w:t>
      </w:r>
      <w:r w:rsidRPr="00B9648B">
        <w:rPr>
          <w:sz w:val="24"/>
          <w:szCs w:val="24"/>
        </w:rPr>
        <w:t xml:space="preserve"> выполнить в соответствии с техническим заданием (Приложение № 1 к настоящему договору, далее – «Техническое задание») </w:t>
      </w:r>
      <w:r w:rsidRPr="00B9648B">
        <w:rPr>
          <w:b/>
          <w:sz w:val="24"/>
          <w:szCs w:val="24"/>
        </w:rPr>
        <w:t>комплекс технологически взаимосвязанных работ «под ключ» на реализацию проекта  «Реконструкция сетей с целью снижения уровня износа г. Нижний Новгород» (далее соб</w:t>
      </w:r>
      <w:r w:rsidR="00B0544A" w:rsidRPr="00B9648B">
        <w:rPr>
          <w:b/>
          <w:sz w:val="24"/>
          <w:szCs w:val="24"/>
        </w:rPr>
        <w:t xml:space="preserve">ирательно – «Работы») </w:t>
      </w:r>
      <w:r w:rsidR="00A103CE" w:rsidRPr="00B9648B">
        <w:rPr>
          <w:b/>
          <w:sz w:val="24"/>
          <w:szCs w:val="24"/>
        </w:rPr>
        <w:t>на объект</w:t>
      </w:r>
      <w:r w:rsidR="00B0544A" w:rsidRPr="00B9648B">
        <w:rPr>
          <w:b/>
          <w:sz w:val="24"/>
          <w:szCs w:val="24"/>
        </w:rPr>
        <w:t>: «Магистральная теплотрасса отопления от Сормовской ТЭЦ, 2 очередь», на участке: Теплотрасса отопления от ТК-220 у д.2 по ул. Бетанкура до ЦТП-312 по ул. Мануфактурная, 16</w:t>
      </w:r>
      <w:r w:rsidRPr="00B9648B">
        <w:rPr>
          <w:b/>
          <w:sz w:val="24"/>
          <w:szCs w:val="24"/>
        </w:rPr>
        <w:t xml:space="preserve">, </w:t>
      </w:r>
      <w:r w:rsidRPr="00B9648B">
        <w:rPr>
          <w:sz w:val="24"/>
          <w:szCs w:val="24"/>
        </w:rPr>
        <w:t>(далее - «Объект»).</w:t>
      </w:r>
    </w:p>
    <w:p w:rsidR="000D542B" w:rsidRPr="00B9648B" w:rsidRDefault="000D542B" w:rsidP="000D542B">
      <w:pPr>
        <w:keepNext/>
        <w:keepLines/>
        <w:spacing w:line="264" w:lineRule="auto"/>
        <w:rPr>
          <w:sz w:val="24"/>
          <w:szCs w:val="24"/>
        </w:rPr>
      </w:pPr>
      <w:r w:rsidRPr="00B9648B">
        <w:rPr>
          <w:sz w:val="24"/>
          <w:szCs w:val="24"/>
        </w:rPr>
        <w:t>Общий комплекс работ «под ключ» (Работы) включает в себя:</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xml:space="preserve">1.1.1. Выполнение в период с __.__.2022 по 01.09.2022 комплекса работ по разработке </w:t>
      </w:r>
      <w:r w:rsidRPr="00B9648B">
        <w:rPr>
          <w:sz w:val="24"/>
          <w:szCs w:val="24"/>
          <w:u w:val="single"/>
        </w:rPr>
        <w:t>проектно-сметной</w:t>
      </w:r>
      <w:r w:rsidRPr="00B9648B">
        <w:rPr>
          <w:sz w:val="24"/>
          <w:szCs w:val="24"/>
        </w:rPr>
        <w:t xml:space="preserve"> документации (далее - «ПСД») в соответствии с Техническим заданием и графиком разработки ПСД (Приложение №3 к настоящему договору).</w:t>
      </w:r>
    </w:p>
    <w:p w:rsidR="000D542B" w:rsidRPr="00B9648B" w:rsidRDefault="000D542B" w:rsidP="000D542B">
      <w:pPr>
        <w:keepNext/>
        <w:keepLines/>
        <w:suppressAutoHyphens/>
        <w:spacing w:line="240" w:lineRule="auto"/>
        <w:ind w:firstLine="708"/>
        <w:rPr>
          <w:sz w:val="24"/>
          <w:szCs w:val="24"/>
        </w:rPr>
      </w:pPr>
      <w:r w:rsidRPr="00B9648B">
        <w:rPr>
          <w:sz w:val="24"/>
          <w:szCs w:val="24"/>
        </w:rPr>
        <w:t>Комплекс работ по разработке ПСД включает в себя:</w:t>
      </w:r>
    </w:p>
    <w:p w:rsidR="000D542B" w:rsidRPr="00B9648B" w:rsidRDefault="000D542B" w:rsidP="000D542B">
      <w:pPr>
        <w:keepNext/>
        <w:keepLines/>
        <w:suppressAutoHyphens/>
        <w:spacing w:line="240" w:lineRule="auto"/>
        <w:ind w:right="-1" w:firstLine="0"/>
        <w:rPr>
          <w:sz w:val="24"/>
          <w:szCs w:val="24"/>
        </w:rPr>
      </w:pPr>
      <w:r w:rsidRPr="00B9648B">
        <w:rPr>
          <w:sz w:val="24"/>
          <w:szCs w:val="24"/>
        </w:rPr>
        <w:tab/>
        <w:t xml:space="preserve">- получение необходимых исходных данных (в соответствии с условиями Договора), </w:t>
      </w:r>
    </w:p>
    <w:p w:rsidR="000D542B" w:rsidRPr="00B9648B" w:rsidRDefault="000D542B" w:rsidP="000D542B">
      <w:pPr>
        <w:keepNext/>
        <w:keepLines/>
        <w:suppressAutoHyphens/>
        <w:spacing w:line="240" w:lineRule="auto"/>
        <w:ind w:right="-1" w:firstLine="0"/>
        <w:rPr>
          <w:sz w:val="24"/>
          <w:szCs w:val="24"/>
        </w:rPr>
      </w:pPr>
      <w:r w:rsidRPr="00B9648B">
        <w:rPr>
          <w:sz w:val="24"/>
          <w:szCs w:val="24"/>
        </w:rPr>
        <w:tab/>
        <w:t xml:space="preserve">- </w:t>
      </w:r>
      <w:r w:rsidRPr="00B9648B">
        <w:rPr>
          <w:b/>
          <w:sz w:val="24"/>
          <w:szCs w:val="24"/>
          <w:u w:val="single"/>
        </w:rPr>
        <w:t>разработку пакета документов (проекта) для технологического и ценового аудита проекта (далее – «ТЦА») в ФАУ «Главгосэкспертиза России»</w:t>
      </w:r>
      <w:r w:rsidRPr="00B9648B">
        <w:rPr>
          <w:sz w:val="24"/>
          <w:szCs w:val="24"/>
        </w:rPr>
        <w:t xml:space="preserve"> (в соответствии с постановлением Правительства РФ от 02.02.2022 № 87</w:t>
      </w:r>
      <w:r w:rsidRPr="00B9648B">
        <w:t xml:space="preserve"> </w:t>
      </w:r>
      <w:r w:rsidRPr="00B9648B">
        <w:rPr>
          <w:sz w:val="24"/>
          <w:szCs w:val="24"/>
        </w:rPr>
        <w:t>«О предоставлении государственной корпорацией - Фондом содействия реформированию жилищно-коммунального хозяйства за счет привлеченных средств Фонда национального благосостояния займов юридическим лицам, в том числе путем приобретения облигаций юридических лиц при их первичном размещении, в целях реализации проектов по строительству, реконструкции, модернизации объектов инфраструктуры, и о внесении изменения в Положение о Правительственной комиссии по региональному развитию в Российской Федерации»),</w:t>
      </w:r>
    </w:p>
    <w:p w:rsidR="000D542B" w:rsidRPr="00B9648B" w:rsidRDefault="000D542B" w:rsidP="000D542B">
      <w:pPr>
        <w:keepNext/>
        <w:keepLines/>
        <w:suppressAutoHyphens/>
        <w:spacing w:line="240" w:lineRule="auto"/>
        <w:ind w:right="-1" w:firstLine="0"/>
        <w:rPr>
          <w:sz w:val="24"/>
          <w:szCs w:val="24"/>
        </w:rPr>
      </w:pPr>
      <w:r w:rsidRPr="00B9648B">
        <w:rPr>
          <w:sz w:val="24"/>
          <w:szCs w:val="24"/>
        </w:rPr>
        <w:tab/>
        <w:t>- проведение ТЦА в ФАУ «Главгосэкспертиза России» (организуется и оплачивается ЗАКАЗЧИКОМ), устранение ПОДРЯДЧИКОМ замечаний, возникающих в ходе проведения ТЦА, получение положительного заключения ТЦА;</w:t>
      </w:r>
    </w:p>
    <w:p w:rsidR="000D542B" w:rsidRPr="00B9648B" w:rsidRDefault="000D542B" w:rsidP="000D542B">
      <w:pPr>
        <w:keepNext/>
        <w:keepLines/>
        <w:suppressAutoHyphens/>
        <w:spacing w:line="240" w:lineRule="auto"/>
        <w:ind w:right="-1" w:firstLine="720"/>
        <w:rPr>
          <w:sz w:val="24"/>
          <w:szCs w:val="24"/>
        </w:rPr>
      </w:pPr>
      <w:r w:rsidRPr="00B9648B">
        <w:rPr>
          <w:sz w:val="24"/>
          <w:szCs w:val="24"/>
        </w:rPr>
        <w:t xml:space="preserve">- продолжение и завершение разработки ПОДРЯДЧИКОМ полного пакета ПСД с учетом заключения ТЦА; </w:t>
      </w:r>
    </w:p>
    <w:p w:rsidR="000D542B" w:rsidRPr="00B9648B" w:rsidRDefault="000D542B" w:rsidP="000D542B">
      <w:pPr>
        <w:keepNext/>
        <w:keepLines/>
        <w:suppressAutoHyphens/>
        <w:spacing w:line="240" w:lineRule="auto"/>
        <w:ind w:right="-1" w:firstLine="709"/>
        <w:rPr>
          <w:sz w:val="24"/>
          <w:szCs w:val="24"/>
        </w:rPr>
      </w:pPr>
      <w:r w:rsidRPr="00B9648B">
        <w:rPr>
          <w:sz w:val="24"/>
          <w:szCs w:val="24"/>
        </w:rPr>
        <w:t>- определение предусмотренного действующим законодательством объема обязательных согласований, разрешений и экспертиз, необходимых непосредственно для разрабатываемой проектно-сметной документации, предусмотренной предметом Договора; получение по разработанной ПСД указанных согласований, заключений, разрешений и заключений экспертиз (включая государственную экспертизу), в объеме, предусмотренном Техническим заданием,</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lastRenderedPageBreak/>
        <w:t>- осуществление авторского надзора при выполнении строительно-монтажных работ  на основании разработанной ПСД (период и сроки осуществления авторского надзора соответствуют периоду и срокам проведения соответствующих СМР).</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xml:space="preserve">1.1.2. Выполнение в период с </w:t>
      </w:r>
      <w:r w:rsidR="008F27BD" w:rsidRPr="00B9648B">
        <w:rPr>
          <w:sz w:val="24"/>
          <w:szCs w:val="24"/>
        </w:rPr>
        <w:t>02</w:t>
      </w:r>
      <w:r w:rsidRPr="00B9648B">
        <w:rPr>
          <w:sz w:val="24"/>
          <w:szCs w:val="24"/>
        </w:rPr>
        <w:t>.</w:t>
      </w:r>
      <w:r w:rsidR="008F27BD" w:rsidRPr="00B9648B">
        <w:rPr>
          <w:sz w:val="24"/>
          <w:szCs w:val="24"/>
        </w:rPr>
        <w:t>09</w:t>
      </w:r>
      <w:r w:rsidRPr="00B9648B">
        <w:rPr>
          <w:sz w:val="24"/>
          <w:szCs w:val="24"/>
        </w:rPr>
        <w:t xml:space="preserve">.2022 по 30.10.2022 комплекса строительно-монтажных работ (далее – «СМР») в соответствии с Техническим заданием и графиком производства СМР (Приложение №4 к настоящему договору), в объеме ПСД, разработанной и согласованной в соответствии с п.1.1.1 Договора, (с учетом положительного заключения по результатам ТЦА, выданного в отношении реализуемых проектных решений), включая, в том числе, строительно-монтажные и пуско-наладочные работы, ввод объектов в эксплуатацию. </w:t>
      </w:r>
    </w:p>
    <w:p w:rsidR="000D542B" w:rsidRPr="00B9648B" w:rsidRDefault="000D542B" w:rsidP="000D542B">
      <w:pPr>
        <w:keepNext/>
        <w:keepLines/>
        <w:suppressAutoHyphens/>
        <w:spacing w:line="240" w:lineRule="auto"/>
        <w:ind w:right="-29" w:firstLine="720"/>
        <w:rPr>
          <w:i/>
          <w:sz w:val="24"/>
          <w:szCs w:val="24"/>
        </w:rPr>
      </w:pPr>
      <w:r w:rsidRPr="00B9648B">
        <w:rPr>
          <w:sz w:val="24"/>
          <w:szCs w:val="24"/>
        </w:rPr>
        <w:t>1.2 Исходные данные для выполнения работ содержатся в Техническом задании; в случае необходимости получения дополнительных исходных данных, ПОДРЯДЧИК осуществляет их сбор самостоятельно и согласовывает полученные исходные данные с ЗАКАЗЧИКОМ до начала выполнения прочих работ, поручаемых по настоящему договору.</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При предоставлении либо при согласовании исходных данных ЗАКАЗЧИКОМ ПОДРЯДЧИКУ, ПОДРЯДЧИК при разработке ПСД (либо при выполнении на ее основании СМР) проверяет соответствие исходных данных техническим условиям и необходимым согласованиям, фактическим месту и условиям выполнения проектируемых работ и нормативно-техническим требованиям (включая требования по безопасности эксплуатации и т.д.) (в том числе учитывая положения п.3.2.15 настоящего договора). При необходимости внесения изменений или дополнений в исходные данные, ПОДРЯДЧИК согласовывает это с ЗАКАЗЧИКОМ. При выявлении несоответствий разработанной ПСД (либо выполненных на ее основе СМР) техническим условиям и необходимым согласованиям, фактическим месту и условиям выполнения проектируемых работ и нормативно-техническим требованиям (включая требования по безопасности эксплуатации и т.д.) ПОДРЯДЧИК не вправе ссылаться на недостатки исходных данных, в случае если он не обращался к ЗАКАЗЧИКУ за внесением в них изменений.</w:t>
      </w:r>
    </w:p>
    <w:p w:rsidR="000D542B" w:rsidRPr="00B9648B" w:rsidRDefault="000D542B" w:rsidP="009F2978">
      <w:pPr>
        <w:keepNext/>
        <w:keepLines/>
        <w:suppressAutoHyphens/>
        <w:spacing w:line="240" w:lineRule="auto"/>
        <w:ind w:right="-1" w:firstLine="709"/>
        <w:contextualSpacing/>
        <w:rPr>
          <w:sz w:val="24"/>
          <w:szCs w:val="24"/>
        </w:rPr>
      </w:pPr>
      <w:r w:rsidRPr="00B9648B">
        <w:rPr>
          <w:sz w:val="24"/>
          <w:szCs w:val="24"/>
        </w:rPr>
        <w:t xml:space="preserve">1.3. </w:t>
      </w:r>
      <w:r w:rsidR="004777B1" w:rsidRPr="00B9648B">
        <w:rPr>
          <w:sz w:val="24"/>
          <w:szCs w:val="24"/>
        </w:rPr>
        <w:t>Выполнение работ по настоящему договору осуществляется в рамках реализации мероприятий включенных в Инвестиционную программу АО «Теплоэнерго», реализация которых планируется с привлечением заемных средств, предоставленных  Государственной корпорацией - Фондом содействия реформированию жилищно-коммунального хозяйства (далее - «Фонд»), в соответствии с заключённым соглашением о реализации проекта № 8С/ФНБ от 23.05.2022 и договором займа 8Д/ФНБ от 25.05.2022.</w:t>
      </w:r>
    </w:p>
    <w:p w:rsidR="004777B1" w:rsidRPr="00B9648B" w:rsidRDefault="004777B1" w:rsidP="009F2978">
      <w:pPr>
        <w:keepNext/>
        <w:keepLines/>
        <w:suppressAutoHyphens/>
        <w:spacing w:line="240" w:lineRule="auto"/>
        <w:ind w:right="-1" w:firstLine="709"/>
        <w:contextualSpacing/>
        <w:rPr>
          <w:b/>
          <w:sz w:val="24"/>
          <w:szCs w:val="24"/>
        </w:rPr>
      </w:pPr>
    </w:p>
    <w:p w:rsidR="000D542B" w:rsidRPr="00B9648B" w:rsidRDefault="000D542B" w:rsidP="000D542B">
      <w:pPr>
        <w:keepNext/>
        <w:keepLines/>
        <w:spacing w:line="240" w:lineRule="auto"/>
        <w:ind w:right="-1" w:firstLine="0"/>
        <w:jc w:val="center"/>
        <w:rPr>
          <w:b/>
          <w:sz w:val="24"/>
          <w:szCs w:val="24"/>
        </w:rPr>
      </w:pPr>
      <w:r w:rsidRPr="00B9648B">
        <w:rPr>
          <w:b/>
          <w:sz w:val="24"/>
          <w:szCs w:val="24"/>
        </w:rPr>
        <w:t>2. СТОИМОСТЬ РАБОТ.</w:t>
      </w:r>
    </w:p>
    <w:p w:rsidR="000D542B" w:rsidRPr="00B9648B" w:rsidRDefault="000D542B" w:rsidP="000D542B">
      <w:pPr>
        <w:keepNext/>
        <w:keepLines/>
        <w:suppressAutoHyphens/>
        <w:spacing w:line="240" w:lineRule="auto"/>
        <w:ind w:right="-1" w:firstLine="0"/>
        <w:jc w:val="center"/>
        <w:rPr>
          <w:b/>
          <w:sz w:val="24"/>
          <w:szCs w:val="24"/>
        </w:rPr>
      </w:pPr>
    </w:p>
    <w:p w:rsidR="000D542B" w:rsidRPr="00B9648B" w:rsidRDefault="000D542B" w:rsidP="000D542B">
      <w:pPr>
        <w:keepNext/>
        <w:keepLines/>
        <w:suppressAutoHyphens/>
        <w:spacing w:line="240" w:lineRule="auto"/>
        <w:ind w:right="-1" w:firstLine="708"/>
        <w:rPr>
          <w:sz w:val="24"/>
          <w:szCs w:val="24"/>
        </w:rPr>
      </w:pPr>
      <w:r w:rsidRPr="00B9648B">
        <w:rPr>
          <w:sz w:val="24"/>
          <w:szCs w:val="24"/>
        </w:rPr>
        <w:t>2.1. Стоимость поручаемых ЗАКАЗЧИКОМ ПОДРЯДЧИКУ по настоящему договору работ составляет ________ руб. (______) (в том числе НДС __ % ______ руб.), в том числе:</w:t>
      </w:r>
    </w:p>
    <w:p w:rsidR="000D542B" w:rsidRPr="00B9648B" w:rsidRDefault="000D542B" w:rsidP="000D542B">
      <w:pPr>
        <w:keepNext/>
        <w:keepLines/>
        <w:suppressAutoHyphens/>
        <w:spacing w:line="240" w:lineRule="auto"/>
        <w:ind w:right="-1" w:firstLine="708"/>
        <w:rPr>
          <w:sz w:val="24"/>
          <w:szCs w:val="24"/>
        </w:rPr>
      </w:pPr>
      <w:r w:rsidRPr="00B9648B">
        <w:rPr>
          <w:sz w:val="24"/>
          <w:szCs w:val="24"/>
        </w:rPr>
        <w:t>2.1.1. Стоимость выполнения работ, предусмотренных п.1.1.1 настоящего договора, определена на основании сметы на проектные работы (Приложение №2 к Договору) и составляет _____(______) руб., в том числе НДС __% - ______ руб.</w:t>
      </w:r>
    </w:p>
    <w:p w:rsidR="000D542B" w:rsidRPr="00B9648B" w:rsidRDefault="000D542B" w:rsidP="000D542B">
      <w:pPr>
        <w:keepNext/>
        <w:keepLines/>
        <w:suppressAutoHyphens/>
        <w:spacing w:line="240" w:lineRule="auto"/>
        <w:ind w:firstLine="708"/>
        <w:rPr>
          <w:sz w:val="24"/>
          <w:szCs w:val="24"/>
        </w:rPr>
      </w:pPr>
      <w:r w:rsidRPr="00B9648B">
        <w:rPr>
          <w:sz w:val="24"/>
          <w:szCs w:val="24"/>
        </w:rPr>
        <w:t>Указанная стоимость включает в себя (независимо от выделения или отсутствия выделения в Приложении №2 к Договору соответствующей позиции из нижеперечисленных как самостоятельной составляющей) все затраты ПОДРЯДЧИКА, связанные с исполнением обязательств по п.1.1.1 Договора, в т.ч.:</w:t>
      </w:r>
    </w:p>
    <w:p w:rsidR="000D542B" w:rsidRPr="00B9648B" w:rsidRDefault="000D542B" w:rsidP="000D542B">
      <w:pPr>
        <w:keepNext/>
        <w:keepLines/>
        <w:suppressAutoHyphens/>
        <w:spacing w:line="240" w:lineRule="auto"/>
        <w:ind w:firstLine="709"/>
        <w:rPr>
          <w:sz w:val="24"/>
          <w:szCs w:val="24"/>
        </w:rPr>
      </w:pPr>
      <w:r w:rsidRPr="00B9648B">
        <w:rPr>
          <w:sz w:val="24"/>
          <w:szCs w:val="24"/>
        </w:rPr>
        <w:t>- затраты</w:t>
      </w:r>
      <w:r w:rsidRPr="00B9648B">
        <w:rPr>
          <w:b/>
          <w:sz w:val="24"/>
          <w:szCs w:val="24"/>
        </w:rPr>
        <w:t xml:space="preserve"> </w:t>
      </w:r>
      <w:r w:rsidRPr="00B9648B">
        <w:rPr>
          <w:sz w:val="24"/>
          <w:szCs w:val="24"/>
        </w:rPr>
        <w:t>на предпроектные проработки,</w:t>
      </w:r>
    </w:p>
    <w:p w:rsidR="000D542B" w:rsidRPr="00B9648B" w:rsidRDefault="000D542B" w:rsidP="000D542B">
      <w:pPr>
        <w:keepNext/>
        <w:keepLines/>
        <w:suppressAutoHyphens/>
        <w:spacing w:line="240" w:lineRule="auto"/>
        <w:ind w:firstLine="709"/>
        <w:rPr>
          <w:sz w:val="24"/>
          <w:szCs w:val="24"/>
        </w:rPr>
      </w:pPr>
      <w:r w:rsidRPr="00B9648B">
        <w:rPr>
          <w:sz w:val="24"/>
          <w:szCs w:val="24"/>
        </w:rPr>
        <w:t xml:space="preserve"> затраты на подготовку полного пакета ПСД (включая разработку пакета документов для ТЦА), </w:t>
      </w:r>
    </w:p>
    <w:p w:rsidR="000D542B" w:rsidRPr="00B9648B" w:rsidRDefault="000D542B" w:rsidP="000D542B">
      <w:pPr>
        <w:keepNext/>
        <w:keepLines/>
        <w:suppressAutoHyphens/>
        <w:spacing w:line="240" w:lineRule="auto"/>
        <w:ind w:firstLine="709"/>
        <w:rPr>
          <w:sz w:val="24"/>
          <w:szCs w:val="24"/>
        </w:rPr>
      </w:pPr>
      <w:r w:rsidRPr="00B9648B">
        <w:rPr>
          <w:sz w:val="24"/>
          <w:szCs w:val="24"/>
        </w:rPr>
        <w:t>- стоимость осуществления авторского надзора при выполнении СМР на основании разработанной ПСД,</w:t>
      </w:r>
    </w:p>
    <w:p w:rsidR="000D542B" w:rsidRPr="00B9648B" w:rsidRDefault="000D542B" w:rsidP="000D542B">
      <w:pPr>
        <w:keepNext/>
        <w:keepLines/>
        <w:suppressAutoHyphens/>
        <w:spacing w:line="240" w:lineRule="auto"/>
        <w:ind w:firstLine="709"/>
        <w:rPr>
          <w:sz w:val="24"/>
          <w:szCs w:val="24"/>
        </w:rPr>
      </w:pPr>
      <w:r w:rsidRPr="00B9648B">
        <w:rPr>
          <w:sz w:val="24"/>
          <w:szCs w:val="24"/>
        </w:rPr>
        <w:t>- иные затраты, необходимые для исполнения обязательств по выполнению работ, предусмотренных п.1.1.1 Договора, включая расходы на проведение государственной экспертизы ПСД (за исключением стоимости получаемых в сторонних организациях и учреждениях исходных данных, согласований, иных экспертиз (оплата указанных расходов осуществляется ЗАКАЗЧИКОМ в соответствии с п.3.1.10 Договора).</w:t>
      </w:r>
    </w:p>
    <w:p w:rsidR="000D542B" w:rsidRPr="00B9648B" w:rsidRDefault="000D542B" w:rsidP="000D542B">
      <w:pPr>
        <w:keepNext/>
        <w:keepLines/>
        <w:suppressAutoHyphens/>
        <w:spacing w:line="240" w:lineRule="auto"/>
        <w:ind w:right="-1" w:firstLine="708"/>
        <w:rPr>
          <w:sz w:val="24"/>
          <w:szCs w:val="24"/>
        </w:rPr>
      </w:pPr>
      <w:r w:rsidRPr="00B9648B">
        <w:rPr>
          <w:sz w:val="24"/>
          <w:szCs w:val="24"/>
        </w:rPr>
        <w:lastRenderedPageBreak/>
        <w:t>2.1.2. Стоимость выполнения работ, предусмотренных п.1.1.2 настоящего договора, определена на основании ориентировочного расчета (Приложение №2 к Договору) и составляет _____(______) руб., в том числе НДС __% - ______ руб.</w:t>
      </w:r>
    </w:p>
    <w:p w:rsidR="000D542B" w:rsidRPr="00B9648B" w:rsidRDefault="000D542B" w:rsidP="000D542B">
      <w:pPr>
        <w:keepNext/>
        <w:keepLines/>
        <w:suppressAutoHyphens/>
        <w:spacing w:line="240" w:lineRule="auto"/>
        <w:ind w:right="-1" w:firstLine="708"/>
        <w:rPr>
          <w:sz w:val="24"/>
          <w:szCs w:val="24"/>
        </w:rPr>
      </w:pPr>
      <w:r w:rsidRPr="00B9648B">
        <w:rPr>
          <w:sz w:val="24"/>
          <w:szCs w:val="24"/>
        </w:rPr>
        <w:t xml:space="preserve">Указанная стоимость </w:t>
      </w:r>
      <w:r w:rsidRPr="00B9648B">
        <w:rPr>
          <w:sz w:val="24"/>
          <w:szCs w:val="24"/>
          <w:u w:val="single"/>
        </w:rPr>
        <w:t>включает в себя</w:t>
      </w:r>
      <w:r w:rsidRPr="00B9648B">
        <w:rPr>
          <w:sz w:val="24"/>
          <w:szCs w:val="24"/>
        </w:rPr>
        <w:t xml:space="preserve"> (независимо от выделения или отсутствия выделения в Приложении №2 к Договору соответствующей позиции как самостоятельной составляющей) все затраты ПОДРЯДЧИКА, связанные с исполнением обязательств по п.1.1.2 Договора и иных предусмотренных Договором обязанностей ПОДРЯДЧИКА, связанных с выполнением данных работ, за исключением случаев, когда дополнительная оплата соответствующих затрат напрямую предусмотрена Договором).</w:t>
      </w:r>
    </w:p>
    <w:p w:rsidR="000D542B" w:rsidRPr="00B9648B" w:rsidRDefault="000D542B" w:rsidP="000D542B">
      <w:pPr>
        <w:keepNext/>
        <w:keepLines/>
        <w:suppressAutoHyphens/>
        <w:spacing w:line="240" w:lineRule="auto"/>
        <w:ind w:right="-29" w:firstLine="708"/>
        <w:rPr>
          <w:sz w:val="24"/>
          <w:szCs w:val="24"/>
        </w:rPr>
      </w:pPr>
      <w:r w:rsidRPr="00B9648B">
        <w:rPr>
          <w:sz w:val="24"/>
          <w:szCs w:val="24"/>
        </w:rPr>
        <w:t>2.2. Цена договора, указанная в п.2.1 настоящего договора, является предварительной. Определение окончательной стоимости работ, выполняемых по настоящему договору, осуществляется в следующем порядке:</w:t>
      </w:r>
    </w:p>
    <w:p w:rsidR="000D542B" w:rsidRPr="00B9648B" w:rsidRDefault="000D542B" w:rsidP="000D542B">
      <w:pPr>
        <w:keepNext/>
        <w:keepLines/>
        <w:suppressAutoHyphens/>
        <w:spacing w:line="240" w:lineRule="auto"/>
        <w:ind w:right="-29" w:firstLine="708"/>
        <w:rPr>
          <w:sz w:val="24"/>
          <w:szCs w:val="24"/>
        </w:rPr>
      </w:pPr>
      <w:r w:rsidRPr="00B9648B">
        <w:rPr>
          <w:sz w:val="24"/>
          <w:szCs w:val="24"/>
        </w:rPr>
        <w:t>2.2.1. Стоимость выполнения работ, указанная в п.2.1.1 настоящего договора, является окончательной и включает все затраты ПОДРЯДЧИКА,</w:t>
      </w:r>
      <w:r w:rsidRPr="00B9648B">
        <w:rPr>
          <w:b/>
          <w:sz w:val="24"/>
          <w:szCs w:val="24"/>
        </w:rPr>
        <w:t xml:space="preserve"> </w:t>
      </w:r>
      <w:r w:rsidRPr="00B9648B">
        <w:rPr>
          <w:sz w:val="24"/>
          <w:szCs w:val="24"/>
        </w:rPr>
        <w:t>предусмотренные данным пунктом Договора.</w:t>
      </w:r>
    </w:p>
    <w:p w:rsidR="000D542B" w:rsidRPr="00B9648B" w:rsidRDefault="000D542B" w:rsidP="000D542B">
      <w:pPr>
        <w:keepNext/>
        <w:keepLines/>
        <w:suppressAutoHyphens/>
        <w:spacing w:line="240" w:lineRule="auto"/>
        <w:ind w:right="-29" w:firstLine="708"/>
        <w:rPr>
          <w:sz w:val="24"/>
          <w:szCs w:val="24"/>
        </w:rPr>
      </w:pPr>
      <w:r w:rsidRPr="00B9648B">
        <w:rPr>
          <w:sz w:val="24"/>
          <w:szCs w:val="24"/>
        </w:rPr>
        <w:t>ЗАКАЗЧИК не возмещает дополнительные издержки, понесенные ПОДРЯДЧИКОМ в связи с исполнением п.1.1.1 настоящего договора, в т.ч., но не ограничиваясь, связанные с необходимостью выполнения корректировок ПСД, выявленной в процессе производства работ (в том числе при проведении авторского надзора за производством СМР, выполняемых на основании разработанной ПСД) ввиду технологической необходимости, смены материала, конструкций и т.д.</w:t>
      </w:r>
    </w:p>
    <w:p w:rsidR="000D542B" w:rsidRPr="00B9648B" w:rsidRDefault="000D542B" w:rsidP="000D542B">
      <w:pPr>
        <w:keepNext/>
        <w:keepLines/>
        <w:suppressAutoHyphens/>
        <w:spacing w:line="240" w:lineRule="auto"/>
        <w:ind w:right="-29" w:firstLine="708"/>
        <w:rPr>
          <w:sz w:val="24"/>
          <w:szCs w:val="24"/>
        </w:rPr>
      </w:pPr>
      <w:r w:rsidRPr="00B9648B">
        <w:rPr>
          <w:sz w:val="24"/>
          <w:szCs w:val="24"/>
        </w:rPr>
        <w:t xml:space="preserve">2.2.2. Стоимость выполнения работ, предусмотренных п.1.1.2 настоящего договора, указанная в п.2.1.2 настоящего договора, </w:t>
      </w:r>
      <w:r w:rsidRPr="00B9648B">
        <w:rPr>
          <w:b/>
          <w:sz w:val="24"/>
          <w:szCs w:val="24"/>
          <w:u w:val="single"/>
        </w:rPr>
        <w:t>является предварительной</w:t>
      </w:r>
      <w:r w:rsidRPr="00B9648B">
        <w:rPr>
          <w:sz w:val="24"/>
          <w:szCs w:val="24"/>
        </w:rPr>
        <w:t xml:space="preserve">. </w:t>
      </w:r>
    </w:p>
    <w:p w:rsidR="000D542B" w:rsidRPr="00B9648B" w:rsidRDefault="000D542B" w:rsidP="000D542B">
      <w:pPr>
        <w:keepNext/>
        <w:keepLines/>
        <w:suppressAutoHyphens/>
        <w:spacing w:line="240" w:lineRule="auto"/>
        <w:ind w:right="-29" w:firstLine="708"/>
        <w:rPr>
          <w:sz w:val="24"/>
          <w:szCs w:val="24"/>
        </w:rPr>
      </w:pPr>
      <w:r w:rsidRPr="00B9648B">
        <w:rPr>
          <w:sz w:val="24"/>
          <w:szCs w:val="24"/>
        </w:rPr>
        <w:t>Окончательная стоимость выполнения работ, предусмотренных п.1.1.2 настоящего договора, определяется на основании ПСД, разработанной в соответствии с п.1.1.1 настоящего договора, при этом данная окончательная стоимость не может превышать сумму, указанную в п.2.1.2 Договора, а также сумму, определенную по результатам ТЦА, проведенного в  рамках настоящего договора, указанную в документации, получившей положительное заключение ТЦА .</w:t>
      </w:r>
    </w:p>
    <w:p w:rsidR="000D542B" w:rsidRPr="00B9648B" w:rsidRDefault="000D542B" w:rsidP="000D542B">
      <w:pPr>
        <w:keepNext/>
        <w:keepLines/>
        <w:suppressAutoHyphens/>
        <w:spacing w:line="240" w:lineRule="auto"/>
        <w:ind w:right="-1" w:firstLine="708"/>
        <w:rPr>
          <w:sz w:val="24"/>
          <w:szCs w:val="24"/>
        </w:rPr>
      </w:pPr>
      <w:r w:rsidRPr="00B9648B">
        <w:rPr>
          <w:sz w:val="24"/>
          <w:szCs w:val="24"/>
        </w:rPr>
        <w:t xml:space="preserve">При выявлении в процессе выполнения работ по Договору обстоятельств, признанных ЗАКАЗЧИКОМ объективными для изменения стоимости работ, в том числе в случае необходимости проведения работ, непредусмотренных Договором и не предвиденных на момент его заключения (в том числе выявленных на стадии разработки ПСД), но необходимых для достижения результата, предусмотренного Договором, и получивших предварительное письменное согласование ЗАКАЗЧИКА, общая стоимость выполняемых работ, указанная в п.2.1.2 Договора, может быть увеличена (но не более чем на 30%) путем подписания дополнительных соглашений к настоящему договору (согласованием ЗАКАЗЧИКА выполнения вышеуказанных дополнительных работ признается документ на бумажном носителе, содержащий согласие ЗАКАЗЧИКА на проведение данных работ и подписанный от имени ЗАКАЗЧИКА лицом, уполномоченным доверенностью либо Уставом ЗАКАЗЧИКА). Необходимость проведения дополнительных работ может подтверждаться актами, утвержденными комиссией из состава представителей ЗАКАЗЧИКА и ПОДРЯДЧИКА, с обоснованием необходимости выполнения возникших дополнительных работ, увеличения предусмотренных объемов работ и увеличения цены работ. ЗАКАЧИКОМ может быть принято решение о необходимости повторного получения заключения ТЦА по скорректированным проектным решениям. </w:t>
      </w:r>
    </w:p>
    <w:p w:rsidR="000D542B" w:rsidRPr="00B9648B" w:rsidRDefault="000D542B" w:rsidP="000D542B">
      <w:pPr>
        <w:keepNext/>
        <w:keepLines/>
        <w:suppressAutoHyphens/>
        <w:spacing w:line="240" w:lineRule="auto"/>
        <w:ind w:right="-29" w:firstLine="709"/>
        <w:jc w:val="center"/>
        <w:rPr>
          <w:b/>
        </w:rPr>
      </w:pPr>
    </w:p>
    <w:p w:rsidR="000D542B" w:rsidRPr="00B9648B" w:rsidRDefault="000D542B" w:rsidP="000D542B">
      <w:pPr>
        <w:keepNext/>
        <w:keepLines/>
        <w:suppressAutoHyphens/>
        <w:spacing w:line="240" w:lineRule="auto"/>
        <w:ind w:right="-29" w:firstLine="709"/>
        <w:jc w:val="center"/>
        <w:rPr>
          <w:b/>
        </w:rPr>
      </w:pPr>
      <w:r w:rsidRPr="00B9648B">
        <w:rPr>
          <w:b/>
        </w:rPr>
        <w:t>3.  ПРАВА, ОБЯЗАННОСТИ И ПОРЯДОК ВЗАИМОДЕЙСТВИЯ СТОРОН.</w:t>
      </w:r>
    </w:p>
    <w:p w:rsidR="000D542B" w:rsidRPr="00B9648B" w:rsidRDefault="000D542B" w:rsidP="000D542B">
      <w:pPr>
        <w:keepNext/>
        <w:keepLines/>
        <w:tabs>
          <w:tab w:val="left" w:pos="993"/>
        </w:tabs>
        <w:suppressAutoHyphens/>
        <w:spacing w:line="240" w:lineRule="auto"/>
        <w:ind w:right="-1" w:firstLine="709"/>
        <w:jc w:val="center"/>
        <w:rPr>
          <w:b/>
          <w:sz w:val="24"/>
          <w:szCs w:val="24"/>
        </w:rPr>
      </w:pPr>
    </w:p>
    <w:p w:rsidR="000D542B" w:rsidRPr="00B9648B" w:rsidRDefault="000D542B" w:rsidP="000D542B">
      <w:pPr>
        <w:keepNext/>
        <w:keepLines/>
        <w:numPr>
          <w:ilvl w:val="0"/>
          <w:numId w:val="30"/>
        </w:numPr>
        <w:tabs>
          <w:tab w:val="left" w:pos="709"/>
          <w:tab w:val="left" w:pos="1134"/>
        </w:tabs>
        <w:suppressAutoHyphens/>
        <w:snapToGrid w:val="0"/>
        <w:spacing w:after="200" w:line="240" w:lineRule="auto"/>
        <w:ind w:left="0" w:right="-29" w:firstLine="709"/>
        <w:contextualSpacing/>
        <w:rPr>
          <w:b/>
          <w:sz w:val="24"/>
          <w:szCs w:val="24"/>
        </w:rPr>
      </w:pPr>
      <w:r w:rsidRPr="00B9648B">
        <w:rPr>
          <w:b/>
          <w:snapToGrid/>
          <w:sz w:val="24"/>
          <w:szCs w:val="24"/>
        </w:rPr>
        <w:t>При выполнении работ, предусмотренных п.1.1.1 настоящего договора:</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xml:space="preserve">3.1.1. ПОДРЯДЧИК обязуется выполнить работы, предусмотренные п.1.1.1 настоящего договора, в сроки, указанные в п.1.1.1 настоящего договора. </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lastRenderedPageBreak/>
        <w:t>Период выполнения работ, предусмотренный п.1.1.1 настоящего договора, включает в себя общий срок выполнения указанных в п.1.1.1 настоящего договора работ, получения необходимых исходных данных, согласований и экспертиз, устранения недостатков, сбора необходимой документации, а также совершения иных действий, связанных с исполнением настоящего договора и предусмотренных п.3.1 настоящего договора. В случае превышения фактических сроков прохождения ТЦА и получения положительного заключения по его результатам, срок работ по Договору соответственно продляется, подписание дополнительных документов в указанном случае не требуется.</w:t>
      </w:r>
    </w:p>
    <w:p w:rsidR="000D542B" w:rsidRPr="00B9648B" w:rsidRDefault="000D542B" w:rsidP="000D542B">
      <w:pPr>
        <w:keepNext/>
        <w:keepLines/>
        <w:tabs>
          <w:tab w:val="left" w:pos="2327"/>
        </w:tabs>
        <w:suppressAutoHyphens/>
        <w:spacing w:line="240" w:lineRule="auto"/>
        <w:ind w:right="-29" w:firstLine="709"/>
        <w:rPr>
          <w:sz w:val="24"/>
          <w:szCs w:val="24"/>
        </w:rPr>
      </w:pPr>
      <w:r w:rsidRPr="00B9648B">
        <w:rPr>
          <w:sz w:val="24"/>
          <w:szCs w:val="24"/>
        </w:rPr>
        <w:t xml:space="preserve">3.1.2. ПОДРЯДЧИК обязуется получить в сторонних организациях и учреждениях все необходимые для разработки ПСД исходные данные и согласования за счет средств ЗАКАЗЧИКА; выезжать на объекты по просьбе ЗАКАЗЧИКА, при необходимости принятия или изменения проектного решения. </w:t>
      </w:r>
    </w:p>
    <w:p w:rsidR="000D542B" w:rsidRPr="00B9648B" w:rsidRDefault="000D542B" w:rsidP="000D542B">
      <w:pPr>
        <w:keepNext/>
        <w:keepLines/>
        <w:tabs>
          <w:tab w:val="left" w:pos="2327"/>
        </w:tabs>
        <w:suppressAutoHyphens/>
        <w:spacing w:line="240" w:lineRule="auto"/>
        <w:ind w:right="-29" w:firstLine="709"/>
        <w:rPr>
          <w:sz w:val="24"/>
          <w:szCs w:val="24"/>
        </w:rPr>
      </w:pPr>
      <w:r w:rsidRPr="00B9648B">
        <w:rPr>
          <w:sz w:val="24"/>
          <w:szCs w:val="24"/>
        </w:rPr>
        <w:t>3.1.3. ПОДРЯДЧИК производит разработку ПСД в следующем порядке:</w:t>
      </w:r>
    </w:p>
    <w:p w:rsidR="000D542B" w:rsidRPr="00B9648B" w:rsidRDefault="000D542B" w:rsidP="000D542B">
      <w:pPr>
        <w:keepNext/>
        <w:keepLines/>
        <w:tabs>
          <w:tab w:val="left" w:pos="2327"/>
        </w:tabs>
        <w:suppressAutoHyphens/>
        <w:spacing w:line="240" w:lineRule="auto"/>
        <w:ind w:right="-29" w:firstLine="709"/>
        <w:rPr>
          <w:sz w:val="24"/>
          <w:szCs w:val="24"/>
        </w:rPr>
      </w:pPr>
      <w:r w:rsidRPr="00B9648B">
        <w:rPr>
          <w:sz w:val="24"/>
          <w:szCs w:val="24"/>
        </w:rPr>
        <w:t>3.1.3.1. В рамках настоящего договора ПОДРЯДЧИК разрабатывает ПСД (включая пакет документов для ТЦА) на основании Технического задания, согласно действующим требованиям нормативно-технической документации (Правил, СНиПов, ГОСТов, ТУ и т.д.).</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xml:space="preserve">3.1.3.2. После выполнения обязательств по п.3.1.2 Договора ПОДРЯДЧИК производит разработку и подготовку пакета документов для проведения ТЦА в ФАУ «Главгосэкспертиза России», предоставляет данные документы ЗАКАЗЧИКУ для согласования, при получении замечаний от ЗАКАЗЧИКА устраняет их и предоставляет ЗАКАЗЧИКУ скорректированные документы. </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3.1.3.3. ЗАКАЗЧИК организует и оплачивает проведение в ФАУ «Главгосэкспертиза России» ТЦА предоставленного ПОДРЯДЧИКОМ пакета документов. Замечания, возникающие в ходе проведения ТЦА, устраняются  ПОДРЯДЧИКОМ в сроки, указанные для устранения данных замечаний. После получения положительного заключения ТЦА ЗАКАЗЧИК предоставляет его ПОДРЯДЧИКУ для дальнейшей работы.</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xml:space="preserve">В случае отрицательного заключения ТЦА и отказа ПОДРЯДЧИКА устранить замечания, выполненные им работы признаются непригодными для использования и оплате не подлежат. При этом данная ситуация является основанием для расторжения Договора ЗАКАЗЧИКОМ в связи с отказом ПОДРЯДЧИКА от выполнения обязательств по Договору. </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3.1.3.4. После получения от ЗАКАЗЧИКА положительного заключения ТЦА ПОДРЯДЧИК, на его основе, продолжает и завершает разработку полного пакета ПСД в соответствии с требованиями настоящего договора.</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ПОДРЯДЧИК обязуется обеспечить соответствие проектных решений, реализуемых в рамках мероприятий проекта, проектным решениям, в отношении которых получено положительное заключение по результатам ТЦА.</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ПОДРЯДЧИК обязуется выполнить ПСД в соответствии с Техническим заданием с применением базисно-индексного метода по территориальным единичным расценкам (ТЕР-2001 Нижегородской области с изменениями в действующей редакции) в ценах 2001 года с индексацией в текущий уровень цен на общую сметную стоимость согласно ежеквартальных приказов государственного бюджетного учреждения Нижегородской области «Института развития агломерации Нижегородской области» Департамента градостроительной деятельности и развития агломерации Нижегородской области, а при их отсутствии - на основании ежеквартальных писем Минстроя России на момент составления сметной документации. В отсутствии прямых и аналогичных расценок в данных сборниках применяются другие нормативно-технические документы (прейскуранты, справочники, калькуляции) по согласованию с ЗАКАЗЧИКОМ.</w:t>
      </w:r>
    </w:p>
    <w:p w:rsidR="000D542B" w:rsidRPr="00B9648B" w:rsidRDefault="000D542B" w:rsidP="000D542B">
      <w:pPr>
        <w:keepNext/>
        <w:keepLines/>
        <w:suppressAutoHyphens/>
        <w:spacing w:line="240" w:lineRule="auto"/>
        <w:ind w:right="-29" w:firstLine="709"/>
        <w:rPr>
          <w:b/>
          <w:sz w:val="24"/>
          <w:szCs w:val="24"/>
          <w:u w:val="single"/>
        </w:rPr>
      </w:pPr>
      <w:r w:rsidRPr="00B9648B">
        <w:rPr>
          <w:b/>
          <w:sz w:val="24"/>
          <w:szCs w:val="24"/>
          <w:u w:val="single"/>
        </w:rPr>
        <w:t xml:space="preserve">При этом  итоговая стоимость строительно-монтажных работ, предусмотренных Договором, определенная ПОДРЯДЧИКОМ в разработанной ПСД, не может превышать стоимость, определенную по результатам проведенного ТЦА. При выявлении необходимости дополнительных работ, Сторонами заключается дополнительное соглашение к Договору в соответствии с порядком, предусмотренным п.2.2.2 Договора. </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3.1.4. ПОДРЯДЧИК обязуется за счет средств ЗАКАЗЧИКА получить в сторонних организациях и учреждениях в полном объеме все необходимые согласования разработанной ПСД, получившей предварительное согласование ЗАКАЗЧИКА.</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lastRenderedPageBreak/>
        <w:t xml:space="preserve">3.1.5. ПОДРЯДЧИК передает ЗАКАЗЧИКУ согласованную в сторонних организациях (в том числе энергоснабжающих) и учреждениях (государственных органах и органах местного самоуправления) ПСД для окончательного согласования, с приложением 2-х комплектов данной документации. При получении замечаний от ЗАКАЗЧИКА ПОДРЯДЧИК устраняет полученные замечания и предоставляет документацию ЗАКАЗЧИКУ для повторного согласования. </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3.1.6. Если в процессе выполнения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письменно поставив об этом в известность ЗАКАЗЧИКА в день приостановления работы. В этом случае стороны обязаны в срок не более 5-ти рабочих дней рассмотреть вопрос о целесообразности продолжения работы. В случае принятия ЗАКАЗЧИКОМ решения о нецелесообразности дальнейшего выполнения работ, выполненный объем работ подлежит оплате.</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3.1.7. Если в процессе исполнения настоящего договора ЗАКАЗЧИК установит нецелесообразность дальнейшего исполнения порученных работ или их части, он уведомляет ПОДРЯДЧИКА о необходимости приостановления работ. В этом случае ПОДРЯДЧИК обязан немедленно приостановить соответствующие работы. После этого стороны определяют объем фактически выполненных ПОДРЯДЧИКОМ работ, а также проводят взаимные расчеты в соответствии с условиями настоящего договора.</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3.1.8. ПОДРЯДЧИК обязуется самостоятельно получить в сторонних организациях и учреждениях в полном объеме все необходимые положительные экспертизы разработанной ПСД, согласованной ЗАКАЗЧИКОМ в соответствии с п.3.1.5 настоящего договора.</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3.1.9. ПОДРЯДЧИК своевременно (в течение 5 дней, если иной срок не указан при выдаче замечаний), самостоятельно и за свой счет устраняет замечания, полученные от ЗАКАЗЧИКА, либо в ходе ТЦА или при согласованиях и экспертизах ПСД, либо проводит требуемые корректировки.</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3.1.10. ЗАКАЗЧИК производит оплату счетов сторонних организаций и учреждений за исходные данные, согласования и экспертизы, необходимые для разработки ПСД, указанные в п.п.3.1.2, 3.1.4 Договора, с учетом положений п.2.1.1 Договора, в течение 5 дней после предоставления ПОДРЯДЧИКОМ соответствующего счета.</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3.1.11. ПОДРЯДЧИК за счет собственных средств выполняет в срок не более 5 дней, если иной срок не согласован ЗАКАЗЧИКОМ, корректировку ПСД в случаях:</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отступления от предусмотренных настоящим договором требований, утвержденного Технического задания и других исходных данных для выполнения проектных работ, без согласования с ЗАКАЗЧИКОМ;</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нарушения требований действующей нормативно-технической документации Правил, СНиПов, ГОСТов, ТУ и т.д.;</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отступления от технических условий организаций или выполнения их не в полном объеме;</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xml:space="preserve">– при обнаружении недостатков в проектной документации в ходе выполнения строительно-монтажных работ (в том числе при проведении авторского надзора за производством СМР, выполняемых на основании разработанной ПСД) по данной документации и/или выявлении недостатков проектных решений в процессе эксплуатации объекта проектирования, </w:t>
      </w:r>
    </w:p>
    <w:p w:rsidR="000D542B" w:rsidRPr="00B9648B" w:rsidRDefault="000D542B" w:rsidP="000D542B">
      <w:pPr>
        <w:keepNext/>
        <w:keepLines/>
        <w:suppressAutoHyphens/>
        <w:spacing w:line="240" w:lineRule="auto"/>
        <w:ind w:right="-29" w:firstLine="709"/>
        <w:rPr>
          <w:sz w:val="24"/>
          <w:szCs w:val="24"/>
        </w:rPr>
      </w:pPr>
      <w:r w:rsidRPr="00B9648B">
        <w:rPr>
          <w:sz w:val="24"/>
          <w:szCs w:val="24"/>
        </w:rPr>
        <w:t>- при выявлении несоответствий разработанной ПСД (либо выполненных на ее основе СМР) техническим условиям и необходимым согласованиям, фактическим месту и условиям выполнения проектируемых работ и нормативно-техническим требованиям (включая требования по безопасности эксплуатации и т.д.) в соответствии с абз.2 п.1.2, п.3.5 настоящего договора.</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3.1.12. ПОДРЯДЧИК разрабатывает ПСД и передает ЗАКАЗЧИКУ на бумажном носителе 4 комплекта разработанной ПСД, получившей все необходимые согласования в соответствии с условиями договора, с приложением полученных положительных экспертиз (подлинники), и в электронном формате в соответствии с Техническим заданием.</w:t>
      </w:r>
    </w:p>
    <w:p w:rsidR="000D542B" w:rsidRPr="00B9648B" w:rsidRDefault="000D542B" w:rsidP="00D17D95">
      <w:pPr>
        <w:keepNext/>
        <w:keepLines/>
        <w:tabs>
          <w:tab w:val="left" w:pos="142"/>
          <w:tab w:val="left" w:pos="1418"/>
        </w:tabs>
        <w:suppressAutoHyphens/>
        <w:spacing w:line="240" w:lineRule="auto"/>
        <w:ind w:right="-29" w:firstLine="709"/>
        <w:rPr>
          <w:sz w:val="24"/>
          <w:szCs w:val="24"/>
        </w:rPr>
      </w:pPr>
      <w:r w:rsidRPr="00B9648B">
        <w:rPr>
          <w:sz w:val="24"/>
          <w:szCs w:val="24"/>
        </w:rPr>
        <w:t>3.1.13. ПОДРЯДЧИК вправе привлекать к исполнению договора третьих лиц (субподрядчиков), неся при этом ответственность перед Заказчиком за надлежащее и своевременное исполнение работ.</w:t>
      </w:r>
    </w:p>
    <w:p w:rsidR="000D542B" w:rsidRPr="00B9648B" w:rsidRDefault="000D542B" w:rsidP="00D17D95">
      <w:pPr>
        <w:keepNext/>
        <w:keepLines/>
        <w:tabs>
          <w:tab w:val="left" w:pos="142"/>
        </w:tabs>
        <w:suppressAutoHyphens/>
        <w:spacing w:line="240" w:lineRule="auto"/>
        <w:ind w:right="-29" w:firstLine="709"/>
        <w:jc w:val="center"/>
        <w:rPr>
          <w:b/>
          <w:sz w:val="24"/>
          <w:szCs w:val="24"/>
        </w:rPr>
      </w:pPr>
    </w:p>
    <w:p w:rsidR="000D542B" w:rsidRPr="00B9648B" w:rsidRDefault="000D542B" w:rsidP="00D17D95">
      <w:pPr>
        <w:keepNext/>
        <w:keepLines/>
        <w:tabs>
          <w:tab w:val="left" w:pos="142"/>
        </w:tabs>
        <w:suppressAutoHyphens/>
        <w:spacing w:line="240" w:lineRule="auto"/>
        <w:ind w:right="-29" w:firstLine="709"/>
        <w:rPr>
          <w:b/>
          <w:sz w:val="24"/>
          <w:szCs w:val="24"/>
        </w:rPr>
      </w:pPr>
      <w:r w:rsidRPr="00B9648B">
        <w:rPr>
          <w:b/>
          <w:sz w:val="24"/>
          <w:szCs w:val="24"/>
        </w:rPr>
        <w:t>3.2. При выполнении работ, предусмотренных п.1.1.2 настоящего договора, ПОДРЯДЧИК обязуется:</w:t>
      </w:r>
    </w:p>
    <w:p w:rsidR="000D542B" w:rsidRPr="00B9648B" w:rsidRDefault="000D542B" w:rsidP="00D17D95">
      <w:pPr>
        <w:pStyle w:val="a9"/>
        <w:keepNext/>
        <w:keepLines/>
        <w:numPr>
          <w:ilvl w:val="2"/>
          <w:numId w:val="34"/>
        </w:numPr>
        <w:tabs>
          <w:tab w:val="left" w:pos="142"/>
        </w:tabs>
        <w:suppressAutoHyphens/>
        <w:spacing w:line="240" w:lineRule="auto"/>
        <w:ind w:left="0" w:right="-29" w:firstLine="709"/>
        <w:rPr>
          <w:sz w:val="24"/>
          <w:szCs w:val="24"/>
        </w:rPr>
      </w:pPr>
      <w:r w:rsidRPr="00B9648B">
        <w:rPr>
          <w:sz w:val="24"/>
          <w:szCs w:val="24"/>
        </w:rPr>
        <w:lastRenderedPageBreak/>
        <w:t>Выполнить работы, предусмотренные п.1.1.2 настоящего договора, в  сроки, указанные в п.1.1.2 настоящего договора, и производить предъявление и сдачу выполненных работ ЗАКАЗЧИКУ в соответствии с условиями настоящего договора</w:t>
      </w:r>
    </w:p>
    <w:p w:rsidR="000D542B" w:rsidRPr="00B9648B" w:rsidRDefault="000D542B" w:rsidP="00D17D95">
      <w:pPr>
        <w:pStyle w:val="a9"/>
        <w:keepNext/>
        <w:keepLines/>
        <w:numPr>
          <w:ilvl w:val="2"/>
          <w:numId w:val="34"/>
        </w:numPr>
        <w:tabs>
          <w:tab w:val="left" w:pos="142"/>
        </w:tabs>
        <w:suppressAutoHyphens/>
        <w:spacing w:line="240" w:lineRule="auto"/>
        <w:ind w:left="0" w:right="-29" w:firstLine="709"/>
        <w:rPr>
          <w:sz w:val="24"/>
          <w:szCs w:val="24"/>
        </w:rPr>
      </w:pPr>
      <w:r w:rsidRPr="00B9648B">
        <w:rPr>
          <w:sz w:val="24"/>
          <w:szCs w:val="24"/>
        </w:rPr>
        <w:t>Выполнить работы, предусмотренные п.1.1.2 настоящего договора, в соответствии с Техническим заданием, ПСД,</w:t>
      </w:r>
      <w:r w:rsidRPr="00B9648B">
        <w:rPr>
          <w:snapToGrid/>
          <w:sz w:val="24"/>
          <w:szCs w:val="24"/>
        </w:rPr>
        <w:t xml:space="preserve"> </w:t>
      </w:r>
      <w:r w:rsidRPr="00B9648B">
        <w:rPr>
          <w:sz w:val="24"/>
          <w:szCs w:val="24"/>
        </w:rPr>
        <w:t>разработанной в соответствии с п.1.1.1 настоящего договора и принятой ЗАКАЗЧИКОМ, (а также в соответствии с проектными решениями, в отношении которых получено положительное заключение по результатам ТЦА), и сдать эти работы с качеством, удовлетворяющим всем требованиям ПСД, Правил, СНиП, соответствующих технических регламентов и др. нормативных документов, с предоставлением совместно с актом о приемке выполненных работ ЗАКАЗЧИКУ документов, предусмотренных Техническим заданием и  настоящим договором.</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Выполнить пуско-наладочные работы оборудования в соответствии с требованиями действующей нормативно-технической документации и документации на оборудование, выданной заводом-изготовителем.</w:t>
      </w:r>
    </w:p>
    <w:p w:rsidR="000D542B" w:rsidRPr="00B9648B" w:rsidRDefault="000D542B" w:rsidP="00D17D95">
      <w:pPr>
        <w:pStyle w:val="a9"/>
        <w:keepNext/>
        <w:keepLines/>
        <w:numPr>
          <w:ilvl w:val="2"/>
          <w:numId w:val="34"/>
        </w:numPr>
        <w:tabs>
          <w:tab w:val="left" w:pos="142"/>
        </w:tabs>
        <w:spacing w:line="240" w:lineRule="auto"/>
        <w:ind w:left="0" w:right="-29" w:firstLine="709"/>
        <w:rPr>
          <w:sz w:val="24"/>
          <w:szCs w:val="24"/>
        </w:rPr>
      </w:pPr>
      <w:r w:rsidRPr="00B9648B">
        <w:rPr>
          <w:sz w:val="24"/>
          <w:szCs w:val="24"/>
        </w:rPr>
        <w:t>Выполнить работы своими силами или с привлечением сторонних организаций. Сварочные работы, предусмотренные настоящим договором, выполняются непосредственно ПОДРЯДЧИКОМ своими силами. Привлечение ПОДРЯДЧИКОМ сторонних организаций для выполнения сварочных работ не допускается.</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sz w:val="24"/>
          <w:szCs w:val="24"/>
        </w:rPr>
        <w:t>Самостоятельно обеспечивать выполнение своими и привлеченными работниками: необходимых требований по охране труда, пожарной безопасности, электробезопасности, промышленной и экологической безопасности, санитарно-эпидемиологической безопасности при выполнении работ и нахождении на территории ЗАКАЗЧИКА; нормативных требований к производству соответствующих работ, в том числе предусмотренных Типовыми правилами охраны коммунальных тепловых сетей, утвержденными Приказом Минстроя РФ от 17.08.1992 №197, Законом Нижегородской области от 10.09.2010 № 144-З "Об обеспечении чистоты и порядка на территории Нижегородской области",</w:t>
      </w:r>
      <w:r w:rsidRPr="00B9648B">
        <w:rPr>
          <w:rFonts w:eastAsiaTheme="minorHAnsi"/>
          <w:bCs w:val="0"/>
          <w:snapToGrid/>
          <w:sz w:val="24"/>
          <w:szCs w:val="24"/>
          <w:lang w:eastAsia="en-US"/>
        </w:rPr>
        <w:t xml:space="preserve"> </w:t>
      </w:r>
      <w:r w:rsidRPr="00B9648B">
        <w:rPr>
          <w:sz w:val="24"/>
          <w:szCs w:val="24"/>
        </w:rPr>
        <w:t>решением Городской Думы г.Н.Новгорода от 26.12.2018 № 272 «О Правилах благоустройства территории муниципального образования город Нижний Новгород» и другими нормативными документами; мероприятий по охране окружающей среды, зеленых насаждений и земли; а также обеспечивать выполнение работ в соответствии с полученными согласованиями;</w:t>
      </w:r>
      <w:r w:rsidRPr="00B9648B">
        <w:rPr>
          <w:bCs w:val="0"/>
          <w:snapToGrid/>
          <w:sz w:val="24"/>
          <w:szCs w:val="24"/>
          <w:lang w:eastAsia="ar-SA"/>
        </w:rPr>
        <w:t xml:space="preserve"> </w:t>
      </w:r>
      <w:r w:rsidRPr="00B9648B">
        <w:rPr>
          <w:sz w:val="24"/>
          <w:szCs w:val="24"/>
        </w:rPr>
        <w:t>ПОДРЯДЧИК самостоятельно разрабатывает всю необходимую природоохранную документацию, осуществляет внесение платежей за негативное воздействие на окружающую природную среду.</w:t>
      </w:r>
    </w:p>
    <w:p w:rsidR="000D542B" w:rsidRPr="00B9648B" w:rsidRDefault="000D542B" w:rsidP="00D17D95">
      <w:pPr>
        <w:keepNext/>
        <w:keepLines/>
        <w:tabs>
          <w:tab w:val="left" w:pos="142"/>
          <w:tab w:val="left" w:pos="1276"/>
        </w:tabs>
        <w:suppressAutoHyphens/>
        <w:spacing w:line="240" w:lineRule="auto"/>
        <w:ind w:right="-29" w:firstLine="709"/>
        <w:contextualSpacing/>
        <w:rPr>
          <w:sz w:val="24"/>
          <w:szCs w:val="24"/>
        </w:rPr>
      </w:pPr>
      <w:r w:rsidRPr="00B9648B">
        <w:rPr>
          <w:sz w:val="24"/>
          <w:szCs w:val="24"/>
        </w:rPr>
        <w:t>ПОДРЯДЧИК самостоятельно, без привлечения ЗАКАЗЧИКА, несет ответственность за невыполнение вышеуказанных требований правил, норм и согласований.</w:t>
      </w:r>
    </w:p>
    <w:p w:rsidR="000D542B" w:rsidRPr="00B9648B" w:rsidRDefault="000D542B" w:rsidP="00D17D95">
      <w:pPr>
        <w:keepNext/>
        <w:keepLines/>
        <w:tabs>
          <w:tab w:val="left" w:pos="142"/>
          <w:tab w:val="left" w:pos="1276"/>
        </w:tabs>
        <w:suppressAutoHyphens/>
        <w:spacing w:line="240" w:lineRule="auto"/>
        <w:ind w:right="-29" w:firstLine="709"/>
        <w:contextualSpacing/>
        <w:rPr>
          <w:sz w:val="24"/>
          <w:szCs w:val="24"/>
        </w:rPr>
      </w:pPr>
      <w:r w:rsidRPr="00B9648B">
        <w:rPr>
          <w:sz w:val="24"/>
          <w:szCs w:val="24"/>
        </w:rPr>
        <w:t>ПОДРЯДЧИК обязуется в двухдневный срок с даты подписания настоящего договора назначить лиц, ответственных за соблюдение требований природоохранного законодательства РФ, правил охраны труда и норм пожарной безопасности на строительной площадке, с оформлением подтверждающих документов.</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sz w:val="24"/>
          <w:szCs w:val="24"/>
        </w:rPr>
        <w:t>Обеспечивать надлежащее содержание и уборку мест проведения работ и прилегающих непосредственно к ним территорий.</w:t>
      </w:r>
    </w:p>
    <w:p w:rsidR="000D542B" w:rsidRPr="00B9648B" w:rsidRDefault="000D542B" w:rsidP="00D17D95">
      <w:pPr>
        <w:keepNext/>
        <w:keepLines/>
        <w:tabs>
          <w:tab w:val="left" w:pos="142"/>
          <w:tab w:val="left" w:pos="1276"/>
        </w:tabs>
        <w:suppressAutoHyphens/>
        <w:spacing w:line="240" w:lineRule="auto"/>
        <w:ind w:right="-29" w:firstLine="709"/>
        <w:contextualSpacing/>
        <w:rPr>
          <w:sz w:val="24"/>
          <w:szCs w:val="24"/>
        </w:rPr>
      </w:pPr>
      <w:r w:rsidRPr="00B9648B">
        <w:rPr>
          <w:sz w:val="24"/>
          <w:szCs w:val="24"/>
        </w:rPr>
        <w:t xml:space="preserve">Отходы, образовавшиеся в процессе производства работ по Договору (за исключением указанных в п.3.2.13 настоящего договора), являются собственностью ПОДРЯДЧИКА. </w:t>
      </w:r>
    </w:p>
    <w:p w:rsidR="000D542B" w:rsidRPr="00B9648B" w:rsidRDefault="000D542B" w:rsidP="00D17D95">
      <w:pPr>
        <w:keepNext/>
        <w:keepLines/>
        <w:tabs>
          <w:tab w:val="left" w:pos="142"/>
          <w:tab w:val="left" w:pos="1276"/>
        </w:tabs>
        <w:suppressAutoHyphens/>
        <w:spacing w:line="240" w:lineRule="auto"/>
        <w:ind w:right="-29" w:firstLine="709"/>
        <w:contextualSpacing/>
        <w:rPr>
          <w:sz w:val="24"/>
          <w:szCs w:val="24"/>
        </w:rPr>
      </w:pPr>
      <w:r w:rsidRPr="00B9648B">
        <w:rPr>
          <w:sz w:val="24"/>
          <w:szCs w:val="24"/>
        </w:rPr>
        <w:t>ПОДРЯДЧИК самостоятельно, без привлечения ЗАКАЗЧИКА, несет расходы по накоплению, сбору, транспортированию, утилизации, обезвреживанию и размещению, образованных в результате выполнения работ отходов.</w:t>
      </w:r>
    </w:p>
    <w:p w:rsidR="000D542B" w:rsidRPr="00B9648B" w:rsidRDefault="000D542B" w:rsidP="00D17D95">
      <w:pPr>
        <w:keepNext/>
        <w:keepLines/>
        <w:tabs>
          <w:tab w:val="left" w:pos="142"/>
          <w:tab w:val="left" w:pos="1276"/>
        </w:tabs>
        <w:suppressAutoHyphens/>
        <w:spacing w:line="240" w:lineRule="auto"/>
        <w:ind w:right="-29" w:firstLine="709"/>
        <w:contextualSpacing/>
        <w:rPr>
          <w:sz w:val="24"/>
          <w:szCs w:val="24"/>
        </w:rPr>
      </w:pPr>
      <w:r w:rsidRPr="00B9648B">
        <w:rPr>
          <w:sz w:val="24"/>
          <w:szCs w:val="24"/>
        </w:rPr>
        <w:t>В соответствии с законодательством РФ ответственность за нарушения природоохранного законодательства в области обращения с отходами несет ПОДРЯДЧИК в полном объеме.</w:t>
      </w:r>
    </w:p>
    <w:p w:rsidR="000D542B" w:rsidRPr="00B9648B" w:rsidRDefault="000D542B" w:rsidP="00D17D95">
      <w:pPr>
        <w:keepNext/>
        <w:keepLines/>
        <w:tabs>
          <w:tab w:val="left" w:pos="142"/>
          <w:tab w:val="left" w:pos="1276"/>
        </w:tabs>
        <w:suppressAutoHyphens/>
        <w:spacing w:line="240" w:lineRule="auto"/>
        <w:ind w:right="-29" w:firstLine="709"/>
        <w:contextualSpacing/>
        <w:rPr>
          <w:b/>
          <w:sz w:val="24"/>
          <w:szCs w:val="24"/>
        </w:rPr>
      </w:pPr>
      <w:r w:rsidRPr="00B9648B">
        <w:rPr>
          <w:sz w:val="24"/>
          <w:szCs w:val="24"/>
        </w:rPr>
        <w:t>ПОДРЯДЧИК обязуется в течение 10 (десяти) календарных дней с даты завершения работ вывезти со строительной площадки все собственное оборудование и строительную технику, излишки материалов и т.п., произвести по согласованию с Заказчиком демонтаж возведенных временных зданий и сооружений, оставить после себя строительную площадку в состоянии, соответствующем экологическим требованиям и санитарным нормам.</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sz w:val="24"/>
          <w:szCs w:val="24"/>
        </w:rPr>
        <w:lastRenderedPageBreak/>
        <w:t xml:space="preserve">В случае осуществления по настоящему договору работ на системах теплоснабжения, горячего и холодного водоснабжения, ПОДРЯДЧИК обязуется предварительно перед выполнением режимно-наладочных работ проводить гидравлические испытания (промывка и опрессовка), а также производить дезинфекцию сетей горячего и холодного водоснабжения после окончания ремонтных (строительных) работ. </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sz w:val="24"/>
          <w:szCs w:val="24"/>
        </w:rPr>
        <w:t>Вести журнал производства работ, в котором отражается весь ход производства работ; осуществлять видеофиксацию производства работ (включая как процесс, так и объемы выполнения), сформированные видеоархивы предоставлять ЗАКАЗЧИКУ при сдаче работ.</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При осуществлении видеосъемки ПОДРЯДЧИК обязуется соблюдать предусмотренные Техническим заданием и положениями действующего законодательства требования к ее осуществлению, включая обязанность по установке оповещений об осуществлении видеосъемки, требования Федерального закона от 27.07.2006 № 152-ФЗ «О персональных данных», а также самостоятельно отвечает за нарушение указанных требований.</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sz w:val="24"/>
          <w:szCs w:val="24"/>
        </w:rPr>
        <w:t>При выполнении скрытых работ вызвать в день, предшествующий выполнению данных работ, представителя ЗАКАЗЧИКА для составления акта на скрытые работы.</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sz w:val="24"/>
          <w:szCs w:val="24"/>
        </w:rPr>
        <w:t>В случае досрочного выполнения работ, или приостановления выполнения работ по любой причине на срок более 3 дней, немедленно письменно уведомить об этом ЗАКАЗЧИКА.</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b/>
          <w:sz w:val="24"/>
          <w:szCs w:val="24"/>
        </w:rPr>
        <w:t>Использование в ходе производства работ материалов, изделий, конструкций, оборудования и инвентаря - ПОДРЯДЧИК обязуется</w:t>
      </w:r>
      <w:r w:rsidRPr="00B9648B">
        <w:rPr>
          <w:sz w:val="24"/>
          <w:szCs w:val="24"/>
        </w:rPr>
        <w:t>:</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3.2.10.1.  Выполнять работы с использованием собственных материалов, изделий и конструкций (далее – «материалы»). Материалы, оборудование и инвентарь должны быть новыми, годными к использованию, иметь сертификаты соответствия стандартам РФ, технические паспорта и другие документы, удостоверяющие их происхождение, качество, порядок эксплуатации (использования).</w:t>
      </w:r>
    </w:p>
    <w:p w:rsidR="000D542B" w:rsidRPr="00B9648B" w:rsidRDefault="000D542B" w:rsidP="00D17D95">
      <w:pPr>
        <w:keepNext/>
        <w:keepLines/>
        <w:tabs>
          <w:tab w:val="left" w:pos="142"/>
        </w:tabs>
        <w:suppressAutoHyphens/>
        <w:spacing w:line="240" w:lineRule="auto"/>
        <w:ind w:right="-29" w:firstLine="709"/>
        <w:rPr>
          <w:bCs w:val="0"/>
          <w:sz w:val="24"/>
          <w:szCs w:val="24"/>
        </w:rPr>
      </w:pPr>
      <w:r w:rsidRPr="00B9648B">
        <w:rPr>
          <w:sz w:val="24"/>
          <w:szCs w:val="24"/>
        </w:rPr>
        <w:t xml:space="preserve">Отсутствие материалов и оборудования у ПОДРЯДЧИКА не может являться основанием для изменения сроков выполнения работ. ПОДРЯДЧИК обязуется для выполнения работ своевременно приобрести в соответствии с согласованной с ЗАКАЗЧИКОМ ПСД строительные материалы, инженерное (технологическое) оборудование и инвентарь, соответствующие нормативно-техническим требованиям. </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ПОДРЯДЧИК обязан согласовать с ЗАКАЗЧИКОМ стоимость приобретаемых материалов и оборудования, непредусмотренных сметными расценками. В случае отсутствия такого согласования стоимости с ЗАКАЗЧИКОМ, ЗАКАЗЧИК вправе отказать ПОДРЯДЧИКУ в компенсации указанных затрат.</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Использование ПОДРЯДЧИКОМ материалов, оборудования и инвентаря ЗАКАЗЧИКА (в случае их предоставления ЗАКАЗЧИКОМ в соответствии с п.3.4 настоящего договора) осуществляется в соответствии с п.3.2.10.3 настоящего договора.</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3.2.10.2.  Самостоятельно обеспечивать сохранность приобретенных им (или полученных от ЗАКАЗЧИКА) материалов и оборудования и нести риск их утраты, случайной гибели или случайного повреждения.</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Подрядчик обязуется осуществлять входной контроль приобретаемых материалов и оборудования, включая в проверку и предоставление ЗАКАЗЧИКУ:</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 наличия соответствующих сертификатов;</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 наличия и надлежащего заполнения документа о качестве и соответствии приведенных в нем данных характеристикам, установленным в нормативном документе, регламентирующем технические требования к данной продукции;</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 наличия маркировки, сохранности упаковки, наличия и сохранности защитных и окрасочных покрытий и т.п.;</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 правильности складирования и хранения;</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 проверку сроков годности,</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При отсутствии документов о качестве, а также в случае наличия недостатков или иных повреждений оборудования и материалов, они не могут использоваться ПОДРЯДЧИКОМ в Работах.</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lastRenderedPageBreak/>
        <w:t>В ходе производства Работ осуществлять учет, хранение, предмонтажную ревизию оборудования (в случае если таковая предусмотрена заводом-изготовителем в инструкции по монтажу и эксплуатации данного оборудования) и передачу в монтаж или в производство работ оборудования, материалов, комплектующих и других материально-технических ресурсов.</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 xml:space="preserve">3.2.10.3. В случае предоставления в соответствии с п.3.4 настоящего договора ЗАКАЗЧИКОМ ПОДРЯДЧИКУ для осуществления работ собственных материалов, оборудования, инвентаря (в т.ч. средств ограждения мест производства работ), (далее совместно именуемые «материалы ЗАКАЗЧИКА») – ПОДРЯДЧИК обязуется ежемесячно предоставить ЗАКАЗЧИКУ Отчет об использовании материалов ЗАКАЗЧИКА, по форме, установленной в Приложении № 9 к настоящему договору, и акт о списании давальческих материалов, а при сдаче последнего этапа работ, одновременно с предоставлением указанных Отчета и акта, а также предусмотренных п.п.4.2.1, 4.2.2 настоящего договора документов, вернуть ЗАКАЗЧИКУ все средства ограждения мест производства работ и неиспользованные материалы ЗАКАЗЧИКА (в надлежащем виде, позволяющем их дальнейшее использование). </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При неисполнении ПОДРЯДЧИКОМ указанных обязанностей по предоставлению отчета об использовании материалов ЗАКАЗЧИКА и своевременному возврату неиспользованных материалов ЗАКАЗЧИКА (в том числе средств ограждения мест производства работ) в надлежащем виде, данные материалы расцениваются как перешедшие в собственность ПОДРЯДЧИКА, а ПОДРЯДЧИК обязуется на основании счета-фактуры, предоставленного ЗАКАЗЧИКОМ, в соответствии с п.4.2.2 настоящего договора оплатить приобретение данных материалов,</w:t>
      </w:r>
      <w:r w:rsidRPr="00B9648B">
        <w:rPr>
          <w:rFonts w:eastAsiaTheme="minorHAnsi"/>
          <w:snapToGrid/>
          <w:sz w:val="24"/>
          <w:szCs w:val="24"/>
          <w:lang w:eastAsia="en-US"/>
        </w:rPr>
        <w:t xml:space="preserve"> </w:t>
      </w:r>
      <w:r w:rsidRPr="00B9648B">
        <w:rPr>
          <w:sz w:val="24"/>
          <w:szCs w:val="24"/>
        </w:rPr>
        <w:t>с учетом торговой наценки 20 % .</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sz w:val="24"/>
          <w:szCs w:val="24"/>
        </w:rPr>
        <w:t>В случае осуществления по настоящему договору работ, связанных с необходимостью обеспечения безопасности дорожного движения и ограждения мест производства работ согласно требованиям ОДМ 218.6.019-2016 «Рекомендации по организации движения и ограждению мест производства дорожных работ» и решением Городской Думы г.Н.Новгорода от 26.12.2018 № 272 «О Правилах благоустройства территории муниципального образования город Нижний Новгород» обеспечить выполнение соответствующих мероприятий. К выполнению работ приступать после полного обустройства места производства работ всеми необходимыми временными дорожными знаками и ограждениями.</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b/>
          <w:sz w:val="24"/>
          <w:szCs w:val="24"/>
        </w:rPr>
        <w:t>В случае осуществления по настоящему договору земляных работ - ПОДРЯДЧИК обязуется</w:t>
      </w:r>
      <w:r w:rsidRPr="00B9648B">
        <w:rPr>
          <w:sz w:val="24"/>
          <w:szCs w:val="24"/>
        </w:rPr>
        <w:t>:</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3.2.12.1. Оформлять разрешительную документацию на производство земляных работ.</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 xml:space="preserve">ПОДРЯДЧИК обязуется за счет средств ЗАКАЗЧИКА самостоятельно получать в сторонних организациях и учреждениях в полном объеме предварительные и окончательные согласования производства работ со всеми владельцами смежных инженерных коммуникаций в месте производства работ и осуществлять ведение работ в соответствии с полученными согласованиями. </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Положения настоящего пункта применяются с учетом п.п.3.6, 3.7  настоящего договора;</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3.2.12.2. После завершения выполнения порученных по настоящему договору работ обязуется сдавать управлению административно-технического контроля работы по благоустройству территории (в объёме, предусмотренном ПСД) по акту приемки выполненных работ по восстановлению благоустройства;</w:t>
      </w:r>
    </w:p>
    <w:p w:rsidR="000D542B" w:rsidRPr="00B9648B" w:rsidRDefault="000D542B" w:rsidP="00D17D95">
      <w:pPr>
        <w:keepNext/>
        <w:keepLines/>
        <w:tabs>
          <w:tab w:val="left" w:pos="142"/>
          <w:tab w:val="left" w:pos="1276"/>
        </w:tabs>
        <w:suppressAutoHyphens/>
        <w:spacing w:line="240" w:lineRule="auto"/>
        <w:ind w:right="-29" w:firstLine="709"/>
        <w:rPr>
          <w:sz w:val="24"/>
          <w:szCs w:val="24"/>
        </w:rPr>
      </w:pPr>
      <w:r w:rsidRPr="00B9648B">
        <w:rPr>
          <w:sz w:val="24"/>
          <w:szCs w:val="24"/>
        </w:rPr>
        <w:t>3.2.12.3.  Несет ответственность за соблюдение сроков действия разрешения на производство работ. При срыве сроков на производство земляных работ, предусмотренных соответствующим разрешением, ПОДРЯДЧИК осуществляет и за свой счет оплачивает расходы по переоформлению разрешительной документации на производство данных работ.</w:t>
      </w:r>
    </w:p>
    <w:p w:rsidR="000D542B" w:rsidRPr="00B9648B" w:rsidRDefault="000D542B" w:rsidP="00D17D95">
      <w:pPr>
        <w:pStyle w:val="a9"/>
        <w:keepNext/>
        <w:keepLines/>
        <w:numPr>
          <w:ilvl w:val="2"/>
          <w:numId w:val="34"/>
        </w:numPr>
        <w:tabs>
          <w:tab w:val="left" w:pos="142"/>
        </w:tabs>
        <w:suppressAutoHyphens/>
        <w:spacing w:line="240" w:lineRule="auto"/>
        <w:ind w:left="0" w:right="-29" w:firstLine="709"/>
        <w:rPr>
          <w:sz w:val="24"/>
          <w:szCs w:val="24"/>
        </w:rPr>
      </w:pPr>
      <w:r w:rsidRPr="00B9648B">
        <w:rPr>
          <w:b/>
          <w:sz w:val="24"/>
          <w:szCs w:val="24"/>
        </w:rPr>
        <w:t>В случае демонтажа</w:t>
      </w:r>
      <w:r w:rsidRPr="00B9648B">
        <w:rPr>
          <w:sz w:val="24"/>
          <w:szCs w:val="24"/>
        </w:rPr>
        <w:t xml:space="preserve"> ПОДРЯДЧИКОМ в процессе производства работ по настоящему договору </w:t>
      </w:r>
      <w:r w:rsidRPr="00B9648B">
        <w:rPr>
          <w:b/>
          <w:sz w:val="24"/>
          <w:szCs w:val="24"/>
        </w:rPr>
        <w:t>оборудования</w:t>
      </w:r>
      <w:r w:rsidRPr="00B9648B">
        <w:rPr>
          <w:sz w:val="24"/>
          <w:szCs w:val="24"/>
        </w:rPr>
        <w:t xml:space="preserve"> и/или </w:t>
      </w:r>
      <w:r w:rsidRPr="00B9648B">
        <w:rPr>
          <w:b/>
          <w:sz w:val="24"/>
          <w:szCs w:val="24"/>
        </w:rPr>
        <w:t>труб</w:t>
      </w:r>
      <w:r w:rsidRPr="00B9648B">
        <w:rPr>
          <w:sz w:val="24"/>
          <w:szCs w:val="24"/>
        </w:rPr>
        <w:t xml:space="preserve"> (в том числе при замене или реконструкции объектов по настоящему договору) - ПОДРЯДЧИК обязуется в течение 1 рабочего дня с даты демонтажа передавать демонтированное имущество по акту приема-передачи (форма акта приема-передачи указана в Приложении №10 к настоящему договору) ЗАКАЗЧИКУ (соответствующим материально-ответственным лицам) либо уполномоченному ЗАКАЗЧИКОМ лицу. </w:t>
      </w:r>
    </w:p>
    <w:p w:rsidR="000D542B" w:rsidRPr="00B9648B" w:rsidRDefault="000D542B" w:rsidP="00D17D95">
      <w:pPr>
        <w:keepNext/>
        <w:keepLines/>
        <w:tabs>
          <w:tab w:val="left" w:pos="142"/>
        </w:tabs>
        <w:suppressAutoHyphens/>
        <w:spacing w:line="240" w:lineRule="auto"/>
        <w:ind w:right="-29" w:firstLine="709"/>
        <w:contextualSpacing/>
        <w:rPr>
          <w:sz w:val="24"/>
          <w:szCs w:val="24"/>
        </w:rPr>
      </w:pPr>
      <w:r w:rsidRPr="00B9648B">
        <w:rPr>
          <w:sz w:val="24"/>
          <w:szCs w:val="24"/>
        </w:rPr>
        <w:t>ПОДРЯДЧИК вправе по согласованию с ЗАКАЗЧИКОМ приобретать демонтированные трубы по ценам, указанным в Приложении № 7 к настоящему договору.</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bCs w:val="0"/>
          <w:sz w:val="24"/>
          <w:szCs w:val="24"/>
        </w:rPr>
        <w:lastRenderedPageBreak/>
        <w:t>ПОДРЯДЧИК обязуется самостоятельно нести ответственность за ненадлежащее выполнение обязанностей, предусмотренных п.п.3.2.4-3.2.6, 3.2.11-3.2.12 настоящего договора, и возмещает убытки ЗАКАЗЧИКУ (в том числе в случае предъявления ЗАКАЗЧИКУ штрафов, убытков и неустоек) и третьим лицам, причиненные вследствие нарушения ПОДРЯДЧИКОМ данных обязанностей.</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bCs w:val="0"/>
          <w:snapToGrid/>
          <w:sz w:val="24"/>
          <w:szCs w:val="24"/>
        </w:rPr>
        <w:t>В ходе выполнения работ в соответствии с настоящим договором ПОДРЯДЧИК обязуется проявлять надлежащую осмотрительность и оценивать достижимость получения предусмотренного договором результата работ, возможность</w:t>
      </w:r>
      <w:r w:rsidRPr="00B9648B">
        <w:rPr>
          <w:bCs w:val="0"/>
          <w:snapToGrid/>
          <w:sz w:val="24"/>
          <w:szCs w:val="24"/>
          <w:lang w:val="be-BY"/>
        </w:rPr>
        <w:t xml:space="preserve"> и</w:t>
      </w:r>
      <w:r w:rsidRPr="00B9648B">
        <w:rPr>
          <w:bCs w:val="0"/>
          <w:snapToGrid/>
          <w:sz w:val="24"/>
          <w:szCs w:val="24"/>
        </w:rPr>
        <w:t xml:space="preserve"> </w:t>
      </w:r>
      <w:r w:rsidRPr="00B9648B">
        <w:rPr>
          <w:bCs w:val="0"/>
          <w:snapToGrid/>
          <w:sz w:val="24"/>
          <w:szCs w:val="24"/>
          <w:lang w:val="be-BY"/>
        </w:rPr>
        <w:t>целесообразность</w:t>
      </w:r>
      <w:r w:rsidRPr="00B9648B">
        <w:rPr>
          <w:bCs w:val="0"/>
          <w:snapToGrid/>
          <w:sz w:val="24"/>
          <w:szCs w:val="24"/>
        </w:rPr>
        <w:t xml:space="preserve"> выполнения порученных работ в соответствии с ранее разработанной/предоставленной ПСД </w:t>
      </w:r>
      <w:r w:rsidRPr="00B9648B">
        <w:rPr>
          <w:snapToGrid/>
          <w:sz w:val="24"/>
          <w:szCs w:val="24"/>
        </w:rPr>
        <w:t>(в том числе учитывая положения абз.2 п.1.2 настоящего договора)</w:t>
      </w:r>
      <w:r w:rsidRPr="00B9648B">
        <w:rPr>
          <w:bCs w:val="0"/>
          <w:snapToGrid/>
          <w:sz w:val="24"/>
          <w:szCs w:val="24"/>
        </w:rPr>
        <w:t>. При установлении (как в целом по договору, так и по отдельному объекту или отдельному виду работ)</w:t>
      </w:r>
      <w:r w:rsidRPr="00B9648B">
        <w:rPr>
          <w:bCs w:val="0"/>
          <w:snapToGrid/>
          <w:sz w:val="24"/>
          <w:szCs w:val="24"/>
          <w:lang w:val="be-BY"/>
        </w:rPr>
        <w:t xml:space="preserve"> неизбежност</w:t>
      </w:r>
      <w:r w:rsidRPr="00B9648B">
        <w:rPr>
          <w:bCs w:val="0"/>
          <w:snapToGrid/>
          <w:sz w:val="24"/>
          <w:szCs w:val="24"/>
        </w:rPr>
        <w:t>и</w:t>
      </w:r>
      <w:r w:rsidRPr="00B9648B">
        <w:rPr>
          <w:bCs w:val="0"/>
          <w:snapToGrid/>
          <w:sz w:val="24"/>
          <w:szCs w:val="24"/>
          <w:lang w:val="be-BY"/>
        </w:rPr>
        <w:t xml:space="preserve"> получения отрицательного результата</w:t>
      </w:r>
      <w:r w:rsidRPr="00B9648B">
        <w:rPr>
          <w:bCs w:val="0"/>
          <w:snapToGrid/>
          <w:sz w:val="24"/>
          <w:szCs w:val="24"/>
        </w:rPr>
        <w:t>, невозможности</w:t>
      </w:r>
      <w:r w:rsidRPr="00B9648B">
        <w:rPr>
          <w:bCs w:val="0"/>
          <w:snapToGrid/>
          <w:sz w:val="24"/>
          <w:szCs w:val="24"/>
          <w:lang w:val="be-BY"/>
        </w:rPr>
        <w:t xml:space="preserve"> или нецелесообразност</w:t>
      </w:r>
      <w:r w:rsidRPr="00B9648B">
        <w:rPr>
          <w:bCs w:val="0"/>
          <w:snapToGrid/>
          <w:sz w:val="24"/>
          <w:szCs w:val="24"/>
        </w:rPr>
        <w:t>и</w:t>
      </w:r>
      <w:r w:rsidRPr="00B9648B">
        <w:rPr>
          <w:bCs w:val="0"/>
          <w:snapToGrid/>
          <w:sz w:val="24"/>
          <w:szCs w:val="24"/>
          <w:lang w:val="be-BY"/>
        </w:rPr>
        <w:t xml:space="preserve"> дальнейшего проведения работ</w:t>
      </w:r>
      <w:r w:rsidRPr="00B9648B">
        <w:rPr>
          <w:bCs w:val="0"/>
          <w:snapToGrid/>
          <w:sz w:val="24"/>
          <w:szCs w:val="24"/>
        </w:rPr>
        <w:t xml:space="preserve"> в соответствии с ранее разработанной/предоставленной ПСД и/или в объеме, предусмотренном указанной ПСД (в том числе в части стоимости выполняемых работ)</w:t>
      </w:r>
      <w:r w:rsidRPr="00B9648B">
        <w:rPr>
          <w:bCs w:val="0"/>
          <w:snapToGrid/>
          <w:sz w:val="24"/>
          <w:szCs w:val="24"/>
          <w:lang w:val="be-BY"/>
        </w:rPr>
        <w:t>,</w:t>
      </w:r>
      <w:r w:rsidRPr="00B9648B">
        <w:rPr>
          <w:bCs w:val="0"/>
          <w:snapToGrid/>
          <w:sz w:val="24"/>
          <w:szCs w:val="24"/>
        </w:rPr>
        <w:t xml:space="preserve"> необходимости изменения объемов и/или стоимости порученных работ,</w:t>
      </w:r>
      <w:r w:rsidRPr="00B9648B">
        <w:rPr>
          <w:bCs w:val="0"/>
          <w:snapToGrid/>
          <w:sz w:val="24"/>
          <w:szCs w:val="24"/>
          <w:lang w:val="be-BY"/>
        </w:rPr>
        <w:t xml:space="preserve"> ПОДРЯДЧИК обязан</w:t>
      </w:r>
      <w:r w:rsidRPr="00B9648B">
        <w:rPr>
          <w:bCs w:val="0"/>
          <w:snapToGrid/>
          <w:sz w:val="24"/>
          <w:szCs w:val="24"/>
        </w:rPr>
        <w:t xml:space="preserve"> действовать в соответствии с положениями п.3.5 настоящего договора</w:t>
      </w:r>
      <w:r w:rsidRPr="00B9648B">
        <w:rPr>
          <w:sz w:val="24"/>
          <w:szCs w:val="24"/>
        </w:rPr>
        <w:t>.</w:t>
      </w:r>
    </w:p>
    <w:p w:rsidR="000D542B" w:rsidRPr="00B9648B" w:rsidRDefault="000D542B" w:rsidP="00D17D95">
      <w:pPr>
        <w:pStyle w:val="a9"/>
        <w:keepNext/>
        <w:keepLines/>
        <w:numPr>
          <w:ilvl w:val="2"/>
          <w:numId w:val="34"/>
        </w:numPr>
        <w:tabs>
          <w:tab w:val="left" w:pos="142"/>
          <w:tab w:val="left" w:pos="1276"/>
        </w:tabs>
        <w:suppressAutoHyphens/>
        <w:spacing w:line="240" w:lineRule="auto"/>
        <w:ind w:left="0" w:right="-29" w:firstLine="709"/>
        <w:rPr>
          <w:sz w:val="24"/>
          <w:szCs w:val="24"/>
        </w:rPr>
      </w:pPr>
      <w:r w:rsidRPr="00B9648B">
        <w:rPr>
          <w:sz w:val="24"/>
          <w:szCs w:val="24"/>
        </w:rPr>
        <w:t xml:space="preserve">При присоединении к действующим сетям в период производства Работ на Объекте ПОДРЯДЧИК обязан компенсировать ЗАКАЗЧИКУ стоимость потребленной энергии, воды, платы за сброс сточных вод, стоимость услуг связи. </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ЗАКАЗЧИК выступает в качестве Агента энергоснабжающих организаций (организаций, оказывающих соответствующие услуги) и предоставляет ПОДРЯДЧИКУ отчет комитента за потребленные энергоносители (оказанные услуги) и счета-фактуры.</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Размер компенсации за потребленную электроэнергию и/ или оказанные услуги осуществляется ПОДРЯДЧИКОМ на основании данных индивидуальных приборов учета путем проведения взаимозачета между ПОДРЯДЧИКОМ и ЗАКАЗЧИКОМ.</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ПОДРЯДЧИК вправе самостоятельно заключить с третьими лицами соответствующие договоры на снабжение перечисленными ресурсами и услугами.</w:t>
      </w:r>
    </w:p>
    <w:p w:rsidR="000D542B" w:rsidRPr="00B9648B" w:rsidRDefault="000D542B" w:rsidP="00D17D95">
      <w:pPr>
        <w:keepNext/>
        <w:keepLines/>
        <w:tabs>
          <w:tab w:val="left" w:pos="142"/>
        </w:tabs>
        <w:suppressAutoHyphens/>
        <w:spacing w:line="240" w:lineRule="auto"/>
        <w:ind w:right="-29" w:firstLine="709"/>
        <w:rPr>
          <w:b/>
          <w:sz w:val="24"/>
          <w:szCs w:val="24"/>
        </w:rPr>
      </w:pPr>
    </w:p>
    <w:p w:rsidR="000D542B" w:rsidRPr="00B9648B" w:rsidRDefault="000D542B" w:rsidP="00D17D95">
      <w:pPr>
        <w:keepNext/>
        <w:keepLines/>
        <w:tabs>
          <w:tab w:val="left" w:pos="142"/>
        </w:tabs>
        <w:suppressAutoHyphens/>
        <w:spacing w:line="240" w:lineRule="auto"/>
        <w:ind w:right="-29" w:firstLine="709"/>
        <w:rPr>
          <w:b/>
          <w:sz w:val="24"/>
          <w:szCs w:val="24"/>
        </w:rPr>
      </w:pPr>
      <w:r w:rsidRPr="00B9648B">
        <w:rPr>
          <w:b/>
          <w:sz w:val="24"/>
          <w:szCs w:val="24"/>
        </w:rPr>
        <w:t>3.3. При выполнении ПОДРЯДЧИКОМ работ, предусмотренных п.1.1.2 настоящего договора, ЗАКАЗЧИК обязуется:</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3.3.1. Осуществлять контроль за производством работ.</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3.3.2. Получив уведомление ПОДРЯДЧИКА о выполнении или о приостановке работ, направить в срок не более 5 календарных дней с даты получения соответствующего уведомления своего представителя для осмотра фактически выполненных работ.</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3.3.3. Произвести приемку и оплату выполненных работ в соответствии с условиями настоящего договора.</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3.3.4. На время проведения ПОДРЯДЧИКОМ работ на территории теплоэнергетических объектов ЗАКАЗЧИКА обеспечить предоставление работникам ПОДРЯДЧИКА (по списку, предварительно предоставленному ПОДРЯДЧИКОМ) доступа на территорию производства работ.</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3.3.5. ЗАКАЗЧИК производит оплату счетов (</w:t>
      </w:r>
      <w:r w:rsidRPr="00B9648B">
        <w:rPr>
          <w:sz w:val="24"/>
          <w:szCs w:val="24"/>
          <w:u w:val="single"/>
        </w:rPr>
        <w:t>при условии наличия предварительного письменного согласования</w:t>
      </w:r>
      <w:r w:rsidRPr="00B9648B">
        <w:rPr>
          <w:sz w:val="24"/>
          <w:szCs w:val="24"/>
        </w:rPr>
        <w:t xml:space="preserve"> с ЗАКАЗЧИКОМ) сторонних организаций и учреждений за связанные непосредственно с выполнением СМР исходные данные, согласования и экспертизы (необходимость их получения и соответствующие расходы предварительно согласовывается ПОДРЯДЧИКОМ с ЗАКАЗЧИКОМ, за исключением случаев, когда получение указанного за счет ЗАКАЗЧИКА прямо предусмотрено Договором), исполнительную съемку в течение 5 рабочих дней после получения ЗАКАЗЧИКОМ соответствующего счета.</w:t>
      </w:r>
    </w:p>
    <w:p w:rsidR="000D542B" w:rsidRPr="00B9648B" w:rsidRDefault="000D542B" w:rsidP="00D17D95">
      <w:pPr>
        <w:keepNext/>
        <w:keepLines/>
        <w:tabs>
          <w:tab w:val="left" w:pos="142"/>
        </w:tabs>
        <w:suppressAutoHyphens/>
        <w:spacing w:line="240" w:lineRule="auto"/>
        <w:ind w:right="-29" w:firstLine="709"/>
        <w:rPr>
          <w:sz w:val="24"/>
          <w:szCs w:val="24"/>
        </w:rPr>
      </w:pPr>
      <w:r w:rsidRPr="00B9648B">
        <w:rPr>
          <w:sz w:val="24"/>
          <w:szCs w:val="24"/>
        </w:rPr>
        <w:t>3.4. ЗАКАЗЧИК вправе предоставить ПОДРЯДЧИКУ для осуществления работ (по накладной со ссылкой на настоящий договор) собственные материалы, оборудование, инвентарь, изделия и конструкции (в т.ч. средства ограждения мест производства работ в соответствии с требованиями к организации движения и ограждения мест производства дорожных работ и решением Городской Думы г.Н.Новгорода от 26.12.2018 № 272 «О Правилах благоустройства территории муниципального образования город Нижний Новгород», совместно именуемые «материалы ЗАКАЗЧИКА».</w:t>
      </w:r>
    </w:p>
    <w:p w:rsidR="000D542B" w:rsidRPr="00B9648B" w:rsidRDefault="000D542B" w:rsidP="00D17D95">
      <w:pPr>
        <w:keepNext/>
        <w:keepLines/>
        <w:tabs>
          <w:tab w:val="left" w:pos="142"/>
        </w:tabs>
        <w:suppressAutoHyphens/>
        <w:spacing w:line="240" w:lineRule="auto"/>
        <w:ind w:right="-29" w:firstLine="709"/>
        <w:rPr>
          <w:bCs w:val="0"/>
          <w:snapToGrid/>
          <w:sz w:val="24"/>
          <w:szCs w:val="24"/>
        </w:rPr>
      </w:pPr>
      <w:r w:rsidRPr="00B9648B">
        <w:rPr>
          <w:bCs w:val="0"/>
          <w:snapToGrid/>
          <w:sz w:val="24"/>
          <w:szCs w:val="24"/>
        </w:rPr>
        <w:lastRenderedPageBreak/>
        <w:t xml:space="preserve">3.5. Порядок действий сторон при возникновении вопроса о возможности </w:t>
      </w:r>
      <w:r w:rsidRPr="00B9648B">
        <w:rPr>
          <w:bCs w:val="0"/>
          <w:snapToGrid/>
          <w:sz w:val="24"/>
          <w:szCs w:val="24"/>
          <w:lang w:val="be-BY"/>
        </w:rPr>
        <w:t>получения отрицательного результата</w:t>
      </w:r>
      <w:r w:rsidRPr="00B9648B">
        <w:rPr>
          <w:bCs w:val="0"/>
          <w:snapToGrid/>
          <w:sz w:val="24"/>
          <w:szCs w:val="24"/>
        </w:rPr>
        <w:t>, невозможности</w:t>
      </w:r>
      <w:r w:rsidRPr="00B9648B">
        <w:rPr>
          <w:bCs w:val="0"/>
          <w:snapToGrid/>
          <w:sz w:val="24"/>
          <w:szCs w:val="24"/>
          <w:lang w:val="be-BY"/>
        </w:rPr>
        <w:t xml:space="preserve"> или нецелесообразност</w:t>
      </w:r>
      <w:r w:rsidRPr="00B9648B">
        <w:rPr>
          <w:bCs w:val="0"/>
          <w:snapToGrid/>
          <w:sz w:val="24"/>
          <w:szCs w:val="24"/>
        </w:rPr>
        <w:t>и</w:t>
      </w:r>
      <w:r w:rsidRPr="00B9648B">
        <w:rPr>
          <w:bCs w:val="0"/>
          <w:snapToGrid/>
          <w:sz w:val="24"/>
          <w:szCs w:val="24"/>
          <w:lang w:val="be-BY"/>
        </w:rPr>
        <w:t xml:space="preserve"> дальнейшего проведения СМР</w:t>
      </w:r>
      <w:r w:rsidRPr="00B9648B">
        <w:rPr>
          <w:bCs w:val="0"/>
          <w:snapToGrid/>
          <w:sz w:val="24"/>
          <w:szCs w:val="24"/>
        </w:rPr>
        <w:t xml:space="preserve"> в соответствии с ранее разработанной/предоставленной ПСД (в том числе в части объема или стоимости выполняемых работ):</w:t>
      </w:r>
    </w:p>
    <w:p w:rsidR="000D542B" w:rsidRPr="00B9648B" w:rsidRDefault="000D542B" w:rsidP="00D17D95">
      <w:pPr>
        <w:keepNext/>
        <w:keepLines/>
        <w:tabs>
          <w:tab w:val="left" w:pos="142"/>
        </w:tabs>
        <w:suppressAutoHyphens/>
        <w:spacing w:line="240" w:lineRule="auto"/>
        <w:ind w:right="-29" w:firstLine="709"/>
        <w:rPr>
          <w:bCs w:val="0"/>
          <w:snapToGrid/>
          <w:sz w:val="24"/>
          <w:szCs w:val="24"/>
        </w:rPr>
      </w:pPr>
      <w:r w:rsidRPr="00B9648B">
        <w:rPr>
          <w:bCs w:val="0"/>
          <w:snapToGrid/>
          <w:sz w:val="24"/>
          <w:szCs w:val="24"/>
        </w:rPr>
        <w:t xml:space="preserve">3.5.1. </w:t>
      </w:r>
      <w:r w:rsidRPr="00B9648B">
        <w:rPr>
          <w:bCs w:val="0"/>
          <w:snapToGrid/>
          <w:sz w:val="24"/>
          <w:szCs w:val="24"/>
          <w:lang w:val="be-BY"/>
        </w:rPr>
        <w:t xml:space="preserve">Если в процессе выполнения работ </w:t>
      </w:r>
      <w:r w:rsidRPr="00B9648B">
        <w:rPr>
          <w:bCs w:val="0"/>
          <w:snapToGrid/>
          <w:sz w:val="24"/>
          <w:szCs w:val="24"/>
        </w:rPr>
        <w:t>ПОДРЯДЧИКОМ будет установлена (как в целом по договору, так и по отдельному объекту или отдельному виду работ)</w:t>
      </w:r>
      <w:r w:rsidRPr="00B9648B">
        <w:rPr>
          <w:bCs w:val="0"/>
          <w:snapToGrid/>
          <w:sz w:val="24"/>
          <w:szCs w:val="24"/>
          <w:lang w:val="be-BY"/>
        </w:rPr>
        <w:t xml:space="preserve"> неизбежность получения отрицательного результата</w:t>
      </w:r>
      <w:r w:rsidRPr="00B9648B">
        <w:rPr>
          <w:bCs w:val="0"/>
          <w:snapToGrid/>
          <w:sz w:val="24"/>
          <w:szCs w:val="24"/>
        </w:rPr>
        <w:t>, невозможность</w:t>
      </w:r>
      <w:r w:rsidRPr="00B9648B">
        <w:rPr>
          <w:bCs w:val="0"/>
          <w:snapToGrid/>
          <w:sz w:val="24"/>
          <w:szCs w:val="24"/>
          <w:lang w:val="be-BY"/>
        </w:rPr>
        <w:t xml:space="preserve"> или нецелесообразность дальнейшего проведения СМР</w:t>
      </w:r>
      <w:r w:rsidRPr="00B9648B">
        <w:rPr>
          <w:bCs w:val="0"/>
          <w:snapToGrid/>
          <w:sz w:val="24"/>
          <w:szCs w:val="24"/>
        </w:rPr>
        <w:t xml:space="preserve"> в соответствии с ранее разработанной/предоставленной ПСД и/или в объеме, предусмотренном указанной ПСД (в том числе в части стоимости выполняемых работ)</w:t>
      </w:r>
      <w:r w:rsidRPr="00B9648B">
        <w:rPr>
          <w:bCs w:val="0"/>
          <w:snapToGrid/>
          <w:sz w:val="24"/>
          <w:szCs w:val="24"/>
          <w:lang w:val="be-BY"/>
        </w:rPr>
        <w:t>,</w:t>
      </w:r>
      <w:r w:rsidRPr="00B9648B">
        <w:rPr>
          <w:bCs w:val="0"/>
          <w:snapToGrid/>
          <w:sz w:val="24"/>
          <w:szCs w:val="24"/>
        </w:rPr>
        <w:t xml:space="preserve"> необходимость изменения объемов и/или стоимости порученных работ,</w:t>
      </w:r>
      <w:r w:rsidRPr="00B9648B">
        <w:rPr>
          <w:bCs w:val="0"/>
          <w:snapToGrid/>
          <w:sz w:val="24"/>
          <w:szCs w:val="24"/>
          <w:lang w:val="be-BY"/>
        </w:rPr>
        <w:t xml:space="preserve"> ПОДРЯДЧИК обязан приостановить </w:t>
      </w:r>
      <w:r w:rsidRPr="00B9648B">
        <w:rPr>
          <w:bCs w:val="0"/>
          <w:snapToGrid/>
          <w:sz w:val="24"/>
          <w:szCs w:val="24"/>
        </w:rPr>
        <w:t>выполнение соответствующих вышеуказанных работ</w:t>
      </w:r>
      <w:r w:rsidRPr="00B9648B">
        <w:rPr>
          <w:bCs w:val="0"/>
          <w:snapToGrid/>
          <w:sz w:val="24"/>
          <w:szCs w:val="24"/>
          <w:lang w:val="be-BY"/>
        </w:rPr>
        <w:t>, письменно в день</w:t>
      </w:r>
      <w:r w:rsidRPr="00B9648B">
        <w:rPr>
          <w:bCs w:val="0"/>
          <w:snapToGrid/>
          <w:sz w:val="24"/>
          <w:szCs w:val="24"/>
        </w:rPr>
        <w:t xml:space="preserve"> </w:t>
      </w:r>
      <w:r w:rsidRPr="00B9648B">
        <w:rPr>
          <w:bCs w:val="0"/>
          <w:snapToGrid/>
          <w:sz w:val="24"/>
          <w:szCs w:val="24"/>
          <w:lang w:val="be-BY"/>
        </w:rPr>
        <w:t>приостановления работы поставив в известность ЗАКАЗЧИКА</w:t>
      </w:r>
      <w:r w:rsidRPr="00B9648B">
        <w:rPr>
          <w:bCs w:val="0"/>
          <w:snapToGrid/>
          <w:sz w:val="24"/>
          <w:szCs w:val="24"/>
        </w:rPr>
        <w:t xml:space="preserve"> о факте и причинах приостановки работ, а также о предлагаемых мерах</w:t>
      </w:r>
      <w:r w:rsidRPr="00B9648B">
        <w:rPr>
          <w:bCs w:val="0"/>
          <w:snapToGrid/>
          <w:sz w:val="24"/>
          <w:szCs w:val="24"/>
          <w:lang w:val="be-BY"/>
        </w:rPr>
        <w:t xml:space="preserve">. Стороны обязаны в срок не более 5-ти рабочих дней рассмотреть вопрос о целесообразности </w:t>
      </w:r>
      <w:r w:rsidRPr="00B9648B">
        <w:rPr>
          <w:bCs w:val="0"/>
          <w:snapToGrid/>
          <w:sz w:val="24"/>
          <w:szCs w:val="24"/>
        </w:rPr>
        <w:t>возобновлен</w:t>
      </w:r>
      <w:r w:rsidRPr="00B9648B">
        <w:rPr>
          <w:bCs w:val="0"/>
          <w:snapToGrid/>
          <w:sz w:val="24"/>
          <w:szCs w:val="24"/>
          <w:lang w:val="be-BY"/>
        </w:rPr>
        <w:t>ия работ.</w:t>
      </w:r>
      <w:r w:rsidRPr="00B9648B">
        <w:rPr>
          <w:bCs w:val="0"/>
          <w:snapToGrid/>
          <w:sz w:val="24"/>
          <w:szCs w:val="24"/>
        </w:rPr>
        <w:t xml:space="preserve"> </w:t>
      </w:r>
      <w:r w:rsidRPr="00B9648B">
        <w:rPr>
          <w:snapToGrid/>
          <w:sz w:val="24"/>
          <w:szCs w:val="24"/>
        </w:rPr>
        <w:t xml:space="preserve">При истечении сроков на производство земляных работ, предусмотренных соответствующим разрешением, ПОДРЯДЧИК осуществляет переоформление разрешительной документации на производство данных работ. </w:t>
      </w:r>
      <w:r w:rsidRPr="00B9648B">
        <w:rPr>
          <w:bCs w:val="0"/>
          <w:snapToGrid/>
          <w:sz w:val="24"/>
          <w:szCs w:val="24"/>
        </w:rPr>
        <w:t>Решение о дальнейших действиях принимается ЗАКАЗЧИКОМ.</w:t>
      </w:r>
      <w:r w:rsidRPr="00B9648B">
        <w:rPr>
          <w:bCs w:val="0"/>
          <w:snapToGrid/>
          <w:sz w:val="24"/>
          <w:szCs w:val="24"/>
          <w:lang w:val="be-BY"/>
        </w:rPr>
        <w:t xml:space="preserve"> </w:t>
      </w:r>
    </w:p>
    <w:p w:rsidR="000D542B" w:rsidRPr="00B9648B" w:rsidRDefault="000D542B" w:rsidP="000D542B">
      <w:pPr>
        <w:keepNext/>
        <w:keepLines/>
        <w:suppressAutoHyphens/>
        <w:spacing w:line="240" w:lineRule="auto"/>
        <w:ind w:right="-29" w:firstLine="743"/>
        <w:rPr>
          <w:bCs w:val="0"/>
          <w:snapToGrid/>
          <w:sz w:val="24"/>
          <w:szCs w:val="24"/>
        </w:rPr>
      </w:pPr>
      <w:r w:rsidRPr="00B9648B">
        <w:rPr>
          <w:bCs w:val="0"/>
          <w:snapToGrid/>
          <w:sz w:val="24"/>
          <w:szCs w:val="24"/>
          <w:lang w:val="be-BY"/>
        </w:rPr>
        <w:t>В случае принятия ЗАКАЗЧИКОМ решения о нецелесообразности дальнейшего выполнения работ</w:t>
      </w:r>
      <w:r w:rsidRPr="00B9648B">
        <w:rPr>
          <w:bCs w:val="0"/>
          <w:snapToGrid/>
          <w:sz w:val="24"/>
          <w:szCs w:val="24"/>
        </w:rPr>
        <w:t xml:space="preserve"> (в целом по договору и/или по отдельному объекту, и/или отдельному виду работ)</w:t>
      </w:r>
      <w:r w:rsidRPr="00B9648B">
        <w:rPr>
          <w:bCs w:val="0"/>
          <w:snapToGrid/>
          <w:sz w:val="24"/>
          <w:szCs w:val="24"/>
          <w:lang w:val="be-BY"/>
        </w:rPr>
        <w:t xml:space="preserve">, он </w:t>
      </w:r>
      <w:r w:rsidRPr="00B9648B">
        <w:rPr>
          <w:bCs w:val="0"/>
          <w:snapToGrid/>
          <w:sz w:val="24"/>
          <w:szCs w:val="24"/>
        </w:rPr>
        <w:t xml:space="preserve">письменно </w:t>
      </w:r>
      <w:r w:rsidRPr="00B9648B">
        <w:rPr>
          <w:bCs w:val="0"/>
          <w:snapToGrid/>
          <w:sz w:val="24"/>
          <w:szCs w:val="24"/>
          <w:lang w:val="be-BY"/>
        </w:rPr>
        <w:t>уведомляет ПОДРЯДЧИКА о</w:t>
      </w:r>
      <w:r w:rsidRPr="00B9648B">
        <w:rPr>
          <w:bCs w:val="0"/>
          <w:snapToGrid/>
          <w:sz w:val="24"/>
          <w:szCs w:val="24"/>
        </w:rPr>
        <w:t>б отказе от возобновления соответствующих работ (либо - в зависимости от характера выполняемых работ – об отказе от дальнейшего выполнения данных работ и о необходимости проведения</w:t>
      </w:r>
      <w:r w:rsidRPr="00B9648B">
        <w:rPr>
          <w:bCs w:val="0"/>
          <w:snapToGrid/>
          <w:sz w:val="24"/>
          <w:szCs w:val="24"/>
          <w:lang w:val="be-BY"/>
        </w:rPr>
        <w:t xml:space="preserve"> </w:t>
      </w:r>
      <w:r w:rsidRPr="00B9648B">
        <w:rPr>
          <w:bCs w:val="0"/>
          <w:snapToGrid/>
          <w:sz w:val="24"/>
          <w:szCs w:val="24"/>
        </w:rPr>
        <w:t xml:space="preserve">ПОДРЯДЧИКОМ мероприятий по завершению процесса выполнения указанных </w:t>
      </w:r>
      <w:r w:rsidRPr="00B9648B">
        <w:rPr>
          <w:bCs w:val="0"/>
          <w:snapToGrid/>
          <w:sz w:val="24"/>
          <w:szCs w:val="24"/>
          <w:lang w:val="be-BY"/>
        </w:rPr>
        <w:t>работ</w:t>
      </w:r>
      <w:r w:rsidRPr="00B9648B">
        <w:rPr>
          <w:bCs w:val="0"/>
          <w:snapToGrid/>
          <w:sz w:val="24"/>
          <w:szCs w:val="24"/>
        </w:rPr>
        <w:t xml:space="preserve">), в указанном случае сторонами оформляется соглашение о расторжении договора (либо соглашение о расторжении договора в части соответствующих работ); </w:t>
      </w:r>
      <w:r w:rsidRPr="00B9648B">
        <w:rPr>
          <w:bCs w:val="0"/>
          <w:snapToGrid/>
          <w:sz w:val="24"/>
          <w:szCs w:val="24"/>
          <w:lang w:val="be-BY"/>
        </w:rPr>
        <w:t xml:space="preserve">выполненный </w:t>
      </w:r>
      <w:r w:rsidRPr="00B9648B">
        <w:rPr>
          <w:bCs w:val="0"/>
          <w:snapToGrid/>
          <w:sz w:val="24"/>
          <w:szCs w:val="24"/>
        </w:rPr>
        <w:t xml:space="preserve">Подрядчиком и принятый Заказчиком </w:t>
      </w:r>
      <w:r w:rsidRPr="00B9648B">
        <w:rPr>
          <w:bCs w:val="0"/>
          <w:snapToGrid/>
          <w:sz w:val="24"/>
          <w:szCs w:val="24"/>
          <w:lang w:val="be-BY"/>
        </w:rPr>
        <w:t>объем СМР (при отсутствии вины Подрядчика в том, что указанная нецелесообразность запроектированных работ не была выявлена на стадии разработки ПСД) подлежит оплате</w:t>
      </w:r>
      <w:r w:rsidRPr="00B9648B">
        <w:rPr>
          <w:bCs w:val="0"/>
          <w:snapToGrid/>
          <w:sz w:val="24"/>
          <w:szCs w:val="24"/>
        </w:rPr>
        <w:t xml:space="preserve"> в соответствии с условиями договора</w:t>
      </w:r>
      <w:r w:rsidRPr="00B9648B">
        <w:rPr>
          <w:bCs w:val="0"/>
          <w:snapToGrid/>
          <w:sz w:val="24"/>
          <w:szCs w:val="24"/>
          <w:lang w:val="be-BY"/>
        </w:rPr>
        <w:t>.</w:t>
      </w:r>
    </w:p>
    <w:p w:rsidR="000D542B" w:rsidRPr="00B9648B" w:rsidRDefault="000D542B" w:rsidP="000D542B">
      <w:pPr>
        <w:keepNext/>
        <w:keepLines/>
        <w:suppressAutoHyphens/>
        <w:spacing w:line="240" w:lineRule="auto"/>
        <w:ind w:right="-29" w:firstLine="743"/>
        <w:rPr>
          <w:bCs w:val="0"/>
          <w:snapToGrid/>
          <w:sz w:val="24"/>
          <w:szCs w:val="24"/>
        </w:rPr>
      </w:pPr>
      <w:r w:rsidRPr="00B9648B">
        <w:rPr>
          <w:bCs w:val="0"/>
          <w:snapToGrid/>
          <w:sz w:val="24"/>
          <w:szCs w:val="24"/>
          <w:lang w:val="be-BY"/>
        </w:rPr>
        <w:t>В случае принятия ЗАКАЗЧИКОМ решения о нецелесообразности дальнейшего выполнения работ</w:t>
      </w:r>
      <w:r w:rsidRPr="00B9648B">
        <w:rPr>
          <w:bCs w:val="0"/>
          <w:snapToGrid/>
          <w:sz w:val="24"/>
          <w:szCs w:val="24"/>
        </w:rPr>
        <w:t xml:space="preserve"> (в целом по договору и/или по отдельному объекту, и/или отдельному виду работ) в соответствии с ранее разработанной/предоставленной ПСД (и/или в объеме, предусмотренном указанной ПСД) и о необходимости возобновления работ после соответствующей корректировки ПСД (и/или объема порученных работ)</w:t>
      </w:r>
      <w:r w:rsidRPr="00B9648B">
        <w:rPr>
          <w:bCs w:val="0"/>
          <w:snapToGrid/>
          <w:sz w:val="24"/>
          <w:szCs w:val="24"/>
          <w:lang w:val="be-BY"/>
        </w:rPr>
        <w:t xml:space="preserve">, ЗАКАЗЧИК </w:t>
      </w:r>
      <w:r w:rsidRPr="00B9648B">
        <w:rPr>
          <w:bCs w:val="0"/>
          <w:snapToGrid/>
          <w:sz w:val="24"/>
          <w:szCs w:val="24"/>
        </w:rPr>
        <w:t xml:space="preserve">письменно </w:t>
      </w:r>
      <w:r w:rsidRPr="00B9648B">
        <w:rPr>
          <w:bCs w:val="0"/>
          <w:snapToGrid/>
          <w:sz w:val="24"/>
          <w:szCs w:val="24"/>
          <w:lang w:val="be-BY"/>
        </w:rPr>
        <w:t>уведомляет ПОДРЯДЧИКА о</w:t>
      </w:r>
      <w:r w:rsidRPr="00B9648B">
        <w:rPr>
          <w:bCs w:val="0"/>
          <w:snapToGrid/>
          <w:sz w:val="24"/>
          <w:szCs w:val="24"/>
        </w:rPr>
        <w:t>б условиях и сроках корректировки Подрядчиком ПСД и об условиях и сроках возобновления производства СМР (при</w:t>
      </w:r>
      <w:r w:rsidRPr="00B9648B">
        <w:rPr>
          <w:bCs w:val="0"/>
          <w:snapToGrid/>
          <w:sz w:val="24"/>
          <w:szCs w:val="24"/>
          <w:lang w:val="be-BY"/>
        </w:rPr>
        <w:t xml:space="preserve"> наличии вины Подрядчика в том, что указанная нецелесообразность запроектированных работ не была выявлена на стадии разработки ПСД, </w:t>
      </w:r>
      <w:r w:rsidRPr="00B9648B">
        <w:rPr>
          <w:bCs w:val="0"/>
          <w:snapToGrid/>
          <w:sz w:val="24"/>
          <w:szCs w:val="24"/>
        </w:rPr>
        <w:t>корректировка ПСД выполняется Подрядчиком за свой счет в соответствии с п.3.1.11 настоящего договора</w:t>
      </w:r>
      <w:r w:rsidRPr="00B9648B">
        <w:rPr>
          <w:bCs w:val="0"/>
          <w:snapToGrid/>
          <w:sz w:val="24"/>
          <w:szCs w:val="24"/>
          <w:lang w:val="be-BY"/>
        </w:rPr>
        <w:t xml:space="preserve">) </w:t>
      </w:r>
      <w:r w:rsidRPr="00B9648B">
        <w:rPr>
          <w:bCs w:val="0"/>
          <w:snapToGrid/>
          <w:sz w:val="24"/>
          <w:szCs w:val="24"/>
        </w:rPr>
        <w:t xml:space="preserve"> .</w:t>
      </w:r>
    </w:p>
    <w:p w:rsidR="000D542B" w:rsidRPr="00B9648B" w:rsidRDefault="000D542B" w:rsidP="000D542B">
      <w:pPr>
        <w:keepNext/>
        <w:keepLines/>
        <w:suppressAutoHyphens/>
        <w:spacing w:line="240" w:lineRule="auto"/>
        <w:ind w:right="-29" w:firstLine="743"/>
        <w:rPr>
          <w:bCs w:val="0"/>
          <w:snapToGrid/>
          <w:sz w:val="24"/>
          <w:szCs w:val="24"/>
        </w:rPr>
      </w:pPr>
      <w:r w:rsidRPr="00B9648B">
        <w:rPr>
          <w:bCs w:val="0"/>
          <w:snapToGrid/>
          <w:sz w:val="24"/>
          <w:szCs w:val="24"/>
          <w:lang w:val="be-BY"/>
        </w:rPr>
        <w:t>В случае принятия ЗАКАЗЧИКОМ решения о целесообразности дальнейшего выполнения работ</w:t>
      </w:r>
      <w:r w:rsidRPr="00B9648B">
        <w:rPr>
          <w:bCs w:val="0"/>
          <w:snapToGrid/>
          <w:sz w:val="24"/>
          <w:szCs w:val="24"/>
        </w:rPr>
        <w:t>, предусмотренных договором и ПСД (в том числе в части стоимости выполняемых работ)</w:t>
      </w:r>
      <w:r w:rsidRPr="00B9648B">
        <w:rPr>
          <w:bCs w:val="0"/>
          <w:snapToGrid/>
          <w:sz w:val="24"/>
          <w:szCs w:val="24"/>
          <w:lang w:val="be-BY"/>
        </w:rPr>
        <w:t xml:space="preserve">, ЗАКАЗЧИК </w:t>
      </w:r>
      <w:r w:rsidRPr="00B9648B">
        <w:rPr>
          <w:bCs w:val="0"/>
          <w:snapToGrid/>
          <w:sz w:val="24"/>
          <w:szCs w:val="24"/>
        </w:rPr>
        <w:t xml:space="preserve">письменно </w:t>
      </w:r>
      <w:r w:rsidRPr="00B9648B">
        <w:rPr>
          <w:bCs w:val="0"/>
          <w:snapToGrid/>
          <w:sz w:val="24"/>
          <w:szCs w:val="24"/>
          <w:lang w:val="be-BY"/>
        </w:rPr>
        <w:t>уведомляет ПОДРЯДЧИКА о</w:t>
      </w:r>
      <w:r w:rsidRPr="00B9648B">
        <w:rPr>
          <w:bCs w:val="0"/>
          <w:snapToGrid/>
          <w:sz w:val="24"/>
          <w:szCs w:val="24"/>
        </w:rPr>
        <w:t xml:space="preserve"> необходимости возобновления производства работ в соответствии с договором.</w:t>
      </w:r>
      <w:r w:rsidRPr="00B9648B">
        <w:rPr>
          <w:bCs w:val="0"/>
          <w:snapToGrid/>
          <w:sz w:val="24"/>
          <w:szCs w:val="24"/>
          <w:lang w:val="be-BY"/>
        </w:rPr>
        <w:t xml:space="preserve"> </w:t>
      </w:r>
      <w:r w:rsidRPr="00B9648B">
        <w:rPr>
          <w:bCs w:val="0"/>
          <w:snapToGrid/>
          <w:sz w:val="24"/>
          <w:szCs w:val="24"/>
        </w:rPr>
        <w:t xml:space="preserve">В указанном случае </w:t>
      </w:r>
      <w:r w:rsidRPr="00B9648B">
        <w:rPr>
          <w:bCs w:val="0"/>
          <w:snapToGrid/>
          <w:sz w:val="24"/>
          <w:szCs w:val="24"/>
          <w:lang w:val="be-BY"/>
        </w:rPr>
        <w:t xml:space="preserve">ПОДРЯДЧИК обязан </w:t>
      </w:r>
      <w:r w:rsidRPr="00B9648B">
        <w:rPr>
          <w:bCs w:val="0"/>
          <w:snapToGrid/>
          <w:sz w:val="24"/>
          <w:szCs w:val="24"/>
        </w:rPr>
        <w:t>возобновить</w:t>
      </w:r>
      <w:r w:rsidRPr="00B9648B">
        <w:rPr>
          <w:bCs w:val="0"/>
          <w:snapToGrid/>
          <w:sz w:val="24"/>
          <w:szCs w:val="24"/>
          <w:lang w:val="be-BY"/>
        </w:rPr>
        <w:t xml:space="preserve"> </w:t>
      </w:r>
      <w:r w:rsidRPr="00B9648B">
        <w:rPr>
          <w:bCs w:val="0"/>
          <w:snapToGrid/>
          <w:sz w:val="24"/>
          <w:szCs w:val="24"/>
        </w:rPr>
        <w:t xml:space="preserve">выполнение работ </w:t>
      </w:r>
      <w:r w:rsidRPr="00B9648B">
        <w:rPr>
          <w:bCs w:val="0"/>
          <w:snapToGrid/>
          <w:sz w:val="24"/>
          <w:szCs w:val="24"/>
          <w:lang w:val="be-BY"/>
        </w:rPr>
        <w:t>в</w:t>
      </w:r>
      <w:r w:rsidRPr="00B9648B">
        <w:rPr>
          <w:bCs w:val="0"/>
          <w:snapToGrid/>
          <w:sz w:val="24"/>
          <w:szCs w:val="24"/>
        </w:rPr>
        <w:t xml:space="preserve"> срок не более 1 дня со дня получения данного уведомления.</w:t>
      </w:r>
    </w:p>
    <w:p w:rsidR="000D542B" w:rsidRPr="00B9648B" w:rsidRDefault="000D542B" w:rsidP="000D542B">
      <w:pPr>
        <w:keepNext/>
        <w:keepLines/>
        <w:suppressAutoHyphens/>
        <w:spacing w:line="240" w:lineRule="auto"/>
        <w:ind w:right="-29" w:firstLine="743"/>
        <w:rPr>
          <w:bCs w:val="0"/>
          <w:snapToGrid/>
          <w:sz w:val="24"/>
          <w:szCs w:val="24"/>
        </w:rPr>
      </w:pPr>
      <w:r w:rsidRPr="00B9648B">
        <w:rPr>
          <w:bCs w:val="0"/>
          <w:snapToGrid/>
          <w:sz w:val="24"/>
          <w:szCs w:val="24"/>
          <w:lang w:val="be-BY"/>
        </w:rPr>
        <w:t xml:space="preserve">В случае </w:t>
      </w:r>
      <w:r w:rsidRPr="00B9648B">
        <w:rPr>
          <w:bCs w:val="0"/>
          <w:snapToGrid/>
          <w:sz w:val="24"/>
          <w:szCs w:val="24"/>
        </w:rPr>
        <w:t xml:space="preserve">выполнения ПОДРЯДЧИКОМ работ с увеличением их объемов и/или стоимости без предварительного (своевременного) письменного согласования с </w:t>
      </w:r>
      <w:r w:rsidRPr="00B9648B">
        <w:rPr>
          <w:bCs w:val="0"/>
          <w:snapToGrid/>
          <w:sz w:val="24"/>
          <w:szCs w:val="24"/>
          <w:lang w:val="be-BY"/>
        </w:rPr>
        <w:t xml:space="preserve"> ЗАКАЗЧИКОМ</w:t>
      </w:r>
      <w:r w:rsidRPr="00B9648B">
        <w:rPr>
          <w:bCs w:val="0"/>
          <w:snapToGrid/>
          <w:sz w:val="24"/>
          <w:szCs w:val="24"/>
        </w:rPr>
        <w:t>, указанные работы в случае принятия их ЗАКАЗЧИКОМ подлежат оплате по цене, установленной договором, независимо от фактического превышения их объемов и/или стоимости.</w:t>
      </w:r>
    </w:p>
    <w:p w:rsidR="000D542B" w:rsidRPr="00B9648B" w:rsidRDefault="000D542B" w:rsidP="000D542B">
      <w:pPr>
        <w:keepNext/>
        <w:keepLines/>
        <w:suppressAutoHyphens/>
        <w:spacing w:line="240" w:lineRule="auto"/>
        <w:ind w:right="-29" w:firstLine="743"/>
        <w:rPr>
          <w:bCs w:val="0"/>
          <w:snapToGrid/>
          <w:sz w:val="24"/>
          <w:szCs w:val="24"/>
        </w:rPr>
      </w:pPr>
      <w:r w:rsidRPr="00B9648B">
        <w:rPr>
          <w:bCs w:val="0"/>
          <w:snapToGrid/>
          <w:sz w:val="24"/>
          <w:szCs w:val="24"/>
        </w:rPr>
        <w:lastRenderedPageBreak/>
        <w:t>В случае выполнения ПОДРЯДЧИКОМ (без дополнительного согласования с ЗАКАЗЧИКОМ) работ,</w:t>
      </w:r>
      <w:r w:rsidRPr="00B9648B">
        <w:rPr>
          <w:bCs w:val="0"/>
          <w:snapToGrid/>
          <w:sz w:val="24"/>
          <w:szCs w:val="24"/>
          <w:lang w:val="be-BY"/>
        </w:rPr>
        <w:t xml:space="preserve"> в процессе выполнения </w:t>
      </w:r>
      <w:r w:rsidRPr="00B9648B">
        <w:rPr>
          <w:bCs w:val="0"/>
          <w:snapToGrid/>
          <w:sz w:val="24"/>
          <w:szCs w:val="24"/>
        </w:rPr>
        <w:t xml:space="preserve">которых при надлежащей осмотрительности должна была быть установлена </w:t>
      </w:r>
      <w:r w:rsidRPr="00B9648B">
        <w:rPr>
          <w:bCs w:val="0"/>
          <w:snapToGrid/>
          <w:sz w:val="24"/>
          <w:szCs w:val="24"/>
          <w:lang w:val="be-BY"/>
        </w:rPr>
        <w:t>неизбежность получения отрицательного результата</w:t>
      </w:r>
      <w:r w:rsidRPr="00B9648B">
        <w:rPr>
          <w:bCs w:val="0"/>
          <w:snapToGrid/>
          <w:sz w:val="24"/>
          <w:szCs w:val="24"/>
        </w:rPr>
        <w:t>, невозможность</w:t>
      </w:r>
      <w:r w:rsidRPr="00B9648B">
        <w:rPr>
          <w:bCs w:val="0"/>
          <w:snapToGrid/>
          <w:sz w:val="24"/>
          <w:szCs w:val="24"/>
          <w:lang w:val="be-BY"/>
        </w:rPr>
        <w:t xml:space="preserve"> или нецелесообразность</w:t>
      </w:r>
      <w:r w:rsidRPr="00B9648B">
        <w:rPr>
          <w:bCs w:val="0"/>
          <w:snapToGrid/>
          <w:sz w:val="24"/>
          <w:szCs w:val="24"/>
        </w:rPr>
        <w:t xml:space="preserve"> их выполнения в соответствии с ранее разработанной/предоставленной ПСД, что сделало результат работ несоответствующим требованиям, назначению/непригодным для эксплуатации, данные работы оплате не подлежат до устранения их недостатков, либо в случае невозможности устранения недостатков - до передачи Заказчику результатов работ в надлежащем виде; при неполучении  Заказчиком результатов работ в надлежащем виде данные работы оплате не подлежат.</w:t>
      </w:r>
    </w:p>
    <w:p w:rsidR="000D542B" w:rsidRPr="00B9648B" w:rsidRDefault="000D542B" w:rsidP="000D542B">
      <w:pPr>
        <w:keepNext/>
        <w:keepLines/>
        <w:suppressAutoHyphens/>
        <w:spacing w:line="240" w:lineRule="auto"/>
        <w:ind w:right="-29" w:firstLine="743"/>
        <w:rPr>
          <w:bCs w:val="0"/>
          <w:snapToGrid/>
          <w:sz w:val="24"/>
          <w:szCs w:val="24"/>
        </w:rPr>
      </w:pPr>
      <w:r w:rsidRPr="00B9648B">
        <w:rPr>
          <w:bCs w:val="0"/>
          <w:snapToGrid/>
          <w:sz w:val="24"/>
          <w:szCs w:val="24"/>
          <w:lang w:val="be-BY"/>
        </w:rPr>
        <w:t>3.</w:t>
      </w:r>
      <w:r w:rsidRPr="00B9648B">
        <w:rPr>
          <w:bCs w:val="0"/>
          <w:snapToGrid/>
          <w:sz w:val="24"/>
          <w:szCs w:val="24"/>
        </w:rPr>
        <w:t>5</w:t>
      </w:r>
      <w:r w:rsidRPr="00B9648B">
        <w:rPr>
          <w:bCs w:val="0"/>
          <w:snapToGrid/>
          <w:sz w:val="24"/>
          <w:szCs w:val="24"/>
          <w:lang w:val="be-BY"/>
        </w:rPr>
        <w:t>.</w:t>
      </w:r>
      <w:r w:rsidRPr="00B9648B">
        <w:rPr>
          <w:bCs w:val="0"/>
          <w:snapToGrid/>
          <w:sz w:val="24"/>
          <w:szCs w:val="24"/>
        </w:rPr>
        <w:t>2</w:t>
      </w:r>
      <w:r w:rsidRPr="00B9648B">
        <w:rPr>
          <w:bCs w:val="0"/>
          <w:snapToGrid/>
          <w:sz w:val="24"/>
          <w:szCs w:val="24"/>
          <w:lang w:val="be-BY"/>
        </w:rPr>
        <w:t>.</w:t>
      </w:r>
      <w:r w:rsidRPr="00B9648B">
        <w:rPr>
          <w:bCs w:val="0"/>
          <w:snapToGrid/>
          <w:sz w:val="24"/>
          <w:szCs w:val="24"/>
          <w:lang w:val="be-BY"/>
        </w:rPr>
        <w:tab/>
        <w:t xml:space="preserve">Если в процессе исполнения настоящего договора ЗАКАЗЧИК установит нецелесообразность дальнейшего исполнения порученных работ или их части, он уведомляет ПОДРЯДЧИКА о необходимости приостановления работ. В этом случае ПОДРЯДЧИК обязан немедленно приостановить соответствующие работы. </w:t>
      </w:r>
      <w:r w:rsidRPr="00B9648B">
        <w:rPr>
          <w:snapToGrid/>
          <w:sz w:val="24"/>
          <w:szCs w:val="24"/>
        </w:rPr>
        <w:t xml:space="preserve">При истечении сроков на производство земляных работ, предусмотренных соответствующим разрешением, ПОДРЯДЧИК осуществляет переоформление разрешительной документации на производство данных работ. </w:t>
      </w:r>
      <w:r w:rsidRPr="00B9648B">
        <w:rPr>
          <w:bCs w:val="0"/>
          <w:snapToGrid/>
          <w:sz w:val="24"/>
          <w:szCs w:val="24"/>
        </w:rPr>
        <w:t>Решение о последующих действиях принимается ЗАКАЗЧИКОМ, стороны далее действуют в соответствии с порядком, предусмотренным п.п.3.5.1 настоящего договора.</w:t>
      </w:r>
    </w:p>
    <w:p w:rsidR="000D542B" w:rsidRPr="00B9648B" w:rsidRDefault="000D542B" w:rsidP="000D542B">
      <w:pPr>
        <w:keepNext/>
        <w:keepLines/>
        <w:suppressAutoHyphens/>
        <w:spacing w:line="240" w:lineRule="auto"/>
        <w:ind w:right="-29" w:firstLine="720"/>
        <w:rPr>
          <w:sz w:val="24"/>
          <w:szCs w:val="24"/>
        </w:rPr>
      </w:pPr>
      <w:r w:rsidRPr="00B9648B">
        <w:rPr>
          <w:bCs w:val="0"/>
          <w:snapToGrid/>
          <w:sz w:val="24"/>
          <w:szCs w:val="24"/>
          <w:lang w:val="be-BY"/>
        </w:rPr>
        <w:t xml:space="preserve">Работы, производимые ПОДРЯДЧИКОМ после получения уведомления ЗАКАЗЧИКА о необходимости приостановления работ (без согласования их с ЗАКАЗЧИКОМ), оплате не подлежат, за исключением случая их выполнения по </w:t>
      </w:r>
      <w:r w:rsidRPr="00B9648B">
        <w:rPr>
          <w:bCs w:val="0"/>
          <w:snapToGrid/>
          <w:sz w:val="24"/>
          <w:szCs w:val="24"/>
        </w:rPr>
        <w:t>письменному</w:t>
      </w:r>
      <w:r w:rsidRPr="00B9648B">
        <w:rPr>
          <w:bCs w:val="0"/>
          <w:snapToGrid/>
          <w:sz w:val="24"/>
          <w:szCs w:val="24"/>
          <w:lang w:val="be-BY"/>
        </w:rPr>
        <w:t xml:space="preserve"> указанию ЗАКАЗЧИКА о</w:t>
      </w:r>
      <w:r w:rsidRPr="00B9648B">
        <w:rPr>
          <w:bCs w:val="0"/>
          <w:snapToGrid/>
          <w:sz w:val="24"/>
          <w:szCs w:val="24"/>
        </w:rPr>
        <w:t xml:space="preserve"> необходимости возобновления производства работ в соответствии с договором.</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3.6. ЗАКАЗЧИК оставляет за собой право получения (в случае осуществления по настоящему договору ПОДРЯДЧИКОМ земляных работ) разрешительной документации на производство земляных работ, указанной в п.3.2.12.1 настоящего договора, от своего имени и за свой счет, самостоятельно или с привлечением третьих лиц. Использование ЗАКАЗЧИКОМ данного права не освобождает ПОДРЯДЧИКА от исполнения предусмотренных разделом 3.2 настоящего договора обязанностей и предусмотренной договором ответственности.</w:t>
      </w:r>
    </w:p>
    <w:p w:rsidR="000D542B" w:rsidRPr="00B9648B" w:rsidRDefault="000D542B" w:rsidP="000D542B">
      <w:pPr>
        <w:keepNext/>
        <w:keepLines/>
        <w:suppressAutoHyphens/>
        <w:spacing w:line="240" w:lineRule="auto"/>
        <w:ind w:right="-1" w:firstLine="720"/>
        <w:rPr>
          <w:rFonts w:eastAsia="Calibri"/>
          <w:bCs w:val="0"/>
          <w:snapToGrid/>
          <w:sz w:val="24"/>
          <w:szCs w:val="24"/>
          <w:lang w:eastAsia="en-US"/>
        </w:rPr>
      </w:pPr>
      <w:r w:rsidRPr="00B9648B">
        <w:rPr>
          <w:sz w:val="24"/>
          <w:szCs w:val="24"/>
        </w:rPr>
        <w:t xml:space="preserve">3.7. </w:t>
      </w:r>
      <w:r w:rsidRPr="00B9648B">
        <w:rPr>
          <w:rFonts w:eastAsia="Calibri"/>
          <w:bCs w:val="0"/>
          <w:snapToGrid/>
          <w:sz w:val="24"/>
          <w:szCs w:val="24"/>
          <w:lang w:eastAsia="en-US"/>
        </w:rPr>
        <w:t>Оформление разрешительной документации для выполнения работ, предусмотренных Договором.</w:t>
      </w:r>
    </w:p>
    <w:p w:rsidR="000D542B" w:rsidRPr="00B9648B" w:rsidRDefault="000D542B" w:rsidP="000D542B">
      <w:pPr>
        <w:keepNext/>
        <w:keepLines/>
        <w:suppressAutoHyphens/>
        <w:spacing w:line="240" w:lineRule="auto"/>
        <w:ind w:right="-1" w:firstLine="720"/>
        <w:rPr>
          <w:rFonts w:eastAsia="Calibri"/>
          <w:bCs w:val="0"/>
          <w:snapToGrid/>
          <w:sz w:val="24"/>
          <w:szCs w:val="24"/>
          <w:lang w:eastAsia="en-US"/>
        </w:rPr>
      </w:pPr>
      <w:r w:rsidRPr="00B9648B">
        <w:rPr>
          <w:rFonts w:eastAsia="Calibri"/>
          <w:bCs w:val="0"/>
          <w:snapToGrid/>
          <w:sz w:val="24"/>
          <w:szCs w:val="24"/>
          <w:lang w:eastAsia="en-US"/>
        </w:rPr>
        <w:t xml:space="preserve">В случае необходимости получения (оформления) какой-либо разрешительной документации (и/или каких-либо согласований) на производство работ, предусмотренных настоящим договором, ПОДРЯДЧИК от имени и за счет ЗАКАЗЧИКА осуществляет оформление соответствующей разрешительной документации на строительство/реконструкцию и иной разрешительной документации (включая необходимые согласования); ЗАКАЗЧИК при обращении ПОДРЯДЧИКА предоставляет ему соответствующую доверенность. </w:t>
      </w:r>
    </w:p>
    <w:p w:rsidR="000D542B" w:rsidRPr="00B9648B" w:rsidRDefault="000D542B" w:rsidP="000D542B">
      <w:pPr>
        <w:keepNext/>
        <w:keepLines/>
        <w:suppressAutoHyphens/>
        <w:spacing w:line="240" w:lineRule="auto"/>
        <w:ind w:right="-1" w:firstLine="720"/>
        <w:rPr>
          <w:rFonts w:eastAsia="Calibri"/>
          <w:bCs w:val="0"/>
          <w:snapToGrid/>
          <w:sz w:val="24"/>
          <w:szCs w:val="24"/>
          <w:lang w:eastAsia="en-US"/>
        </w:rPr>
      </w:pPr>
      <w:r w:rsidRPr="00B9648B">
        <w:rPr>
          <w:rFonts w:eastAsia="Calibri"/>
          <w:bCs w:val="0"/>
          <w:snapToGrid/>
          <w:sz w:val="24"/>
          <w:szCs w:val="24"/>
          <w:lang w:eastAsia="en-US"/>
        </w:rPr>
        <w:t xml:space="preserve">    В срок не более 3-х рабочих дней с даты заключения Договора (если более короткий срок обусловлен датой начала необходимых работ, то в течение одного рабочего дня) ПОДРЯДЧИК обязан предоставить ЗАКАЗЧИКУ заявку на выдачу вышеуказанной доверенности (с соответствующими данными лиц (представителей ПОДРЯДЧИКА), на имя которых ЗАКАЗЧИКОМ будет выдаваться данная доверенность). При необходимости замены в ходе исполнения Договора уполномоченного вышеуказанной доверенностью лица, ПОДРЯДЧИК направляет ЗАКАЗЧИКУ соответствующее уведомление, содержащее информацию о данных нового представителя).</w:t>
      </w:r>
    </w:p>
    <w:p w:rsidR="000D542B" w:rsidRPr="00B9648B" w:rsidRDefault="000D542B" w:rsidP="000D542B">
      <w:pPr>
        <w:keepNext/>
        <w:keepLines/>
        <w:suppressAutoHyphens/>
        <w:spacing w:line="240" w:lineRule="auto"/>
        <w:ind w:right="-29" w:firstLine="720"/>
        <w:rPr>
          <w:sz w:val="24"/>
          <w:szCs w:val="24"/>
        </w:rPr>
      </w:pPr>
      <w:r w:rsidRPr="00B9648B">
        <w:rPr>
          <w:rFonts w:eastAsia="Calibri"/>
          <w:bCs w:val="0"/>
          <w:snapToGrid/>
          <w:sz w:val="24"/>
          <w:szCs w:val="24"/>
          <w:lang w:eastAsia="en-US"/>
        </w:rPr>
        <w:lastRenderedPageBreak/>
        <w:t>Отсутствие вышеуказанной заявки ПОДРЯДЧИКА на выдачу доверенности (и/или нарушение сроков предоставления заявки) не налагает на ЗАКАЗЧИКА обязанностей по самостоятельному оформлению разрешительной документации, истребованию данной заявки у ПОДРЯДЧИКА, а также не освобождает ПОДРЯДЧИКА как от обязанностей по получению (оформлению) всей необходимой разрешительной документации (и/или согласований) на производство работ, предусмотренных настоящим договором, так и от обязательств по выполнению работ в предусмотренные договором сроки. Нарушение ПОДРЯДЧИКОМ обязанности по своевременному предоставлению ЗАКАЗЧИКУ заявки на выдачу доверенности является основанием для применения неустойки, предусмотренной абз.2 п.8.3.5 Договора, при этом однократное применение указанной неустойки не препятствует ее последующим применениям, если ПОДРЯДЧИК не исполняет обязанности по предоставлению данной заявки.</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3.8. Передача площадок для производства работ, предусмотренных п.1.1.2 настоящего договора:</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Стороны подписанием настоящего договора подтверждают, что площадки для производства работ по настоящему договору ЗАКАЗЧИКОМ ПОДРЯДЧИКУ предоставлены, подписание дополнительных документов в указанных целях не требуется.</w:t>
      </w:r>
    </w:p>
    <w:p w:rsidR="000D542B" w:rsidRPr="00B9648B" w:rsidRDefault="000D542B" w:rsidP="000D542B">
      <w:pPr>
        <w:keepNext/>
        <w:keepLines/>
        <w:suppressAutoHyphens/>
        <w:spacing w:line="240" w:lineRule="auto"/>
        <w:ind w:right="-1" w:firstLine="720"/>
        <w:rPr>
          <w:sz w:val="24"/>
          <w:szCs w:val="24"/>
        </w:rPr>
      </w:pPr>
      <w:r w:rsidRPr="00B9648B">
        <w:rPr>
          <w:sz w:val="24"/>
          <w:szCs w:val="24"/>
        </w:rPr>
        <w:t>При установке ограждений ПОДРЯДЧИК обязуется разместить перед въездом на Строительную площадку или Объект транспарант (аншлаг) с указанием: заказчика, производителя работ, ответственных лиц и их телефоны, сроков проведения работ.</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3.9. ПОДРЯДЧИК обязуется выполнить предусмотренные Приложением № 12 к настоящему договору положения по обеспечению исполнения договора.</w:t>
      </w:r>
    </w:p>
    <w:p w:rsidR="000D542B" w:rsidRPr="00B9648B" w:rsidRDefault="000D542B" w:rsidP="000D542B">
      <w:pPr>
        <w:keepNext/>
        <w:keepLines/>
        <w:suppressAutoHyphens/>
        <w:spacing w:line="240" w:lineRule="auto"/>
        <w:ind w:right="-1" w:firstLine="720"/>
        <w:rPr>
          <w:sz w:val="24"/>
          <w:szCs w:val="24"/>
        </w:rPr>
      </w:pPr>
      <w:r w:rsidRPr="00B9648B">
        <w:rPr>
          <w:sz w:val="24"/>
          <w:szCs w:val="24"/>
        </w:rPr>
        <w:t>3.10.</w:t>
      </w:r>
      <w:r w:rsidRPr="00B9648B">
        <w:rPr>
          <w:sz w:val="24"/>
          <w:szCs w:val="24"/>
        </w:rPr>
        <w:tab/>
        <w:t>Стороны  особо отмечают, что в случае если предусмотренная Договором продолжительность периода выполнения работ составляет более 90 календарных дней никакая просрочка исполнения ЗАКАЗЧИКОМ своих обязательств по Договору на единовременный период до 15 (пятнадцати) дней или совокупной длительностью до 30 (тридцати) дней не предоставляет ПОДРЯДЧИКУ право на приостановку работ и/или соразмерное продление срока исполнения своих обязательств по Договору. ПОДРЯДЧИК будет иметь право на приостановку Работ и/или соразмерное продление срока исполнения своих обязательств по Договору исключительно при наличии одновременно следующих условий:</w:t>
      </w:r>
    </w:p>
    <w:p w:rsidR="000D542B" w:rsidRPr="00B9648B" w:rsidRDefault="000D542B" w:rsidP="000D542B">
      <w:pPr>
        <w:keepNext/>
        <w:keepLines/>
        <w:tabs>
          <w:tab w:val="left" w:pos="993"/>
        </w:tabs>
        <w:suppressAutoHyphens/>
        <w:spacing w:line="240" w:lineRule="auto"/>
        <w:ind w:right="-1" w:firstLine="720"/>
        <w:rPr>
          <w:sz w:val="24"/>
          <w:szCs w:val="24"/>
        </w:rPr>
      </w:pPr>
      <w:r w:rsidRPr="00B9648B">
        <w:rPr>
          <w:sz w:val="24"/>
          <w:szCs w:val="24"/>
        </w:rPr>
        <w:t>- срок просрочки исполнения обязательств ЗАКАЗЧИКОМ составляет единовременно 15 (пятнадцать) дней или в совокупности 30 (тридцать) дней и более и такая просрочка происходит по вине ЗАКАЗЧИКА;</w:t>
      </w:r>
    </w:p>
    <w:p w:rsidR="000D542B" w:rsidRPr="00B9648B" w:rsidRDefault="000D542B" w:rsidP="000D542B">
      <w:pPr>
        <w:keepNext/>
        <w:keepLines/>
        <w:tabs>
          <w:tab w:val="left" w:pos="993"/>
        </w:tabs>
        <w:suppressAutoHyphens/>
        <w:spacing w:line="240" w:lineRule="auto"/>
        <w:ind w:right="-1" w:firstLine="720"/>
        <w:rPr>
          <w:sz w:val="24"/>
          <w:szCs w:val="24"/>
        </w:rPr>
      </w:pPr>
      <w:r w:rsidRPr="00B9648B">
        <w:rPr>
          <w:sz w:val="24"/>
          <w:szCs w:val="24"/>
        </w:rPr>
        <w:t>-</w:t>
      </w:r>
      <w:r w:rsidRPr="00B9648B">
        <w:rPr>
          <w:sz w:val="24"/>
          <w:szCs w:val="24"/>
        </w:rPr>
        <w:tab/>
        <w:t xml:space="preserve">ПОДРЯДЧИК в каждом отдельном случае надлежащим образом и своевременно уведомляет ЗАКАЗЧИКА о любых таких просрочках путем направления письменного уведомления; </w:t>
      </w:r>
    </w:p>
    <w:p w:rsidR="000D542B" w:rsidRPr="00B9648B" w:rsidRDefault="000D542B" w:rsidP="000D542B">
      <w:pPr>
        <w:keepNext/>
        <w:keepLines/>
        <w:tabs>
          <w:tab w:val="left" w:pos="993"/>
        </w:tabs>
        <w:suppressAutoHyphens/>
        <w:spacing w:line="240" w:lineRule="auto"/>
        <w:ind w:right="-1" w:firstLine="720"/>
        <w:rPr>
          <w:sz w:val="24"/>
          <w:szCs w:val="24"/>
        </w:rPr>
      </w:pPr>
      <w:r w:rsidRPr="00B9648B">
        <w:rPr>
          <w:sz w:val="24"/>
          <w:szCs w:val="24"/>
        </w:rPr>
        <w:t>-</w:t>
      </w:r>
      <w:r w:rsidRPr="00B9648B">
        <w:rPr>
          <w:sz w:val="24"/>
          <w:szCs w:val="24"/>
        </w:rPr>
        <w:tab/>
        <w:t xml:space="preserve">исполнение ПОДРЯДЧИКОМ своего обязательства обусловлено исполнением обязательств ЗАКАЗЧИКОМ согласно Договору (встречное исполнение обязательства); </w:t>
      </w:r>
    </w:p>
    <w:p w:rsidR="000D542B" w:rsidRPr="00B9648B" w:rsidRDefault="000D542B" w:rsidP="000D542B">
      <w:pPr>
        <w:keepNext/>
        <w:keepLines/>
        <w:tabs>
          <w:tab w:val="left" w:pos="993"/>
        </w:tabs>
        <w:suppressAutoHyphens/>
        <w:spacing w:line="240" w:lineRule="auto"/>
        <w:ind w:right="-1" w:firstLine="720"/>
        <w:rPr>
          <w:sz w:val="24"/>
          <w:szCs w:val="24"/>
        </w:rPr>
      </w:pPr>
      <w:r w:rsidRPr="00B9648B">
        <w:rPr>
          <w:sz w:val="24"/>
          <w:szCs w:val="24"/>
        </w:rPr>
        <w:t>-</w:t>
      </w:r>
      <w:r w:rsidRPr="00B9648B">
        <w:rPr>
          <w:sz w:val="24"/>
          <w:szCs w:val="24"/>
        </w:rPr>
        <w:tab/>
        <w:t>в Договоре прямо указанно, что такая просрочка может считаться причиной продления сроков выполнения Работ для ПОДРЯДЧИКА;</w:t>
      </w:r>
    </w:p>
    <w:p w:rsidR="000D542B" w:rsidRPr="00B9648B" w:rsidRDefault="000D542B" w:rsidP="000D542B">
      <w:pPr>
        <w:keepNext/>
        <w:keepLines/>
        <w:tabs>
          <w:tab w:val="left" w:pos="993"/>
        </w:tabs>
        <w:suppressAutoHyphens/>
        <w:spacing w:line="240" w:lineRule="auto"/>
        <w:ind w:right="-1" w:firstLine="720"/>
        <w:rPr>
          <w:sz w:val="24"/>
          <w:szCs w:val="24"/>
        </w:rPr>
      </w:pPr>
      <w:r w:rsidRPr="00B9648B">
        <w:rPr>
          <w:sz w:val="24"/>
          <w:szCs w:val="24"/>
        </w:rPr>
        <w:t>-</w:t>
      </w:r>
      <w:r w:rsidRPr="00B9648B">
        <w:rPr>
          <w:sz w:val="24"/>
          <w:szCs w:val="24"/>
        </w:rPr>
        <w:tab/>
        <w:t>обязательство ЗАКАЗЧИКА, по которому произошла задержка, не является денежным.</w:t>
      </w:r>
    </w:p>
    <w:p w:rsidR="000D542B" w:rsidRPr="00B9648B" w:rsidRDefault="000D542B" w:rsidP="000D542B">
      <w:pPr>
        <w:keepNext/>
        <w:keepLines/>
        <w:tabs>
          <w:tab w:val="left" w:pos="993"/>
        </w:tabs>
        <w:suppressAutoHyphens/>
        <w:spacing w:line="240" w:lineRule="auto"/>
        <w:ind w:right="-1" w:firstLine="720"/>
        <w:rPr>
          <w:sz w:val="24"/>
          <w:szCs w:val="24"/>
        </w:rPr>
      </w:pPr>
      <w:r w:rsidRPr="00B9648B">
        <w:rPr>
          <w:sz w:val="24"/>
          <w:szCs w:val="24"/>
        </w:rPr>
        <w:t>3.11. ПОДРЯДЧИК вправе обратиться к ЗАКАЗЧИКУ за предоставлением ему необходимой для выполнения работ по Договору техники. ЗАКАЗЧИК при наличии возможности предоставляет ПОДРЯДЧИКУ такую технику на возмездной основе на основании рассчитанных ЗАКАЗЧИКОМ расценок.</w:t>
      </w:r>
    </w:p>
    <w:p w:rsidR="000D542B" w:rsidRPr="00B9648B" w:rsidRDefault="000D542B" w:rsidP="000D542B">
      <w:pPr>
        <w:keepNext/>
        <w:keepLines/>
        <w:tabs>
          <w:tab w:val="left" w:pos="993"/>
        </w:tabs>
        <w:suppressAutoHyphens/>
        <w:spacing w:line="240" w:lineRule="auto"/>
        <w:ind w:right="-1" w:firstLine="720"/>
        <w:rPr>
          <w:sz w:val="24"/>
          <w:szCs w:val="24"/>
        </w:rPr>
      </w:pPr>
      <w:r w:rsidRPr="00B9648B">
        <w:rPr>
          <w:sz w:val="24"/>
          <w:szCs w:val="24"/>
        </w:rPr>
        <w:t>3.12. В случае, если по Договору будет поставляться товар, Стороны обязуются подписать дополнительное соглашение к Договору с указанием  информации о поставляемом товаре по форме, предусмотренной приложением № 13 к Договору, в следующем порядке: ЗАКАЗЧИК предоставляет ПОДРЯДЧИКУ оформленное со своей стороны дополнительное соглашение, ПОДРЯДЧИК подписывает его и направляет ЗАКАЗЧИКУ в течение 3 календарных дней со дня получения дополнительного соглашения от ЗАКАЗЧИКА.</w:t>
      </w:r>
    </w:p>
    <w:p w:rsidR="000D542B" w:rsidRPr="00B9648B" w:rsidRDefault="000D542B" w:rsidP="000D542B">
      <w:pPr>
        <w:keepNext/>
        <w:keepLines/>
        <w:tabs>
          <w:tab w:val="left" w:pos="993"/>
        </w:tabs>
        <w:suppressAutoHyphens/>
        <w:spacing w:line="240" w:lineRule="auto"/>
        <w:ind w:right="-1" w:firstLine="720"/>
        <w:rPr>
          <w:sz w:val="24"/>
          <w:szCs w:val="24"/>
        </w:rPr>
      </w:pPr>
      <w:r w:rsidRPr="00B9648B">
        <w:rPr>
          <w:sz w:val="24"/>
          <w:szCs w:val="24"/>
        </w:rPr>
        <w:lastRenderedPageBreak/>
        <w:t>В случае ненаправления ПОДРЯДЧИКОМ подписанного дополнительного соглашения ЗАКАЗЧИКУ в указанный срок, а также в случае невозвращения ПОДРЯДЧИКОМ оформленного с его стороны дополнительного соглашения в вышеуказанный срок, данное дополнительное соглашение считается подписанным СТОРОНАМИ в редакции ЗАКАЗЧИКА, а последующие претензии ПОДРЯДЧИКА по данному вопросу не принимаются.</w:t>
      </w:r>
    </w:p>
    <w:p w:rsidR="000D542B" w:rsidRPr="00B9648B" w:rsidRDefault="000D542B" w:rsidP="000D542B">
      <w:pPr>
        <w:keepNext/>
        <w:keepLines/>
        <w:tabs>
          <w:tab w:val="left" w:pos="993"/>
        </w:tabs>
        <w:suppressAutoHyphens/>
        <w:spacing w:line="240" w:lineRule="auto"/>
        <w:ind w:right="-1" w:firstLine="720"/>
        <w:rPr>
          <w:b/>
          <w:sz w:val="24"/>
          <w:szCs w:val="24"/>
        </w:rPr>
      </w:pPr>
    </w:p>
    <w:p w:rsidR="000D542B" w:rsidRPr="00B9648B" w:rsidRDefault="000D542B" w:rsidP="000D542B">
      <w:pPr>
        <w:keepNext/>
        <w:keepLines/>
        <w:suppressAutoHyphens/>
        <w:spacing w:line="240" w:lineRule="auto"/>
        <w:ind w:right="-29" w:firstLine="0"/>
        <w:jc w:val="center"/>
        <w:rPr>
          <w:b/>
          <w:sz w:val="24"/>
          <w:szCs w:val="24"/>
        </w:rPr>
      </w:pPr>
      <w:r w:rsidRPr="00B9648B">
        <w:rPr>
          <w:b/>
          <w:sz w:val="24"/>
          <w:szCs w:val="24"/>
        </w:rPr>
        <w:t>4. ПОРЯДОК СДАЧИ-ПРИЕМКИ ВЫПОЛНЕННЫХ РАБОТ</w:t>
      </w:r>
    </w:p>
    <w:p w:rsidR="000D542B" w:rsidRPr="00B9648B" w:rsidRDefault="000D542B" w:rsidP="000D542B">
      <w:pPr>
        <w:keepNext/>
        <w:keepLines/>
        <w:suppressAutoHyphens/>
        <w:spacing w:line="240" w:lineRule="auto"/>
        <w:ind w:right="-29" w:firstLine="0"/>
        <w:jc w:val="center"/>
        <w:rPr>
          <w:b/>
          <w:sz w:val="24"/>
          <w:szCs w:val="24"/>
        </w:rPr>
      </w:pP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4.1. Сдача-приемка результатов выполненных работ, предусмотренных п.1.1.1 Договора:</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4.1.1. ПОДРЯДЧИК предоставляет ЗАКАЗЧИКУ подписанные и надлежащим образом оформленные со своей стороны акты сдачи–приемки проектно-сметной документации и документы, предусмотренные п.3.1.12 настоящего договора.</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4.1.2. ЗАКАЗЧИК в течение 5 (пяти) рабочих дней со дня получения актов сдачи – приемки проектно-сметной документации, а также документов, указанных в п.3.1.12 настоящего договора, принимает фактически выполненную работу и направляет ПОДРЯДЧИКУ подписанные акты или мотивированный отказ от приемки работ.</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4.1.3. В случае мотивированного отказа ЗАКАЗЧИКА от приемки работ Сторонами составляется двухсторонний акт с указанием перечня необходимых доработок и сроков их выполнения, но не более 5 рабочих дней, если иной срок не согласован сторонами. ПОДРЯДЧИК обязуется устранить выявленные недостатки за счет собственных средств.</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4.1.4. Подписание ЗАКАЗЧИКОМ актов сдачи-приемки проектно-сметной документации и проведение оплаты по указанным документам не лишает ЗАКАЗЧИКА права на предъявление замечаний ПОДРЯДЧИКУ по предоставленным результатам работ, а также не освобождает ПОДРЯДЧИКА от исполнения предусмотренных п.3.1.9 настоящего договора обязанностей. При этом полная или частичная приемка работ, подписание ЗАКАЗЧИКОМ актов о приемке выполненных работ по настоящему договору не влияет на применение сторонами положений п.3.5 настоящего договора.</w:t>
      </w:r>
    </w:p>
    <w:p w:rsidR="000D542B" w:rsidRPr="00B9648B" w:rsidRDefault="000D542B" w:rsidP="000D542B">
      <w:pPr>
        <w:keepNext/>
        <w:keepLines/>
        <w:suppressAutoHyphens/>
        <w:autoSpaceDE w:val="0"/>
        <w:autoSpaceDN w:val="0"/>
        <w:adjustRightInd w:val="0"/>
        <w:spacing w:line="240" w:lineRule="auto"/>
        <w:ind w:right="-29" w:firstLine="709"/>
        <w:rPr>
          <w:sz w:val="24"/>
          <w:szCs w:val="24"/>
        </w:rPr>
      </w:pPr>
      <w:r w:rsidRPr="00B9648B">
        <w:rPr>
          <w:sz w:val="24"/>
          <w:szCs w:val="24"/>
        </w:rPr>
        <w:t>4.1.5. С даты приемки результатов выполнения работ по настоящему договору исключительные права на результаты выполненных работ принадлежат ЗАКАЗЧИКУ.</w:t>
      </w:r>
    </w:p>
    <w:p w:rsidR="000D542B" w:rsidRPr="00B9648B" w:rsidRDefault="000D542B" w:rsidP="000D542B">
      <w:pPr>
        <w:keepNext/>
        <w:keepLines/>
        <w:suppressAutoHyphens/>
        <w:autoSpaceDE w:val="0"/>
        <w:autoSpaceDN w:val="0"/>
        <w:adjustRightInd w:val="0"/>
        <w:spacing w:line="240" w:lineRule="auto"/>
        <w:ind w:right="-29" w:firstLine="709"/>
        <w:rPr>
          <w:sz w:val="24"/>
          <w:szCs w:val="24"/>
        </w:rPr>
      </w:pPr>
      <w:r w:rsidRPr="00B9648B">
        <w:rPr>
          <w:sz w:val="24"/>
          <w:szCs w:val="24"/>
        </w:rPr>
        <w:t>Результатом работ, предусмотренных п.1.1.1 Договора,</w:t>
      </w:r>
      <w:r w:rsidRPr="00B9648B" w:rsidDel="009D0921">
        <w:rPr>
          <w:sz w:val="24"/>
          <w:szCs w:val="24"/>
        </w:rPr>
        <w:t xml:space="preserve"> </w:t>
      </w:r>
      <w:r w:rsidRPr="00B9648B">
        <w:rPr>
          <w:sz w:val="24"/>
          <w:szCs w:val="24"/>
        </w:rPr>
        <w:t>является документация, предусмотренная Техническим заданием. В случае если в соответствии с Градостроительным кодексом Российской Федерации проведение экспертизы проектной документации является обязательным, проектная документация признаётся результатом выполненных работ при наличии положительного заключения экспертизы.</w:t>
      </w:r>
    </w:p>
    <w:p w:rsidR="000D542B" w:rsidRPr="00B9648B" w:rsidRDefault="000D542B" w:rsidP="000D542B">
      <w:pPr>
        <w:keepNext/>
        <w:keepLines/>
        <w:tabs>
          <w:tab w:val="left" w:pos="1134"/>
        </w:tabs>
        <w:suppressAutoHyphens/>
        <w:spacing w:before="100" w:line="240" w:lineRule="auto"/>
        <w:ind w:right="-29" w:firstLine="720"/>
        <w:rPr>
          <w:sz w:val="24"/>
          <w:szCs w:val="24"/>
        </w:rPr>
      </w:pPr>
      <w:r w:rsidRPr="00B9648B">
        <w:rPr>
          <w:sz w:val="24"/>
          <w:szCs w:val="24"/>
        </w:rPr>
        <w:t>4.2. Сдача-приемка результатов выполненных работ, предусмотренных п.1.1.2 Договора:</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4.2.1. ПОДРЯДЧИК поэтапно ежемесячно, не позднее последнего числа отчетного месяца, обязан (если иное не согласовано с ЗАКАЗЧИКОМ) предъявлять ЗАКАЗЧИКУ выполненную часть работ.</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При сдаче результатов выполненных работ ПОДРЯДЧИК предоставляет ЗАКАЗЧИКУ подписанные и надлежащим образом оформленные со своей стороны акты о приемке выполненных работ по унифицированной форме КС-2, акты на скрытые работы, справки о стоимости выполненных работ и затрат по форме КС-3, документы (товарные накладные, счета, платежные поручения), подтверждающие стоимость оборудования и материалов,  указанных в КС-2, а также отчет об использовании материалов ЗАКАЗЧИКА, по форме, установленной в Приложении № 9 к настоящему договору, и акт о списании давальческих материалов. Справки о стоимости выполненных работ и затрат составляются по унифицированной форме КС-3 с заполнением предусмотренной данной формой показателей о стоимости выполненных работ в целом по договору нарастающим итогом с начала выполнения работ и с нарастающим итогом с начала года, в разрезе Объектов.</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lastRenderedPageBreak/>
        <w:t>Включение в акты о приемке выполненных работ по форме КС-2 и в справки о стоимости выполненных работ и затрат по форме КС-3 предусмотренных сметной документацией лимитированных затрат на временные здания и сооружения принимается согласно утвержденным сметным нормам. Зимнее удорожание принимается ЗАКАЗЧИКОМ к оплате в случае выполнения работ в зимний период.</w:t>
      </w:r>
      <w:r w:rsidRPr="00B9648B">
        <w:rPr>
          <w:rFonts w:eastAsiaTheme="minorHAnsi"/>
          <w:bCs w:val="0"/>
          <w:snapToGrid/>
          <w:sz w:val="24"/>
          <w:szCs w:val="24"/>
          <w:lang w:eastAsia="en-US"/>
        </w:rPr>
        <w:t xml:space="preserve"> </w:t>
      </w:r>
      <w:r w:rsidRPr="00B9648B">
        <w:rPr>
          <w:sz w:val="24"/>
          <w:szCs w:val="24"/>
        </w:rPr>
        <w:t>Непредвиденные расходы принимаются ЗАКАЗЧИКОМ к оплате на основании выполненного расчета фактических затрат с подтверждением объема выполненных работ.</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ЗАКАЗЧИК осуществляет приемку материалов и оборудования (по количеству и качеству), используемых ПОДРЯДЧИКОМ при производстве работ, в соответствии с правилами, регулирующими приемку товаров, работ, услуг в АО «Теплоэнерго».</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По окончании производства работ, предусмотренных настоящим договором, одновременно с предоставлением ЗАКАЗЧИКУ документов, предусмотренных настоящим пунктом, по последнему этапу работ ПОДРЯДЧИК обязуется предоставить ЗАКАЗЧИКУ документы, предусмотренные п.4.2.2 настоящего договора.</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В случае уклонения ПОДРЯДЧИКА от ежемесячной сдачи выполненных работ, ЗАКАЗЧИК вправе самостоятельно провести приемку и составить акт о приемке выполненных работ, а ПОДРЯДЧИК оплачивает ЗАКАЗЧИКУ затраты по приемке подлежащих сдаче работ согласно калькуляции, составленной ЗАКАЗЧИКОМ. При этом  возражения ПОДРЯДЧИКА по количеству и качеству работ не принимаются.</w:t>
      </w:r>
    </w:p>
    <w:p w:rsidR="000D542B" w:rsidRPr="00B9648B" w:rsidRDefault="000D542B" w:rsidP="000D542B">
      <w:pPr>
        <w:keepNext/>
        <w:keepLines/>
        <w:suppressAutoHyphens/>
        <w:spacing w:line="240" w:lineRule="auto"/>
        <w:ind w:right="-29"/>
        <w:rPr>
          <w:sz w:val="24"/>
          <w:szCs w:val="24"/>
        </w:rPr>
      </w:pPr>
      <w:r w:rsidRPr="00B9648B">
        <w:rPr>
          <w:sz w:val="24"/>
          <w:szCs w:val="24"/>
        </w:rPr>
        <w:t xml:space="preserve">4.2.2. По окончании производства работ, предусмотренных настоящим договором, одновременно с предоставлением по последнему этапу работ ЗАКАЗЧИКУ документов, предусмотренных п.4.2.1 настоящего договора, ПОДРЯДЧИК обязуется совместно с актом выполненных работ по последнему этапу предоставить ЗАКАЗЧИКУ по Акту приема-передачи полного комплекта подписанной сторонами исполнительной/технической/исходно-разрешительной </w:t>
      </w:r>
      <w:r w:rsidRPr="00B9648B">
        <w:rPr>
          <w:iCs/>
          <w:sz w:val="24"/>
          <w:szCs w:val="24"/>
        </w:rPr>
        <w:t xml:space="preserve"> /эксплуатационной документации</w:t>
      </w:r>
      <w:r w:rsidRPr="00B9648B">
        <w:rPr>
          <w:sz w:val="24"/>
          <w:szCs w:val="24"/>
        </w:rPr>
        <w:t xml:space="preserve"> (применимо к выполненным работам) подписанную и надлежащим образом оформленную со своей стороны исполнительную документацию, в соответствии с Перечнем, указанным в Приложении № 6 к настоящему договору, а также акты ввода объекта в эксплуатацию.</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 xml:space="preserve">Приемка объекта в эксплуатацию производится рабочей комиссией (с участием представителей ПОДРЯДЧИКА, состав рабочей комиссии утверждается приказом АО «Теплоэнерго») при условии предоставления ПОДРЯДЧИКОМ ЗАКАЗЧИКУ документации, предусмотренной настоящим пунктом. </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 xml:space="preserve">В случае неисполнения ПОДРЯДЧИКОМ предусмотренных п.3.2.10.3 настоящего договора обязанностей по своевременному предоставлению отчета об использовании материалов, и/или возврату неиспользованных материалов ЗАКАЗЧИКА (в том числе средств ограждения мест производства работ) в надлежащем виде, позволяющем их дальнейшее использование (возврат материалов ЗАКАЗЧИКА в ненадлежащем виде приравнивается к их невозврату), ЗАКАЗЧИК выставляет ПОДРЯДЧИКУ счет-фактуру (с НДС) на приобретение данных материалов (с учетом торговой наценки 20 %), который ПОДРЯДЧИК обязуется оплатить в срок  не более 10 дней с момента его получения. </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4.2.3. ЗАКАЗЧИК, получив уведомление ПОДРЯДЧИКА о выполнении или о приостановке работ, направляет своего представителя для осмотра фактически выполненных работ в срок не более 5 календарных дней с даты получения соответствующего уведомления.</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4.2.4. ЗАКАЗЧИК принимает фактически выполненную работу в течение 5 календарных дней со дня получения акта о приёмке выполненных работ по форме КС-2, справок о стоимости выполненных работ и затрат по форме КС-3, иных документов, предусмотренных п.п.4.2.1, 4.2.2 настоящего договора, и направляет ПОДРЯДЧИКУ подписанный акт или мотивированный отказ от приёмки работ. Непредоставление документов, предусмотренных п.п.4.2.1, 4.2.2 настоящего договора, является достаточным основанием для отказа от приёмки работ.</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В случае мотивированного отказа ЗАКАЗЧИКА от приёмки работ Сторонами в срок не более 5 календарных дней составляется в соответствии с п.6.2 настоящего договора двухсторонний акт с указанием перечня необходимых доработок и сроков их выполнения (не более 3-х календарных дней).</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lastRenderedPageBreak/>
        <w:t>Подписание ЗАКАЗЧИКОМ актов о приемке выполненных работ по настоящему договору и проведение оплаты по указанным документам не лишает ЗАКАЗЧИКА права на предъявление замечаний ПОДРЯДЧИКУ по предоставленным результатам работ, а также не освобождает ПОДРЯДЧИКА от исполнения предусмотренных настоящим договоров соответствующих обязанностей. При этом полная или частичная приемка работ, подписание ЗАКАЗЧИКОМ актов о приемке выполненных работ по настоящему договору не влияет на применение сторонами положений п.3.5 настоящего договора (в том числе абз.5, 6 п.п.3.5.1).</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4.3. В срок не более 5 (пяти) календарных дней с момента подписания Сторонами в соответствии с  п.п. 4.1, 4.2 настоящего договора соответствующих актов, ПОДРЯДЧИК выставляет счета-фактуры.  В случае невыставления ПОДРЯДЧИКОМ счета-фактуры или выставления счета-фактуры,  не соответствующего требованиям ст. 169 НК РФ, сумма НДС не считается предъявленной ЗАКАЗЧИКУ и не подлежит уплате ПОДРЯДЧИКУ до момента получения ЗАКАЗЧИКОМ надлежаще оформленного счета-фактуры. В случае несоответствия выставленного ПОДРЯДЧИКОМ счета-фактуры требованиям ст. 169 НК РФ, ЗАКАЗЧИК в течение 10 (десяти) рабочих дней направляет ПОДРЯДЧИКУ письменное уведомление о таком несоответствии, а ПОДРЯДЧИК в срок не более 5 рабочих дней с момента получения данного уведомления предоставляет ЗАКАЗЧИКУ надлежаще оформленный счет-фактуру. В данном случае предусмотренный разделом 5 настоящего договора срок оплаты исчисляется с момента указанного предоставления ЗАКАЗЧИКУ надлежаще оформленного счета-фактуры.</w:t>
      </w:r>
    </w:p>
    <w:p w:rsidR="000D542B" w:rsidRPr="00B9648B" w:rsidRDefault="000D542B" w:rsidP="000D542B">
      <w:pPr>
        <w:keepNext/>
        <w:keepLines/>
        <w:suppressAutoHyphens/>
        <w:spacing w:line="240" w:lineRule="auto"/>
        <w:ind w:right="-29" w:firstLine="720"/>
        <w:jc w:val="center"/>
        <w:rPr>
          <w:b/>
          <w:sz w:val="24"/>
          <w:szCs w:val="24"/>
        </w:rPr>
      </w:pPr>
    </w:p>
    <w:p w:rsidR="000D542B" w:rsidRPr="00B9648B" w:rsidRDefault="000D542B" w:rsidP="000D542B">
      <w:pPr>
        <w:keepNext/>
        <w:keepLines/>
        <w:suppressAutoHyphens/>
        <w:spacing w:line="240" w:lineRule="auto"/>
        <w:ind w:right="-29" w:firstLine="720"/>
        <w:jc w:val="center"/>
        <w:rPr>
          <w:b/>
          <w:sz w:val="24"/>
          <w:szCs w:val="24"/>
        </w:rPr>
      </w:pPr>
      <w:r w:rsidRPr="00B9648B">
        <w:rPr>
          <w:b/>
          <w:sz w:val="24"/>
          <w:szCs w:val="24"/>
        </w:rPr>
        <w:t>5. ПОРЯДОК ОПЛАТЫ.</w:t>
      </w:r>
    </w:p>
    <w:p w:rsidR="000D542B" w:rsidRPr="00B9648B" w:rsidRDefault="000D542B" w:rsidP="000D542B">
      <w:pPr>
        <w:keepNext/>
        <w:keepLines/>
        <w:suppressAutoHyphens/>
        <w:spacing w:line="240" w:lineRule="auto"/>
        <w:ind w:right="-29" w:firstLine="720"/>
        <w:jc w:val="center"/>
        <w:rPr>
          <w:b/>
          <w:sz w:val="24"/>
          <w:szCs w:val="24"/>
        </w:rPr>
      </w:pPr>
    </w:p>
    <w:p w:rsidR="000D542B" w:rsidRPr="00B9648B" w:rsidRDefault="000D542B" w:rsidP="000D542B">
      <w:pPr>
        <w:keepNext/>
        <w:keepLines/>
        <w:tabs>
          <w:tab w:val="left" w:pos="1134"/>
        </w:tabs>
        <w:suppressAutoHyphens/>
        <w:spacing w:line="240" w:lineRule="auto"/>
        <w:ind w:right="-29" w:firstLine="709"/>
        <w:rPr>
          <w:sz w:val="24"/>
          <w:szCs w:val="24"/>
        </w:rPr>
      </w:pPr>
      <w:r w:rsidRPr="00B9648B">
        <w:rPr>
          <w:sz w:val="24"/>
          <w:szCs w:val="24"/>
        </w:rPr>
        <w:t>5.1.  ЗАКАЗЧИК производит оплату за выполненные работы по разработке ПСД, предусмотренные п.1.1.1 настоящего договора, в течение 7 рабочих дней после подписания между сторонами актов сдачи–приемки проектно-сметной документации в соответствии с п.4.1 настоящего договора и предоставления ПОДРЯДЧИКОМ счетов-фактур в соответствии с п.4.4 настоящего договора, с учетом положений п.п.5.3- 5.5 настоящего договора.</w:t>
      </w:r>
    </w:p>
    <w:p w:rsidR="000D542B" w:rsidRPr="00B9648B" w:rsidRDefault="000D542B" w:rsidP="000D542B">
      <w:pPr>
        <w:keepNext/>
        <w:keepLines/>
        <w:spacing w:line="240" w:lineRule="auto"/>
        <w:ind w:firstLine="709"/>
        <w:rPr>
          <w:sz w:val="24"/>
          <w:szCs w:val="24"/>
        </w:rPr>
      </w:pPr>
      <w:r w:rsidRPr="00B9648B">
        <w:rPr>
          <w:sz w:val="24"/>
          <w:szCs w:val="24"/>
        </w:rPr>
        <w:t>5.2. Оплата ЗАКАЗЧИКОМ работ, предусмотренных п.1.1.2 настоящего договора, производится в следующем порядке:</w:t>
      </w:r>
    </w:p>
    <w:p w:rsidR="000D542B" w:rsidRPr="00B9648B" w:rsidRDefault="000D542B" w:rsidP="000D542B">
      <w:pPr>
        <w:keepNext/>
        <w:keepLines/>
        <w:spacing w:line="240" w:lineRule="auto"/>
        <w:ind w:firstLine="709"/>
        <w:rPr>
          <w:sz w:val="24"/>
          <w:szCs w:val="24"/>
        </w:rPr>
      </w:pPr>
      <w:r w:rsidRPr="00B9648B">
        <w:rPr>
          <w:sz w:val="24"/>
          <w:szCs w:val="24"/>
        </w:rPr>
        <w:t>5.2.1. ЗАКАЗЧИК производит авансовый платеж в размере 50% от стоимости выполнения СМР, указанной в п.2.1.2 Договора, в течение 7 рабочих дней с момента заключения Договора.</w:t>
      </w:r>
    </w:p>
    <w:p w:rsidR="000D542B" w:rsidRPr="00B9648B" w:rsidRDefault="000D542B" w:rsidP="000D542B">
      <w:pPr>
        <w:keepNext/>
        <w:keepLines/>
        <w:spacing w:line="240" w:lineRule="auto"/>
        <w:ind w:firstLine="709"/>
        <w:rPr>
          <w:sz w:val="24"/>
          <w:szCs w:val="24"/>
        </w:rPr>
      </w:pPr>
      <w:r w:rsidRPr="00B9648B">
        <w:rPr>
          <w:sz w:val="24"/>
          <w:szCs w:val="24"/>
        </w:rPr>
        <w:t>5.2.1.1. Условия осуществления авансового платежа:</w:t>
      </w:r>
    </w:p>
    <w:p w:rsidR="000D542B" w:rsidRPr="00B9648B" w:rsidRDefault="000D542B" w:rsidP="000D542B">
      <w:pPr>
        <w:keepNext/>
        <w:keepLines/>
        <w:spacing w:line="240" w:lineRule="auto"/>
        <w:ind w:firstLine="709"/>
        <w:rPr>
          <w:sz w:val="24"/>
          <w:szCs w:val="24"/>
        </w:rPr>
      </w:pPr>
      <w:r w:rsidRPr="00B9648B">
        <w:rPr>
          <w:sz w:val="24"/>
          <w:szCs w:val="24"/>
        </w:rPr>
        <w:t xml:space="preserve">Предоставление платежей подлежит казначейскому сопровождению в порядке, установленном законодательством Российской Федерации. </w:t>
      </w:r>
    </w:p>
    <w:p w:rsidR="000D542B" w:rsidRPr="00B9648B" w:rsidRDefault="000D542B" w:rsidP="000D542B">
      <w:pPr>
        <w:keepNext/>
        <w:keepLines/>
        <w:spacing w:line="240" w:lineRule="auto"/>
        <w:ind w:firstLine="709"/>
        <w:rPr>
          <w:sz w:val="24"/>
          <w:szCs w:val="24"/>
        </w:rPr>
      </w:pPr>
      <w:r w:rsidRPr="00B9648B">
        <w:rPr>
          <w:sz w:val="24"/>
          <w:szCs w:val="24"/>
        </w:rPr>
        <w:t>Перечисление авансового платежа по Договору осуществляется на открытый ПОДРЯДЧИКОМ в соответствии с бюджетным законодательством Российской Федерации казначейский лицевой счет, предназначенный для учета операций со средствами юридического лица, не являющегося участником бюджетного процесса.</w:t>
      </w:r>
    </w:p>
    <w:p w:rsidR="000D542B" w:rsidRPr="00B9648B" w:rsidRDefault="000D542B" w:rsidP="000D542B">
      <w:pPr>
        <w:keepNext/>
        <w:keepLines/>
        <w:tabs>
          <w:tab w:val="left" w:pos="1134"/>
        </w:tabs>
        <w:spacing w:line="240" w:lineRule="auto"/>
        <w:ind w:right="-29" w:firstLine="709"/>
        <w:rPr>
          <w:sz w:val="24"/>
          <w:szCs w:val="24"/>
        </w:rPr>
      </w:pPr>
      <w:r w:rsidRPr="00B9648B">
        <w:rPr>
          <w:sz w:val="24"/>
          <w:szCs w:val="24"/>
        </w:rPr>
        <w:t>Расходование средств с лицевого счета производится ПОДРЯДЧИКОМ на оплату всех видов расходов в целях исполнения Договора, в том числе на возмещение всех видов ранее понесенных расходов в целях исполнения Договора.</w:t>
      </w:r>
    </w:p>
    <w:p w:rsidR="000D542B" w:rsidRPr="00B9648B" w:rsidRDefault="000D542B" w:rsidP="000D542B">
      <w:pPr>
        <w:keepNext/>
        <w:keepLines/>
        <w:tabs>
          <w:tab w:val="left" w:pos="1134"/>
        </w:tabs>
        <w:spacing w:line="240" w:lineRule="auto"/>
        <w:ind w:right="-29" w:firstLine="709"/>
        <w:rPr>
          <w:sz w:val="24"/>
          <w:szCs w:val="24"/>
        </w:rPr>
      </w:pPr>
      <w:r w:rsidRPr="00B9648B">
        <w:rPr>
          <w:sz w:val="24"/>
          <w:szCs w:val="24"/>
        </w:rPr>
        <w:t xml:space="preserve">Источником финансирования Работ (80%) являются средства, полученные ЗАКАЗЧИКОМ по договору займа № </w:t>
      </w:r>
      <w:r w:rsidR="00C95220" w:rsidRPr="00B9648B">
        <w:rPr>
          <w:sz w:val="24"/>
          <w:szCs w:val="24"/>
        </w:rPr>
        <w:t>8</w:t>
      </w:r>
      <w:r w:rsidRPr="00B9648B">
        <w:rPr>
          <w:sz w:val="24"/>
          <w:szCs w:val="24"/>
        </w:rPr>
        <w:t xml:space="preserve">Д/ФНБ от 25.05.2022 с Государственной корпорацией - Фондом содействия реформированию жилищно-коммунального хозяйства, в связи с чем перечисление средств ПОДРЯДЧИКУ в оплату авансовых платежей на сумму ______________________________ руб. </w:t>
      </w:r>
      <w:r w:rsidR="006A3828" w:rsidRPr="00B9648B">
        <w:rPr>
          <w:sz w:val="24"/>
          <w:szCs w:val="24"/>
        </w:rPr>
        <w:t>(</w:t>
      </w:r>
      <w:r w:rsidR="001D5B5F" w:rsidRPr="00B9648B">
        <w:rPr>
          <w:i/>
          <w:sz w:val="24"/>
          <w:szCs w:val="24"/>
        </w:rPr>
        <w:t>заполняется при заключении договора,</w:t>
      </w:r>
      <w:r w:rsidR="001D5B5F" w:rsidRPr="00B9648B">
        <w:rPr>
          <w:sz w:val="24"/>
          <w:szCs w:val="24"/>
        </w:rPr>
        <w:t xml:space="preserve"> </w:t>
      </w:r>
      <w:r w:rsidR="001D5B5F" w:rsidRPr="00B9648B">
        <w:rPr>
          <w:i/>
          <w:sz w:val="24"/>
          <w:szCs w:val="24"/>
        </w:rPr>
        <w:t>заключаемого по результатам проведения закупки</w:t>
      </w:r>
      <w:r w:rsidR="006833B9" w:rsidRPr="00B9648B">
        <w:rPr>
          <w:i/>
          <w:sz w:val="24"/>
          <w:szCs w:val="24"/>
        </w:rPr>
        <w:t>,</w:t>
      </w:r>
      <w:r w:rsidR="001D5B5F" w:rsidRPr="00B9648B">
        <w:rPr>
          <w:i/>
          <w:sz w:val="24"/>
          <w:szCs w:val="24"/>
        </w:rPr>
        <w:t xml:space="preserve"> в размере 80 % от суммы аванса, указанного в </w:t>
      </w:r>
      <w:r w:rsidR="006833B9" w:rsidRPr="00B9648B">
        <w:rPr>
          <w:i/>
          <w:sz w:val="24"/>
          <w:szCs w:val="24"/>
        </w:rPr>
        <w:t>п.</w:t>
      </w:r>
      <w:r w:rsidR="001D5B5F" w:rsidRPr="00B9648B">
        <w:rPr>
          <w:i/>
          <w:sz w:val="24"/>
          <w:szCs w:val="24"/>
        </w:rPr>
        <w:t>5.2.1</w:t>
      </w:r>
      <w:r w:rsidR="006833B9" w:rsidRPr="00B9648B">
        <w:rPr>
          <w:i/>
          <w:sz w:val="24"/>
          <w:szCs w:val="24"/>
        </w:rPr>
        <w:t xml:space="preserve"> Договора</w:t>
      </w:r>
      <w:r w:rsidR="006A3828" w:rsidRPr="00B9648B">
        <w:rPr>
          <w:sz w:val="24"/>
          <w:szCs w:val="24"/>
        </w:rPr>
        <w:t xml:space="preserve">) </w:t>
      </w:r>
      <w:r w:rsidRPr="00B9648B">
        <w:rPr>
          <w:sz w:val="24"/>
          <w:szCs w:val="24"/>
        </w:rPr>
        <w:t xml:space="preserve">производится с казначейским сопровождением, на казначейский лицевой счёт ПОДРЯДЧИКА. </w:t>
      </w:r>
    </w:p>
    <w:p w:rsidR="000D542B" w:rsidRPr="00B9648B" w:rsidRDefault="000D542B" w:rsidP="000D542B">
      <w:pPr>
        <w:keepNext/>
        <w:keepLines/>
        <w:tabs>
          <w:tab w:val="left" w:pos="1134"/>
        </w:tabs>
        <w:spacing w:line="240" w:lineRule="auto"/>
        <w:ind w:right="-29" w:firstLine="709"/>
        <w:rPr>
          <w:sz w:val="24"/>
          <w:szCs w:val="24"/>
        </w:rPr>
      </w:pPr>
      <w:r w:rsidRPr="00B9648B">
        <w:rPr>
          <w:sz w:val="24"/>
          <w:szCs w:val="24"/>
        </w:rPr>
        <w:t xml:space="preserve">В случае если ПОДРЯДЧИК не предоставит реквизиты казначейского лицевого счёта для перечисления вышеуказанной суммы аванса, </w:t>
      </w:r>
      <w:r w:rsidRPr="00B9648B">
        <w:rPr>
          <w:b/>
          <w:sz w:val="24"/>
          <w:szCs w:val="24"/>
          <w:u w:val="single"/>
        </w:rPr>
        <w:t>ЗАКАЗЧИК освобождается от обязанности производить авансовый платеж</w:t>
      </w:r>
      <w:r w:rsidRPr="00B9648B">
        <w:rPr>
          <w:sz w:val="24"/>
          <w:szCs w:val="24"/>
        </w:rPr>
        <w:t xml:space="preserve"> на вышеуказанную сумму, при этом сроки выполнения ПОДРЯДЧИКОМ работ, установленные Договором, не меняются.  </w:t>
      </w:r>
    </w:p>
    <w:p w:rsidR="000D542B" w:rsidRPr="00B9648B" w:rsidRDefault="000D542B" w:rsidP="000D542B">
      <w:pPr>
        <w:keepNext/>
        <w:keepLines/>
        <w:spacing w:line="240" w:lineRule="auto"/>
        <w:ind w:firstLine="709"/>
        <w:rPr>
          <w:sz w:val="24"/>
          <w:szCs w:val="24"/>
        </w:rPr>
      </w:pPr>
      <w:r w:rsidRPr="00B9648B">
        <w:rPr>
          <w:sz w:val="24"/>
          <w:szCs w:val="24"/>
        </w:rPr>
        <w:lastRenderedPageBreak/>
        <w:t>5.2.1.2. ПОДРЯДЧИКУ запрещается перечислять полученные по Договору в качестве аванса денежные средства:</w:t>
      </w:r>
    </w:p>
    <w:p w:rsidR="000D542B" w:rsidRPr="00B9648B" w:rsidRDefault="000D542B" w:rsidP="000D542B">
      <w:pPr>
        <w:keepNext/>
        <w:keepLines/>
        <w:spacing w:line="240" w:lineRule="auto"/>
        <w:ind w:firstLine="709"/>
        <w:rPr>
          <w:sz w:val="24"/>
          <w:szCs w:val="24"/>
        </w:rPr>
      </w:pPr>
      <w:r w:rsidRPr="00B9648B">
        <w:rPr>
          <w:sz w:val="24"/>
          <w:szCs w:val="24"/>
        </w:rPr>
        <w:t>-</w:t>
      </w:r>
      <w:r w:rsidRPr="00B9648B">
        <w:rPr>
          <w:rFonts w:eastAsiaTheme="minorHAnsi"/>
          <w:bCs w:val="0"/>
          <w:snapToGrid/>
          <w:sz w:val="24"/>
          <w:szCs w:val="24"/>
          <w:lang w:eastAsia="en-US"/>
        </w:rPr>
        <w:t xml:space="preserve"> </w:t>
      </w:r>
      <w:r w:rsidRPr="00B9648B">
        <w:rPr>
          <w:sz w:val="24"/>
          <w:szCs w:val="24"/>
        </w:rPr>
        <w:t xml:space="preserve">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w:t>
      </w:r>
    </w:p>
    <w:p w:rsidR="000D542B" w:rsidRPr="00B9648B" w:rsidRDefault="000D542B" w:rsidP="000D542B">
      <w:pPr>
        <w:keepNext/>
        <w:keepLines/>
        <w:spacing w:line="240" w:lineRule="auto"/>
        <w:ind w:firstLine="709"/>
        <w:rPr>
          <w:sz w:val="24"/>
          <w:szCs w:val="24"/>
        </w:rPr>
      </w:pPr>
      <w:r w:rsidRPr="00B9648B">
        <w:rPr>
          <w:sz w:val="24"/>
          <w:szCs w:val="24"/>
        </w:rPr>
        <w:t>- в целях размещения средств на депозитах,</w:t>
      </w:r>
      <w:r w:rsidRPr="00B9648B">
        <w:rPr>
          <w:rFonts w:eastAsiaTheme="minorHAnsi"/>
          <w:bCs w:val="0"/>
          <w:snapToGrid/>
          <w:sz w:val="24"/>
          <w:szCs w:val="24"/>
          <w:lang w:eastAsia="en-US"/>
        </w:rPr>
        <w:t xml:space="preserve"> </w:t>
      </w:r>
      <w:r w:rsidRPr="00B9648B">
        <w:rPr>
          <w:sz w:val="24"/>
          <w:szCs w:val="24"/>
        </w:rPr>
        <w:t>а также в иные финансовые инструменты.</w:t>
      </w:r>
    </w:p>
    <w:p w:rsidR="000D542B" w:rsidRPr="00B9648B" w:rsidRDefault="000D542B" w:rsidP="000D542B">
      <w:pPr>
        <w:keepNext/>
        <w:keepLines/>
        <w:spacing w:line="240" w:lineRule="auto"/>
        <w:ind w:firstLine="709"/>
        <w:rPr>
          <w:sz w:val="24"/>
          <w:szCs w:val="24"/>
        </w:rPr>
      </w:pPr>
      <w:r w:rsidRPr="00B9648B">
        <w:rPr>
          <w:sz w:val="24"/>
          <w:szCs w:val="24"/>
        </w:rPr>
        <w:t xml:space="preserve">5.2.2. При оплате фактически выполненных работ предусмотренных п.1.1.2 настоящего договора, зачитывается произведенный ЗАКАЗЧИКОМ авансовый платеж вплоть до его полного освоения. </w:t>
      </w:r>
    </w:p>
    <w:p w:rsidR="000D542B" w:rsidRPr="00B9648B" w:rsidRDefault="000D542B" w:rsidP="000D542B">
      <w:pPr>
        <w:keepNext/>
        <w:keepLines/>
        <w:spacing w:line="240" w:lineRule="auto"/>
        <w:ind w:firstLine="709"/>
        <w:rPr>
          <w:sz w:val="24"/>
          <w:szCs w:val="24"/>
        </w:rPr>
      </w:pPr>
      <w:r w:rsidRPr="00B9648B">
        <w:rPr>
          <w:sz w:val="24"/>
          <w:szCs w:val="24"/>
        </w:rPr>
        <w:t>Дальнейшую оплату указанных работ по Договору ЗАКАЗЧИК производит в течение 7  рабочих дней после подписания между Сторонами в порядке, предусмотренном п. 4.2  настоящего договора, актов приемки выполненных работ по форме КС-2, справок о стоимости выполненных работ и затрат по форме КС-3, предоставления ПОДРЯДЧИКОМ в соответствии с п.4.4 настоящего договора счетов-фактур и выполнения ПОДРЯДЧИКОМ иных обязанностей по п.п.4.2.1, 4.2.2 настоящего договора.</w:t>
      </w:r>
    </w:p>
    <w:p w:rsidR="000D542B" w:rsidRPr="00B9648B" w:rsidRDefault="000D542B" w:rsidP="000D542B">
      <w:pPr>
        <w:keepNext/>
        <w:keepLines/>
        <w:spacing w:line="240" w:lineRule="auto"/>
        <w:ind w:firstLine="709"/>
        <w:rPr>
          <w:sz w:val="24"/>
          <w:szCs w:val="24"/>
        </w:rPr>
      </w:pPr>
      <w:r w:rsidRPr="00B9648B">
        <w:rPr>
          <w:sz w:val="24"/>
          <w:szCs w:val="24"/>
        </w:rPr>
        <w:t>5.3. Оплата по настоящему договору производится ЗАКАЗЧИКОМ с учетом положений п.п. 3.5, 4.4, 5.8 и раздела 6 настоящего договора, при этом при осуществлении расчетов ЗАКАЗЧИК вправе в одностороннем порядке зачесть в счет оплаты выставленные ПОДРЯДЧИКУ в соответствии с п.8.4. настоящего договора суммы убытков, штрафов и неустоек, а также суммы, предъявленные ЗАКАЗЧИКОМ к оплате ПОДРЯДЧИКУ в соответствии с абз.3 п.4.2.2 настоящего договора, неоплаченные ПОДРЯДЧИКОМ на момент проведения ЗАКАЗЧИКОМ соответствующей оплаты по настоящему договору.</w:t>
      </w:r>
    </w:p>
    <w:p w:rsidR="000D542B" w:rsidRPr="00B9648B" w:rsidRDefault="000D542B" w:rsidP="000D542B">
      <w:pPr>
        <w:keepNext/>
        <w:keepLines/>
        <w:spacing w:line="240" w:lineRule="auto"/>
        <w:ind w:firstLine="709"/>
        <w:rPr>
          <w:sz w:val="24"/>
          <w:szCs w:val="24"/>
        </w:rPr>
      </w:pPr>
      <w:r w:rsidRPr="00B9648B">
        <w:rPr>
          <w:sz w:val="24"/>
          <w:szCs w:val="24"/>
        </w:rPr>
        <w:t>При выявлении замечаний к принятым в соответствии с разделом 4 настоящего договора работам до момента их оплаты в соответствии с п. 5.2 настоящего договора, оплата вышеуказанных работ не производится до момента устранения замечаний в соответствии с условиями настоящего договора.</w:t>
      </w:r>
    </w:p>
    <w:p w:rsidR="000D542B" w:rsidRPr="00B9648B" w:rsidRDefault="000D542B" w:rsidP="000D542B">
      <w:pPr>
        <w:keepNext/>
        <w:keepLines/>
        <w:spacing w:line="240" w:lineRule="auto"/>
        <w:ind w:firstLine="709"/>
        <w:rPr>
          <w:sz w:val="24"/>
          <w:szCs w:val="24"/>
        </w:rPr>
      </w:pPr>
      <w:r w:rsidRPr="00B9648B">
        <w:rPr>
          <w:sz w:val="24"/>
          <w:szCs w:val="24"/>
        </w:rPr>
        <w:t>5.4.</w:t>
      </w:r>
      <w:r w:rsidRPr="00B9648B">
        <w:rPr>
          <w:b/>
          <w:sz w:val="24"/>
          <w:szCs w:val="24"/>
        </w:rPr>
        <w:t xml:space="preserve"> </w:t>
      </w:r>
      <w:r w:rsidRPr="00B9648B">
        <w:rPr>
          <w:sz w:val="24"/>
          <w:szCs w:val="24"/>
        </w:rPr>
        <w:t>В случае проведения зачета в соответствии с п.5.3 настоящего договора,</w:t>
      </w:r>
      <w:r w:rsidRPr="00B9648B">
        <w:rPr>
          <w:b/>
          <w:sz w:val="24"/>
          <w:szCs w:val="24"/>
        </w:rPr>
        <w:t xml:space="preserve"> </w:t>
      </w:r>
      <w:r w:rsidRPr="00B9648B">
        <w:rPr>
          <w:sz w:val="24"/>
          <w:szCs w:val="24"/>
        </w:rPr>
        <w:t>ЗАКАЗЧИК в течение 5 рабочих дней после проведения данного зачета направляет ПОДРЯДЧИКУ заявление о зачете встречных требований по форме, установленной в Приложении № 8 к настоящему договору, при этом сумма, подлежащая оплате за выполненные работы по настоящему договору, соответственно является уменьшенной на сумму данного зачета требований.</w:t>
      </w:r>
    </w:p>
    <w:p w:rsidR="000D542B" w:rsidRPr="00B9648B" w:rsidRDefault="000D542B" w:rsidP="000D542B">
      <w:pPr>
        <w:keepNext/>
        <w:keepLines/>
        <w:spacing w:line="240" w:lineRule="auto"/>
        <w:ind w:firstLine="709"/>
        <w:rPr>
          <w:sz w:val="24"/>
          <w:szCs w:val="24"/>
        </w:rPr>
      </w:pPr>
      <w:r w:rsidRPr="00B9648B">
        <w:rPr>
          <w:sz w:val="24"/>
          <w:szCs w:val="24"/>
        </w:rPr>
        <w:t>5.5. При проведении оплаты денежными средствами датой оплаты считается дата списания денежных средств с расчетного счета ЗАКАЗЧИКА.</w:t>
      </w:r>
    </w:p>
    <w:p w:rsidR="000D542B" w:rsidRPr="00B9648B" w:rsidRDefault="000D542B" w:rsidP="000D542B">
      <w:pPr>
        <w:keepNext/>
        <w:keepLines/>
        <w:spacing w:line="240" w:lineRule="auto"/>
        <w:ind w:firstLine="709"/>
        <w:rPr>
          <w:sz w:val="24"/>
          <w:szCs w:val="24"/>
        </w:rPr>
      </w:pPr>
      <w:r w:rsidRPr="00B9648B">
        <w:rPr>
          <w:sz w:val="24"/>
          <w:szCs w:val="24"/>
        </w:rPr>
        <w:t>5.6. При осуществлении оплаты ЗАКАЗЧИК, в случае наличия предъявленного ПОДРЯДЧИКУ требования об оплате сумм в соответствии с условиями Договора (в т.ч. штрафа, неустойки, ущерба и т.д.), связанных с ненадлежащим исполнением ПОДРЯДЧИКОМ обязательств по Договору, имеет право задержать оплату в соответствующей сумме на период, предусмотренный п.8.4 настоящего договора.</w:t>
      </w:r>
    </w:p>
    <w:p w:rsidR="000D542B" w:rsidRPr="00B9648B" w:rsidRDefault="000D542B" w:rsidP="000D542B">
      <w:pPr>
        <w:keepNext/>
        <w:keepLines/>
        <w:spacing w:line="240" w:lineRule="auto"/>
        <w:ind w:firstLine="709"/>
        <w:rPr>
          <w:sz w:val="24"/>
          <w:szCs w:val="24"/>
        </w:rPr>
      </w:pPr>
      <w:r w:rsidRPr="00B9648B">
        <w:rPr>
          <w:sz w:val="24"/>
          <w:szCs w:val="24"/>
        </w:rPr>
        <w:t>5.7. Допускается применение иных способов расчетов, предусмотренных действующим законодательством РФ, в том числе оплата векселями.</w:t>
      </w:r>
    </w:p>
    <w:p w:rsidR="000D542B" w:rsidRPr="00B9648B" w:rsidRDefault="000D542B" w:rsidP="000D542B">
      <w:pPr>
        <w:keepNext/>
        <w:keepLines/>
        <w:spacing w:line="240" w:lineRule="auto"/>
        <w:ind w:firstLine="709"/>
        <w:rPr>
          <w:sz w:val="24"/>
          <w:szCs w:val="24"/>
        </w:rPr>
      </w:pPr>
      <w:r w:rsidRPr="00B9648B">
        <w:rPr>
          <w:sz w:val="24"/>
          <w:szCs w:val="24"/>
        </w:rPr>
        <w:t xml:space="preserve">5.8. Предоставление платежей по настоящему договору подлежит казначейскому сопровождению в порядке, установленном законодательством Российской Федерации. </w:t>
      </w:r>
    </w:p>
    <w:p w:rsidR="000D542B" w:rsidRPr="00B9648B" w:rsidRDefault="000D542B" w:rsidP="000D542B">
      <w:pPr>
        <w:keepNext/>
        <w:keepLines/>
        <w:spacing w:line="240" w:lineRule="auto"/>
        <w:ind w:firstLine="709"/>
        <w:rPr>
          <w:sz w:val="24"/>
          <w:szCs w:val="24"/>
        </w:rPr>
      </w:pPr>
      <w:r w:rsidRPr="00B9648B">
        <w:rPr>
          <w:sz w:val="24"/>
          <w:szCs w:val="24"/>
        </w:rPr>
        <w:t>В целях исполнения требований по казначейскому сопровождению ПОДРЯДЧИК обязуется:</w:t>
      </w:r>
    </w:p>
    <w:p w:rsidR="000D542B" w:rsidRPr="00B9648B" w:rsidRDefault="000D542B" w:rsidP="000D542B">
      <w:pPr>
        <w:keepNext/>
        <w:keepLines/>
        <w:spacing w:line="240" w:lineRule="auto"/>
        <w:ind w:firstLine="709"/>
        <w:rPr>
          <w:sz w:val="24"/>
          <w:szCs w:val="24"/>
        </w:rPr>
      </w:pPr>
      <w:r w:rsidRPr="00B9648B">
        <w:rPr>
          <w:sz w:val="24"/>
          <w:szCs w:val="24"/>
        </w:rPr>
        <w:t>- указывать идентификатор (87010106042023005220 или другой, который ЗАКАЗЧИК сообщит ПОДРЯДЧИКУ дополнительно письмом с уведомлением/отметкой о вручении) заключенного между ЗАКАЗЧИКОМ и Государственной корпорацией – Фондом содействия реформированию жилищно-коммунального хозяйства договора займа, сформированный в установленном в соответствии с бюджетным законодательством Российской Федерации порядке, в платежных и расчетных документах, а также в документах, подтверждающих возникновение денежных обязательств ЗАКАЗЧИКА по Договору;</w:t>
      </w:r>
    </w:p>
    <w:p w:rsidR="000D542B" w:rsidRPr="00B9648B" w:rsidRDefault="000D542B" w:rsidP="000D542B">
      <w:pPr>
        <w:keepNext/>
        <w:keepLines/>
        <w:spacing w:line="240" w:lineRule="auto"/>
        <w:ind w:firstLine="709"/>
        <w:rPr>
          <w:sz w:val="24"/>
          <w:szCs w:val="24"/>
        </w:rPr>
      </w:pPr>
      <w:r w:rsidRPr="00B9648B">
        <w:rPr>
          <w:sz w:val="24"/>
          <w:szCs w:val="24"/>
        </w:rPr>
        <w:t>- вести раздельный учет результатов финансово-хозяйственной деятельности по Договору в соответствии с порядком, определенным Правительством Российской Федерации.</w:t>
      </w:r>
    </w:p>
    <w:p w:rsidR="000D542B" w:rsidRPr="00B9648B" w:rsidRDefault="000D542B" w:rsidP="000D542B">
      <w:pPr>
        <w:keepNext/>
        <w:keepLines/>
        <w:spacing w:line="240" w:lineRule="auto"/>
        <w:ind w:firstLine="709"/>
        <w:jc w:val="center"/>
        <w:rPr>
          <w:sz w:val="24"/>
          <w:szCs w:val="24"/>
        </w:rPr>
      </w:pPr>
      <w:r w:rsidRPr="00B9648B">
        <w:rPr>
          <w:b/>
          <w:sz w:val="24"/>
          <w:szCs w:val="24"/>
        </w:rPr>
        <w:lastRenderedPageBreak/>
        <w:t>6. ГАРАНТИИ КАЧЕСТВА.</w:t>
      </w:r>
    </w:p>
    <w:p w:rsidR="000D542B" w:rsidRPr="00B9648B" w:rsidRDefault="000D542B" w:rsidP="000D542B">
      <w:pPr>
        <w:keepNext/>
        <w:keepLines/>
        <w:suppressAutoHyphens/>
        <w:spacing w:line="240" w:lineRule="auto"/>
        <w:ind w:right="-29" w:firstLine="720"/>
        <w:jc w:val="center"/>
        <w:rPr>
          <w:b/>
          <w:sz w:val="24"/>
          <w:szCs w:val="24"/>
        </w:rPr>
      </w:pPr>
    </w:p>
    <w:p w:rsidR="000D542B" w:rsidRPr="00B9648B" w:rsidRDefault="000D542B" w:rsidP="000D542B">
      <w:pPr>
        <w:keepNext/>
        <w:keepLines/>
        <w:suppressAutoHyphens/>
        <w:spacing w:line="240" w:lineRule="auto"/>
        <w:ind w:right="-29" w:firstLine="720"/>
        <w:rPr>
          <w:sz w:val="24"/>
          <w:szCs w:val="24"/>
        </w:rPr>
      </w:pPr>
      <w:r w:rsidRPr="00B9648B">
        <w:rPr>
          <w:sz w:val="24"/>
          <w:szCs w:val="24"/>
        </w:rPr>
        <w:t>6.1. ПОДРЯДЧИК несет ответственность за качество выполненных работ и предоставленных материалов и оборудования.</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Гарантийный срок на результаты работ по насто</w:t>
      </w:r>
      <w:r w:rsidR="00FB12D7" w:rsidRPr="00B9648B">
        <w:rPr>
          <w:sz w:val="24"/>
          <w:szCs w:val="24"/>
        </w:rPr>
        <w:t>ящему договору составляет 120 (С</w:t>
      </w:r>
      <w:r w:rsidRPr="00B9648B">
        <w:rPr>
          <w:sz w:val="24"/>
          <w:szCs w:val="24"/>
        </w:rPr>
        <w:t>то двадцать) месяцев. Гарантийный срок на расходные материалы и оборудование устанавливается согласно паспортным данным завода-изготовителя (но не менее 1 года).</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Гарантийный срок исчисляется с момента ввода объекта в эксплуатацию.</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6.2. В случае выявления выполнения работ с ненадлежащим качеством или отступлениями от проекта, ПОДРЯДЧИК самостоятельно и за свой счет в течение 3-х календарных дней с даты получения соответствующего требования от ЗАКАЗЧИКА (если иной срок не согласован с ЗАКАЗЧИКОМ) устраняет недостатки.</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В случае выявления несоответствий разработанной ПСД (либо выполненных на ее основе СМР) техническим условиям и необходимым согласованиям, фактическим месту и условиям выполнения проектируемых работ и нормативно-техническим требованиям (включая требования по безопасности эксплуатации и т.д.) в соответствии с абз.2 п.1.2 п.п. 3.2.15, 3.5 настоящего договора, ПОДРЯДЧИК (по согласованию с ЗАКАЗЧИКОМ)  в срок не более 10 календарных дней (если иной срок не согласован с ЗАКАЗЧИКОМ) за счет собственных средств выполняет:</w:t>
      </w:r>
    </w:p>
    <w:p w:rsidR="000D542B" w:rsidRPr="00B9648B" w:rsidRDefault="000D542B" w:rsidP="000D542B">
      <w:pPr>
        <w:keepNext/>
        <w:keepLines/>
        <w:numPr>
          <w:ilvl w:val="0"/>
          <w:numId w:val="31"/>
        </w:numPr>
        <w:tabs>
          <w:tab w:val="left" w:pos="993"/>
        </w:tabs>
        <w:suppressAutoHyphens/>
        <w:spacing w:line="240" w:lineRule="auto"/>
        <w:ind w:left="709" w:right="-29" w:firstLine="0"/>
        <w:contextualSpacing/>
        <w:rPr>
          <w:sz w:val="24"/>
          <w:szCs w:val="24"/>
        </w:rPr>
      </w:pPr>
      <w:r w:rsidRPr="00B9648B">
        <w:rPr>
          <w:sz w:val="24"/>
          <w:szCs w:val="24"/>
        </w:rPr>
        <w:t>корректировку ПСД (осуществив при необходимости сбор недостающих исходных данных),</w:t>
      </w:r>
    </w:p>
    <w:p w:rsidR="000D542B" w:rsidRPr="00B9648B" w:rsidRDefault="000D542B" w:rsidP="000D542B">
      <w:pPr>
        <w:keepNext/>
        <w:keepLines/>
        <w:numPr>
          <w:ilvl w:val="0"/>
          <w:numId w:val="31"/>
        </w:numPr>
        <w:tabs>
          <w:tab w:val="left" w:pos="993"/>
        </w:tabs>
        <w:suppressAutoHyphens/>
        <w:spacing w:line="240" w:lineRule="auto"/>
        <w:ind w:left="709" w:right="-29" w:firstLine="0"/>
        <w:contextualSpacing/>
        <w:rPr>
          <w:sz w:val="24"/>
          <w:szCs w:val="24"/>
        </w:rPr>
      </w:pPr>
      <w:r w:rsidRPr="00B9648B">
        <w:rPr>
          <w:sz w:val="24"/>
          <w:szCs w:val="24"/>
        </w:rPr>
        <w:t>СМР в соответствии со скорректированной ПСД.</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В случае неустранения недостатков ПОДРЯДЧИКОМ в вышеуказанный срок, ЗАКАЗЧИК вправе принять решение об устранении данных недостатков своими силами либо с привлечением третьих лиц. В указанном случае ПОДРЯДЧИК (в течение 10-ти календарных дней с даты получения соответствующего требования от ЗАКАЗЧИКА, если иной срок не согласован с ЗАКАЗЧИКОМ) возмещает ЗАКАЗЧИКУ расходы по устранению указанных недостатков согласно калькуляции, составленной ЗАКАЗЧИКОМ, а также ПОДРЯДЧИК несет ответственность за убытки и ущерб ЗАКАЗЧИКА и третьих лиц, которые могут быть вызваны указанными обстоятельствами.</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 xml:space="preserve">Если указанные недостатки были выявлены ЗАКАЗЧИКОМ во время выполнения ПОДРЯДЧИКОМ работ, ЗАКАЗЧИК уведомляет об этом ПОДРЯДЧИКА и стороны составляют акт с указанием в нем всех выявленных недостатков и сроков их устранения. В случае несогласия с результатами, указанными в акте, несогласная сторона обязана подписать акт и письменно изложить свои мотивированные возражения. ПОДРЯДЧИК обязан приостановить выполнение работ, которые ЗАКАЗЧИК считает несоответствующими, с момента получения уведомления до устранения по ним разногласий; работы, выполненные в указанный период без согласования с ЗАКАЗЧИКОМ и без его последующего их согласования, оплате не подлежат. </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6.3. При выявлении недостатков выполненных работ при применении ЗАКАЗЧИКОМ положений п.6.2. настоящего договора, ЗАКАЗЧИК вправе произвести возмещение своих расходов, понесенных на устранение недостатков, за счет обеспечения исполнения договора, предоставленного ПОДРЯДЧИКОМ, или произвести уменьшение цены работ, выполненных с недостатками, за счет сумм, подлежащих оплате ПОДРЯДЧИКУ по соответствующему акту приемки выполненных работ.</w:t>
      </w:r>
    </w:p>
    <w:p w:rsidR="000D542B" w:rsidRPr="00B9648B" w:rsidRDefault="000D542B" w:rsidP="000D542B">
      <w:pPr>
        <w:keepNext/>
        <w:keepLines/>
        <w:suppressAutoHyphens/>
        <w:spacing w:line="240" w:lineRule="auto"/>
        <w:ind w:right="-1" w:firstLine="720"/>
        <w:rPr>
          <w:sz w:val="24"/>
          <w:szCs w:val="24"/>
        </w:rPr>
      </w:pPr>
      <w:r w:rsidRPr="00B9648B">
        <w:rPr>
          <w:sz w:val="24"/>
          <w:szCs w:val="24"/>
        </w:rPr>
        <w:t>6.4. ПОДРЯДЧИК обязан компенсировать ЗАКАЗЧИКУ расходы, связанные с демонтажем, повторным монтажом и пуско-наладочными работами при выявлении недостатков в результатах работ в течение гарантийного срока (за исключением случаев, когда ПОДРЯДЧИК осуществлял указанные работы своими силами), в соответствии с п.8.4 Договора.</w:t>
      </w:r>
    </w:p>
    <w:p w:rsidR="000D542B" w:rsidRPr="00B9648B" w:rsidRDefault="000D542B" w:rsidP="000D542B">
      <w:pPr>
        <w:keepNext/>
        <w:keepLines/>
        <w:suppressAutoHyphens/>
        <w:spacing w:line="240" w:lineRule="auto"/>
        <w:ind w:right="-1" w:firstLine="720"/>
        <w:rPr>
          <w:sz w:val="24"/>
          <w:szCs w:val="24"/>
        </w:rPr>
      </w:pPr>
    </w:p>
    <w:p w:rsidR="000D542B" w:rsidRPr="00B9648B" w:rsidRDefault="000D542B" w:rsidP="000D542B">
      <w:pPr>
        <w:keepNext/>
        <w:keepLines/>
        <w:suppressAutoHyphens/>
        <w:spacing w:line="240" w:lineRule="auto"/>
        <w:ind w:right="-29" w:firstLine="720"/>
        <w:jc w:val="center"/>
        <w:rPr>
          <w:b/>
          <w:sz w:val="24"/>
          <w:szCs w:val="24"/>
        </w:rPr>
      </w:pPr>
      <w:r w:rsidRPr="00B9648B">
        <w:rPr>
          <w:b/>
          <w:sz w:val="24"/>
          <w:szCs w:val="24"/>
        </w:rPr>
        <w:t>7. СРОК ДЕЙСТВИЯ ДОГОВОРА.</w:t>
      </w:r>
    </w:p>
    <w:p w:rsidR="000D542B" w:rsidRPr="00B9648B" w:rsidRDefault="000D542B" w:rsidP="000D542B">
      <w:pPr>
        <w:keepNext/>
        <w:keepLines/>
        <w:suppressAutoHyphens/>
        <w:spacing w:line="240" w:lineRule="auto"/>
        <w:ind w:right="-29" w:firstLine="720"/>
        <w:jc w:val="center"/>
        <w:rPr>
          <w:b/>
          <w:sz w:val="24"/>
          <w:szCs w:val="24"/>
        </w:rPr>
      </w:pPr>
    </w:p>
    <w:p w:rsidR="000D542B" w:rsidRPr="00B9648B" w:rsidRDefault="000D542B" w:rsidP="000D542B">
      <w:pPr>
        <w:keepNext/>
        <w:keepLines/>
        <w:suppressAutoHyphens/>
        <w:spacing w:line="240" w:lineRule="auto"/>
        <w:ind w:right="-29" w:firstLine="720"/>
        <w:rPr>
          <w:sz w:val="24"/>
          <w:szCs w:val="24"/>
        </w:rPr>
      </w:pPr>
      <w:r w:rsidRPr="00B9648B">
        <w:rPr>
          <w:sz w:val="24"/>
          <w:szCs w:val="24"/>
        </w:rPr>
        <w:t>7.1. Настоящий договор считается заключенным и вступает в силу с момента подписания его обеими Сторонами и действует до полного исполнения Сторонами своих обязательств по настоящему договору, за исключением случаев, предусмотренных п.п.3.5, 7.2, 7.3 настоящего договора.</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lastRenderedPageBreak/>
        <w:t>7.2. В случае выполнения ПОДРЯДЧИКОМ работ с отставанием от предусмотренных сроков на срок более 10 календарных дней по вине ПОДРЯДЧИКА, ЗАКАЗЧИК вправе отказаться от исполнения Договора, расторгнуть его (без предварительного уведомления) с даты, указанной в соответствующем уведомлении ЗАКАЗЧИКА, и потребовать возмещения убытков.</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ЗАКАЗЧИК также вправе отказаться от исполнения Договора и расторгнуть его (без предварительного уведомления. с даты, указанной в соответствующем уведомлении ЗАКАЗЧИКА) в случае получения отрицательного заключения ТЦА и отказа ПОДРЯДЧИКА устранить замечания, явившиеся причиной данного отрицательного заключения; при этом  выполненные до указанного уведомления работы признаются непригодными для использования и оплате не подлежат, данная ситуация расценивается как основание для расторжения Договора ЗАКАЗЧИКОМ в связи с отказом ПОДРЯДЧИКА от выполнения обязательств по Договору.</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7.3. ЗАКАЗЧИК вправе досрочно в одностороннем порядке расторгнуть настоящий договор, предварительно уведомив об этом ПОДРЯДЧИКА не менее чем за 3 рабочих дня. При этом ЗАКАЗЧИК не несет какой-либо ответственности перед ПОДРЯДЧИКОМ и его контрагентами за их возможные прямые или косвенные убытки, вызванные указанным расторжением.</w:t>
      </w:r>
    </w:p>
    <w:p w:rsidR="000D542B" w:rsidRPr="00B9648B" w:rsidRDefault="000D542B" w:rsidP="000D542B">
      <w:pPr>
        <w:keepNext/>
        <w:keepLines/>
        <w:suppressAutoHyphens/>
        <w:spacing w:line="240" w:lineRule="auto"/>
        <w:ind w:right="-29" w:firstLine="720"/>
        <w:rPr>
          <w:sz w:val="24"/>
          <w:szCs w:val="24"/>
        </w:rPr>
      </w:pPr>
      <w:r w:rsidRPr="00B9648B">
        <w:rPr>
          <w:sz w:val="24"/>
          <w:szCs w:val="24"/>
        </w:rPr>
        <w:t xml:space="preserve">7.4. В случаях, предусмотренных п.п.7.2, 7.3 настоящего договора, ПОДРЯДЧИК обязан прекратить дальнейшее исполнение настоящего договора немедленно после получения соответствующего уведомления ЗАКАЗЧИКА о расторжении договора. Работы, выполненные ПОДРЯДЧИКОМ после получения соответствующего уведомления ЗАКАЗЧИКА, приемке и оплате ЗАКАЗЧИКОМ не подлежат. </w:t>
      </w:r>
    </w:p>
    <w:p w:rsidR="000D542B" w:rsidRPr="00B9648B" w:rsidRDefault="000D542B" w:rsidP="000D542B">
      <w:pPr>
        <w:keepNext/>
        <w:keepLines/>
        <w:suppressAutoHyphens/>
        <w:spacing w:line="240" w:lineRule="auto"/>
        <w:ind w:right="-29" w:firstLine="720"/>
        <w:jc w:val="center"/>
        <w:rPr>
          <w:b/>
          <w:sz w:val="24"/>
          <w:szCs w:val="24"/>
        </w:rPr>
      </w:pPr>
    </w:p>
    <w:p w:rsidR="000D542B" w:rsidRPr="00B9648B" w:rsidRDefault="000D542B" w:rsidP="000D542B">
      <w:pPr>
        <w:keepNext/>
        <w:keepLines/>
        <w:suppressAutoHyphens/>
        <w:spacing w:line="240" w:lineRule="auto"/>
        <w:ind w:right="-29" w:firstLine="720"/>
        <w:jc w:val="center"/>
        <w:rPr>
          <w:b/>
          <w:sz w:val="24"/>
          <w:szCs w:val="24"/>
        </w:rPr>
      </w:pPr>
      <w:r w:rsidRPr="00B9648B">
        <w:rPr>
          <w:b/>
          <w:sz w:val="24"/>
          <w:szCs w:val="24"/>
        </w:rPr>
        <w:t>8. ОТВЕТСТВЕННОСТЬ</w:t>
      </w:r>
    </w:p>
    <w:p w:rsidR="000D542B" w:rsidRPr="00B9648B" w:rsidRDefault="000D542B" w:rsidP="000D542B">
      <w:pPr>
        <w:keepNext/>
        <w:keepLines/>
        <w:suppressAutoHyphens/>
        <w:spacing w:line="240" w:lineRule="auto"/>
        <w:ind w:right="-29" w:firstLine="720"/>
        <w:jc w:val="center"/>
        <w:rPr>
          <w:b/>
          <w:sz w:val="24"/>
          <w:szCs w:val="24"/>
        </w:rPr>
      </w:pPr>
    </w:p>
    <w:p w:rsidR="000D542B" w:rsidRPr="00B9648B" w:rsidRDefault="000D542B" w:rsidP="000D542B">
      <w:pPr>
        <w:keepNext/>
        <w:keepLines/>
        <w:spacing w:line="240" w:lineRule="auto"/>
        <w:ind w:right="-29" w:firstLine="720"/>
        <w:rPr>
          <w:sz w:val="24"/>
          <w:szCs w:val="24"/>
        </w:rPr>
      </w:pPr>
      <w:r w:rsidRPr="00B9648B">
        <w:rPr>
          <w:sz w:val="24"/>
          <w:szCs w:val="24"/>
        </w:rPr>
        <w:t>8.1. Стороны не несут ответственности за частичное или полное неисполнение обязательств по настоящему договору в случае форс-мажора: наводнения, землетрясения, войны, военных операций любого характера, блокады, забастовок и т.д., когда такие обстоятельства непосредственно действуют на исполнение обязательства. В этом случае время, обусловленное для исполнения обязательств, продлевается на период, равный продолжительности действия этих обстоятельств.</w:t>
      </w:r>
    </w:p>
    <w:p w:rsidR="000D542B" w:rsidRPr="00B9648B" w:rsidRDefault="000D542B" w:rsidP="000D542B">
      <w:pPr>
        <w:keepNext/>
        <w:keepLines/>
        <w:spacing w:line="240" w:lineRule="auto"/>
        <w:ind w:right="-29" w:firstLine="720"/>
        <w:rPr>
          <w:sz w:val="24"/>
          <w:szCs w:val="24"/>
        </w:rPr>
      </w:pPr>
      <w:r w:rsidRPr="00B9648B">
        <w:rPr>
          <w:sz w:val="24"/>
          <w:szCs w:val="24"/>
        </w:rPr>
        <w:t>8.2. Риск утраты, случайной гибели или случайного повреждения материалов, оборудования и результатов выполненных работ до их приемки ЗАКАЗЧИКОМ несет ПОДРЯДЧИК.</w:t>
      </w:r>
    </w:p>
    <w:p w:rsidR="000D542B" w:rsidRPr="00B9648B" w:rsidRDefault="000D542B" w:rsidP="000D542B">
      <w:pPr>
        <w:keepNext/>
        <w:keepLines/>
        <w:snapToGrid w:val="0"/>
        <w:spacing w:line="240" w:lineRule="auto"/>
        <w:ind w:right="-29" w:firstLine="720"/>
        <w:rPr>
          <w:snapToGrid/>
          <w:sz w:val="24"/>
          <w:szCs w:val="24"/>
        </w:rPr>
      </w:pPr>
      <w:r w:rsidRPr="00B9648B">
        <w:rPr>
          <w:snapToGrid/>
          <w:sz w:val="24"/>
          <w:szCs w:val="24"/>
        </w:rPr>
        <w:t>При причинении в ходе производства работ ущерба имуществу ЗАКАЗЧИКА или третьих лиц, ПОДРЯДЧИК обязуется в 10-дневный срок возместить ущерб, нанесенный в результате повреждения имущества.</w:t>
      </w:r>
    </w:p>
    <w:p w:rsidR="000D542B" w:rsidRPr="00B9648B" w:rsidRDefault="000D542B" w:rsidP="000D542B">
      <w:pPr>
        <w:keepNext/>
        <w:keepLines/>
        <w:spacing w:line="240" w:lineRule="auto"/>
        <w:ind w:right="-29" w:firstLine="720"/>
        <w:rPr>
          <w:sz w:val="24"/>
          <w:szCs w:val="24"/>
        </w:rPr>
      </w:pPr>
      <w:r w:rsidRPr="00B9648B">
        <w:rPr>
          <w:sz w:val="24"/>
          <w:szCs w:val="24"/>
        </w:rPr>
        <w:t>В случае выявления в ходе проверки контролирующими (надзорными) органами несоответствия разработанной ПОДРЯДЧИКОМ в рамках настоящего договора ПСД требованиям нормативно-технической документации, а также в случае необоснованного завышения объемов работ и стоимости в разработанной ПСД, ПОДРЯДЧИК обязуется выплатить ЗАКАЗЧИКУ штраф в размере двукратной стоимости завышенного объема работ, а также возместить понесенные ЗАКАЗЧИКОМ убытки (включая также штрафные санкции, наложенные на ЗАКАЗЧИКА контролирующими органами, и пени).</w:t>
      </w:r>
    </w:p>
    <w:p w:rsidR="000D542B" w:rsidRPr="00B9648B" w:rsidRDefault="000D542B" w:rsidP="000D542B">
      <w:pPr>
        <w:keepNext/>
        <w:keepLines/>
        <w:spacing w:line="240" w:lineRule="auto"/>
        <w:ind w:right="-29" w:firstLine="720"/>
        <w:rPr>
          <w:sz w:val="24"/>
          <w:szCs w:val="24"/>
        </w:rPr>
      </w:pPr>
      <w:r w:rsidRPr="00B9648B">
        <w:rPr>
          <w:sz w:val="24"/>
          <w:szCs w:val="24"/>
        </w:rPr>
        <w:t xml:space="preserve">В случае неисполнения ПОДРЯДЧИКОМ обязательств публично-правового характера (в частности в сфере налогового законодательства), если это повлекло имущественные потери ЗАКАЗЧИКА из-за допущенного ПОДРЯДЧИКОМ нарушения (в частности отказ налоговых органов ЗАКАЗЧИКУ в вычете/возмещении НДС, доначисление налога на прибыль), ПОДРЯДЧИК обязуется возместить понесенные ЗАКАЗЧИКОМ имущественные потери (в размере невозмещенного/непринятого к вычету НДС, доначисленного налога на прибыль).  </w:t>
      </w:r>
    </w:p>
    <w:p w:rsidR="000D542B" w:rsidRPr="00B9648B" w:rsidRDefault="000D542B" w:rsidP="000D542B">
      <w:pPr>
        <w:keepNext/>
        <w:keepLines/>
        <w:spacing w:line="240" w:lineRule="auto"/>
        <w:ind w:right="-29" w:firstLine="720"/>
        <w:rPr>
          <w:sz w:val="24"/>
          <w:szCs w:val="24"/>
        </w:rPr>
      </w:pPr>
      <w:r w:rsidRPr="00B9648B">
        <w:rPr>
          <w:sz w:val="24"/>
          <w:szCs w:val="24"/>
        </w:rPr>
        <w:t>8.3. Ответственность ПОДРЯДЧИКА за ненадлежащее исполнение обязательств по настоящему договору:</w:t>
      </w:r>
    </w:p>
    <w:p w:rsidR="000D542B" w:rsidRPr="00B9648B" w:rsidRDefault="000D542B" w:rsidP="000D542B">
      <w:pPr>
        <w:keepNext/>
        <w:keepLines/>
        <w:spacing w:line="240" w:lineRule="auto"/>
        <w:ind w:right="-29" w:firstLine="720"/>
        <w:rPr>
          <w:sz w:val="24"/>
          <w:szCs w:val="24"/>
        </w:rPr>
      </w:pPr>
      <w:r w:rsidRPr="00B9648B">
        <w:rPr>
          <w:sz w:val="24"/>
          <w:szCs w:val="24"/>
        </w:rPr>
        <w:lastRenderedPageBreak/>
        <w:t>8.3.1. При нарушении ПОДРЯДЧИКОМ общих сроков выполнения работ, предусмотренных п.1.1 настоящего договора, или сроков выполнения работ, предусмотренных п.п.1.1.1, 1.1.2 настоящего договора и/или графиками</w:t>
      </w:r>
      <w:r w:rsidRPr="00B9648B" w:rsidDel="006978AC">
        <w:rPr>
          <w:sz w:val="24"/>
          <w:szCs w:val="24"/>
        </w:rPr>
        <w:t xml:space="preserve"> </w:t>
      </w:r>
      <w:r w:rsidRPr="00B9648B">
        <w:rPr>
          <w:sz w:val="24"/>
          <w:szCs w:val="24"/>
        </w:rPr>
        <w:t>(Приложения № 3,4 к настоящему договору), и/или при устранении ПОДРЯДЧИКОМ замечаний к результатам работ и/или выявленных недостатков выполненных работ с нарушением соответствующих сроков, предусмотренных настоящим договором, ЗАКАЗЧИК имеет право начислить ПОДРЯДЧИКУ пени:</w:t>
      </w:r>
    </w:p>
    <w:p w:rsidR="000D542B" w:rsidRPr="00B9648B" w:rsidRDefault="000D542B" w:rsidP="000D542B">
      <w:pPr>
        <w:keepNext/>
        <w:keepLines/>
        <w:spacing w:line="240" w:lineRule="auto"/>
        <w:ind w:right="-29" w:firstLine="720"/>
        <w:rPr>
          <w:sz w:val="24"/>
          <w:szCs w:val="24"/>
        </w:rPr>
      </w:pPr>
      <w:r w:rsidRPr="00B9648B">
        <w:rPr>
          <w:sz w:val="24"/>
          <w:szCs w:val="24"/>
        </w:rPr>
        <w:t>- по работам, предусмотренным п.п.1.1.1 настоящего договора - в размере 0,1% от стоимости работ, указанной в п.2.1.1 настоящего договора, за каждый день просрочки;</w:t>
      </w:r>
    </w:p>
    <w:p w:rsidR="000D542B" w:rsidRPr="00B9648B" w:rsidRDefault="000D542B" w:rsidP="000D542B">
      <w:pPr>
        <w:keepNext/>
        <w:keepLines/>
        <w:spacing w:line="240" w:lineRule="auto"/>
        <w:ind w:right="-29" w:firstLine="720"/>
        <w:rPr>
          <w:sz w:val="24"/>
          <w:szCs w:val="24"/>
        </w:rPr>
      </w:pPr>
      <w:r w:rsidRPr="00B9648B">
        <w:rPr>
          <w:sz w:val="24"/>
          <w:szCs w:val="24"/>
        </w:rPr>
        <w:t>- по работам, предусмотренным п.п.1.1.2 настоящего договора - в размере 0,1% от стоимости работ, срок выполнения (или срок устранения недостатков) которых нарушен, за каждый день просрочки; при этом при применении пени за несвоевременное устранение недостатков работ, под стоимостью работ понимается общая стоимость работ по акту о приемке работ, включающему в себя работы, срок устранении недостатков которых нарушен.</w:t>
      </w:r>
    </w:p>
    <w:p w:rsidR="000D542B" w:rsidRPr="00B9648B" w:rsidRDefault="000D542B" w:rsidP="000D542B">
      <w:pPr>
        <w:keepNext/>
        <w:keepLines/>
        <w:spacing w:line="240" w:lineRule="auto"/>
        <w:ind w:right="-1" w:firstLine="720"/>
        <w:rPr>
          <w:sz w:val="24"/>
          <w:szCs w:val="24"/>
        </w:rPr>
      </w:pPr>
      <w:r w:rsidRPr="00B9648B">
        <w:rPr>
          <w:sz w:val="24"/>
          <w:szCs w:val="24"/>
        </w:rPr>
        <w:t xml:space="preserve">В случае нарушения любого из указанных сроков более чем на 15 календарных дней, ЗАКАЗЧИК имеет право начислить ПОДРЯДЧИКУ неустойку в размере 5% от общей цены договора, указанной в п.2.1 настоящего договора. Применение указанной неустойки за соответствующее конкретное нарушение не лишает Заказчика права последующего начисления неустойки, предусмотренной абз.1 настоящего пункта Договора, в случае дальнейшей просрочки соответствующего обязательства, и/или права применения неустойки, предусмотренной настоящим абзацем, при ином нарушении, подпадающим под действие настоящего пункта Договора. </w:t>
      </w:r>
    </w:p>
    <w:p w:rsidR="000D542B" w:rsidRPr="00B9648B" w:rsidRDefault="000D542B" w:rsidP="000D542B">
      <w:pPr>
        <w:keepNext/>
        <w:keepLines/>
        <w:spacing w:line="240" w:lineRule="auto"/>
        <w:ind w:right="-29" w:firstLine="720"/>
        <w:rPr>
          <w:sz w:val="24"/>
          <w:szCs w:val="24"/>
        </w:rPr>
      </w:pPr>
      <w:r w:rsidRPr="00B9648B">
        <w:rPr>
          <w:sz w:val="24"/>
          <w:szCs w:val="24"/>
        </w:rPr>
        <w:t>8.3.2. При устранении недостатков выполненных работ ЗАКАЗЧИКОМ (в случае неустранения их ПОДРЯДЧИКОМ в срок, предусмотренный настоящим договором), помимо возмещения ЗАКАЗЧИКУ расходов по их устранению в порядке, предусмотренном настоящим договором, ПОДРЯДЧИК обязан выплатить ЗАКАЗЧИКУ неустойку (при принятии ЗАКАЗЧИКОМ решения о ее применении) в размере 5% от общей стоимости работ, недостатки которых устранялись ЗАКАЗЧИКОМ.</w:t>
      </w:r>
    </w:p>
    <w:p w:rsidR="000D542B" w:rsidRPr="00B9648B" w:rsidRDefault="000D542B" w:rsidP="000D542B">
      <w:pPr>
        <w:keepNext/>
        <w:keepLines/>
        <w:spacing w:line="240" w:lineRule="auto"/>
        <w:ind w:right="-29" w:firstLine="709"/>
        <w:rPr>
          <w:bCs w:val="0"/>
          <w:sz w:val="24"/>
          <w:szCs w:val="24"/>
        </w:rPr>
      </w:pPr>
      <w:r w:rsidRPr="00B9648B">
        <w:rPr>
          <w:sz w:val="24"/>
          <w:szCs w:val="24"/>
        </w:rPr>
        <w:t>8.3.3. В случае выполнения ПОДРЯДЧИКОМ работ с ненадлежащим качеством и при неустранении данных недостатков выполненных работ в соответствии с настоящим договором, ЗАКАЗЧИК вправе (но не обязан) принять у ПОДРЯДЧИКА данные работы, при этом:</w:t>
      </w:r>
    </w:p>
    <w:p w:rsidR="000D542B" w:rsidRPr="00B9648B" w:rsidRDefault="000D542B" w:rsidP="000D542B">
      <w:pPr>
        <w:keepNext/>
        <w:keepLines/>
        <w:spacing w:line="240" w:lineRule="auto"/>
        <w:ind w:right="-29" w:firstLine="709"/>
        <w:rPr>
          <w:bCs w:val="0"/>
          <w:sz w:val="24"/>
          <w:szCs w:val="24"/>
        </w:rPr>
      </w:pPr>
      <w:r w:rsidRPr="00B9648B">
        <w:rPr>
          <w:sz w:val="24"/>
          <w:szCs w:val="24"/>
        </w:rPr>
        <w:t>- цена данных принятых работ подлежит уменьшению соответственно выявленным недостаткам,</w:t>
      </w:r>
    </w:p>
    <w:p w:rsidR="000D542B" w:rsidRPr="00B9648B" w:rsidRDefault="000D542B" w:rsidP="000D542B">
      <w:pPr>
        <w:keepNext/>
        <w:keepLines/>
        <w:spacing w:line="240" w:lineRule="auto"/>
        <w:ind w:right="-29" w:firstLine="709"/>
        <w:rPr>
          <w:bCs w:val="0"/>
          <w:sz w:val="24"/>
          <w:szCs w:val="24"/>
        </w:rPr>
      </w:pPr>
      <w:r w:rsidRPr="00B9648B">
        <w:rPr>
          <w:sz w:val="24"/>
          <w:szCs w:val="24"/>
        </w:rPr>
        <w:t>- ПОДРЯДЧИК обязан выплатить ЗАКАЗЧИКУ неустойку (при принятии ЗАКАЗЧИКОМ решения о ее применении) в размере 5% от цены договора, указанной в п.2.1 настоящего договора.</w:t>
      </w:r>
    </w:p>
    <w:p w:rsidR="000D542B" w:rsidRPr="00B9648B" w:rsidRDefault="000D542B" w:rsidP="000D542B">
      <w:pPr>
        <w:keepNext/>
        <w:keepLines/>
        <w:spacing w:line="240" w:lineRule="auto"/>
        <w:ind w:right="-29" w:firstLine="709"/>
        <w:rPr>
          <w:bCs w:val="0"/>
          <w:sz w:val="24"/>
          <w:szCs w:val="24"/>
        </w:rPr>
      </w:pPr>
      <w:r w:rsidRPr="00B9648B">
        <w:rPr>
          <w:sz w:val="24"/>
          <w:szCs w:val="24"/>
        </w:rPr>
        <w:t>8.3.4. При нарушении ПОДРЯДЧИКОМ иных сроков исполнения обязательств по настоящему договору (непредусмотренных п.п. 8.3.1-8.3.3 настоящего договора), в том числе по п.4.2.1-4.2.2, п.4.3  настоящего договора, ПОДРЯДЧИК обязан выплатить ЗАКАЗЧИКУ неустойку (при принятии ЗАКАЗЧИКОМ решения о ее применении) в размере 5 000,00 рублей за каждый день просрочки.</w:t>
      </w:r>
    </w:p>
    <w:p w:rsidR="000D542B" w:rsidRPr="00B9648B" w:rsidRDefault="000D542B" w:rsidP="000D542B">
      <w:pPr>
        <w:keepNext/>
        <w:keepLines/>
        <w:spacing w:line="240" w:lineRule="auto"/>
        <w:ind w:right="-29" w:firstLine="709"/>
        <w:rPr>
          <w:bCs w:val="0"/>
          <w:sz w:val="24"/>
          <w:szCs w:val="24"/>
        </w:rPr>
      </w:pPr>
      <w:r w:rsidRPr="00B9648B">
        <w:rPr>
          <w:sz w:val="24"/>
          <w:szCs w:val="24"/>
        </w:rPr>
        <w:t>Оплата неустойки не освобождает от исполнения соответствующего обязательства по договору.</w:t>
      </w:r>
    </w:p>
    <w:p w:rsidR="000D542B" w:rsidRPr="00B9648B" w:rsidRDefault="000D542B" w:rsidP="000D542B">
      <w:pPr>
        <w:keepNext/>
        <w:keepLines/>
        <w:spacing w:line="240" w:lineRule="auto"/>
        <w:ind w:right="-29" w:firstLine="709"/>
        <w:rPr>
          <w:sz w:val="24"/>
          <w:szCs w:val="24"/>
        </w:rPr>
      </w:pPr>
      <w:r w:rsidRPr="00B9648B">
        <w:rPr>
          <w:sz w:val="24"/>
          <w:szCs w:val="24"/>
        </w:rPr>
        <w:t>8.3.5. Ответственность за иные нарушения:</w:t>
      </w:r>
    </w:p>
    <w:p w:rsidR="000D542B" w:rsidRPr="00B9648B" w:rsidRDefault="000D542B" w:rsidP="000D542B">
      <w:pPr>
        <w:keepNext/>
        <w:keepLines/>
        <w:spacing w:line="240" w:lineRule="auto"/>
        <w:ind w:right="-29" w:firstLine="709"/>
        <w:rPr>
          <w:sz w:val="24"/>
          <w:szCs w:val="24"/>
        </w:rPr>
      </w:pPr>
      <w:r w:rsidRPr="00B9648B">
        <w:rPr>
          <w:sz w:val="24"/>
          <w:szCs w:val="24"/>
        </w:rPr>
        <w:t xml:space="preserve">8.3.5.1. При нарушении ПОДРЯДЧИКОМ предусмотренных положениями настоящего договора (в том числе п.п.3.2.7, 4.2) обязательств по осуществлению видеофиксации производства работ и/или предоставлению сформированных видеоархивов ЗАКАЗЧИКУ при сдаче работ (в том числе, но не ограничиваясь, при выявлении неполной, некачественной, недостоверной видеофиксации, нарушений требований к ее выполнению, невозможности достоверно установить место и время осуществления съемки) ПОДРЯДЧИК обязан выплатить ЗАКАЗЧИКУ неустойку (при принятии ЗАКАЗЧИКОМ решения о ее применении) в размере 10% от стоимости работ по каждому акту выполненных работ, по которому отсутствует/ненадлежаще выполнена/ненадлежаще предоставлена видеофиксация работ. Фактическая приемка ЗАКАЗЧИКОМ работ (включая подписание актов выполненных работ) как до, так и после выявления вышеуказанного нарушения, а также факт отсутствия претензий к качеству и/или объему работ не влияют на право ЗАКАЗЧИКА применить указанную неустойку и, соответственно, на обязанность ПОДРЯДЧИКА по ее оплате.  </w:t>
      </w:r>
    </w:p>
    <w:p w:rsidR="000D542B" w:rsidRPr="00B9648B" w:rsidRDefault="000D542B" w:rsidP="000D542B">
      <w:pPr>
        <w:keepNext/>
        <w:keepLines/>
        <w:autoSpaceDE w:val="0"/>
        <w:autoSpaceDN w:val="0"/>
        <w:spacing w:line="240" w:lineRule="auto"/>
        <w:ind w:right="-29" w:firstLine="709"/>
        <w:rPr>
          <w:sz w:val="24"/>
          <w:szCs w:val="24"/>
        </w:rPr>
      </w:pPr>
      <w:r w:rsidRPr="00B9648B">
        <w:rPr>
          <w:sz w:val="24"/>
          <w:szCs w:val="24"/>
        </w:rPr>
        <w:lastRenderedPageBreak/>
        <w:t xml:space="preserve">8.3.5.2. При нарушении ПОДРЯДЧИКОМ обязательства по возвращению средств ограждения мест производства работ, предусмотренного п.3.2.10.3 настоящего договора, ПОДРЯДЧИК обязуется оплатить ЗАКАЗЧИКУ неустойку (при принятии ЗАКАЗЧИКОМ решения о ее применении) в размере 15 000,00 рублей за каждое выявленное нарушение. </w:t>
      </w:r>
    </w:p>
    <w:p w:rsidR="000D542B" w:rsidRPr="00B9648B" w:rsidRDefault="000D542B" w:rsidP="000D542B">
      <w:pPr>
        <w:keepNext/>
        <w:keepLines/>
        <w:autoSpaceDE w:val="0"/>
        <w:autoSpaceDN w:val="0"/>
        <w:spacing w:line="240" w:lineRule="auto"/>
        <w:ind w:right="-29" w:firstLine="709"/>
        <w:rPr>
          <w:sz w:val="24"/>
          <w:szCs w:val="24"/>
        </w:rPr>
      </w:pPr>
      <w:r w:rsidRPr="00B9648B">
        <w:rPr>
          <w:sz w:val="24"/>
          <w:szCs w:val="24"/>
        </w:rPr>
        <w:t>8.3.5.3. В случае нарушения ПОДРЯДЧИКОМ предусмотренных п.9.4 настоящего договора обязательств по получению предварительного письменного согласия должника на переход прав (требований) кредитора по настоящему договору к другому лицу, размер применяемой неустойки  составляет 10% от суммы уступленного права (требования) за каждый случай выявления нарушения.</w:t>
      </w:r>
    </w:p>
    <w:p w:rsidR="000D542B" w:rsidRPr="00B9648B" w:rsidRDefault="000D542B" w:rsidP="000D542B">
      <w:pPr>
        <w:keepNext/>
        <w:keepLines/>
        <w:spacing w:line="240" w:lineRule="auto"/>
        <w:ind w:right="-1" w:firstLine="709"/>
        <w:rPr>
          <w:sz w:val="24"/>
          <w:szCs w:val="24"/>
        </w:rPr>
      </w:pPr>
      <w:r w:rsidRPr="00B9648B">
        <w:rPr>
          <w:sz w:val="24"/>
          <w:szCs w:val="24"/>
        </w:rPr>
        <w:t>8.3.5.4. В случае выявления по результатам инспекций и проверок надзорных органов либо уполномоченных представителей Заказчика нарушений Подрядчиком (а также привлеченных им третьих лиц) при проведении работ норм охраны труда и промышленной безопасности, норм электро- и пожаробезопасности, ПОДРЯДЧИК обязан уплатить по требованию Заказчика единовременный штраф в размере 50 000,00 рублей</w:t>
      </w:r>
    </w:p>
    <w:p w:rsidR="000D542B" w:rsidRPr="00B9648B" w:rsidRDefault="000D542B" w:rsidP="000D542B">
      <w:pPr>
        <w:keepNext/>
        <w:keepLines/>
        <w:spacing w:line="240" w:lineRule="auto"/>
        <w:ind w:right="-1" w:firstLine="709"/>
        <w:rPr>
          <w:sz w:val="24"/>
          <w:szCs w:val="24"/>
        </w:rPr>
      </w:pPr>
      <w:r w:rsidRPr="00B9648B">
        <w:rPr>
          <w:sz w:val="24"/>
          <w:szCs w:val="24"/>
        </w:rPr>
        <w:t>Фактом фиксации уполномоченными представителями Заказчика выявленных нарушений являются фото-, видеоматериалы и иные документы.</w:t>
      </w:r>
    </w:p>
    <w:p w:rsidR="000D542B" w:rsidRPr="00B9648B" w:rsidRDefault="000D542B" w:rsidP="000D542B">
      <w:pPr>
        <w:keepNext/>
        <w:keepLines/>
        <w:spacing w:line="240" w:lineRule="auto"/>
        <w:ind w:right="-1" w:firstLine="709"/>
        <w:rPr>
          <w:sz w:val="24"/>
          <w:szCs w:val="24"/>
        </w:rPr>
      </w:pPr>
      <w:r w:rsidRPr="00B9648B">
        <w:rPr>
          <w:sz w:val="24"/>
          <w:szCs w:val="24"/>
        </w:rPr>
        <w:t>8.3.5.5. За нарушения Подрядчиком (а также привлеченными им третьими лицами)  сроков, установленных предписаниями государственных органов регулирования и надзора РФ для устранения нарушений правил и норм охраны труда, пожарной и промышленной безопасности, правил и норм по охране окружающей среды и прочих обязательных требований, ПОДРЯДЧИК обязан уплатить по требованию ЗАКАЗЧИКА единовременный штраф в размере 50 000,00 рублей, за каждое такое нарушение.</w:t>
      </w:r>
    </w:p>
    <w:p w:rsidR="000D542B" w:rsidRPr="00B9648B" w:rsidRDefault="000D542B" w:rsidP="000D542B">
      <w:pPr>
        <w:keepNext/>
        <w:keepLines/>
        <w:spacing w:line="240" w:lineRule="auto"/>
        <w:ind w:right="-1" w:firstLine="709"/>
        <w:rPr>
          <w:sz w:val="24"/>
          <w:szCs w:val="24"/>
        </w:rPr>
      </w:pPr>
      <w:r w:rsidRPr="00B9648B">
        <w:rPr>
          <w:sz w:val="24"/>
          <w:szCs w:val="24"/>
        </w:rPr>
        <w:t>8.3.5.6. За несвоевременную уборку и вывоз Подрядчиком (а также привлеченными им третьими лицами) со строительной площадки мусора, неиспользованных материалов, инструмента ПОДРЯДЧИК обязан уплатить Заказчику по требованию последнего единовременный штраф в размере 50 000,00 рублей за каждый такой установленный факт. Оплата штрафа не освобождает ПОДРЯДЧИКА от исполнения обязанности по уборке и вывозу мусора со строительной площадки.</w:t>
      </w:r>
    </w:p>
    <w:p w:rsidR="000D542B" w:rsidRPr="00B9648B" w:rsidRDefault="000D542B" w:rsidP="000D542B">
      <w:pPr>
        <w:keepNext/>
        <w:keepLines/>
        <w:autoSpaceDE w:val="0"/>
        <w:autoSpaceDN w:val="0"/>
        <w:spacing w:line="240" w:lineRule="auto"/>
        <w:ind w:right="-29" w:firstLine="709"/>
        <w:rPr>
          <w:sz w:val="24"/>
          <w:szCs w:val="24"/>
        </w:rPr>
      </w:pPr>
      <w:r w:rsidRPr="00B9648B">
        <w:rPr>
          <w:sz w:val="24"/>
          <w:szCs w:val="24"/>
        </w:rPr>
        <w:t xml:space="preserve">8.3.5.7. При нарушении ПОДРЯДЧИКОМ иных обязательств по настоящему договору (непредусмотренных п.п. 8.3.1-8.3.4 настоящего договора), в том числе иных положений раздела 3 настоящего договора, ПОДРЯДЧИК обязан выплатить ЗАКАЗЧИКУ неустойку (при принятии ЗАКАЗЧИКОМ решения о ее применении) в размере 15 000,00 рублей за каждый случай выявления нарушения. </w:t>
      </w:r>
    </w:p>
    <w:p w:rsidR="000D542B" w:rsidRPr="00B9648B" w:rsidRDefault="000D542B" w:rsidP="000D542B">
      <w:pPr>
        <w:keepNext/>
        <w:keepLines/>
        <w:autoSpaceDE w:val="0"/>
        <w:autoSpaceDN w:val="0"/>
        <w:spacing w:line="240" w:lineRule="auto"/>
        <w:ind w:right="-29" w:firstLine="709"/>
        <w:rPr>
          <w:sz w:val="24"/>
          <w:szCs w:val="24"/>
        </w:rPr>
      </w:pPr>
      <w:r w:rsidRPr="00B9648B">
        <w:rPr>
          <w:sz w:val="24"/>
          <w:szCs w:val="24"/>
        </w:rPr>
        <w:t xml:space="preserve">Оплата неустойки не освобождает от исполнения соответствующего обязательства по договору, в том числе по оплате невозвращенных средств ограждения в соответствии с абз.3 п.4.2.2 настоящего договора. </w:t>
      </w:r>
    </w:p>
    <w:p w:rsidR="000D542B" w:rsidRPr="00B9648B" w:rsidRDefault="000D542B" w:rsidP="000D542B">
      <w:pPr>
        <w:keepNext/>
        <w:keepLines/>
        <w:autoSpaceDE w:val="0"/>
        <w:autoSpaceDN w:val="0"/>
        <w:spacing w:line="240" w:lineRule="auto"/>
        <w:ind w:right="-29" w:firstLine="709"/>
        <w:rPr>
          <w:sz w:val="24"/>
          <w:szCs w:val="24"/>
        </w:rPr>
      </w:pPr>
      <w:r w:rsidRPr="00B9648B">
        <w:rPr>
          <w:sz w:val="24"/>
          <w:szCs w:val="24"/>
        </w:rPr>
        <w:t>8.3.6. ПОДРЯДЧИК обязуется самостоятельно нести ответственность за ненадлежащее выполнение обязанностей, предусмотренных п.п.3.2.4-3.2.6 настоящего договора, и возмещает убытки ЗАКАЗЧИКУ (в том числе в случае предъявления ЗАКАЗЧИКУ штрафов, убытков и неустоек) и третьим лицам, причиненные вследствие нарушения ПОДРЯДЧИКОМ данных обязанностей.</w:t>
      </w:r>
    </w:p>
    <w:p w:rsidR="000D542B" w:rsidRPr="00B9648B" w:rsidRDefault="000D542B" w:rsidP="000D542B">
      <w:pPr>
        <w:keepNext/>
        <w:keepLines/>
        <w:spacing w:line="240" w:lineRule="auto"/>
        <w:ind w:firstLine="709"/>
        <w:rPr>
          <w:sz w:val="24"/>
          <w:szCs w:val="24"/>
        </w:rPr>
      </w:pPr>
      <w:r w:rsidRPr="00B9648B">
        <w:rPr>
          <w:sz w:val="24"/>
          <w:szCs w:val="24"/>
        </w:rPr>
        <w:t xml:space="preserve">8.3.7. В случае  прекращения/расторжения Договора (в том числе с соответствии с п.7.2 Договора) по причине неисполнения либо ненадлежащего исполнения ПОДРЯДЧИКОМ своих обязательств по Договору, а также в случае отказа ПОДРЯДЧИКА от выполнения в соответствии с условиями Договора Работ или иных обязательств (в том числе в случае, предусмотренном п.3.1.3.3 Договора), ПОДРЯДЧИК обязан возместить ЗАКАЗЧИКУ все расходы и убытки, связанные с расторжением Договора (в случае его расторжения), кроме того обязан по требованию ЗАКАЗЧИКА (при его предъявлении) выплатить ЗАКАЗЧИКУ штраф  в размере 10% от цены Договора, предусмотренной п.2.1 Договора (в случае отказа ПОДРЯДЧИКА от выполнения работ или исполнения обязательств  - независимо от расторжения ЗАКАЗЧИКОМ Договора на этом основании или отказа ЗАКАЗЧИКА расторгнуть Договор). </w:t>
      </w:r>
    </w:p>
    <w:p w:rsidR="000D542B" w:rsidRPr="00B9648B" w:rsidRDefault="000D542B" w:rsidP="000D542B">
      <w:pPr>
        <w:keepNext/>
        <w:keepLines/>
        <w:spacing w:line="240" w:lineRule="auto"/>
        <w:ind w:firstLine="709"/>
        <w:rPr>
          <w:sz w:val="24"/>
          <w:szCs w:val="24"/>
        </w:rPr>
      </w:pPr>
      <w:r w:rsidRPr="00B9648B">
        <w:rPr>
          <w:sz w:val="24"/>
          <w:szCs w:val="24"/>
        </w:rPr>
        <w:t>8.3.8. В случае расторжения/прекращения действия Договора по любым основаниям ПОДРЯДЧИК обязан вернуть ЗАКАЗЧИКУ неосвоенную сумму аванса, полученного в соответствии с п. 5.</w:t>
      </w:r>
      <w:r w:rsidR="00CA2B98" w:rsidRPr="00B9648B">
        <w:rPr>
          <w:sz w:val="24"/>
          <w:szCs w:val="24"/>
        </w:rPr>
        <w:t>2.</w:t>
      </w:r>
      <w:r w:rsidRPr="00B9648B">
        <w:rPr>
          <w:sz w:val="24"/>
          <w:szCs w:val="24"/>
        </w:rPr>
        <w:t xml:space="preserve">1 Договора, в срок не позднее 10 (Десяти) рабочих дней с момента расторжения/прекращения действия Договора. </w:t>
      </w:r>
    </w:p>
    <w:p w:rsidR="000D542B" w:rsidRPr="00B9648B" w:rsidRDefault="000D542B" w:rsidP="000D542B">
      <w:pPr>
        <w:keepNext/>
        <w:keepLines/>
        <w:spacing w:line="240" w:lineRule="auto"/>
        <w:ind w:firstLine="709"/>
        <w:rPr>
          <w:sz w:val="24"/>
          <w:szCs w:val="24"/>
        </w:rPr>
      </w:pPr>
      <w:r w:rsidRPr="00B9648B">
        <w:rPr>
          <w:sz w:val="24"/>
          <w:szCs w:val="24"/>
        </w:rPr>
        <w:lastRenderedPageBreak/>
        <w:t>В случае неисполнения или ненадлежащего исполнения ПОДРЯДЧИКОМ обязанности по возврату суммы аванса в размере и в сроки, указанные в требовании ЗАКАЗЧИКА о возврате аванса, либо в предусмотренные настоящим пунктом сроки, ПОДРЯДЧИК уплачивает ЗАКАЗЧИКУ неустойку в размере ключевой ставки Банка России, увеличенной на 0,75 % (ноль целых семьдесят пять сотых) годовых от суммы невозвращенного аванса за каждый день просрочки.</w:t>
      </w:r>
    </w:p>
    <w:p w:rsidR="000D542B" w:rsidRPr="00B9648B" w:rsidRDefault="000D542B" w:rsidP="000D542B">
      <w:pPr>
        <w:keepNext/>
        <w:keepLines/>
        <w:spacing w:line="240" w:lineRule="auto"/>
        <w:ind w:firstLine="709"/>
        <w:rPr>
          <w:sz w:val="24"/>
          <w:szCs w:val="24"/>
        </w:rPr>
      </w:pPr>
      <w:r w:rsidRPr="00B9648B">
        <w:rPr>
          <w:sz w:val="24"/>
          <w:szCs w:val="24"/>
        </w:rPr>
        <w:t>8.4. ПОДРЯДЧИК в течение 10 календарных дней с момента предъявления ЗАКАЗЧИКОМ соответствующего требования (счета, счета-фактуры):</w:t>
      </w:r>
    </w:p>
    <w:p w:rsidR="000D542B" w:rsidRPr="00B9648B" w:rsidRDefault="000D542B" w:rsidP="000D542B">
      <w:pPr>
        <w:keepNext/>
        <w:keepLines/>
        <w:spacing w:line="240" w:lineRule="auto"/>
        <w:ind w:firstLine="709"/>
        <w:rPr>
          <w:sz w:val="24"/>
          <w:szCs w:val="24"/>
        </w:rPr>
      </w:pPr>
      <w:r w:rsidRPr="00B9648B">
        <w:rPr>
          <w:sz w:val="24"/>
          <w:szCs w:val="24"/>
        </w:rPr>
        <w:t>- возмещает ЗАКАЗЧИКУ все убытки (в т.ч. штраф, неустойку, ущерб и т.д.), связанные с ненадлежащим исполнением ПОДРЯДЧИКОМ обязательств по настоящему договору, в том числе убытки, связанные с нарушением ПОДРЯДЧИКОМ п.4.3, п.4.4 настоящего договора, а также в случаях, предусмотренных п.п.3.2.14, 8.2, 8.3.6 и иными положениями настоящего договора;</w:t>
      </w:r>
    </w:p>
    <w:p w:rsidR="000D542B" w:rsidRPr="00B9648B" w:rsidRDefault="000D542B" w:rsidP="000D542B">
      <w:pPr>
        <w:keepNext/>
        <w:keepLines/>
        <w:spacing w:line="240" w:lineRule="auto"/>
        <w:ind w:firstLine="709"/>
        <w:rPr>
          <w:sz w:val="24"/>
          <w:szCs w:val="24"/>
        </w:rPr>
      </w:pPr>
      <w:r w:rsidRPr="00B9648B">
        <w:rPr>
          <w:sz w:val="24"/>
          <w:szCs w:val="24"/>
        </w:rPr>
        <w:t>- производит оплату сумм, предъявленных ЗАКАЗЧИКОМ к оплате ПОДРЯДЧИКУ в соответствии с абз.3 п.4.2.2 настоящего договора;</w:t>
      </w:r>
    </w:p>
    <w:p w:rsidR="000D542B" w:rsidRPr="00B9648B" w:rsidRDefault="000D542B" w:rsidP="000D542B">
      <w:pPr>
        <w:keepNext/>
        <w:keepLines/>
        <w:spacing w:line="240" w:lineRule="auto"/>
        <w:ind w:firstLine="709"/>
        <w:rPr>
          <w:sz w:val="24"/>
          <w:szCs w:val="24"/>
        </w:rPr>
      </w:pPr>
      <w:r w:rsidRPr="00B9648B">
        <w:rPr>
          <w:sz w:val="24"/>
          <w:szCs w:val="24"/>
        </w:rPr>
        <w:t xml:space="preserve">- производит оплату неустоек, предусмотренных п.8.3 настоящего договора за ненадлежащее исполнение ПОДРЯДЧИКОМ обязательств по настоящему договору. </w:t>
      </w:r>
    </w:p>
    <w:p w:rsidR="000D542B" w:rsidRPr="00B9648B" w:rsidRDefault="000D542B" w:rsidP="000D542B">
      <w:pPr>
        <w:keepNext/>
        <w:keepLines/>
        <w:autoSpaceDE w:val="0"/>
        <w:autoSpaceDN w:val="0"/>
        <w:spacing w:line="240" w:lineRule="auto"/>
        <w:ind w:right="-29" w:firstLine="709"/>
        <w:rPr>
          <w:sz w:val="24"/>
          <w:szCs w:val="24"/>
        </w:rPr>
      </w:pPr>
      <w:r w:rsidRPr="00B9648B">
        <w:rPr>
          <w:sz w:val="24"/>
          <w:szCs w:val="24"/>
        </w:rPr>
        <w:t>При наличии мотивированных возражений по существу предъявленных требований, ПОДРЯДЧИК обязуется в течение 10 календарных дней с момента предъявления ЗАКАЗЧИКОМ соответствующего требования предоставить ЗАКАЗЧИКУ указанные мотивированные возражения в письменном виде с приложением документарного подтверждения приводимых в возражениях доводов. В случае признания ЗАКАЗЧИКОМ данных возражений необоснованными, ЗАКАЗЧИК вправе провести зачет встречных требований в порядке, предусмотренном п.п.5.3, 5.4 настоящего договора, без направления повторных требований.</w:t>
      </w:r>
    </w:p>
    <w:p w:rsidR="000D542B" w:rsidRPr="00B9648B" w:rsidRDefault="000D542B" w:rsidP="000D542B">
      <w:pPr>
        <w:keepNext/>
        <w:keepLines/>
        <w:shd w:val="clear" w:color="auto" w:fill="FFFFFF"/>
        <w:spacing w:line="240" w:lineRule="auto"/>
        <w:ind w:firstLine="708"/>
        <w:rPr>
          <w:rFonts w:eastAsia="Calibri"/>
          <w:bCs w:val="0"/>
          <w:snapToGrid/>
          <w:sz w:val="24"/>
          <w:szCs w:val="24"/>
          <w:lang w:eastAsia="en-US"/>
        </w:rPr>
      </w:pPr>
      <w:r w:rsidRPr="00B9648B">
        <w:rPr>
          <w:rFonts w:eastAsia="Calibri"/>
          <w:bCs w:val="0"/>
          <w:sz w:val="24"/>
          <w:szCs w:val="24"/>
          <w:lang w:eastAsia="en-US"/>
        </w:rPr>
        <w:t xml:space="preserve">8.5. В случае нарушения предусмотренных Договором сроков оплаты выполненных и принятых ЗАКАЗЧИКОМ работ  ПОДРЯДЧИК вправе предъявить ЗАКАЗЧИКУ требование об уплате неустойки: </w:t>
      </w:r>
    </w:p>
    <w:p w:rsidR="000D542B" w:rsidRPr="00B9648B" w:rsidRDefault="000D542B" w:rsidP="000D542B">
      <w:pPr>
        <w:keepNext/>
        <w:keepLines/>
        <w:shd w:val="clear" w:color="auto" w:fill="FFFFFF"/>
        <w:spacing w:line="240" w:lineRule="auto"/>
        <w:ind w:firstLine="708"/>
        <w:rPr>
          <w:rFonts w:eastAsia="Calibri"/>
          <w:bCs w:val="0"/>
          <w:snapToGrid/>
          <w:sz w:val="24"/>
          <w:szCs w:val="24"/>
          <w:lang w:eastAsia="en-US"/>
        </w:rPr>
      </w:pPr>
      <w:r w:rsidRPr="00B9648B">
        <w:rPr>
          <w:rFonts w:eastAsia="Calibri"/>
          <w:bCs w:val="0"/>
          <w:sz w:val="24"/>
          <w:szCs w:val="24"/>
          <w:lang w:eastAsia="en-US"/>
        </w:rPr>
        <w:t>- при просрочке от 1 до 90 календарных дней включительно - в размере 0,01 % за каждый день просрочки оплаты от общей суммы задолженности</w:t>
      </w:r>
      <w:r w:rsidRPr="00B9648B">
        <w:rPr>
          <w:rFonts w:eastAsia="Calibri"/>
          <w:bCs w:val="0"/>
          <w:snapToGrid/>
          <w:sz w:val="24"/>
          <w:szCs w:val="24"/>
          <w:lang w:eastAsia="en-US"/>
        </w:rPr>
        <w:t xml:space="preserve"> по соответствующему акту выполненных работ</w:t>
      </w:r>
      <w:r w:rsidRPr="00B9648B">
        <w:rPr>
          <w:rFonts w:eastAsia="Calibri"/>
          <w:bCs w:val="0"/>
          <w:sz w:val="24"/>
          <w:szCs w:val="24"/>
          <w:lang w:eastAsia="en-US"/>
        </w:rPr>
        <w:t>;</w:t>
      </w:r>
    </w:p>
    <w:p w:rsidR="000D542B" w:rsidRPr="00B9648B" w:rsidRDefault="000D542B" w:rsidP="000D542B">
      <w:pPr>
        <w:keepNext/>
        <w:keepLines/>
        <w:shd w:val="clear" w:color="auto" w:fill="FFFFFF"/>
        <w:spacing w:line="240" w:lineRule="auto"/>
        <w:ind w:firstLine="708"/>
        <w:rPr>
          <w:rFonts w:eastAsia="Calibri"/>
          <w:bCs w:val="0"/>
          <w:sz w:val="24"/>
          <w:szCs w:val="24"/>
          <w:lang w:eastAsia="en-US"/>
        </w:rPr>
      </w:pPr>
      <w:r w:rsidRPr="00B9648B">
        <w:rPr>
          <w:rFonts w:eastAsia="Calibri"/>
          <w:bCs w:val="0"/>
          <w:sz w:val="24"/>
          <w:szCs w:val="24"/>
          <w:lang w:eastAsia="en-US"/>
        </w:rPr>
        <w:t>- при просрочке более 90 календарных дней – неустойка исчисляется исходя из одной триста шестьдесят пятой действующей на день уплаты неустойки ключевой ставки ЦБ РФ за каждый день просрочки оплаты от общей суммы задолженности</w:t>
      </w:r>
      <w:r w:rsidRPr="00B9648B">
        <w:rPr>
          <w:rFonts w:eastAsia="Calibri"/>
          <w:bCs w:val="0"/>
          <w:snapToGrid/>
          <w:sz w:val="24"/>
          <w:szCs w:val="24"/>
          <w:lang w:eastAsia="en-US"/>
        </w:rPr>
        <w:t xml:space="preserve"> по соответствующему акту выполненных работ</w:t>
      </w:r>
      <w:r w:rsidRPr="00B9648B">
        <w:rPr>
          <w:rFonts w:eastAsia="Calibri"/>
          <w:bCs w:val="0"/>
          <w:sz w:val="24"/>
          <w:szCs w:val="24"/>
          <w:lang w:eastAsia="en-US"/>
        </w:rPr>
        <w:t>.</w:t>
      </w:r>
    </w:p>
    <w:p w:rsidR="000D542B" w:rsidRPr="00B9648B" w:rsidRDefault="000D542B" w:rsidP="000D542B">
      <w:pPr>
        <w:keepNext/>
        <w:keepLines/>
        <w:spacing w:line="240" w:lineRule="auto"/>
        <w:ind w:firstLine="709"/>
        <w:rPr>
          <w:rFonts w:eastAsia="Calibri"/>
          <w:bCs w:val="0"/>
          <w:snapToGrid/>
          <w:sz w:val="24"/>
          <w:szCs w:val="24"/>
          <w:lang w:eastAsia="en-US"/>
        </w:rPr>
      </w:pPr>
      <w:r w:rsidRPr="00B9648B">
        <w:rPr>
          <w:rFonts w:eastAsia="Calibri"/>
          <w:bCs w:val="0"/>
          <w:sz w:val="24"/>
          <w:szCs w:val="24"/>
          <w:lang w:eastAsia="en-US"/>
        </w:rPr>
        <w:t>В соответствии с положениями п.4 ст.395 ГК РФ предусмотренные указанной статьей проценты за пользование чужими средствами взысканию не подлежат.</w:t>
      </w:r>
    </w:p>
    <w:p w:rsidR="000D542B" w:rsidRPr="00B9648B" w:rsidRDefault="000D542B" w:rsidP="000D542B">
      <w:pPr>
        <w:keepNext/>
        <w:keepLines/>
        <w:tabs>
          <w:tab w:val="left" w:pos="1134"/>
        </w:tabs>
        <w:spacing w:line="240" w:lineRule="auto"/>
        <w:ind w:right="-29" w:firstLine="709"/>
        <w:rPr>
          <w:sz w:val="24"/>
          <w:szCs w:val="24"/>
        </w:rPr>
      </w:pPr>
      <w:r w:rsidRPr="00B9648B">
        <w:rPr>
          <w:sz w:val="24"/>
          <w:szCs w:val="24"/>
        </w:rPr>
        <w:t>8.6. Сторона, нарушившая договор, обязана приложить все возможные усилия для снижения размера убытков другой Стороны, понесенных вследствие неисполнения или ненадлежащего исполнения обязательств по Договору.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условиями настоящего договора.</w:t>
      </w:r>
    </w:p>
    <w:p w:rsidR="000D542B" w:rsidRPr="00B9648B" w:rsidRDefault="000D542B" w:rsidP="000D542B">
      <w:pPr>
        <w:keepNext/>
        <w:keepLines/>
        <w:spacing w:line="240" w:lineRule="auto"/>
        <w:ind w:firstLine="709"/>
        <w:rPr>
          <w:sz w:val="24"/>
          <w:szCs w:val="24"/>
        </w:rPr>
      </w:pPr>
      <w:r w:rsidRPr="00B9648B">
        <w:rPr>
          <w:sz w:val="24"/>
          <w:szCs w:val="24"/>
        </w:rPr>
        <w:t xml:space="preserve">8.7. ЗАКАЗЧИК имеет право на возмещение убытков, возникших в результате неисполнения или ненадлежащего исполнения ПОДРЯДЧИКОМ обязательств по Договору во всех случаях возникновения таких убытков. Размер убытков определяется в соответствии с положениями гражданского законодательства. </w:t>
      </w:r>
    </w:p>
    <w:p w:rsidR="000D542B" w:rsidRPr="00B9648B" w:rsidRDefault="000D542B" w:rsidP="000D542B">
      <w:pPr>
        <w:keepNext/>
        <w:keepLines/>
        <w:spacing w:line="240" w:lineRule="auto"/>
        <w:ind w:firstLine="709"/>
        <w:rPr>
          <w:sz w:val="24"/>
          <w:szCs w:val="24"/>
        </w:rPr>
      </w:pPr>
    </w:p>
    <w:p w:rsidR="000D542B" w:rsidRPr="00B9648B" w:rsidRDefault="000D542B" w:rsidP="000D542B">
      <w:pPr>
        <w:keepNext/>
        <w:keepLines/>
        <w:suppressAutoHyphens/>
        <w:autoSpaceDE w:val="0"/>
        <w:autoSpaceDN w:val="0"/>
        <w:spacing w:line="240" w:lineRule="auto"/>
        <w:ind w:right="-29" w:firstLine="540"/>
        <w:jc w:val="center"/>
        <w:rPr>
          <w:b/>
          <w:sz w:val="24"/>
          <w:szCs w:val="24"/>
        </w:rPr>
      </w:pPr>
      <w:r w:rsidRPr="00B9648B">
        <w:rPr>
          <w:b/>
          <w:sz w:val="24"/>
          <w:szCs w:val="24"/>
        </w:rPr>
        <w:t>9. ПРОЧИЕ УСЛОВИЯ.</w:t>
      </w:r>
    </w:p>
    <w:p w:rsidR="000D542B" w:rsidRPr="00B9648B" w:rsidRDefault="000D542B" w:rsidP="000D542B">
      <w:pPr>
        <w:keepNext/>
        <w:keepLines/>
        <w:suppressAutoHyphens/>
        <w:autoSpaceDE w:val="0"/>
        <w:autoSpaceDN w:val="0"/>
        <w:spacing w:line="240" w:lineRule="auto"/>
        <w:ind w:right="-29" w:firstLine="540"/>
        <w:rPr>
          <w:sz w:val="24"/>
          <w:szCs w:val="24"/>
        </w:rPr>
      </w:pPr>
    </w:p>
    <w:p w:rsidR="000D542B" w:rsidRPr="00B9648B" w:rsidRDefault="000D542B" w:rsidP="000D542B">
      <w:pPr>
        <w:keepNext/>
        <w:keepLines/>
        <w:numPr>
          <w:ilvl w:val="0"/>
          <w:numId w:val="20"/>
        </w:numPr>
        <w:tabs>
          <w:tab w:val="left" w:pos="1134"/>
        </w:tabs>
        <w:suppressAutoHyphens/>
        <w:autoSpaceDE w:val="0"/>
        <w:autoSpaceDN w:val="0"/>
        <w:spacing w:line="240" w:lineRule="auto"/>
        <w:ind w:left="0" w:right="-1" w:firstLine="567"/>
        <w:contextualSpacing/>
        <w:rPr>
          <w:sz w:val="24"/>
          <w:szCs w:val="24"/>
        </w:rPr>
      </w:pPr>
      <w:r w:rsidRPr="00B9648B">
        <w:rPr>
          <w:sz w:val="24"/>
          <w:szCs w:val="24"/>
        </w:rPr>
        <w:t>При исполнении настоящего договора стороны обязуются руководствоваться и соблюдать положения Приложения №11 «Антикоррупционная оговорка» Договора.</w:t>
      </w:r>
    </w:p>
    <w:p w:rsidR="000D542B" w:rsidRPr="00B9648B" w:rsidRDefault="000D542B" w:rsidP="000D542B">
      <w:pPr>
        <w:keepNext/>
        <w:keepLines/>
        <w:tabs>
          <w:tab w:val="left" w:pos="142"/>
          <w:tab w:val="left" w:pos="1134"/>
        </w:tabs>
        <w:suppressAutoHyphens/>
        <w:autoSpaceDE w:val="0"/>
        <w:autoSpaceDN w:val="0"/>
        <w:spacing w:line="240" w:lineRule="auto"/>
        <w:ind w:right="-1" w:firstLine="709"/>
        <w:contextualSpacing/>
        <w:rPr>
          <w:sz w:val="24"/>
          <w:szCs w:val="24"/>
        </w:rPr>
      </w:pPr>
      <w:r w:rsidRPr="00B9648B">
        <w:rPr>
          <w:sz w:val="24"/>
          <w:szCs w:val="24"/>
        </w:rPr>
        <w:lastRenderedPageBreak/>
        <w:t>9.1.1. В случае если по настоящему договору закупается/реализуется импортный товар, который входит в Перечень товаров, подлежащих прослеживаемости, утвержденный постановлением Правительства РФ от 01.07.2021 № 1110, (далее – «прослеживаемый товар»), документооборот по прослеживаемому товару осуществляется Сторонами только в электронной форме по телекоммуникационным каналам связи через оператора электронного документооборота в соответствии с Положением о национальной системе прослеживаемости товаров, утвержденным постановлением Правительства РФ от 01.07.2021 № 1108.</w:t>
      </w:r>
    </w:p>
    <w:p w:rsidR="000D542B" w:rsidRPr="00B9648B" w:rsidRDefault="000D542B" w:rsidP="000D542B">
      <w:pPr>
        <w:keepNext/>
        <w:keepLines/>
        <w:numPr>
          <w:ilvl w:val="0"/>
          <w:numId w:val="20"/>
        </w:numPr>
        <w:tabs>
          <w:tab w:val="left" w:pos="993"/>
        </w:tabs>
        <w:suppressAutoHyphens/>
        <w:autoSpaceDE w:val="0"/>
        <w:autoSpaceDN w:val="0"/>
        <w:spacing w:line="240" w:lineRule="auto"/>
        <w:ind w:left="0" w:right="-29" w:firstLine="567"/>
        <w:contextualSpacing/>
        <w:rPr>
          <w:sz w:val="24"/>
          <w:szCs w:val="24"/>
        </w:rPr>
      </w:pPr>
      <w:r w:rsidRPr="00B9648B">
        <w:rPr>
          <w:sz w:val="24"/>
          <w:szCs w:val="24"/>
        </w:rPr>
        <w:t>ЗАКАЗЧИК не возмещает дополнительные издержки, понесенные ПОДРЯДЧИКОМ  в связи с исполнением настоящего договора.</w:t>
      </w:r>
    </w:p>
    <w:p w:rsidR="000D542B" w:rsidRPr="00B9648B" w:rsidRDefault="000D542B" w:rsidP="000D542B">
      <w:pPr>
        <w:keepNext/>
        <w:keepLines/>
        <w:numPr>
          <w:ilvl w:val="0"/>
          <w:numId w:val="20"/>
        </w:numPr>
        <w:tabs>
          <w:tab w:val="left" w:pos="993"/>
        </w:tabs>
        <w:suppressAutoHyphens/>
        <w:autoSpaceDE w:val="0"/>
        <w:autoSpaceDN w:val="0"/>
        <w:spacing w:line="240" w:lineRule="auto"/>
        <w:ind w:left="0" w:right="-29" w:firstLine="567"/>
        <w:contextualSpacing/>
        <w:rPr>
          <w:sz w:val="24"/>
          <w:szCs w:val="24"/>
        </w:rPr>
      </w:pPr>
      <w:r w:rsidRPr="00B9648B">
        <w:rPr>
          <w:sz w:val="24"/>
          <w:szCs w:val="24"/>
        </w:rPr>
        <w:t>Во всем остальном, что не предусмотрено настоящим договором, стороны руководствуются §3 гл.37 ГК РФ и действующим законодательством.</w:t>
      </w:r>
    </w:p>
    <w:p w:rsidR="000D542B" w:rsidRPr="00B9648B" w:rsidRDefault="000D542B" w:rsidP="000D542B">
      <w:pPr>
        <w:keepNext/>
        <w:keepLines/>
        <w:numPr>
          <w:ilvl w:val="0"/>
          <w:numId w:val="20"/>
        </w:numPr>
        <w:tabs>
          <w:tab w:val="left" w:pos="993"/>
        </w:tabs>
        <w:suppressAutoHyphens/>
        <w:autoSpaceDE w:val="0"/>
        <w:autoSpaceDN w:val="0"/>
        <w:spacing w:line="240" w:lineRule="auto"/>
        <w:ind w:left="0" w:right="-29" w:firstLine="567"/>
        <w:contextualSpacing/>
        <w:rPr>
          <w:sz w:val="24"/>
          <w:szCs w:val="24"/>
        </w:rPr>
      </w:pPr>
      <w:r w:rsidRPr="00B9648B">
        <w:rPr>
          <w:sz w:val="24"/>
          <w:szCs w:val="24"/>
        </w:rPr>
        <w:t xml:space="preserve">Для перехода прав (требований) кредитора по настоящему договору к другому лицу требуется получение предварительного письменного согласия должника. </w:t>
      </w:r>
    </w:p>
    <w:p w:rsidR="000D542B" w:rsidRPr="00B9648B" w:rsidRDefault="000D542B" w:rsidP="000D542B">
      <w:pPr>
        <w:keepNext/>
        <w:keepLines/>
        <w:numPr>
          <w:ilvl w:val="0"/>
          <w:numId w:val="20"/>
        </w:numPr>
        <w:tabs>
          <w:tab w:val="left" w:pos="993"/>
        </w:tabs>
        <w:suppressAutoHyphens/>
        <w:autoSpaceDE w:val="0"/>
        <w:autoSpaceDN w:val="0"/>
        <w:spacing w:line="240" w:lineRule="auto"/>
        <w:ind w:left="0" w:right="-29" w:firstLine="567"/>
        <w:contextualSpacing/>
        <w:rPr>
          <w:sz w:val="24"/>
          <w:szCs w:val="24"/>
        </w:rPr>
      </w:pPr>
      <w:r w:rsidRPr="00B9648B">
        <w:rPr>
          <w:sz w:val="24"/>
          <w:szCs w:val="24"/>
        </w:rPr>
        <w:t>Все споры, связанные с исполнением настоящего договора, подлежат передаче на рассмотрение в Арбитражный суд Нижегородской области.</w:t>
      </w:r>
    </w:p>
    <w:p w:rsidR="000D542B" w:rsidRPr="00B9648B" w:rsidRDefault="000D542B" w:rsidP="000D542B">
      <w:pPr>
        <w:keepNext/>
        <w:keepLines/>
        <w:tabs>
          <w:tab w:val="left" w:pos="993"/>
        </w:tabs>
        <w:suppressAutoHyphens/>
        <w:autoSpaceDE w:val="0"/>
        <w:autoSpaceDN w:val="0"/>
        <w:spacing w:line="240" w:lineRule="auto"/>
        <w:ind w:right="-29"/>
        <w:rPr>
          <w:sz w:val="24"/>
          <w:szCs w:val="24"/>
        </w:rPr>
      </w:pPr>
      <w:r w:rsidRPr="00B9648B">
        <w:rPr>
          <w:sz w:val="24"/>
          <w:szCs w:val="24"/>
        </w:rPr>
        <w:t xml:space="preserve"> Соблюдение доарбитражного (претензионного) порядка урегулирования споров является обязательным. Срок рассмотрения претензии – 30 дней с момента получения, за исключением случаев, предусмотренных настоящим договором.</w:t>
      </w:r>
    </w:p>
    <w:p w:rsidR="000D542B" w:rsidRPr="00B9648B" w:rsidRDefault="000D542B" w:rsidP="000D542B">
      <w:pPr>
        <w:keepNext/>
        <w:keepLines/>
        <w:tabs>
          <w:tab w:val="left" w:pos="993"/>
        </w:tabs>
        <w:suppressAutoHyphens/>
        <w:autoSpaceDE w:val="0"/>
        <w:autoSpaceDN w:val="0"/>
        <w:spacing w:line="240" w:lineRule="auto"/>
        <w:ind w:right="-29"/>
        <w:rPr>
          <w:sz w:val="24"/>
          <w:szCs w:val="24"/>
        </w:rPr>
      </w:pPr>
      <w:r w:rsidRPr="00B9648B">
        <w:rPr>
          <w:sz w:val="24"/>
          <w:szCs w:val="24"/>
        </w:rPr>
        <w:t xml:space="preserve">В случае направления ЗАКАЗЧИКОМ в соответствии с п.8.4 настоящего договора ПОДРЯДЧИКУ требований о возмещении убытков, дополнительное направление ЗАКАЗЧИКОМ  претензий не требуется, доарбитражный (претензионный) порядок урегулирования споров является соблюденным. </w:t>
      </w:r>
    </w:p>
    <w:p w:rsidR="000D542B" w:rsidRPr="00B9648B" w:rsidRDefault="000D542B" w:rsidP="000D542B">
      <w:pPr>
        <w:keepNext/>
        <w:keepLines/>
        <w:numPr>
          <w:ilvl w:val="0"/>
          <w:numId w:val="20"/>
        </w:numPr>
        <w:tabs>
          <w:tab w:val="left" w:pos="993"/>
        </w:tabs>
        <w:suppressAutoHyphens/>
        <w:autoSpaceDE w:val="0"/>
        <w:autoSpaceDN w:val="0"/>
        <w:spacing w:line="240" w:lineRule="auto"/>
        <w:ind w:left="0" w:right="-29" w:firstLine="567"/>
        <w:contextualSpacing/>
        <w:rPr>
          <w:bCs w:val="0"/>
          <w:sz w:val="24"/>
          <w:szCs w:val="24"/>
        </w:rPr>
      </w:pPr>
      <w:r w:rsidRPr="00B9648B">
        <w:rPr>
          <w:sz w:val="24"/>
          <w:szCs w:val="24"/>
        </w:rPr>
        <w:t>В случае изменения адресов или реквизитов стороны обязуются уведомить друг друга в течение 10 календарных дней с даты соответствующих изменений.</w:t>
      </w:r>
    </w:p>
    <w:p w:rsidR="000D542B" w:rsidRPr="00B9648B" w:rsidRDefault="000D542B" w:rsidP="000D542B">
      <w:pPr>
        <w:keepNext/>
        <w:keepLines/>
        <w:numPr>
          <w:ilvl w:val="0"/>
          <w:numId w:val="20"/>
        </w:numPr>
        <w:tabs>
          <w:tab w:val="left" w:pos="993"/>
        </w:tabs>
        <w:suppressAutoHyphens/>
        <w:spacing w:line="240" w:lineRule="auto"/>
        <w:ind w:left="0" w:right="-29" w:firstLine="567"/>
        <w:contextualSpacing/>
        <w:rPr>
          <w:sz w:val="24"/>
          <w:szCs w:val="24"/>
        </w:rPr>
      </w:pPr>
      <w:r w:rsidRPr="00B9648B">
        <w:rPr>
          <w:sz w:val="24"/>
          <w:szCs w:val="24"/>
        </w:rPr>
        <w:t>Все приложения к настоящему договору являются его неотъемлемой частью.</w:t>
      </w:r>
    </w:p>
    <w:p w:rsidR="000D542B" w:rsidRPr="00B9648B" w:rsidRDefault="000D542B" w:rsidP="000D542B">
      <w:pPr>
        <w:keepNext/>
        <w:keepLines/>
        <w:numPr>
          <w:ilvl w:val="0"/>
          <w:numId w:val="20"/>
        </w:numPr>
        <w:tabs>
          <w:tab w:val="left" w:pos="993"/>
        </w:tabs>
        <w:suppressAutoHyphens/>
        <w:spacing w:line="240" w:lineRule="auto"/>
        <w:ind w:left="0" w:right="-29" w:firstLine="567"/>
        <w:contextualSpacing/>
        <w:rPr>
          <w:sz w:val="24"/>
          <w:szCs w:val="24"/>
        </w:rPr>
      </w:pPr>
      <w:r w:rsidRPr="00B9648B">
        <w:rPr>
          <w:sz w:val="24"/>
          <w:szCs w:val="24"/>
        </w:rPr>
        <w:t>Настоящий договор заключен в электронной форме по результатам проведения закупочных процедур в соответствии с действующим законодательством.</w:t>
      </w:r>
    </w:p>
    <w:p w:rsidR="000D542B" w:rsidRPr="00B9648B" w:rsidRDefault="000D542B" w:rsidP="000D542B">
      <w:pPr>
        <w:keepNext/>
        <w:keepLines/>
        <w:numPr>
          <w:ilvl w:val="0"/>
          <w:numId w:val="20"/>
        </w:numPr>
        <w:tabs>
          <w:tab w:val="left" w:pos="993"/>
        </w:tabs>
        <w:suppressAutoHyphens/>
        <w:spacing w:line="240" w:lineRule="auto"/>
        <w:ind w:left="0" w:right="-29" w:firstLine="567"/>
        <w:contextualSpacing/>
        <w:rPr>
          <w:sz w:val="24"/>
          <w:szCs w:val="24"/>
        </w:rPr>
      </w:pPr>
      <w:r w:rsidRPr="00B9648B">
        <w:rPr>
          <w:sz w:val="24"/>
          <w:szCs w:val="24"/>
        </w:rPr>
        <w:t>В целях оперативного направления сторонами друг другу срочной, оперативной, организационной и значимой информации, настоящим стороны устанавливают следующие контактные данные (адреса электронной почты, иное) для направления такой информации:</w:t>
      </w:r>
    </w:p>
    <w:p w:rsidR="000D542B" w:rsidRPr="00B9648B" w:rsidRDefault="000D542B" w:rsidP="000D542B">
      <w:pPr>
        <w:keepNext/>
        <w:keepLines/>
        <w:tabs>
          <w:tab w:val="left" w:pos="1134"/>
        </w:tabs>
        <w:suppressAutoHyphens/>
        <w:snapToGrid w:val="0"/>
        <w:ind w:left="709" w:right="-1"/>
        <w:contextualSpacing/>
        <w:rPr>
          <w:bCs w:val="0"/>
          <w:sz w:val="24"/>
          <w:szCs w:val="24"/>
        </w:rPr>
      </w:pPr>
    </w:p>
    <w:tbl>
      <w:tblPr>
        <w:tblStyle w:val="11"/>
        <w:tblW w:w="5000" w:type="pct"/>
        <w:tblLook w:val="04A0" w:firstRow="1" w:lastRow="0" w:firstColumn="1" w:lastColumn="0" w:noHBand="0" w:noVBand="1"/>
      </w:tblPr>
      <w:tblGrid>
        <w:gridCol w:w="5475"/>
        <w:gridCol w:w="5371"/>
      </w:tblGrid>
      <w:tr w:rsidR="00B9648B" w:rsidRPr="00B9648B" w:rsidTr="00EF0CCB">
        <w:tc>
          <w:tcPr>
            <w:tcW w:w="2524" w:type="pct"/>
            <w:tcBorders>
              <w:top w:val="single" w:sz="4" w:space="0" w:color="auto"/>
              <w:left w:val="single" w:sz="4" w:space="0" w:color="auto"/>
              <w:bottom w:val="single" w:sz="4" w:space="0" w:color="auto"/>
              <w:right w:val="single" w:sz="4" w:space="0" w:color="auto"/>
            </w:tcBorders>
            <w:hideMark/>
          </w:tcPr>
          <w:p w:rsidR="000D542B" w:rsidRPr="00B9648B" w:rsidRDefault="000D542B" w:rsidP="000D542B">
            <w:pPr>
              <w:keepNext/>
              <w:keepLines/>
              <w:tabs>
                <w:tab w:val="left" w:pos="1134"/>
              </w:tabs>
              <w:suppressAutoHyphens/>
              <w:snapToGrid w:val="0"/>
              <w:ind w:right="-1"/>
              <w:rPr>
                <w:sz w:val="24"/>
                <w:szCs w:val="24"/>
              </w:rPr>
            </w:pPr>
            <w:r w:rsidRPr="00B9648B">
              <w:rPr>
                <w:sz w:val="24"/>
                <w:szCs w:val="24"/>
              </w:rPr>
              <w:t>Данные ЗАКАЗЧИКА</w:t>
            </w:r>
          </w:p>
        </w:tc>
        <w:tc>
          <w:tcPr>
            <w:tcW w:w="2476" w:type="pct"/>
            <w:tcBorders>
              <w:top w:val="single" w:sz="4" w:space="0" w:color="auto"/>
              <w:left w:val="single" w:sz="4" w:space="0" w:color="auto"/>
              <w:bottom w:val="single" w:sz="4" w:space="0" w:color="auto"/>
              <w:right w:val="single" w:sz="4" w:space="0" w:color="auto"/>
            </w:tcBorders>
            <w:hideMark/>
          </w:tcPr>
          <w:p w:rsidR="000D542B" w:rsidRPr="00B9648B" w:rsidRDefault="000D542B" w:rsidP="000D542B">
            <w:pPr>
              <w:keepNext/>
              <w:keepLines/>
              <w:tabs>
                <w:tab w:val="left" w:pos="1134"/>
              </w:tabs>
              <w:suppressAutoHyphens/>
              <w:snapToGrid w:val="0"/>
              <w:ind w:right="-1"/>
              <w:rPr>
                <w:sz w:val="24"/>
                <w:szCs w:val="24"/>
              </w:rPr>
            </w:pPr>
            <w:r w:rsidRPr="00B9648B">
              <w:rPr>
                <w:sz w:val="24"/>
                <w:szCs w:val="24"/>
              </w:rPr>
              <w:t>Данные ПОДРЯДЧИКА</w:t>
            </w:r>
          </w:p>
        </w:tc>
      </w:tr>
      <w:tr w:rsidR="00B9648B" w:rsidRPr="00B9648B" w:rsidTr="00EF0CCB">
        <w:trPr>
          <w:trHeight w:val="289"/>
        </w:trPr>
        <w:tc>
          <w:tcPr>
            <w:tcW w:w="2524" w:type="pct"/>
            <w:tcBorders>
              <w:top w:val="single" w:sz="4" w:space="0" w:color="auto"/>
              <w:left w:val="single" w:sz="4" w:space="0" w:color="auto"/>
              <w:bottom w:val="single" w:sz="4" w:space="0" w:color="auto"/>
              <w:right w:val="single" w:sz="4" w:space="0" w:color="auto"/>
            </w:tcBorders>
            <w:hideMark/>
          </w:tcPr>
          <w:p w:rsidR="000D542B" w:rsidRPr="00B9648B" w:rsidRDefault="00EF3BB6" w:rsidP="000D542B">
            <w:pPr>
              <w:keepNext/>
              <w:keepLines/>
              <w:tabs>
                <w:tab w:val="left" w:pos="1134"/>
              </w:tabs>
              <w:suppressAutoHyphens/>
              <w:snapToGrid w:val="0"/>
              <w:ind w:right="-1"/>
              <w:rPr>
                <w:i/>
                <w:sz w:val="24"/>
                <w:szCs w:val="24"/>
              </w:rPr>
            </w:pPr>
            <w:hyperlink r:id="rId12" w:history="1">
              <w:r w:rsidR="000D542B" w:rsidRPr="00B9648B">
                <w:rPr>
                  <w:u w:val="single"/>
                </w:rPr>
                <w:t>elm.novikova@teploenergo-nn.ru</w:t>
              </w:r>
            </w:hyperlink>
          </w:p>
        </w:tc>
        <w:tc>
          <w:tcPr>
            <w:tcW w:w="2476" w:type="pct"/>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tabs>
                <w:tab w:val="left" w:pos="1134"/>
              </w:tabs>
              <w:suppressAutoHyphens/>
              <w:snapToGrid w:val="0"/>
              <w:ind w:right="-1"/>
              <w:rPr>
                <w:sz w:val="24"/>
                <w:szCs w:val="24"/>
              </w:rPr>
            </w:pPr>
          </w:p>
        </w:tc>
      </w:tr>
    </w:tbl>
    <w:p w:rsidR="000D542B" w:rsidRPr="00B9648B" w:rsidRDefault="000D542B" w:rsidP="000D542B">
      <w:pPr>
        <w:keepNext/>
        <w:keepLines/>
        <w:tabs>
          <w:tab w:val="left" w:pos="284"/>
          <w:tab w:val="left" w:pos="1134"/>
        </w:tabs>
        <w:suppressAutoHyphens/>
        <w:spacing w:line="240" w:lineRule="auto"/>
        <w:ind w:right="-1" w:firstLine="709"/>
        <w:rPr>
          <w:sz w:val="24"/>
          <w:szCs w:val="24"/>
        </w:rPr>
      </w:pPr>
      <w:r w:rsidRPr="00B9648B">
        <w:rPr>
          <w:sz w:val="24"/>
          <w:szCs w:val="24"/>
        </w:rPr>
        <w:t xml:space="preserve">Информация по указанным контактам направляется в виде скан-версий документов, </w:t>
      </w:r>
      <w:r w:rsidRPr="00B9648B">
        <w:rPr>
          <w:sz w:val="24"/>
          <w:szCs w:val="24"/>
        </w:rPr>
        <w:br/>
        <w:t xml:space="preserve">в неотложных случаях допускается направление текстовых сообщений. Сторона, получившая информацию указанным образом, обязана подтвердить ее получение. По запросу стороны, получившей такую информацию, документ в последующем будет ей предоставлен другой стороной на бумажном носителе. Направление указанным способом первичной документации, уведомлений о расторжении договора, об уступке долга, возражений на требования и уведомления, досудебных претензий, иной юридически значимой информации (кроме уведомлений о приостановке работ) </w:t>
      </w:r>
      <w:r w:rsidRPr="00B9648B">
        <w:rPr>
          <w:b/>
          <w:sz w:val="24"/>
          <w:szCs w:val="24"/>
          <w:u w:val="single"/>
        </w:rPr>
        <w:t>не допускается, документ считается неполученным</w:t>
      </w:r>
      <w:r w:rsidRPr="00B9648B">
        <w:rPr>
          <w:sz w:val="24"/>
          <w:szCs w:val="24"/>
        </w:rPr>
        <w:t xml:space="preserve">.  </w:t>
      </w:r>
    </w:p>
    <w:p w:rsidR="000D542B" w:rsidRPr="00B9648B" w:rsidRDefault="000D542B" w:rsidP="000D542B">
      <w:pPr>
        <w:keepNext/>
        <w:keepLines/>
        <w:tabs>
          <w:tab w:val="left" w:pos="284"/>
          <w:tab w:val="left" w:pos="1418"/>
        </w:tabs>
        <w:suppressAutoHyphens/>
        <w:spacing w:line="240" w:lineRule="auto"/>
        <w:ind w:right="-29" w:firstLine="0"/>
        <w:rPr>
          <w:sz w:val="24"/>
          <w:szCs w:val="24"/>
        </w:rPr>
      </w:pPr>
    </w:p>
    <w:p w:rsidR="000D542B" w:rsidRPr="00B9648B" w:rsidRDefault="000D542B" w:rsidP="000D542B">
      <w:pPr>
        <w:keepNext/>
        <w:keepLines/>
        <w:tabs>
          <w:tab w:val="left" w:pos="284"/>
          <w:tab w:val="left" w:pos="1418"/>
        </w:tabs>
        <w:suppressAutoHyphens/>
        <w:spacing w:line="240" w:lineRule="auto"/>
        <w:ind w:right="-29" w:firstLine="0"/>
        <w:rPr>
          <w:sz w:val="24"/>
          <w:szCs w:val="24"/>
        </w:rPr>
      </w:pPr>
      <w:r w:rsidRPr="00B9648B">
        <w:rPr>
          <w:sz w:val="24"/>
          <w:szCs w:val="24"/>
        </w:rPr>
        <w:t>ПРИЛОЖЕНИЯ:</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t>Техническое задание.</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t>Ориентировочные сметные расчеты.</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t>График разработки проектно-сметной документации.</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t>График производства строительно-монтажных работ.</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t>Регламент допуска и организации работы подрядных организаций на территории объектов АО «Теплоэнерго».</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t>Перечень исполнительной документации</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t>Стоимость труб, демонтированных при производстве работ.</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lastRenderedPageBreak/>
        <w:t>Форма заявления о зачете встречных требований.</w:t>
      </w:r>
    </w:p>
    <w:p w:rsidR="000D542B" w:rsidRPr="00B9648B" w:rsidRDefault="000D542B" w:rsidP="000D542B">
      <w:pPr>
        <w:keepNext/>
        <w:keepLines/>
        <w:numPr>
          <w:ilvl w:val="0"/>
          <w:numId w:val="19"/>
        </w:numPr>
        <w:tabs>
          <w:tab w:val="left" w:pos="284"/>
          <w:tab w:val="left" w:pos="1418"/>
        </w:tabs>
        <w:suppressAutoHyphens/>
        <w:spacing w:line="240" w:lineRule="auto"/>
        <w:ind w:left="0" w:right="-29" w:firstLine="0"/>
        <w:contextualSpacing/>
        <w:rPr>
          <w:sz w:val="24"/>
          <w:szCs w:val="24"/>
        </w:rPr>
      </w:pPr>
      <w:r w:rsidRPr="00B9648B">
        <w:rPr>
          <w:sz w:val="24"/>
          <w:szCs w:val="24"/>
        </w:rPr>
        <w:t>Форма отчета об использовании материалов Заказчика.</w:t>
      </w:r>
    </w:p>
    <w:p w:rsidR="000D542B" w:rsidRPr="00B9648B" w:rsidRDefault="000D542B" w:rsidP="000D542B">
      <w:pPr>
        <w:keepNext/>
        <w:keepLines/>
        <w:numPr>
          <w:ilvl w:val="0"/>
          <w:numId w:val="19"/>
        </w:numPr>
        <w:tabs>
          <w:tab w:val="left" w:pos="284"/>
          <w:tab w:val="left" w:pos="426"/>
          <w:tab w:val="left" w:pos="1418"/>
        </w:tabs>
        <w:suppressAutoHyphens/>
        <w:spacing w:line="240" w:lineRule="auto"/>
        <w:ind w:left="0" w:right="-29" w:firstLine="0"/>
        <w:contextualSpacing/>
        <w:rPr>
          <w:iCs/>
          <w:sz w:val="24"/>
          <w:szCs w:val="24"/>
        </w:rPr>
      </w:pPr>
      <w:r w:rsidRPr="00B9648B">
        <w:rPr>
          <w:iCs/>
          <w:sz w:val="24"/>
          <w:szCs w:val="24"/>
        </w:rPr>
        <w:t>Форма акта приема-передачи имущества, демонтированного в ходе производства работ.</w:t>
      </w:r>
    </w:p>
    <w:p w:rsidR="000D542B" w:rsidRPr="00B9648B" w:rsidRDefault="000D542B" w:rsidP="000D542B">
      <w:pPr>
        <w:keepNext/>
        <w:keepLines/>
        <w:numPr>
          <w:ilvl w:val="0"/>
          <w:numId w:val="19"/>
        </w:numPr>
        <w:tabs>
          <w:tab w:val="left" w:pos="284"/>
          <w:tab w:val="left" w:pos="426"/>
          <w:tab w:val="left" w:pos="1418"/>
        </w:tabs>
        <w:suppressAutoHyphens/>
        <w:spacing w:line="240" w:lineRule="auto"/>
        <w:ind w:left="0" w:right="-29" w:firstLine="0"/>
        <w:contextualSpacing/>
        <w:rPr>
          <w:iCs/>
          <w:sz w:val="24"/>
          <w:szCs w:val="24"/>
        </w:rPr>
      </w:pPr>
      <w:r w:rsidRPr="00B9648B">
        <w:rPr>
          <w:sz w:val="24"/>
          <w:szCs w:val="24"/>
        </w:rPr>
        <w:t>Антикоррупционная оговорка</w:t>
      </w:r>
      <w:r w:rsidRPr="00B9648B">
        <w:rPr>
          <w:iCs/>
          <w:sz w:val="24"/>
          <w:szCs w:val="24"/>
        </w:rPr>
        <w:t>.</w:t>
      </w:r>
    </w:p>
    <w:p w:rsidR="000D542B" w:rsidRPr="00B9648B" w:rsidRDefault="000D542B" w:rsidP="000D542B">
      <w:pPr>
        <w:keepNext/>
        <w:keepLines/>
        <w:numPr>
          <w:ilvl w:val="0"/>
          <w:numId w:val="19"/>
        </w:numPr>
        <w:tabs>
          <w:tab w:val="left" w:pos="284"/>
          <w:tab w:val="left" w:pos="426"/>
          <w:tab w:val="left" w:pos="1418"/>
        </w:tabs>
        <w:suppressAutoHyphens/>
        <w:spacing w:line="240" w:lineRule="auto"/>
        <w:ind w:left="0" w:right="-29" w:firstLine="0"/>
        <w:contextualSpacing/>
        <w:rPr>
          <w:sz w:val="24"/>
          <w:szCs w:val="24"/>
        </w:rPr>
      </w:pPr>
      <w:r w:rsidRPr="00B9648B">
        <w:rPr>
          <w:sz w:val="24"/>
          <w:szCs w:val="24"/>
        </w:rPr>
        <w:t>Положения по обеспечению исполнения договора.</w:t>
      </w:r>
    </w:p>
    <w:p w:rsidR="000D542B" w:rsidRPr="00B9648B" w:rsidRDefault="000D542B" w:rsidP="000D542B">
      <w:pPr>
        <w:keepNext/>
        <w:keepLines/>
        <w:numPr>
          <w:ilvl w:val="0"/>
          <w:numId w:val="19"/>
        </w:numPr>
        <w:tabs>
          <w:tab w:val="left" w:pos="284"/>
          <w:tab w:val="left" w:pos="426"/>
          <w:tab w:val="left" w:pos="1418"/>
        </w:tabs>
        <w:suppressAutoHyphens/>
        <w:spacing w:line="240" w:lineRule="auto"/>
        <w:ind w:left="0" w:right="-29" w:firstLine="0"/>
        <w:contextualSpacing/>
        <w:rPr>
          <w:sz w:val="24"/>
          <w:szCs w:val="24"/>
        </w:rPr>
      </w:pPr>
      <w:r w:rsidRPr="00B9648B">
        <w:rPr>
          <w:sz w:val="24"/>
          <w:szCs w:val="24"/>
        </w:rPr>
        <w:t>Наименование страны происхождения товара, поставляемого Заказчику при выполнении настоящего договора (форма).</w:t>
      </w:r>
    </w:p>
    <w:p w:rsidR="000D542B" w:rsidRPr="00B9648B" w:rsidRDefault="000D542B" w:rsidP="000D542B">
      <w:pPr>
        <w:keepNext/>
        <w:keepLines/>
        <w:numPr>
          <w:ilvl w:val="0"/>
          <w:numId w:val="19"/>
        </w:numPr>
        <w:tabs>
          <w:tab w:val="left" w:pos="284"/>
          <w:tab w:val="left" w:pos="426"/>
          <w:tab w:val="left" w:pos="1418"/>
        </w:tabs>
        <w:suppressAutoHyphens/>
        <w:spacing w:line="240" w:lineRule="auto"/>
        <w:ind w:left="0" w:right="-29" w:firstLine="0"/>
        <w:contextualSpacing/>
        <w:rPr>
          <w:sz w:val="24"/>
          <w:szCs w:val="24"/>
        </w:rPr>
      </w:pPr>
      <w:r w:rsidRPr="00B9648B">
        <w:rPr>
          <w:sz w:val="24"/>
          <w:szCs w:val="24"/>
        </w:rPr>
        <w:t>Сведения из единого реестра субъектов малого и среднего предпринимательства (</w:t>
      </w:r>
      <w:r w:rsidRPr="00B9648B">
        <w:rPr>
          <w:i/>
        </w:rPr>
        <w:t>включается в договор только в случае, если подрядчик относится к субъектам малого или среднего предпринимательства</w:t>
      </w:r>
      <w:r w:rsidRPr="00B9648B">
        <w:rPr>
          <w:sz w:val="24"/>
          <w:szCs w:val="24"/>
        </w:rPr>
        <w:t>).</w:t>
      </w:r>
    </w:p>
    <w:p w:rsidR="000D542B" w:rsidRPr="00B9648B" w:rsidRDefault="000D542B" w:rsidP="000D542B">
      <w:pPr>
        <w:keepNext/>
        <w:keepLines/>
        <w:suppressAutoHyphens/>
        <w:spacing w:line="240" w:lineRule="auto"/>
        <w:ind w:firstLine="720"/>
        <w:jc w:val="center"/>
        <w:rPr>
          <w:b/>
          <w:sz w:val="24"/>
          <w:szCs w:val="24"/>
        </w:rPr>
      </w:pPr>
      <w:r w:rsidRPr="00B9648B">
        <w:rPr>
          <w:b/>
          <w:sz w:val="24"/>
          <w:szCs w:val="24"/>
        </w:rPr>
        <w:t>РЕКВИЗИТЫ СТОРОН:</w:t>
      </w:r>
    </w:p>
    <w:p w:rsidR="000D542B" w:rsidRPr="00B9648B" w:rsidRDefault="000D542B" w:rsidP="000D542B">
      <w:pPr>
        <w:keepNext/>
        <w:keepLines/>
        <w:suppressAutoHyphens/>
        <w:spacing w:line="240" w:lineRule="auto"/>
        <w:ind w:firstLine="720"/>
        <w:jc w:val="center"/>
        <w:rPr>
          <w:b/>
          <w:sz w:val="24"/>
          <w:szCs w:val="24"/>
        </w:rPr>
      </w:pPr>
    </w:p>
    <w:tbl>
      <w:tblPr>
        <w:tblW w:w="9923" w:type="dxa"/>
        <w:tblInd w:w="-176" w:type="dxa"/>
        <w:tblLayout w:type="fixed"/>
        <w:tblLook w:val="01E0" w:firstRow="1" w:lastRow="1" w:firstColumn="1" w:lastColumn="1" w:noHBand="0" w:noVBand="0"/>
      </w:tblPr>
      <w:tblGrid>
        <w:gridCol w:w="4820"/>
        <w:gridCol w:w="5103"/>
      </w:tblGrid>
      <w:tr w:rsidR="00B9648B" w:rsidRPr="00B9648B" w:rsidTr="00EF0CCB">
        <w:trPr>
          <w:trHeight w:val="2112"/>
        </w:trPr>
        <w:tc>
          <w:tcPr>
            <w:tcW w:w="4820" w:type="dxa"/>
            <w:shd w:val="clear" w:color="auto" w:fill="auto"/>
          </w:tcPr>
          <w:p w:rsidR="000D542B" w:rsidRPr="00B9648B" w:rsidRDefault="000D542B" w:rsidP="000D542B">
            <w:pPr>
              <w:keepNext/>
              <w:keepLines/>
              <w:shd w:val="clear" w:color="auto" w:fill="FFFFFF"/>
              <w:suppressAutoHyphens/>
              <w:autoSpaceDE w:val="0"/>
              <w:autoSpaceDN w:val="0"/>
              <w:adjustRightInd w:val="0"/>
              <w:spacing w:line="240" w:lineRule="auto"/>
              <w:ind w:firstLine="0"/>
              <w:jc w:val="left"/>
              <w:rPr>
                <w:sz w:val="24"/>
                <w:szCs w:val="24"/>
              </w:rPr>
            </w:pPr>
            <w:r w:rsidRPr="00B9648B">
              <w:rPr>
                <w:b/>
                <w:bCs w:val="0"/>
                <w:sz w:val="24"/>
                <w:szCs w:val="24"/>
              </w:rPr>
              <w:t xml:space="preserve">    ЗАКАЗЧИК:</w:t>
            </w:r>
          </w:p>
          <w:p w:rsidR="000D542B" w:rsidRPr="00B9648B" w:rsidRDefault="000D542B" w:rsidP="000D542B">
            <w:pPr>
              <w:keepNext/>
              <w:keepLines/>
              <w:shd w:val="clear" w:color="auto" w:fill="FFFFFF"/>
              <w:autoSpaceDE w:val="0"/>
              <w:autoSpaceDN w:val="0"/>
              <w:adjustRightInd w:val="0"/>
              <w:spacing w:line="240" w:lineRule="auto"/>
              <w:ind w:firstLine="0"/>
              <w:rPr>
                <w:rFonts w:eastAsia="Calibri"/>
                <w:sz w:val="24"/>
                <w:szCs w:val="24"/>
                <w:lang w:eastAsia="ar-SA"/>
              </w:rPr>
            </w:pPr>
            <w:r w:rsidRPr="00B9648B">
              <w:rPr>
                <w:rFonts w:eastAsia="Calibri"/>
                <w:sz w:val="24"/>
                <w:szCs w:val="24"/>
                <w:lang w:eastAsia="ar-SA"/>
              </w:rPr>
              <w:t>АО «Теплоэнерго»</w:t>
            </w:r>
          </w:p>
          <w:p w:rsidR="000D542B" w:rsidRPr="00B9648B" w:rsidRDefault="000D542B" w:rsidP="000D542B">
            <w:pPr>
              <w:keepNext/>
              <w:keepLines/>
              <w:spacing w:line="240" w:lineRule="auto"/>
              <w:ind w:firstLine="0"/>
              <w:jc w:val="left"/>
              <w:rPr>
                <w:rFonts w:eastAsia="Calibri"/>
                <w:sz w:val="24"/>
                <w:szCs w:val="24"/>
              </w:rPr>
            </w:pPr>
            <w:r w:rsidRPr="00B9648B">
              <w:rPr>
                <w:rFonts w:eastAsia="Calibri"/>
                <w:sz w:val="24"/>
                <w:szCs w:val="24"/>
              </w:rPr>
              <w:t xml:space="preserve">Адрес: 603086, г. Н. Новгород, </w:t>
            </w:r>
          </w:p>
          <w:p w:rsidR="000D542B" w:rsidRPr="00B9648B" w:rsidRDefault="000D542B" w:rsidP="000D542B">
            <w:pPr>
              <w:keepNext/>
              <w:keepLines/>
              <w:spacing w:line="240" w:lineRule="auto"/>
              <w:ind w:firstLine="0"/>
              <w:jc w:val="left"/>
              <w:rPr>
                <w:rFonts w:eastAsia="Calibri"/>
                <w:bCs w:val="0"/>
                <w:sz w:val="24"/>
                <w:szCs w:val="24"/>
              </w:rPr>
            </w:pPr>
            <w:r w:rsidRPr="00B9648B">
              <w:rPr>
                <w:rFonts w:eastAsia="Calibri"/>
                <w:sz w:val="24"/>
                <w:szCs w:val="24"/>
              </w:rPr>
              <w:t>бульвар Мира, дом 14.</w:t>
            </w:r>
          </w:p>
          <w:p w:rsidR="000D542B" w:rsidRPr="00B9648B" w:rsidRDefault="000D542B" w:rsidP="000D542B">
            <w:pPr>
              <w:keepNext/>
              <w:keepLines/>
              <w:tabs>
                <w:tab w:val="left" w:pos="5625"/>
              </w:tabs>
              <w:spacing w:line="240" w:lineRule="auto"/>
              <w:ind w:firstLine="0"/>
              <w:jc w:val="left"/>
              <w:rPr>
                <w:rFonts w:eastAsia="Calibri"/>
                <w:bCs w:val="0"/>
                <w:sz w:val="24"/>
                <w:szCs w:val="24"/>
              </w:rPr>
            </w:pPr>
            <w:r w:rsidRPr="00B9648B">
              <w:rPr>
                <w:rFonts w:eastAsia="Calibri"/>
                <w:sz w:val="24"/>
                <w:szCs w:val="24"/>
              </w:rPr>
              <w:t>ИНН 5257087027 КПП 785150001</w:t>
            </w:r>
          </w:p>
          <w:p w:rsidR="000D542B" w:rsidRPr="00B9648B" w:rsidRDefault="000D542B" w:rsidP="000D542B">
            <w:pPr>
              <w:keepNext/>
              <w:keepLines/>
              <w:spacing w:line="240" w:lineRule="auto"/>
              <w:ind w:firstLine="0"/>
              <w:jc w:val="left"/>
              <w:rPr>
                <w:bCs w:val="0"/>
                <w:sz w:val="24"/>
                <w:szCs w:val="24"/>
              </w:rPr>
            </w:pPr>
            <w:r w:rsidRPr="00B9648B">
              <w:rPr>
                <w:bCs w:val="0"/>
                <w:sz w:val="24"/>
                <w:szCs w:val="24"/>
              </w:rPr>
              <w:t>р/счет 40702810500240014336 в</w:t>
            </w:r>
          </w:p>
          <w:p w:rsidR="000D542B" w:rsidRPr="00B9648B" w:rsidRDefault="000D542B" w:rsidP="000D542B">
            <w:pPr>
              <w:keepNext/>
              <w:keepLines/>
              <w:spacing w:line="240" w:lineRule="auto"/>
              <w:ind w:firstLine="0"/>
              <w:jc w:val="left"/>
              <w:rPr>
                <w:bCs w:val="0"/>
                <w:sz w:val="24"/>
                <w:szCs w:val="24"/>
              </w:rPr>
            </w:pPr>
            <w:r w:rsidRPr="00B9648B">
              <w:rPr>
                <w:bCs w:val="0"/>
                <w:sz w:val="24"/>
                <w:szCs w:val="24"/>
              </w:rPr>
              <w:t xml:space="preserve">филиале "Центральный" Банка ВТБ (ПАО) </w:t>
            </w:r>
          </w:p>
          <w:p w:rsidR="000D542B" w:rsidRPr="00B9648B" w:rsidRDefault="000D542B" w:rsidP="000D542B">
            <w:pPr>
              <w:keepNext/>
              <w:keepLines/>
              <w:spacing w:line="240" w:lineRule="auto"/>
              <w:ind w:firstLine="0"/>
              <w:jc w:val="left"/>
              <w:rPr>
                <w:bCs w:val="0"/>
                <w:sz w:val="24"/>
                <w:szCs w:val="24"/>
              </w:rPr>
            </w:pPr>
            <w:r w:rsidRPr="00B9648B">
              <w:rPr>
                <w:bCs w:val="0"/>
                <w:sz w:val="24"/>
                <w:szCs w:val="24"/>
              </w:rPr>
              <w:t>в г. Москве</w:t>
            </w:r>
            <w:r w:rsidRPr="00B9648B">
              <w:rPr>
                <w:sz w:val="24"/>
                <w:szCs w:val="24"/>
              </w:rPr>
              <w:t xml:space="preserve">  </w:t>
            </w:r>
            <w:r w:rsidRPr="00B9648B">
              <w:rPr>
                <w:bCs w:val="0"/>
                <w:sz w:val="24"/>
                <w:szCs w:val="24"/>
                <w:lang w:eastAsia="en-US"/>
              </w:rPr>
              <w:t>БИК 044525411</w:t>
            </w:r>
          </w:p>
          <w:p w:rsidR="000D542B" w:rsidRPr="00B9648B" w:rsidRDefault="000D542B" w:rsidP="000D542B">
            <w:pPr>
              <w:keepNext/>
              <w:keepLines/>
              <w:spacing w:line="240" w:lineRule="auto"/>
              <w:ind w:firstLine="0"/>
              <w:jc w:val="left"/>
              <w:rPr>
                <w:bCs w:val="0"/>
                <w:sz w:val="24"/>
                <w:szCs w:val="24"/>
                <w:lang w:eastAsia="en-US"/>
              </w:rPr>
            </w:pPr>
            <w:r w:rsidRPr="00B9648B">
              <w:rPr>
                <w:bCs w:val="0"/>
                <w:sz w:val="24"/>
                <w:szCs w:val="24"/>
                <w:lang w:eastAsia="en-US"/>
              </w:rPr>
              <w:t>КПП 770943002</w:t>
            </w:r>
            <w:r w:rsidRPr="00B9648B">
              <w:rPr>
                <w:sz w:val="24"/>
                <w:szCs w:val="24"/>
                <w:lang w:eastAsia="en-US"/>
              </w:rPr>
              <w:t xml:space="preserve">  </w:t>
            </w:r>
            <w:r w:rsidRPr="00B9648B">
              <w:rPr>
                <w:bCs w:val="0"/>
                <w:sz w:val="24"/>
                <w:szCs w:val="24"/>
                <w:lang w:eastAsia="en-US"/>
              </w:rPr>
              <w:t>ИНН 7702070139</w:t>
            </w:r>
          </w:p>
          <w:p w:rsidR="000D542B" w:rsidRPr="00B9648B" w:rsidRDefault="000D542B" w:rsidP="000D542B">
            <w:pPr>
              <w:keepNext/>
              <w:keepLines/>
              <w:spacing w:line="240" w:lineRule="auto"/>
              <w:ind w:firstLine="0"/>
              <w:jc w:val="left"/>
              <w:rPr>
                <w:bCs w:val="0"/>
                <w:sz w:val="24"/>
                <w:szCs w:val="24"/>
                <w:lang w:eastAsia="en-US"/>
              </w:rPr>
            </w:pPr>
            <w:r w:rsidRPr="00B9648B">
              <w:rPr>
                <w:bCs w:val="0"/>
                <w:sz w:val="24"/>
                <w:szCs w:val="24"/>
                <w:lang w:eastAsia="en-US"/>
              </w:rPr>
              <w:t>к/счет 30101810145250000411 в Главном управлении  Банка России по Центральному Федеральному округу г. Москва.</w:t>
            </w:r>
          </w:p>
          <w:p w:rsidR="000D542B" w:rsidRPr="00B9648B" w:rsidRDefault="000D542B" w:rsidP="000D542B">
            <w:pPr>
              <w:keepNext/>
              <w:keepLines/>
              <w:suppressAutoHyphens/>
              <w:autoSpaceDE w:val="0"/>
              <w:autoSpaceDN w:val="0"/>
              <w:adjustRightInd w:val="0"/>
              <w:spacing w:line="240" w:lineRule="auto"/>
              <w:ind w:firstLine="0"/>
              <w:jc w:val="left"/>
              <w:rPr>
                <w:b/>
                <w:bCs w:val="0"/>
                <w:sz w:val="24"/>
                <w:szCs w:val="24"/>
              </w:rPr>
            </w:pPr>
          </w:p>
        </w:tc>
        <w:tc>
          <w:tcPr>
            <w:tcW w:w="5103" w:type="dxa"/>
            <w:shd w:val="clear" w:color="auto" w:fill="auto"/>
          </w:tcPr>
          <w:p w:rsidR="000D542B" w:rsidRPr="00B9648B" w:rsidRDefault="000D542B" w:rsidP="000D542B">
            <w:pPr>
              <w:keepNext/>
              <w:keepLines/>
              <w:shd w:val="clear" w:color="auto" w:fill="FFFFFF"/>
              <w:suppressAutoHyphens/>
              <w:autoSpaceDE w:val="0"/>
              <w:autoSpaceDN w:val="0"/>
              <w:adjustRightInd w:val="0"/>
              <w:spacing w:line="240" w:lineRule="auto"/>
              <w:ind w:right="624" w:firstLine="0"/>
              <w:jc w:val="left"/>
              <w:rPr>
                <w:sz w:val="24"/>
                <w:szCs w:val="24"/>
              </w:rPr>
            </w:pPr>
            <w:r w:rsidRPr="00B9648B">
              <w:rPr>
                <w:b/>
                <w:bCs w:val="0"/>
                <w:sz w:val="24"/>
                <w:szCs w:val="24"/>
              </w:rPr>
              <w:t>ПОДРЯДЧИК:</w:t>
            </w:r>
          </w:p>
          <w:p w:rsidR="000D542B" w:rsidRPr="00B9648B" w:rsidRDefault="000D542B" w:rsidP="000D542B">
            <w:pPr>
              <w:keepNext/>
              <w:keepLines/>
              <w:shd w:val="clear" w:color="auto" w:fill="FFFFFF"/>
              <w:suppressAutoHyphens/>
              <w:autoSpaceDE w:val="0"/>
              <w:autoSpaceDN w:val="0"/>
              <w:adjustRightInd w:val="0"/>
              <w:spacing w:line="240" w:lineRule="auto"/>
              <w:ind w:right="624" w:firstLine="0"/>
              <w:jc w:val="left"/>
              <w:rPr>
                <w:sz w:val="24"/>
                <w:szCs w:val="24"/>
              </w:rPr>
            </w:pPr>
            <w:r w:rsidRPr="00B9648B">
              <w:rPr>
                <w:sz w:val="24"/>
                <w:szCs w:val="24"/>
              </w:rPr>
              <w:t>_________________________________</w:t>
            </w:r>
          </w:p>
          <w:p w:rsidR="000D542B" w:rsidRPr="00B9648B" w:rsidRDefault="000D542B" w:rsidP="000D542B">
            <w:pPr>
              <w:keepNext/>
              <w:keepLines/>
              <w:shd w:val="clear" w:color="auto" w:fill="FFFFFF"/>
              <w:suppressAutoHyphens/>
              <w:autoSpaceDE w:val="0"/>
              <w:autoSpaceDN w:val="0"/>
              <w:adjustRightInd w:val="0"/>
              <w:spacing w:line="240" w:lineRule="auto"/>
              <w:ind w:firstLine="0"/>
              <w:jc w:val="left"/>
              <w:rPr>
                <w:sz w:val="24"/>
                <w:szCs w:val="24"/>
              </w:rPr>
            </w:pPr>
            <w:r w:rsidRPr="00B9648B">
              <w:rPr>
                <w:sz w:val="24"/>
                <w:szCs w:val="24"/>
              </w:rPr>
              <w:t>__________________________________</w:t>
            </w:r>
          </w:p>
          <w:p w:rsidR="000D542B" w:rsidRPr="00B9648B" w:rsidRDefault="000D542B" w:rsidP="000D542B">
            <w:pPr>
              <w:keepNext/>
              <w:keepLines/>
              <w:shd w:val="clear" w:color="auto" w:fill="FFFFFF"/>
              <w:suppressAutoHyphens/>
              <w:autoSpaceDE w:val="0"/>
              <w:autoSpaceDN w:val="0"/>
              <w:adjustRightInd w:val="0"/>
              <w:spacing w:line="240" w:lineRule="auto"/>
              <w:ind w:firstLine="0"/>
              <w:jc w:val="left"/>
              <w:rPr>
                <w:sz w:val="24"/>
                <w:szCs w:val="24"/>
              </w:rPr>
            </w:pPr>
            <w:r w:rsidRPr="00B9648B">
              <w:rPr>
                <w:sz w:val="24"/>
                <w:szCs w:val="24"/>
              </w:rPr>
              <w:t>ИНН ____________ КПП ____________</w:t>
            </w:r>
          </w:p>
          <w:p w:rsidR="000D542B" w:rsidRPr="00B9648B" w:rsidRDefault="000D542B" w:rsidP="000D542B">
            <w:pPr>
              <w:keepNext/>
              <w:keepLines/>
              <w:shd w:val="clear" w:color="auto" w:fill="FFFFFF"/>
              <w:suppressAutoHyphens/>
              <w:autoSpaceDE w:val="0"/>
              <w:autoSpaceDN w:val="0"/>
              <w:adjustRightInd w:val="0"/>
              <w:spacing w:line="240" w:lineRule="auto"/>
              <w:ind w:firstLine="0"/>
              <w:jc w:val="left"/>
              <w:rPr>
                <w:sz w:val="24"/>
                <w:szCs w:val="24"/>
              </w:rPr>
            </w:pPr>
            <w:r w:rsidRPr="00B9648B">
              <w:rPr>
                <w:sz w:val="24"/>
                <w:szCs w:val="24"/>
              </w:rPr>
              <w:t>__________________________________</w:t>
            </w:r>
          </w:p>
          <w:p w:rsidR="000D542B" w:rsidRPr="00B9648B" w:rsidRDefault="000D542B" w:rsidP="000D542B">
            <w:pPr>
              <w:keepNext/>
              <w:keepLines/>
              <w:shd w:val="clear" w:color="auto" w:fill="FFFFFF"/>
              <w:suppressAutoHyphens/>
              <w:autoSpaceDE w:val="0"/>
              <w:autoSpaceDN w:val="0"/>
              <w:adjustRightInd w:val="0"/>
              <w:spacing w:line="240" w:lineRule="auto"/>
              <w:ind w:firstLine="0"/>
              <w:jc w:val="left"/>
              <w:rPr>
                <w:sz w:val="24"/>
                <w:szCs w:val="24"/>
              </w:rPr>
            </w:pPr>
            <w:r w:rsidRPr="00B9648B">
              <w:rPr>
                <w:sz w:val="24"/>
                <w:szCs w:val="24"/>
              </w:rPr>
              <w:t>Р/сч ______________________________</w:t>
            </w:r>
          </w:p>
          <w:p w:rsidR="000D542B" w:rsidRPr="00B9648B" w:rsidRDefault="000D542B" w:rsidP="000D542B">
            <w:pPr>
              <w:keepNext/>
              <w:keepLines/>
              <w:shd w:val="clear" w:color="auto" w:fill="FFFFFF"/>
              <w:suppressAutoHyphens/>
              <w:autoSpaceDE w:val="0"/>
              <w:autoSpaceDN w:val="0"/>
              <w:adjustRightInd w:val="0"/>
              <w:spacing w:line="240" w:lineRule="auto"/>
              <w:ind w:firstLine="0"/>
              <w:jc w:val="left"/>
              <w:rPr>
                <w:sz w:val="24"/>
                <w:szCs w:val="24"/>
              </w:rPr>
            </w:pPr>
            <w:r w:rsidRPr="00B9648B">
              <w:rPr>
                <w:sz w:val="24"/>
                <w:szCs w:val="24"/>
              </w:rPr>
              <w:t>К/сч ______________________________</w:t>
            </w:r>
          </w:p>
          <w:p w:rsidR="000D542B" w:rsidRPr="00B9648B" w:rsidRDefault="000D542B" w:rsidP="000D542B">
            <w:pPr>
              <w:keepNext/>
              <w:keepLines/>
              <w:suppressAutoHyphens/>
              <w:spacing w:line="240" w:lineRule="auto"/>
              <w:ind w:right="624" w:firstLine="0"/>
              <w:jc w:val="left"/>
              <w:rPr>
                <w:sz w:val="24"/>
                <w:szCs w:val="24"/>
              </w:rPr>
            </w:pPr>
            <w:r w:rsidRPr="00B9648B">
              <w:rPr>
                <w:sz w:val="24"/>
                <w:szCs w:val="24"/>
              </w:rPr>
              <w:t>БИК ____________</w:t>
            </w:r>
          </w:p>
          <w:p w:rsidR="000D542B" w:rsidRPr="00B9648B" w:rsidRDefault="000D542B" w:rsidP="000D542B">
            <w:pPr>
              <w:keepNext/>
              <w:keepLines/>
              <w:suppressAutoHyphens/>
              <w:spacing w:line="240" w:lineRule="auto"/>
              <w:ind w:right="624" w:firstLine="0"/>
              <w:jc w:val="left"/>
              <w:rPr>
                <w:b/>
                <w:bCs w:val="0"/>
                <w:sz w:val="24"/>
                <w:szCs w:val="24"/>
              </w:rPr>
            </w:pPr>
          </w:p>
        </w:tc>
      </w:tr>
    </w:tbl>
    <w:p w:rsidR="000D542B" w:rsidRPr="00B9648B" w:rsidRDefault="000D542B" w:rsidP="000D542B">
      <w:pPr>
        <w:keepNext/>
        <w:keepLines/>
        <w:suppressAutoHyphens/>
        <w:spacing w:line="240" w:lineRule="auto"/>
        <w:ind w:right="-1" w:firstLine="0"/>
        <w:jc w:val="right"/>
        <w:rPr>
          <w:sz w:val="24"/>
          <w:szCs w:val="24"/>
        </w:rPr>
      </w:pPr>
    </w:p>
    <w:p w:rsidR="000D542B" w:rsidRPr="00B9648B" w:rsidRDefault="000D542B" w:rsidP="000D542B">
      <w:pPr>
        <w:keepNext/>
        <w:keepLines/>
        <w:suppressAutoHyphens/>
        <w:spacing w:line="240" w:lineRule="auto"/>
        <w:ind w:right="-1" w:firstLine="0"/>
        <w:rPr>
          <w:b/>
          <w:snapToGrid/>
          <w:sz w:val="24"/>
          <w:szCs w:val="24"/>
        </w:rPr>
      </w:pPr>
      <w:r w:rsidRPr="00B9648B">
        <w:rPr>
          <w:b/>
          <w:snapToGrid/>
          <w:sz w:val="24"/>
          <w:szCs w:val="24"/>
        </w:rPr>
        <w:t xml:space="preserve">ЗАКАЗЧИК:                             </w:t>
      </w:r>
      <w:r w:rsidRPr="00B9648B">
        <w:rPr>
          <w:b/>
          <w:snapToGrid/>
          <w:sz w:val="24"/>
          <w:szCs w:val="24"/>
        </w:rPr>
        <w:tab/>
      </w:r>
      <w:r w:rsidRPr="00B9648B">
        <w:rPr>
          <w:b/>
          <w:snapToGrid/>
          <w:sz w:val="24"/>
          <w:szCs w:val="24"/>
        </w:rPr>
        <w:tab/>
      </w:r>
      <w:r w:rsidRPr="00B9648B">
        <w:rPr>
          <w:b/>
          <w:snapToGrid/>
          <w:sz w:val="24"/>
          <w:szCs w:val="24"/>
        </w:rPr>
        <w:tab/>
        <w:t>ПОДРЯДЧИК:</w:t>
      </w:r>
    </w:p>
    <w:p w:rsidR="000D542B" w:rsidRPr="00B9648B" w:rsidRDefault="000D542B" w:rsidP="000D542B">
      <w:pPr>
        <w:keepNext/>
        <w:keepLines/>
        <w:suppressAutoHyphens/>
        <w:spacing w:line="240" w:lineRule="auto"/>
        <w:ind w:right="-1" w:firstLine="0"/>
        <w:jc w:val="center"/>
        <w:rPr>
          <w:b/>
          <w:snapToGrid/>
          <w:sz w:val="24"/>
          <w:szCs w:val="24"/>
        </w:rPr>
      </w:pPr>
    </w:p>
    <w:p w:rsidR="000D542B" w:rsidRPr="00B9648B" w:rsidRDefault="000D542B" w:rsidP="000D542B">
      <w:pPr>
        <w:keepNext/>
        <w:keepLines/>
        <w:suppressAutoHyphens/>
        <w:spacing w:line="240" w:lineRule="auto"/>
        <w:ind w:right="-1" w:firstLine="0"/>
        <w:rPr>
          <w:snapToGrid/>
          <w:sz w:val="24"/>
          <w:szCs w:val="24"/>
        </w:rPr>
      </w:pPr>
      <w:r w:rsidRPr="00B9648B">
        <w:rPr>
          <w:snapToGrid/>
          <w:sz w:val="24"/>
          <w:szCs w:val="24"/>
        </w:rPr>
        <w:t xml:space="preserve">_____________________/_________/      </w:t>
      </w:r>
      <w:r w:rsidRPr="00B9648B">
        <w:rPr>
          <w:snapToGrid/>
          <w:sz w:val="24"/>
          <w:szCs w:val="24"/>
        </w:rPr>
        <w:tab/>
      </w:r>
      <w:r w:rsidRPr="00B9648B">
        <w:rPr>
          <w:snapToGrid/>
          <w:sz w:val="24"/>
          <w:szCs w:val="24"/>
        </w:rPr>
        <w:tab/>
        <w:t>____________________ /___________ /</w:t>
      </w:r>
    </w:p>
    <w:p w:rsidR="000D542B" w:rsidRPr="00B9648B" w:rsidRDefault="000D542B" w:rsidP="000D542B">
      <w:pPr>
        <w:keepNext/>
        <w:keepLines/>
        <w:suppressAutoHyphens/>
        <w:spacing w:after="200" w:line="276" w:lineRule="auto"/>
        <w:ind w:firstLine="0"/>
        <w:jc w:val="left"/>
        <w:rPr>
          <w:sz w:val="24"/>
          <w:szCs w:val="24"/>
        </w:rPr>
      </w:pPr>
      <w:r w:rsidRPr="00B9648B">
        <w:rPr>
          <w:b/>
          <w:sz w:val="24"/>
          <w:szCs w:val="24"/>
        </w:rPr>
        <w:br w:type="page"/>
      </w:r>
    </w:p>
    <w:p w:rsidR="000D542B" w:rsidRPr="00B9648B" w:rsidRDefault="000D542B" w:rsidP="000D542B">
      <w:pPr>
        <w:keepNext/>
        <w:keepLines/>
        <w:spacing w:line="240" w:lineRule="auto"/>
        <w:jc w:val="right"/>
        <w:rPr>
          <w:sz w:val="24"/>
          <w:szCs w:val="24"/>
        </w:rPr>
      </w:pPr>
    </w:p>
    <w:p w:rsidR="000D542B" w:rsidRPr="00B9648B" w:rsidRDefault="000D542B" w:rsidP="000D542B">
      <w:pPr>
        <w:keepNext/>
        <w:keepLines/>
        <w:spacing w:line="240" w:lineRule="auto"/>
        <w:jc w:val="right"/>
        <w:rPr>
          <w:sz w:val="24"/>
          <w:szCs w:val="24"/>
        </w:rPr>
      </w:pPr>
    </w:p>
    <w:p w:rsidR="000D542B" w:rsidRPr="00B9648B" w:rsidRDefault="000D542B" w:rsidP="000D542B">
      <w:pPr>
        <w:keepNext/>
        <w:keepLines/>
        <w:spacing w:line="240" w:lineRule="auto"/>
        <w:jc w:val="right"/>
        <w:rPr>
          <w:sz w:val="24"/>
          <w:szCs w:val="24"/>
        </w:rPr>
      </w:pPr>
      <w:r w:rsidRPr="00B9648B">
        <w:rPr>
          <w:sz w:val="24"/>
          <w:szCs w:val="24"/>
        </w:rPr>
        <w:t xml:space="preserve">Приложение №1 </w:t>
      </w:r>
    </w:p>
    <w:p w:rsidR="000D542B" w:rsidRPr="00B9648B" w:rsidRDefault="000D542B" w:rsidP="000D542B">
      <w:pPr>
        <w:keepNext/>
        <w:keepLines/>
        <w:spacing w:line="240" w:lineRule="auto"/>
        <w:jc w:val="right"/>
        <w:rPr>
          <w:sz w:val="24"/>
          <w:szCs w:val="24"/>
        </w:rPr>
      </w:pPr>
      <w:r w:rsidRPr="00B9648B">
        <w:rPr>
          <w:sz w:val="24"/>
          <w:szCs w:val="24"/>
        </w:rPr>
        <w:t>к договору подряда №__________от____________</w:t>
      </w:r>
    </w:p>
    <w:p w:rsidR="000D542B" w:rsidRPr="00B9648B" w:rsidRDefault="000D542B" w:rsidP="000D542B">
      <w:pPr>
        <w:keepNext/>
        <w:keepLines/>
        <w:spacing w:line="240" w:lineRule="auto"/>
        <w:jc w:val="right"/>
        <w:rPr>
          <w:sz w:val="24"/>
          <w:szCs w:val="24"/>
        </w:rPr>
      </w:pPr>
    </w:p>
    <w:p w:rsidR="000D542B" w:rsidRPr="00B9648B" w:rsidRDefault="00026FA5" w:rsidP="000D542B">
      <w:pPr>
        <w:keepNext/>
        <w:keepLines/>
        <w:spacing w:before="360" w:line="288" w:lineRule="auto"/>
        <w:ind w:firstLine="0"/>
        <w:jc w:val="center"/>
        <w:rPr>
          <w:rFonts w:eastAsia="Calibri"/>
          <w:b/>
          <w:bCs w:val="0"/>
          <w:snapToGrid/>
          <w:sz w:val="24"/>
          <w:szCs w:val="24"/>
          <w:lang w:eastAsia="en-US"/>
        </w:rPr>
      </w:pPr>
      <w:r w:rsidRPr="00B9648B">
        <w:rPr>
          <w:rFonts w:eastAsia="Calibri"/>
          <w:b/>
          <w:bCs w:val="0"/>
          <w:snapToGrid/>
          <w:sz w:val="24"/>
          <w:szCs w:val="24"/>
          <w:lang w:eastAsia="en-US"/>
        </w:rPr>
        <w:t xml:space="preserve">ТЕХНИЧЕСКОЕ ЗАДАНИЕ </w:t>
      </w:r>
    </w:p>
    <w:p w:rsidR="000D542B" w:rsidRPr="00B9648B" w:rsidRDefault="000D542B" w:rsidP="000D542B">
      <w:pPr>
        <w:keepNext/>
        <w:keepLines/>
        <w:suppressAutoHyphens/>
        <w:spacing w:line="240" w:lineRule="auto"/>
        <w:ind w:right="-1"/>
        <w:jc w:val="center"/>
        <w:rPr>
          <w:i/>
          <w:sz w:val="24"/>
          <w:szCs w:val="24"/>
        </w:rPr>
      </w:pPr>
      <w:r w:rsidRPr="00B9648B">
        <w:rPr>
          <w:i/>
          <w:sz w:val="24"/>
          <w:szCs w:val="24"/>
        </w:rPr>
        <w:t>(Оформлено отдельным приложением)</w:t>
      </w:r>
    </w:p>
    <w:p w:rsidR="000D542B" w:rsidRPr="00B9648B" w:rsidRDefault="000D542B" w:rsidP="000D542B">
      <w:pPr>
        <w:keepNext/>
        <w:keepLines/>
        <w:spacing w:before="360" w:line="288" w:lineRule="auto"/>
        <w:ind w:firstLine="0"/>
        <w:jc w:val="center"/>
        <w:rPr>
          <w:rFonts w:eastAsia="Calibri"/>
          <w:b/>
          <w:bCs w:val="0"/>
          <w:snapToGrid/>
          <w:sz w:val="24"/>
          <w:szCs w:val="24"/>
          <w:lang w:eastAsia="en-US"/>
        </w:rPr>
      </w:pPr>
    </w:p>
    <w:p w:rsidR="000D542B" w:rsidRPr="00B9648B" w:rsidRDefault="000D542B" w:rsidP="000D542B">
      <w:pPr>
        <w:keepNext/>
        <w:keepLines/>
        <w:suppressAutoHyphens/>
        <w:spacing w:line="240" w:lineRule="auto"/>
        <w:ind w:right="-1" w:firstLine="0"/>
        <w:jc w:val="right"/>
        <w:rPr>
          <w:sz w:val="24"/>
          <w:szCs w:val="24"/>
        </w:rPr>
      </w:pPr>
    </w:p>
    <w:p w:rsidR="000D542B" w:rsidRPr="00B9648B" w:rsidRDefault="000D542B" w:rsidP="000D542B">
      <w:pPr>
        <w:keepNext/>
        <w:keepLines/>
        <w:tabs>
          <w:tab w:val="center" w:pos="4677"/>
        </w:tabs>
        <w:spacing w:line="240" w:lineRule="auto"/>
        <w:ind w:firstLine="0"/>
        <w:rPr>
          <w:bCs w:val="0"/>
          <w:snapToGrid/>
          <w:sz w:val="24"/>
          <w:szCs w:val="24"/>
        </w:rPr>
      </w:pPr>
    </w:p>
    <w:p w:rsidR="000D542B" w:rsidRPr="00B9648B" w:rsidRDefault="000D542B" w:rsidP="000D542B">
      <w:pPr>
        <w:keepNext/>
        <w:keepLines/>
        <w:suppressAutoHyphens/>
        <w:spacing w:line="240" w:lineRule="auto"/>
        <w:ind w:right="-1" w:firstLine="0"/>
        <w:jc w:val="right"/>
        <w:rPr>
          <w:sz w:val="24"/>
          <w:szCs w:val="24"/>
        </w:rPr>
      </w:pPr>
      <w:r w:rsidRPr="00B9648B">
        <w:rPr>
          <w:sz w:val="24"/>
          <w:szCs w:val="24"/>
        </w:rPr>
        <w:t>Приложение № 2</w:t>
      </w:r>
    </w:p>
    <w:p w:rsidR="000D542B" w:rsidRPr="00B9648B" w:rsidRDefault="000D542B" w:rsidP="000D542B">
      <w:pPr>
        <w:keepNext/>
        <w:keepLines/>
        <w:suppressAutoHyphens/>
        <w:spacing w:line="240" w:lineRule="auto"/>
        <w:ind w:right="-1" w:firstLine="709"/>
        <w:jc w:val="right"/>
        <w:rPr>
          <w:sz w:val="24"/>
          <w:szCs w:val="24"/>
        </w:rPr>
      </w:pPr>
      <w:r w:rsidRPr="00B9648B">
        <w:rPr>
          <w:sz w:val="24"/>
          <w:szCs w:val="24"/>
        </w:rPr>
        <w:t>к договору подряда № ______от _________</w:t>
      </w:r>
    </w:p>
    <w:p w:rsidR="000D542B" w:rsidRPr="00B9648B" w:rsidRDefault="000D542B" w:rsidP="000D542B">
      <w:pPr>
        <w:keepNext/>
        <w:keepLines/>
        <w:suppressAutoHyphens/>
        <w:spacing w:line="240" w:lineRule="auto"/>
        <w:ind w:right="-1" w:firstLine="0"/>
        <w:jc w:val="right"/>
        <w:rPr>
          <w:sz w:val="24"/>
          <w:szCs w:val="24"/>
        </w:rPr>
      </w:pPr>
    </w:p>
    <w:p w:rsidR="000D542B" w:rsidRPr="00B9648B" w:rsidRDefault="000D542B" w:rsidP="000D542B">
      <w:pPr>
        <w:keepNext/>
        <w:keepLines/>
        <w:suppressAutoHyphens/>
        <w:spacing w:line="240" w:lineRule="auto"/>
        <w:ind w:right="-1" w:firstLine="0"/>
        <w:jc w:val="right"/>
        <w:rPr>
          <w:sz w:val="24"/>
          <w:szCs w:val="24"/>
        </w:rPr>
      </w:pPr>
    </w:p>
    <w:p w:rsidR="000D542B" w:rsidRPr="00B9648B" w:rsidRDefault="000D542B" w:rsidP="000D542B">
      <w:pPr>
        <w:keepNext/>
        <w:keepLines/>
        <w:suppressAutoHyphens/>
        <w:spacing w:line="240" w:lineRule="auto"/>
        <w:ind w:right="-1"/>
        <w:jc w:val="center"/>
        <w:rPr>
          <w:b/>
          <w:sz w:val="24"/>
          <w:szCs w:val="24"/>
        </w:rPr>
      </w:pPr>
      <w:r w:rsidRPr="00B9648B">
        <w:rPr>
          <w:b/>
          <w:sz w:val="24"/>
          <w:szCs w:val="24"/>
        </w:rPr>
        <w:t>Ориентировочный сметный расчет.</w:t>
      </w:r>
    </w:p>
    <w:p w:rsidR="000D542B" w:rsidRPr="00B9648B" w:rsidRDefault="000D542B" w:rsidP="000D542B">
      <w:pPr>
        <w:keepNext/>
        <w:keepLines/>
        <w:suppressAutoHyphens/>
        <w:spacing w:line="240" w:lineRule="auto"/>
        <w:ind w:right="-1"/>
        <w:jc w:val="center"/>
        <w:rPr>
          <w:i/>
          <w:sz w:val="24"/>
          <w:szCs w:val="24"/>
        </w:rPr>
      </w:pPr>
      <w:r w:rsidRPr="00B9648B">
        <w:rPr>
          <w:i/>
          <w:sz w:val="24"/>
          <w:szCs w:val="24"/>
        </w:rPr>
        <w:t>(Оформлен отдельным приложением)</w:t>
      </w: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firstLine="0"/>
        <w:rPr>
          <w:b/>
          <w:snapToGrid/>
          <w:sz w:val="24"/>
          <w:szCs w:val="24"/>
        </w:rPr>
      </w:pPr>
      <w:r w:rsidRPr="00B9648B">
        <w:rPr>
          <w:b/>
          <w:snapToGrid/>
          <w:sz w:val="24"/>
          <w:szCs w:val="24"/>
        </w:rPr>
        <w:t xml:space="preserve">ЗАКАЗЧИК:                             </w:t>
      </w:r>
      <w:r w:rsidRPr="00B9648B">
        <w:rPr>
          <w:b/>
          <w:snapToGrid/>
          <w:sz w:val="24"/>
          <w:szCs w:val="24"/>
        </w:rPr>
        <w:tab/>
      </w:r>
      <w:r w:rsidRPr="00B9648B">
        <w:rPr>
          <w:b/>
          <w:snapToGrid/>
          <w:sz w:val="24"/>
          <w:szCs w:val="24"/>
        </w:rPr>
        <w:tab/>
      </w:r>
      <w:r w:rsidRPr="00B9648B">
        <w:rPr>
          <w:b/>
          <w:snapToGrid/>
          <w:sz w:val="24"/>
          <w:szCs w:val="24"/>
        </w:rPr>
        <w:tab/>
        <w:t>ПОДРЯДЧИК:</w:t>
      </w:r>
    </w:p>
    <w:p w:rsidR="000D542B" w:rsidRPr="00B9648B" w:rsidRDefault="000D542B" w:rsidP="000D542B">
      <w:pPr>
        <w:keepNext/>
        <w:keepLines/>
        <w:suppressAutoHyphens/>
        <w:spacing w:line="240" w:lineRule="auto"/>
        <w:ind w:right="-1" w:firstLine="0"/>
        <w:jc w:val="center"/>
        <w:rPr>
          <w:b/>
          <w:snapToGrid/>
          <w:sz w:val="24"/>
          <w:szCs w:val="24"/>
        </w:rPr>
      </w:pPr>
    </w:p>
    <w:p w:rsidR="000D542B" w:rsidRPr="00B9648B" w:rsidRDefault="000D542B" w:rsidP="000D542B">
      <w:pPr>
        <w:keepNext/>
        <w:keepLines/>
        <w:suppressAutoHyphens/>
        <w:spacing w:line="240" w:lineRule="auto"/>
        <w:ind w:right="-1" w:firstLine="0"/>
        <w:rPr>
          <w:snapToGrid/>
          <w:sz w:val="24"/>
          <w:szCs w:val="24"/>
        </w:rPr>
      </w:pPr>
      <w:r w:rsidRPr="00B9648B">
        <w:rPr>
          <w:snapToGrid/>
          <w:sz w:val="24"/>
          <w:szCs w:val="24"/>
        </w:rPr>
        <w:t xml:space="preserve">_____________________/_________/      </w:t>
      </w:r>
      <w:r w:rsidRPr="00B9648B">
        <w:rPr>
          <w:snapToGrid/>
          <w:sz w:val="24"/>
          <w:szCs w:val="24"/>
        </w:rPr>
        <w:tab/>
      </w:r>
      <w:r w:rsidRPr="00B9648B">
        <w:rPr>
          <w:snapToGrid/>
          <w:sz w:val="24"/>
          <w:szCs w:val="24"/>
        </w:rPr>
        <w:tab/>
        <w:t>____________________ /___________ /</w:t>
      </w:r>
    </w:p>
    <w:p w:rsidR="000D542B" w:rsidRPr="00B9648B" w:rsidRDefault="000D542B" w:rsidP="000D542B">
      <w:pPr>
        <w:keepNext/>
        <w:keepLine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r w:rsidRPr="00B9648B">
        <w:rPr>
          <w:sz w:val="24"/>
          <w:szCs w:val="24"/>
        </w:rPr>
        <w:t>Приложение № 3</w:t>
      </w:r>
    </w:p>
    <w:p w:rsidR="000D542B" w:rsidRPr="00B9648B" w:rsidRDefault="000D542B" w:rsidP="000D542B">
      <w:pPr>
        <w:keepNext/>
        <w:keepLines/>
        <w:suppressAutoHyphens/>
        <w:spacing w:line="240" w:lineRule="auto"/>
        <w:ind w:right="-1" w:firstLine="709"/>
        <w:jc w:val="right"/>
        <w:rPr>
          <w:sz w:val="24"/>
          <w:szCs w:val="24"/>
        </w:rPr>
      </w:pPr>
      <w:r w:rsidRPr="00B9648B">
        <w:rPr>
          <w:sz w:val="24"/>
          <w:szCs w:val="24"/>
        </w:rPr>
        <w:t>к договору подряда № ______от _________</w:t>
      </w:r>
    </w:p>
    <w:p w:rsidR="000D542B" w:rsidRPr="00B9648B" w:rsidRDefault="000D542B" w:rsidP="000D542B">
      <w:pPr>
        <w:keepNext/>
        <w:keepLines/>
        <w:spacing w:line="240" w:lineRule="auto"/>
        <w:ind w:right="-1"/>
        <w:jc w:val="right"/>
        <w:rPr>
          <w:sz w:val="24"/>
          <w:szCs w:val="24"/>
        </w:rPr>
      </w:pPr>
    </w:p>
    <w:p w:rsidR="000D542B" w:rsidRPr="00B9648B" w:rsidRDefault="000D542B" w:rsidP="000D542B">
      <w:pPr>
        <w:keepNext/>
        <w:keepLines/>
        <w:suppressAutoHyphens/>
        <w:spacing w:line="240" w:lineRule="auto"/>
        <w:ind w:right="-1"/>
        <w:jc w:val="center"/>
        <w:rPr>
          <w:i/>
          <w:sz w:val="24"/>
          <w:szCs w:val="24"/>
        </w:rPr>
      </w:pPr>
      <w:r w:rsidRPr="00B9648B">
        <w:rPr>
          <w:b/>
          <w:sz w:val="24"/>
          <w:szCs w:val="24"/>
        </w:rPr>
        <w:t>График разработки проектно-сметной документации.</w:t>
      </w:r>
      <w:r w:rsidRPr="00B9648B">
        <w:rPr>
          <w:i/>
          <w:sz w:val="24"/>
          <w:szCs w:val="24"/>
        </w:rPr>
        <w:t xml:space="preserve"> </w:t>
      </w:r>
    </w:p>
    <w:p w:rsidR="000D542B" w:rsidRPr="00B9648B" w:rsidRDefault="000D542B" w:rsidP="000D542B">
      <w:pPr>
        <w:keepNext/>
        <w:keepLines/>
        <w:suppressAutoHyphens/>
        <w:spacing w:line="240" w:lineRule="auto"/>
        <w:ind w:right="-1"/>
        <w:jc w:val="center"/>
        <w:rPr>
          <w:i/>
          <w:sz w:val="24"/>
          <w:szCs w:val="24"/>
        </w:rPr>
      </w:pPr>
      <w:r w:rsidRPr="00B9648B">
        <w:rPr>
          <w:i/>
          <w:sz w:val="24"/>
          <w:szCs w:val="24"/>
        </w:rPr>
        <w:t>(составляется подрядчиком и согласовывается заказчиком при заключении договора)</w:t>
      </w:r>
    </w:p>
    <w:p w:rsidR="000D542B" w:rsidRPr="00B9648B" w:rsidRDefault="000D542B" w:rsidP="000D542B">
      <w:pPr>
        <w:keepNext/>
        <w:keepLines/>
        <w:suppressAutoHyphens/>
        <w:spacing w:line="240" w:lineRule="auto"/>
        <w:ind w:right="-1"/>
        <w:jc w:val="center"/>
        <w:rPr>
          <w:b/>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firstLine="0"/>
        <w:jc w:val="center"/>
        <w:rPr>
          <w:b/>
          <w:bCs w:val="0"/>
          <w:snapToGrid/>
          <w:sz w:val="24"/>
          <w:szCs w:val="24"/>
        </w:rPr>
      </w:pPr>
      <w:r w:rsidRPr="00B9648B">
        <w:rPr>
          <w:b/>
          <w:bCs w:val="0"/>
          <w:snapToGrid/>
          <w:sz w:val="24"/>
          <w:szCs w:val="24"/>
        </w:rPr>
        <w:t>ЗАКАЗЧИК:                                                     ПОДРЯДЧИК:</w:t>
      </w:r>
    </w:p>
    <w:p w:rsidR="000D542B" w:rsidRPr="00B9648B" w:rsidRDefault="000D542B" w:rsidP="000D542B">
      <w:pPr>
        <w:keepNext/>
        <w:keepLines/>
        <w:suppressAutoHyphens/>
        <w:spacing w:line="240" w:lineRule="auto"/>
        <w:ind w:right="-1" w:firstLine="0"/>
        <w:jc w:val="center"/>
        <w:rPr>
          <w:b/>
          <w:bCs w:val="0"/>
          <w:snapToGrid/>
          <w:sz w:val="24"/>
          <w:szCs w:val="24"/>
        </w:rPr>
      </w:pPr>
    </w:p>
    <w:p w:rsidR="000D542B" w:rsidRPr="00B9648B" w:rsidRDefault="000D542B" w:rsidP="000D542B">
      <w:pPr>
        <w:keepNext/>
        <w:keepLines/>
        <w:suppressAutoHyphens/>
        <w:spacing w:line="240" w:lineRule="auto"/>
        <w:ind w:right="-1" w:firstLine="0"/>
        <w:jc w:val="center"/>
        <w:rPr>
          <w:bCs w:val="0"/>
          <w:snapToGrid/>
          <w:sz w:val="24"/>
          <w:szCs w:val="24"/>
        </w:rPr>
      </w:pPr>
      <w:r w:rsidRPr="00B9648B">
        <w:rPr>
          <w:bCs w:val="0"/>
          <w:snapToGrid/>
          <w:sz w:val="24"/>
          <w:szCs w:val="24"/>
        </w:rPr>
        <w:t>_____________________/_________/       ____________________ /___________ /</w:t>
      </w: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r w:rsidRPr="00B9648B">
        <w:rPr>
          <w:sz w:val="24"/>
          <w:szCs w:val="24"/>
        </w:rPr>
        <w:t>Приложение № 4</w:t>
      </w:r>
    </w:p>
    <w:p w:rsidR="000D542B" w:rsidRPr="00B9648B" w:rsidRDefault="000D542B" w:rsidP="000D542B">
      <w:pPr>
        <w:keepNext/>
        <w:keepLines/>
        <w:suppressAutoHyphens/>
        <w:spacing w:line="240" w:lineRule="auto"/>
        <w:ind w:right="-1" w:firstLine="709"/>
        <w:jc w:val="right"/>
        <w:rPr>
          <w:sz w:val="24"/>
          <w:szCs w:val="24"/>
        </w:rPr>
      </w:pPr>
      <w:r w:rsidRPr="00B9648B">
        <w:rPr>
          <w:sz w:val="24"/>
          <w:szCs w:val="24"/>
        </w:rPr>
        <w:t>к договору подряда № ______от _________</w:t>
      </w: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center"/>
        <w:rPr>
          <w:i/>
          <w:sz w:val="24"/>
          <w:szCs w:val="24"/>
        </w:rPr>
      </w:pPr>
      <w:r w:rsidRPr="00B9648B">
        <w:rPr>
          <w:b/>
          <w:sz w:val="24"/>
          <w:szCs w:val="24"/>
        </w:rPr>
        <w:t>График производства строительно-монтажных работ.</w:t>
      </w:r>
      <w:r w:rsidRPr="00B9648B">
        <w:rPr>
          <w:i/>
          <w:sz w:val="24"/>
          <w:szCs w:val="24"/>
        </w:rPr>
        <w:t xml:space="preserve"> </w:t>
      </w:r>
    </w:p>
    <w:p w:rsidR="000D542B" w:rsidRPr="00B9648B" w:rsidRDefault="000D542B" w:rsidP="000D542B">
      <w:pPr>
        <w:keepNext/>
        <w:keepLines/>
        <w:suppressAutoHyphens/>
        <w:spacing w:line="240" w:lineRule="auto"/>
        <w:ind w:right="-1"/>
        <w:jc w:val="center"/>
        <w:rPr>
          <w:i/>
          <w:sz w:val="24"/>
          <w:szCs w:val="24"/>
        </w:rPr>
      </w:pPr>
      <w:r w:rsidRPr="00B9648B">
        <w:rPr>
          <w:i/>
          <w:sz w:val="24"/>
          <w:szCs w:val="24"/>
        </w:rPr>
        <w:t>( составляется подрядчиком и согласовывается заказчиком при заключении договора)</w:t>
      </w:r>
    </w:p>
    <w:p w:rsidR="000D542B" w:rsidRPr="00B9648B" w:rsidRDefault="000D542B" w:rsidP="000D542B">
      <w:pPr>
        <w:keepNext/>
        <w:keepLines/>
        <w:suppressAutoHyphens/>
        <w:spacing w:line="240" w:lineRule="auto"/>
        <w:ind w:right="-1"/>
        <w:jc w:val="center"/>
        <w:rPr>
          <w:b/>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firstLine="0"/>
        <w:jc w:val="center"/>
        <w:rPr>
          <w:b/>
          <w:bCs w:val="0"/>
          <w:snapToGrid/>
          <w:sz w:val="24"/>
          <w:szCs w:val="24"/>
        </w:rPr>
      </w:pPr>
      <w:r w:rsidRPr="00B9648B">
        <w:rPr>
          <w:b/>
          <w:bCs w:val="0"/>
          <w:snapToGrid/>
          <w:sz w:val="24"/>
          <w:szCs w:val="24"/>
        </w:rPr>
        <w:t>ЗАКАЗЧИК:                                                     ПОДРЯДЧИК:</w:t>
      </w:r>
    </w:p>
    <w:p w:rsidR="000D542B" w:rsidRPr="00B9648B" w:rsidRDefault="000D542B" w:rsidP="000D542B">
      <w:pPr>
        <w:keepNext/>
        <w:keepLines/>
        <w:suppressAutoHyphens/>
        <w:spacing w:line="240" w:lineRule="auto"/>
        <w:ind w:right="-1" w:firstLine="0"/>
        <w:jc w:val="center"/>
        <w:rPr>
          <w:b/>
          <w:bCs w:val="0"/>
          <w:snapToGrid/>
          <w:sz w:val="24"/>
          <w:szCs w:val="24"/>
        </w:rPr>
      </w:pPr>
    </w:p>
    <w:p w:rsidR="000D542B" w:rsidRPr="00B9648B" w:rsidRDefault="000D542B" w:rsidP="000D542B">
      <w:pPr>
        <w:keepNext/>
        <w:keepLines/>
        <w:suppressAutoHyphens/>
        <w:spacing w:line="240" w:lineRule="auto"/>
        <w:ind w:right="-1" w:firstLine="0"/>
        <w:jc w:val="center"/>
        <w:rPr>
          <w:bCs w:val="0"/>
          <w:snapToGrid/>
          <w:sz w:val="24"/>
          <w:szCs w:val="24"/>
        </w:rPr>
      </w:pPr>
      <w:r w:rsidRPr="00B9648B">
        <w:rPr>
          <w:bCs w:val="0"/>
          <w:snapToGrid/>
          <w:sz w:val="24"/>
          <w:szCs w:val="24"/>
        </w:rPr>
        <w:t>_____________________/_________/       ____________________ /___________ /</w:t>
      </w:r>
    </w:p>
    <w:p w:rsidR="000D542B" w:rsidRPr="00B9648B" w:rsidRDefault="000D542B" w:rsidP="000D542B">
      <w:pPr>
        <w:keepNext/>
        <w:keepLines/>
        <w:spacing w:after="200" w:line="276" w:lineRule="auto"/>
        <w:ind w:firstLine="0"/>
        <w:jc w:val="left"/>
        <w:rPr>
          <w:sz w:val="20"/>
          <w:szCs w:val="20"/>
        </w:rPr>
      </w:pPr>
    </w:p>
    <w:p w:rsidR="000D542B" w:rsidRPr="00B9648B" w:rsidRDefault="000D542B" w:rsidP="000D542B">
      <w:pPr>
        <w:keepNext/>
        <w:keepLines/>
        <w:spacing w:line="240" w:lineRule="auto"/>
        <w:ind w:right="-1"/>
        <w:jc w:val="right"/>
        <w:rPr>
          <w:sz w:val="24"/>
          <w:szCs w:val="24"/>
        </w:rPr>
        <w:sectPr w:rsidR="000D542B" w:rsidRPr="00B9648B" w:rsidSect="004C7980">
          <w:headerReference w:type="even" r:id="rId13"/>
          <w:footerReference w:type="default" r:id="rId14"/>
          <w:footerReference w:type="first" r:id="rId15"/>
          <w:pgSz w:w="11906" w:h="16838"/>
          <w:pgMar w:top="1134" w:right="709" w:bottom="1134" w:left="567" w:header="709" w:footer="709" w:gutter="0"/>
          <w:cols w:space="708"/>
          <w:titlePg/>
          <w:docGrid w:linePitch="360"/>
        </w:sectPr>
      </w:pPr>
    </w:p>
    <w:p w:rsidR="000D542B" w:rsidRPr="00B9648B" w:rsidRDefault="000D542B" w:rsidP="000D542B">
      <w:pPr>
        <w:keepNext/>
        <w:keepLines/>
        <w:spacing w:line="240" w:lineRule="auto"/>
        <w:ind w:firstLine="0"/>
        <w:jc w:val="center"/>
        <w:rPr>
          <w:b/>
          <w:bCs w:val="0"/>
          <w:snapToGrid/>
          <w:sz w:val="24"/>
          <w:szCs w:val="24"/>
        </w:rPr>
      </w:pPr>
    </w:p>
    <w:p w:rsidR="000D542B" w:rsidRPr="00B9648B" w:rsidRDefault="000D542B" w:rsidP="000D542B">
      <w:pPr>
        <w:keepNext/>
        <w:keepLines/>
        <w:suppressAutoHyphens/>
        <w:spacing w:line="240" w:lineRule="auto"/>
        <w:ind w:right="569"/>
        <w:jc w:val="right"/>
        <w:rPr>
          <w:sz w:val="20"/>
          <w:szCs w:val="20"/>
        </w:rPr>
      </w:pPr>
      <w:bookmarkStart w:id="2" w:name="_Toc39082676"/>
      <w:bookmarkStart w:id="3" w:name="_Ref413248474"/>
      <w:r w:rsidRPr="00B9648B">
        <w:rPr>
          <w:sz w:val="20"/>
          <w:szCs w:val="20"/>
        </w:rPr>
        <w:t>Приложение № 5</w:t>
      </w:r>
    </w:p>
    <w:p w:rsidR="000D542B" w:rsidRPr="00B9648B" w:rsidRDefault="000D542B" w:rsidP="000D542B">
      <w:pPr>
        <w:keepNext/>
        <w:keepLines/>
        <w:suppressAutoHyphens/>
        <w:spacing w:line="240" w:lineRule="auto"/>
        <w:ind w:right="569" w:firstLine="709"/>
        <w:jc w:val="right"/>
        <w:rPr>
          <w:sz w:val="20"/>
          <w:szCs w:val="20"/>
        </w:rPr>
      </w:pPr>
      <w:r w:rsidRPr="00B9648B">
        <w:rPr>
          <w:sz w:val="20"/>
          <w:szCs w:val="20"/>
        </w:rPr>
        <w:t>к договору подряда № ______от _________</w:t>
      </w:r>
    </w:p>
    <w:p w:rsidR="000D542B" w:rsidRPr="00B9648B" w:rsidRDefault="000D542B" w:rsidP="000D542B">
      <w:pPr>
        <w:keepNext/>
        <w:keepLines/>
        <w:suppressAutoHyphens/>
        <w:spacing w:line="240" w:lineRule="auto"/>
        <w:ind w:right="-1" w:firstLine="709"/>
        <w:jc w:val="right"/>
        <w:rPr>
          <w:sz w:val="20"/>
          <w:szCs w:val="20"/>
        </w:rPr>
      </w:pPr>
    </w:p>
    <w:tbl>
      <w:tblPr>
        <w:tblStyle w:val="71"/>
        <w:tblW w:w="0" w:type="auto"/>
        <w:tblLook w:val="04A0" w:firstRow="1" w:lastRow="0" w:firstColumn="1" w:lastColumn="0" w:noHBand="0" w:noVBand="1"/>
      </w:tblPr>
      <w:tblGrid>
        <w:gridCol w:w="318"/>
        <w:gridCol w:w="8862"/>
      </w:tblGrid>
      <w:tr w:rsidR="00B9648B" w:rsidRPr="00B9648B" w:rsidTr="00EF0CCB">
        <w:trPr>
          <w:gridBefore w:val="1"/>
          <w:wBefore w:w="318" w:type="dxa"/>
        </w:trPr>
        <w:tc>
          <w:tcPr>
            <w:tcW w:w="8862" w:type="dxa"/>
          </w:tcPr>
          <w:p w:rsidR="000D542B" w:rsidRPr="00B9648B" w:rsidRDefault="000D542B" w:rsidP="000D542B">
            <w:pPr>
              <w:keepNext/>
              <w:keepLines/>
              <w:spacing w:line="240" w:lineRule="auto"/>
              <w:jc w:val="center"/>
              <w:rPr>
                <w:b/>
                <w:sz w:val="20"/>
                <w:szCs w:val="20"/>
              </w:rPr>
            </w:pPr>
            <w:r w:rsidRPr="00B9648B">
              <w:rPr>
                <w:b/>
                <w:sz w:val="20"/>
                <w:szCs w:val="20"/>
              </w:rPr>
              <w:t>Регламент допуска</w:t>
            </w:r>
          </w:p>
          <w:p w:rsidR="000D542B" w:rsidRPr="00B9648B" w:rsidRDefault="000D542B" w:rsidP="000D542B">
            <w:pPr>
              <w:keepNext/>
              <w:keepLines/>
              <w:spacing w:line="240" w:lineRule="auto"/>
              <w:ind w:firstLine="0"/>
              <w:jc w:val="center"/>
              <w:rPr>
                <w:b/>
                <w:sz w:val="20"/>
                <w:szCs w:val="20"/>
              </w:rPr>
            </w:pPr>
            <w:r w:rsidRPr="00B9648B">
              <w:rPr>
                <w:b/>
                <w:sz w:val="20"/>
                <w:szCs w:val="20"/>
              </w:rPr>
              <w:t>и организации работы подрядных организаций</w:t>
            </w:r>
          </w:p>
          <w:p w:rsidR="000D542B" w:rsidRPr="00B9648B" w:rsidRDefault="000D542B" w:rsidP="000D542B">
            <w:pPr>
              <w:keepNext/>
              <w:keepLines/>
              <w:spacing w:line="240" w:lineRule="auto"/>
              <w:ind w:firstLine="0"/>
              <w:jc w:val="center"/>
              <w:rPr>
                <w:rFonts w:eastAsia="Calibri"/>
                <w:b/>
                <w:sz w:val="20"/>
                <w:szCs w:val="20"/>
              </w:rPr>
            </w:pPr>
            <w:r w:rsidRPr="00B9648B">
              <w:rPr>
                <w:b/>
                <w:sz w:val="20"/>
                <w:szCs w:val="20"/>
              </w:rPr>
              <w:t>на территории объектов АО «Теплоэнерго»</w:t>
            </w:r>
          </w:p>
          <w:p w:rsidR="000D542B" w:rsidRPr="00B9648B" w:rsidRDefault="000D542B" w:rsidP="000D542B">
            <w:pPr>
              <w:keepNext/>
              <w:keepLines/>
              <w:spacing w:line="240" w:lineRule="auto"/>
              <w:ind w:firstLine="0"/>
              <w:jc w:val="center"/>
              <w:rPr>
                <w:rFonts w:eastAsia="Calibri"/>
                <w:sz w:val="20"/>
                <w:szCs w:val="20"/>
                <w:lang w:eastAsia="en-US"/>
              </w:rPr>
            </w:pPr>
          </w:p>
          <w:p w:rsidR="000D542B" w:rsidRPr="00B9648B" w:rsidRDefault="000D542B" w:rsidP="000D542B">
            <w:pPr>
              <w:keepNext/>
              <w:keepLines/>
              <w:numPr>
                <w:ilvl w:val="0"/>
                <w:numId w:val="21"/>
              </w:numPr>
              <w:tabs>
                <w:tab w:val="left" w:pos="-426"/>
                <w:tab w:val="left" w:pos="201"/>
              </w:tabs>
              <w:spacing w:line="240" w:lineRule="auto"/>
              <w:ind w:left="0" w:firstLine="0"/>
              <w:jc w:val="center"/>
              <w:rPr>
                <w:rFonts w:eastAsia="Calibri"/>
                <w:sz w:val="20"/>
                <w:szCs w:val="20"/>
                <w:u w:val="single"/>
                <w:lang w:eastAsia="en-US"/>
              </w:rPr>
            </w:pPr>
            <w:r w:rsidRPr="00B9648B">
              <w:rPr>
                <w:rFonts w:eastAsia="Calibri"/>
                <w:sz w:val="20"/>
                <w:szCs w:val="20"/>
                <w:u w:val="single"/>
                <w:lang w:eastAsia="en-US"/>
              </w:rPr>
              <w:t>Допуск подрядных организаций для работы на территории АО «Теплоэнерго»</w:t>
            </w:r>
          </w:p>
          <w:p w:rsidR="000D542B" w:rsidRPr="00B9648B" w:rsidRDefault="000D542B" w:rsidP="000D542B">
            <w:pPr>
              <w:keepNext/>
              <w:keepLines/>
              <w:numPr>
                <w:ilvl w:val="1"/>
                <w:numId w:val="21"/>
              </w:numPr>
              <w:tabs>
                <w:tab w:val="left" w:pos="993"/>
                <w:tab w:val="left" w:pos="1276"/>
              </w:tabs>
              <w:spacing w:line="240" w:lineRule="auto"/>
              <w:ind w:left="0" w:firstLine="709"/>
              <w:rPr>
                <w:rFonts w:eastAsia="Calibri"/>
                <w:sz w:val="20"/>
                <w:szCs w:val="20"/>
                <w:lang w:eastAsia="en-US"/>
              </w:rPr>
            </w:pPr>
            <w:r w:rsidRPr="00B9648B">
              <w:rPr>
                <w:rFonts w:eastAsia="Calibri"/>
                <w:sz w:val="20"/>
                <w:szCs w:val="20"/>
                <w:lang w:eastAsia="en-US"/>
              </w:rPr>
              <w:t>Руководитель подрядной организации для получения разрешения на производство работ на территории  АО «Теплоэнерго» направляет заявку в АО «Теплоэнерго» (далее – «Заказчик»).</w:t>
            </w:r>
          </w:p>
          <w:p w:rsidR="000D542B" w:rsidRPr="00B9648B" w:rsidRDefault="000D542B" w:rsidP="000D542B">
            <w:pPr>
              <w:keepNext/>
              <w:keepLines/>
              <w:numPr>
                <w:ilvl w:val="1"/>
                <w:numId w:val="21"/>
              </w:numPr>
              <w:tabs>
                <w:tab w:val="left" w:pos="993"/>
                <w:tab w:val="left" w:pos="1276"/>
              </w:tabs>
              <w:spacing w:line="240" w:lineRule="auto"/>
              <w:ind w:left="0" w:firstLine="709"/>
              <w:rPr>
                <w:rFonts w:eastAsia="Calibri"/>
                <w:sz w:val="20"/>
                <w:szCs w:val="20"/>
                <w:lang w:eastAsia="en-US"/>
              </w:rPr>
            </w:pPr>
            <w:r w:rsidRPr="00B9648B">
              <w:rPr>
                <w:rFonts w:eastAsia="Calibri"/>
                <w:sz w:val="20"/>
                <w:szCs w:val="20"/>
                <w:lang w:eastAsia="en-US"/>
              </w:rPr>
              <w:t>Заявка (форма заявки предусмотрена в приложении №1 к настоящему регламенту) должна быть исполнена на фирменном бланке подрядной организации, зарегистрирована (иметь дату и исходящий номер), подписана руководителем подрядной организации или уполномоченным им лицом и содержать следующие сведения:</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bookmarkStart w:id="4" w:name="пп_8_12"/>
            <w:bookmarkEnd w:id="4"/>
            <w:r w:rsidRPr="00B9648B">
              <w:rPr>
                <w:rFonts w:eastAsia="Calibri"/>
                <w:sz w:val="20"/>
                <w:szCs w:val="20"/>
                <w:lang w:eastAsia="en-US"/>
              </w:rPr>
              <w:t>Ссылку на реквизиты договора подряда на строительные, монтажные, ремонтные или наладочные работы (договора субподряда, при привлечении субподрядной организации).</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r w:rsidRPr="00B9648B">
              <w:rPr>
                <w:rFonts w:eastAsia="Calibri"/>
                <w:sz w:val="20"/>
                <w:szCs w:val="20"/>
                <w:lang w:eastAsia="en-US"/>
              </w:rPr>
              <w:t>Наименование объекта (территории), на котором планируется проведение работ.</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r w:rsidRPr="00B9648B">
              <w:rPr>
                <w:rFonts w:eastAsia="Calibri"/>
                <w:sz w:val="20"/>
                <w:szCs w:val="20"/>
                <w:lang w:eastAsia="en-US"/>
              </w:rPr>
              <w:t>Сведения о содержании и объеме работ, сроках выполнения работ и режиме работы персонала подрядной организации (далее также «Подрядчик»).</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r w:rsidRPr="00B9648B">
              <w:rPr>
                <w:rFonts w:eastAsia="Calibri"/>
                <w:sz w:val="20"/>
                <w:szCs w:val="20"/>
                <w:lang w:eastAsia="en-US"/>
              </w:rPr>
              <w:t>Списки работников с указанием фамилии, имени, отчества (при его наличии), профессии, должности, группы по электробезопасности, серии и/или номера документа, удостоверяющего личность, номера контактного телефона, а также определенных руководителем подрядной организации прав и обязанностей работника: право подписи акта-допуска, выдачи наряда-допуска (распоряжения) по форме Правил по охране труда при эксплуатации объектов теплоснабжения и теплопотребляющих установок, утверждённых Приказом Минтруда России от 17.12.2020 № 924н, право быть ответственными руководителями работ, производителями работ (ответственными исполнителями), наблюдающими и членами бригады.</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r w:rsidRPr="00B9648B">
              <w:rPr>
                <w:rFonts w:eastAsia="Calibri"/>
                <w:sz w:val="20"/>
                <w:szCs w:val="20"/>
                <w:lang w:eastAsia="en-US"/>
              </w:rPr>
              <w:t>Перечень лиц, ответственных за безопасное производство работ с использованием подъемных сооружений.</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r w:rsidRPr="00B9648B">
              <w:rPr>
                <w:rFonts w:eastAsia="Calibri"/>
                <w:sz w:val="20"/>
                <w:szCs w:val="20"/>
                <w:lang w:eastAsia="en-US"/>
              </w:rPr>
              <w:t>Запись «Персонал прошел предусмотренные действующим законодательством осмотры/освидетельствования, проверку знаний (указать комиссию, перечень правил и/или областей аттестации), квалификация персонала соответствует выполняемой работе».</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r w:rsidRPr="00B9648B">
              <w:rPr>
                <w:rFonts w:eastAsia="Calibri"/>
                <w:sz w:val="20"/>
                <w:szCs w:val="20"/>
                <w:lang w:eastAsia="en-US"/>
              </w:rPr>
              <w:t>Номера контактных телефонов работников подрядной организации, ответственных за производство работ.</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r w:rsidRPr="00B9648B">
              <w:rPr>
                <w:rFonts w:eastAsia="Calibri"/>
                <w:sz w:val="20"/>
                <w:szCs w:val="20"/>
                <w:lang w:eastAsia="en-US"/>
              </w:rPr>
              <w:t>Перечень автотехники, в том числе спецтехники (с указанием гос. номеров) для въезда на объекты Заказчика.</w:t>
            </w:r>
          </w:p>
          <w:p w:rsidR="000D542B" w:rsidRPr="00B9648B" w:rsidRDefault="000D542B" w:rsidP="000D542B">
            <w:pPr>
              <w:keepNext/>
              <w:keepLines/>
              <w:numPr>
                <w:ilvl w:val="2"/>
                <w:numId w:val="25"/>
              </w:numPr>
              <w:tabs>
                <w:tab w:val="left" w:pos="993"/>
              </w:tabs>
              <w:spacing w:line="240" w:lineRule="auto"/>
              <w:ind w:left="0" w:firstLine="709"/>
              <w:rPr>
                <w:rFonts w:eastAsia="Calibri"/>
                <w:sz w:val="20"/>
                <w:szCs w:val="20"/>
                <w:lang w:eastAsia="en-US"/>
              </w:rPr>
            </w:pPr>
            <w:r w:rsidRPr="00B9648B">
              <w:rPr>
                <w:rFonts w:eastAsia="Calibri"/>
                <w:sz w:val="20"/>
                <w:szCs w:val="20"/>
                <w:lang w:eastAsia="en-US"/>
              </w:rPr>
              <w:t>Реквизиты документов (проектов организации строительства, проектов производства работ, технологических карт и т.д.), содержащих, в том числе, решения по охране труда, цель которых обеспечить безопасность производства работ на территории Заказчика, безопасные условия труда работников.</w:t>
            </w:r>
          </w:p>
          <w:p w:rsidR="000D542B" w:rsidRPr="00B9648B" w:rsidRDefault="000D542B" w:rsidP="000D542B">
            <w:pPr>
              <w:keepNext/>
              <w:keepLines/>
              <w:numPr>
                <w:ilvl w:val="1"/>
                <w:numId w:val="21"/>
              </w:numPr>
              <w:tabs>
                <w:tab w:val="left" w:pos="993"/>
                <w:tab w:val="left" w:pos="1276"/>
              </w:tabs>
              <w:spacing w:line="240" w:lineRule="auto"/>
              <w:ind w:left="0" w:firstLine="709"/>
              <w:rPr>
                <w:rFonts w:eastAsia="Calibri"/>
                <w:sz w:val="20"/>
                <w:szCs w:val="20"/>
                <w:lang w:eastAsia="en-US"/>
              </w:rPr>
            </w:pPr>
            <w:bookmarkStart w:id="5" w:name="пп_8_13"/>
            <w:bookmarkStart w:id="6" w:name="пп_8_14"/>
            <w:bookmarkEnd w:id="5"/>
            <w:bookmarkEnd w:id="6"/>
            <w:r w:rsidRPr="00B9648B">
              <w:rPr>
                <w:rFonts w:eastAsia="Calibri"/>
                <w:sz w:val="20"/>
                <w:szCs w:val="20"/>
                <w:lang w:eastAsia="en-US"/>
              </w:rPr>
              <w:t>Ответственность за достоверность представленной документации несет руководитель подрядной организации.</w:t>
            </w:r>
          </w:p>
          <w:p w:rsidR="000D542B" w:rsidRPr="00B9648B" w:rsidRDefault="000D542B" w:rsidP="000D542B">
            <w:pPr>
              <w:keepNext/>
              <w:keepLines/>
              <w:numPr>
                <w:ilvl w:val="1"/>
                <w:numId w:val="21"/>
              </w:numPr>
              <w:tabs>
                <w:tab w:val="left" w:pos="1276"/>
              </w:tabs>
              <w:spacing w:line="240" w:lineRule="auto"/>
              <w:ind w:left="0" w:firstLine="709"/>
              <w:rPr>
                <w:rFonts w:eastAsia="Calibri"/>
                <w:sz w:val="20"/>
                <w:szCs w:val="20"/>
                <w:lang w:eastAsia="en-US"/>
              </w:rPr>
            </w:pPr>
            <w:r w:rsidRPr="00B9648B">
              <w:rPr>
                <w:rFonts w:eastAsia="Calibri"/>
                <w:sz w:val="20"/>
                <w:szCs w:val="20"/>
                <w:lang w:eastAsia="en-US"/>
              </w:rPr>
              <w:t>Руководитель подрядной организации должен оперативно извещать Заказчика о дополнениях к списку сотрудников, перечню техники в целях организации проведения необходимых процедур по допуску персонала и техники на территорию Заказчика.</w:t>
            </w:r>
          </w:p>
          <w:p w:rsidR="000D542B" w:rsidRPr="00B9648B" w:rsidRDefault="000D542B" w:rsidP="000D542B">
            <w:pPr>
              <w:keepNext/>
              <w:keepLines/>
              <w:numPr>
                <w:ilvl w:val="1"/>
                <w:numId w:val="21"/>
              </w:numPr>
              <w:tabs>
                <w:tab w:val="left" w:pos="1276"/>
              </w:tabs>
              <w:spacing w:line="240" w:lineRule="auto"/>
              <w:ind w:left="0" w:firstLine="709"/>
              <w:rPr>
                <w:rFonts w:eastAsia="Calibri"/>
                <w:sz w:val="20"/>
                <w:szCs w:val="20"/>
                <w:lang w:eastAsia="en-US"/>
              </w:rPr>
            </w:pPr>
            <w:r w:rsidRPr="00B9648B">
              <w:rPr>
                <w:spacing w:val="4"/>
                <w:sz w:val="20"/>
                <w:szCs w:val="20"/>
              </w:rPr>
              <w:t>Представитель подрядной организации совместно с ответственным лицом Заказчика на объекте/участке Заказчика оформляет Акт-допуск на весь период производства работ, содержащий, в том числе, совместные мероприятия по обеспечению безопасных условий и охраны труда при производстве работ.</w:t>
            </w:r>
          </w:p>
          <w:p w:rsidR="000D542B" w:rsidRPr="00B9648B" w:rsidRDefault="000D542B" w:rsidP="000D542B">
            <w:pPr>
              <w:keepNext/>
              <w:keepLines/>
              <w:numPr>
                <w:ilvl w:val="1"/>
                <w:numId w:val="21"/>
              </w:numPr>
              <w:tabs>
                <w:tab w:val="left" w:pos="1276"/>
              </w:tabs>
              <w:spacing w:line="240" w:lineRule="auto"/>
              <w:ind w:left="0" w:firstLine="709"/>
              <w:rPr>
                <w:b/>
                <w:sz w:val="20"/>
                <w:szCs w:val="20"/>
              </w:rPr>
            </w:pPr>
            <w:r w:rsidRPr="00B9648B">
              <w:rPr>
                <w:sz w:val="20"/>
                <w:szCs w:val="20"/>
              </w:rPr>
              <w:t>При проведении подрядной организацией работ вблизи теплоэнергетического оборудования, а также работ, входящих в «Перечень работ, выполняемых по нарядам», утверждённый Заказчиком, на работы оформляется наряд-допуск в трех экземплярах (2 экземпляра для Подрядчика, 1 экземпляр для Заказчика) и письменное разрешение ответственного лица объекта, в ведении которого находится основное оборудование (запись в соответствующей графе наряда-допуска).</w:t>
            </w:r>
          </w:p>
        </w:tc>
      </w:tr>
      <w:tr w:rsidR="000D542B" w:rsidRPr="00B9648B" w:rsidTr="00EF0CCB">
        <w:tc>
          <w:tcPr>
            <w:tcW w:w="9180" w:type="dxa"/>
            <w:gridSpan w:val="2"/>
          </w:tcPr>
          <w:p w:rsidR="000D542B" w:rsidRPr="00B9648B" w:rsidRDefault="000D542B" w:rsidP="000D542B">
            <w:pPr>
              <w:keepNext/>
              <w:keepLines/>
              <w:numPr>
                <w:ilvl w:val="0"/>
                <w:numId w:val="21"/>
              </w:numPr>
              <w:tabs>
                <w:tab w:val="left" w:pos="938"/>
                <w:tab w:val="left" w:pos="1089"/>
              </w:tabs>
              <w:spacing w:line="240" w:lineRule="auto"/>
              <w:ind w:left="0" w:firstLine="460"/>
              <w:jc w:val="center"/>
              <w:outlineLvl w:val="0"/>
              <w:rPr>
                <w:rFonts w:eastAsia="Calibri"/>
                <w:sz w:val="20"/>
                <w:szCs w:val="20"/>
                <w:u w:val="single"/>
              </w:rPr>
            </w:pPr>
            <w:bookmarkStart w:id="7" w:name="_Ref413312187"/>
            <w:bookmarkStart w:id="8" w:name="_Toc39082670"/>
            <w:r w:rsidRPr="00B9648B">
              <w:rPr>
                <w:rFonts w:eastAsia="Calibri"/>
                <w:sz w:val="20"/>
                <w:szCs w:val="20"/>
                <w:u w:val="single"/>
              </w:rPr>
              <w:t>Мероприятия по охране труда до начала работ</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bookmarkStart w:id="9" w:name="пп_10_2_1"/>
            <w:bookmarkEnd w:id="9"/>
            <w:r w:rsidRPr="00B9648B">
              <w:rPr>
                <w:rFonts w:eastAsia="Calibri"/>
                <w:sz w:val="20"/>
                <w:szCs w:val="20"/>
                <w:lang w:eastAsia="en-US"/>
              </w:rPr>
              <w:t xml:space="preserve">Выполнение работ строительно-монтажными организациями (далее -  «СМО») на объектах Заказчика допускается только при наличии организационно-технологической документации (технологические карты (ТК), проекты производства работ (ППР), проект организации строительства </w:t>
            </w:r>
            <w:r w:rsidRPr="00B9648B">
              <w:rPr>
                <w:rFonts w:eastAsia="Calibri"/>
                <w:sz w:val="20"/>
                <w:szCs w:val="20"/>
                <w:lang w:eastAsia="en-US"/>
              </w:rPr>
              <w:lastRenderedPageBreak/>
              <w:t>(ПОС), проект организации работ, программы работ). Подрядная организация (СМО) согласовывает с Заказчиком организационно-технологическую документацию (ПОС, ППР, ТК и др.), которая должна содержать конкретные проектные решения по безопасности труда, определяющие технические средства и методы работ, и обеспечивающие выполнение нормативных требований безопасности труда, применительно к конкретному объекту.</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Отступления от требований ПОС, ППР, ТК, изменение порядка работ без соответствующего согласования со специализированной организацией, утвердившей их, запрещены.</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ПОС разрабатываются проектными организациями с привлечением специализированных организаций.</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ППР по реконструкции, расширению и техническому перевооружению действующего объекта Заказчика (здания, сооружения) должны быть согласованы с руководителем или ответственным представителем подразделения Заказчика.</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ППР с использованием подъемных сооружений согласовываются с владельцами этих машин. ППР и ТК на строительно-монтажные и погрузочно-разгрузочные работы с использованием подъемных сооружений должны разрабатываться специалистами, прошедшими подготовку и аттестацию в области промышленной безопасности в порядке, установленном Федеральной службой по экологическому, технологическому и атомному надзору Российской Федерации (далее – «Ростехнадзор»), и иметь соответствующие документы, подтверждающие их квалификацию.</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Общие и конкретные для отдельных видов работ мероприятия по охране труда должны быть детально проработаны и отражены в специальном разделе ППР, ТК. С ППР, ТК должен быть ознакомлен весь персонал, участвующий в производстве работ на данном участке под роспись.</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bookmarkStart w:id="10" w:name="пп_10_2_7"/>
            <w:bookmarkEnd w:id="10"/>
            <w:r w:rsidRPr="00B9648B">
              <w:rPr>
                <w:rFonts w:eastAsia="Calibri"/>
                <w:sz w:val="20"/>
                <w:szCs w:val="20"/>
                <w:lang w:eastAsia="en-US"/>
              </w:rPr>
              <w:t>Уполномоченными представителями Подрядчика (СМО) и Заказчика, имеющими право подписи акта-допуска на объекте, где будут производиться работы, оформляется акт-допуск для производства СМР на данном объекте (территории) Заказчика (форма акта-допуска предусмотрена Приложением №2 к настоящему регламенту).</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 xml:space="preserve">Акт-допуск составляется в 3-х экземплярах, один из которых остается у ответственного руководителя работ Подрядчика, второй – у ответственного лица из блока директора по строительству Заказчика, третий – у руководителя структурного подразделения Заказчика, на территории (объекте) которого планируется производство работ для возможности осуществления контроля по закрепленным за ними позициям. </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Актом-допуском должны быть определены:</w:t>
            </w:r>
          </w:p>
          <w:p w:rsidR="000D542B" w:rsidRPr="00B9648B" w:rsidRDefault="000D542B" w:rsidP="000D542B">
            <w:pPr>
              <w:keepNext/>
              <w:keepLines/>
              <w:numPr>
                <w:ilvl w:val="2"/>
                <w:numId w:val="21"/>
              </w:numPr>
              <w:tabs>
                <w:tab w:val="left" w:pos="0"/>
                <w:tab w:val="left" w:pos="743"/>
                <w:tab w:val="left" w:pos="938"/>
                <w:tab w:val="left" w:pos="1089"/>
                <w:tab w:val="left" w:pos="1418"/>
                <w:tab w:val="left" w:pos="1843"/>
              </w:tabs>
              <w:spacing w:line="240" w:lineRule="auto"/>
              <w:ind w:left="0" w:firstLine="176"/>
              <w:jc w:val="left"/>
              <w:rPr>
                <w:sz w:val="20"/>
                <w:szCs w:val="20"/>
              </w:rPr>
            </w:pPr>
            <w:r w:rsidRPr="00B9648B">
              <w:rPr>
                <w:sz w:val="20"/>
                <w:szCs w:val="20"/>
              </w:rPr>
              <w:t>Границы производства работ с указанием запорной арматуры и открытых дренажей.</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Места создания видимых разрывов электрической схемы, образованных для отделения выделенного для СМО участка от действующей электроустановки, и места установки защитного заземления.</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Место и вид ограждений, исключающих возможность ошибочного проникновения работников СМО за пределы зоны работ.</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Место входа (выхода) и въезда (выезда) в зону работ.</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Наличие опасных и вредных факторов.</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Наличие при себе у работников удостоверений о проверке знаний требований охраны труда (при необходимости, с учетом специфики выполняемых работ – по электробезопасности; пожарной безопасности; промышленной безопасности и т.п.).</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Наличие и обязательное применение средств индивидуальной защиты (спец.одежда, спец.обувь, защитные каски и т.п.)</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Обязательный ежедневный допуск работников и контроль со стороны ответственных лиц подрядной организации (руководителя/производителя работ), в том числе в выходные и праздничные дни.</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Составление и наличие плана мероприятий по эвакуации и спасению работников при возникновении аварийной ситуации и (или) при проведении спасательных работ (при необходимости).</w:t>
            </w:r>
          </w:p>
          <w:p w:rsidR="000D542B" w:rsidRPr="00B9648B" w:rsidRDefault="000D542B" w:rsidP="000D542B">
            <w:pPr>
              <w:keepNext/>
              <w:keepLines/>
              <w:numPr>
                <w:ilvl w:val="2"/>
                <w:numId w:val="21"/>
              </w:numPr>
              <w:tabs>
                <w:tab w:val="left" w:pos="0"/>
                <w:tab w:val="left" w:pos="743"/>
                <w:tab w:val="left" w:pos="938"/>
                <w:tab w:val="left" w:pos="1089"/>
                <w:tab w:val="left" w:pos="1276"/>
                <w:tab w:val="left" w:pos="1418"/>
              </w:tabs>
              <w:spacing w:line="240" w:lineRule="auto"/>
              <w:ind w:left="0" w:firstLine="176"/>
              <w:jc w:val="left"/>
              <w:rPr>
                <w:rFonts w:eastAsia="Calibri"/>
                <w:sz w:val="20"/>
                <w:szCs w:val="20"/>
                <w:lang w:eastAsia="en-US"/>
              </w:rPr>
            </w:pPr>
            <w:r w:rsidRPr="00B9648B">
              <w:rPr>
                <w:rFonts w:eastAsia="Calibri"/>
                <w:sz w:val="20"/>
                <w:szCs w:val="20"/>
                <w:lang w:eastAsia="en-US"/>
              </w:rPr>
              <w:t>Определение мест хранения, особенностей использования (при наличии) и мест утилизации (для одноразовых) средств индивидуальной защиты, смывающих и (или) обезвреживающих средств.</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 xml:space="preserve"> Ответственность за выполнение мероприятий, предусмотренных актом-допуском, несут лица, подписавшие его со стороны Подрядчика и Заказчика, на объектах которого производятся работы. Акт-допуск служит основанием для последующего оформления наряда-допуска.</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bookmarkStart w:id="11" w:name="пп_10_2_11"/>
            <w:bookmarkEnd w:id="11"/>
            <w:r w:rsidRPr="00B9648B">
              <w:rPr>
                <w:rFonts w:eastAsia="Calibri"/>
                <w:sz w:val="20"/>
                <w:szCs w:val="20"/>
                <w:lang w:eastAsia="en-US"/>
              </w:rPr>
              <w:t xml:space="preserve"> Персонал Подрядчика (СМО) по прибытии на место проведения работ должен пройти необходимые инструктажи с учетом местных особенностей и опасных факторов, имеющихся на участке работ.</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Персонал СМО по прибытии на объект для прохождения инструктажа должен представить представителю Заказчика удостоверение личности.</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 xml:space="preserve"> Работники СМО, выполняющие электромонтажные или сварочные работы, должны иметь при себе удостоверение установленной формы о проверке норм и правил работы в электроустановках в </w:t>
            </w:r>
            <w:r w:rsidRPr="00B9648B">
              <w:rPr>
                <w:rFonts w:eastAsia="Calibri"/>
                <w:sz w:val="20"/>
                <w:szCs w:val="20"/>
                <w:lang w:eastAsia="en-US"/>
              </w:rPr>
              <w:lastRenderedPageBreak/>
              <w:t>соответствии с Правилами по охране труда при эксплуатации электроустановок с отметкой о группе по электробезопасности, присвоенной комиссией СМО или органами Ростехнадзора.</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 xml:space="preserve"> У электротехнологического персонала СМО, водителей, крановщиков, машинистов, стропальщиков, работающих в ДЭУ и охранной зоне ВЛ, должна быть группа по электробезопасности не ниже 2, у специалиста, ответственного за безопасное производство работ с использованием подъемных сооружений, не ниже 3, а в электроустановках выше 1000 В -группа 4.</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0"/>
                <w:szCs w:val="20"/>
                <w:lang w:eastAsia="en-US"/>
              </w:rPr>
            </w:pPr>
            <w:r w:rsidRPr="00B9648B">
              <w:rPr>
                <w:rFonts w:eastAsia="Calibri"/>
                <w:sz w:val="20"/>
                <w:szCs w:val="20"/>
                <w:lang w:eastAsia="en-US"/>
              </w:rPr>
              <w:t xml:space="preserve"> Работники, выполняющие огневые работы, должны иметь удостоверение, подтверждающее их обучение в специализированной организации по пожарно-техническому минимуму.</w:t>
            </w:r>
          </w:p>
        </w:tc>
      </w:tr>
      <w:bookmarkEnd w:id="7"/>
      <w:bookmarkEnd w:id="8"/>
    </w:tbl>
    <w:p w:rsidR="000D542B" w:rsidRPr="00B9648B" w:rsidRDefault="000D542B" w:rsidP="000D542B">
      <w:pPr>
        <w:keepNext/>
        <w:keepLines/>
        <w:tabs>
          <w:tab w:val="left" w:pos="993"/>
          <w:tab w:val="left" w:pos="1276"/>
        </w:tabs>
        <w:spacing w:line="240" w:lineRule="auto"/>
        <w:ind w:left="709" w:firstLine="0"/>
        <w:rPr>
          <w:rFonts w:eastAsia="Calibri"/>
          <w:bCs w:val="0"/>
          <w:snapToGrid/>
          <w:sz w:val="21"/>
          <w:szCs w:val="21"/>
          <w:lang w:eastAsia="en-US"/>
        </w:rPr>
      </w:pPr>
    </w:p>
    <w:tbl>
      <w:tblPr>
        <w:tblStyle w:val="71"/>
        <w:tblW w:w="0" w:type="auto"/>
        <w:tblInd w:w="-34" w:type="dxa"/>
        <w:tblLook w:val="04A0" w:firstRow="1" w:lastRow="0" w:firstColumn="1" w:lastColumn="0" w:noHBand="0" w:noVBand="1"/>
      </w:tblPr>
      <w:tblGrid>
        <w:gridCol w:w="9214"/>
      </w:tblGrid>
      <w:tr w:rsidR="00B9648B" w:rsidRPr="00B9648B" w:rsidTr="00EF0CCB">
        <w:tc>
          <w:tcPr>
            <w:tcW w:w="9214" w:type="dxa"/>
          </w:tcPr>
          <w:p w:rsidR="000D542B" w:rsidRPr="00B9648B" w:rsidRDefault="000D542B" w:rsidP="000D542B">
            <w:pPr>
              <w:keepNext/>
              <w:keepLines/>
              <w:tabs>
                <w:tab w:val="left" w:pos="993"/>
                <w:tab w:val="left" w:pos="1276"/>
              </w:tabs>
              <w:spacing w:line="240" w:lineRule="auto"/>
              <w:ind w:left="709" w:firstLine="0"/>
              <w:rPr>
                <w:rFonts w:eastAsia="Calibri"/>
                <w:sz w:val="21"/>
                <w:szCs w:val="21"/>
                <w:lang w:eastAsia="en-US"/>
              </w:rPr>
            </w:pPr>
          </w:p>
          <w:p w:rsidR="000D542B" w:rsidRPr="00B9648B" w:rsidRDefault="000D542B" w:rsidP="000D542B">
            <w:pPr>
              <w:keepNext/>
              <w:keepLines/>
              <w:numPr>
                <w:ilvl w:val="0"/>
                <w:numId w:val="21"/>
              </w:numPr>
              <w:tabs>
                <w:tab w:val="left" w:pos="938"/>
                <w:tab w:val="left" w:pos="1089"/>
              </w:tabs>
              <w:spacing w:line="240" w:lineRule="auto"/>
              <w:ind w:left="0" w:firstLine="460"/>
              <w:jc w:val="center"/>
              <w:outlineLvl w:val="0"/>
              <w:rPr>
                <w:rFonts w:eastAsia="Calibri"/>
                <w:sz w:val="21"/>
                <w:szCs w:val="21"/>
                <w:u w:val="single"/>
              </w:rPr>
            </w:pPr>
            <w:bookmarkStart w:id="12" w:name="_Toc254019111"/>
            <w:bookmarkStart w:id="13" w:name="_Ref413312241"/>
            <w:bookmarkStart w:id="14" w:name="_Toc39082672"/>
            <w:r w:rsidRPr="00B9648B">
              <w:rPr>
                <w:rFonts w:eastAsia="Calibri"/>
                <w:sz w:val="21"/>
                <w:szCs w:val="21"/>
                <w:u w:val="single"/>
              </w:rPr>
              <w:t>Мероприятия по охране труда во время работ</w:t>
            </w:r>
            <w:bookmarkEnd w:id="12"/>
            <w:bookmarkEnd w:id="13"/>
            <w:bookmarkEnd w:id="14"/>
            <w:r w:rsidRPr="00B9648B">
              <w:rPr>
                <w:rFonts w:eastAsia="Calibri"/>
                <w:sz w:val="21"/>
                <w:szCs w:val="21"/>
                <w:u w:val="single"/>
              </w:rPr>
              <w:t>ы</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Во время работы на территории Заказчика все работники СМО должны быть обеспечены в соответствии с Типовыми нормами и правильно использовать сертифицированную специальную одежду, специальную обувь и другие средства индивидуальной защиты.</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Руководитель (ответственный исполнитель) работ СМО несет ответственность за:</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Безопасное выполнение СМР.</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Соблюдение членами бригады мер безопасности, указанных в наряде-допуске.</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Обязательное применение специальной одежды, специальной обуви и других средств защиты.</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Выполнение работниками СМО трудовой и исполнительской дисциплины.</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Проведение инструктажа и обеспечение безопасности труда.</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Соблюдение производственной и технологической дисциплины членами бригады СМО.</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Соответствие подготовленного рабочего места указаниям, предусмотренным в наряде-допуске, проведение инструктажа, наличие и сохранность установленных на рабочем месте заземлений, ограждений, плакатов и знаков безопасности, запирающих устройств.</w:t>
            </w:r>
          </w:p>
          <w:p w:rsidR="000D542B" w:rsidRPr="00B9648B" w:rsidRDefault="000D542B" w:rsidP="000D542B">
            <w:pPr>
              <w:keepNext/>
              <w:keepLines/>
              <w:tabs>
                <w:tab w:val="left" w:pos="938"/>
                <w:tab w:val="left" w:pos="1089"/>
              </w:tabs>
              <w:spacing w:line="240" w:lineRule="auto"/>
              <w:ind w:left="460" w:firstLine="0"/>
              <w:outlineLvl w:val="0"/>
              <w:rPr>
                <w:rFonts w:eastAsia="Calibri"/>
                <w:sz w:val="21"/>
                <w:szCs w:val="21"/>
                <w:u w:val="single"/>
              </w:rPr>
            </w:pPr>
          </w:p>
          <w:p w:rsidR="000D542B" w:rsidRPr="00B9648B" w:rsidRDefault="000D542B" w:rsidP="000D542B">
            <w:pPr>
              <w:keepNext/>
              <w:keepLines/>
              <w:numPr>
                <w:ilvl w:val="0"/>
                <w:numId w:val="21"/>
              </w:numPr>
              <w:tabs>
                <w:tab w:val="left" w:pos="938"/>
                <w:tab w:val="left" w:pos="1089"/>
              </w:tabs>
              <w:spacing w:line="240" w:lineRule="auto"/>
              <w:ind w:left="0" w:firstLine="460"/>
              <w:jc w:val="center"/>
              <w:outlineLvl w:val="0"/>
              <w:rPr>
                <w:rFonts w:eastAsia="Calibri"/>
                <w:sz w:val="21"/>
                <w:szCs w:val="21"/>
                <w:u w:val="single"/>
              </w:rPr>
            </w:pPr>
            <w:bookmarkStart w:id="15" w:name="_Toc254019112"/>
            <w:bookmarkStart w:id="16" w:name="_Ref413312262"/>
            <w:bookmarkStart w:id="17" w:name="_Toc39082673"/>
            <w:r w:rsidRPr="00B9648B">
              <w:rPr>
                <w:rFonts w:eastAsia="Calibri"/>
                <w:sz w:val="21"/>
                <w:szCs w:val="21"/>
                <w:u w:val="single"/>
              </w:rPr>
              <w:t>Требования охраны труда по окончании работ</w:t>
            </w:r>
            <w:bookmarkEnd w:id="15"/>
            <w:bookmarkEnd w:id="16"/>
            <w:bookmarkEnd w:id="17"/>
            <w:r w:rsidRPr="00B9648B">
              <w:rPr>
                <w:rFonts w:eastAsia="Calibri"/>
                <w:sz w:val="21"/>
                <w:szCs w:val="21"/>
                <w:u w:val="single"/>
              </w:rPr>
              <w:t>ы</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По окончании работ на объектах Заказчика руководитель (исполнитель) работ СМО выводит членов бригады СМО с производственного участка, проверяет выполнение работ, отсутствие посторонних предметов, материалов, инструментов; закрывает наряд-допуск, сделав соответствующие записи, извещает об этом представителя Заказчика (оперативный персонал или лицо, имеющее право согласования наряда-допуска) и передает наряд-допуск лицу, ответственному за его выдачу.</w:t>
            </w:r>
          </w:p>
          <w:p w:rsidR="000D542B" w:rsidRPr="00B9648B" w:rsidRDefault="000D542B" w:rsidP="000D542B">
            <w:pPr>
              <w:keepNext/>
              <w:keepLines/>
              <w:numPr>
                <w:ilvl w:val="1"/>
                <w:numId w:val="21"/>
              </w:numPr>
              <w:tabs>
                <w:tab w:val="left" w:pos="601"/>
              </w:tabs>
              <w:spacing w:line="240" w:lineRule="auto"/>
              <w:ind w:left="0" w:firstLine="176"/>
              <w:jc w:val="left"/>
              <w:rPr>
                <w:rFonts w:eastAsia="Calibri"/>
                <w:sz w:val="21"/>
                <w:szCs w:val="21"/>
                <w:lang w:eastAsia="en-US"/>
              </w:rPr>
            </w:pPr>
            <w:r w:rsidRPr="00B9648B">
              <w:rPr>
                <w:rFonts w:eastAsia="Calibri"/>
                <w:sz w:val="21"/>
                <w:szCs w:val="21"/>
                <w:lang w:eastAsia="en-US"/>
              </w:rPr>
              <w:t>Регистрация времени и даты окончания работ бригады СМО с указанием номера наряда-допуска производится в специальном журнале подразделения Подрядчика.</w:t>
            </w:r>
          </w:p>
          <w:p w:rsidR="000D542B" w:rsidRPr="00B9648B" w:rsidRDefault="000D542B" w:rsidP="000D542B">
            <w:pPr>
              <w:keepNext/>
              <w:keepLines/>
              <w:tabs>
                <w:tab w:val="left" w:pos="601"/>
              </w:tabs>
              <w:spacing w:line="240" w:lineRule="auto"/>
              <w:ind w:left="176" w:firstLine="0"/>
              <w:rPr>
                <w:rFonts w:eastAsia="Calibri"/>
                <w:sz w:val="21"/>
                <w:szCs w:val="21"/>
                <w:lang w:eastAsia="en-US"/>
              </w:rPr>
            </w:pPr>
          </w:p>
          <w:p w:rsidR="000D542B" w:rsidRPr="00B9648B" w:rsidRDefault="000D542B" w:rsidP="000D542B">
            <w:pPr>
              <w:keepNext/>
              <w:keepLines/>
              <w:spacing w:line="240" w:lineRule="auto"/>
              <w:ind w:firstLine="0"/>
              <w:rPr>
                <w:rFonts w:eastAsia="Calibri"/>
                <w:sz w:val="21"/>
                <w:szCs w:val="21"/>
                <w:lang w:eastAsia="en-US"/>
              </w:rPr>
            </w:pPr>
            <w:r w:rsidRPr="00B9648B">
              <w:rPr>
                <w:rFonts w:eastAsia="Calibri"/>
                <w:sz w:val="21"/>
                <w:szCs w:val="21"/>
                <w:lang w:eastAsia="en-US"/>
              </w:rPr>
              <w:t>Приложения к Регламенту:</w:t>
            </w:r>
          </w:p>
          <w:p w:rsidR="000D542B" w:rsidRPr="00B9648B" w:rsidRDefault="000D542B" w:rsidP="000D542B">
            <w:pPr>
              <w:keepNext/>
              <w:keepLines/>
              <w:spacing w:line="240" w:lineRule="auto"/>
              <w:ind w:firstLine="0"/>
              <w:rPr>
                <w:rFonts w:eastAsia="Calibri"/>
                <w:sz w:val="21"/>
                <w:szCs w:val="21"/>
                <w:lang w:eastAsia="en-US"/>
              </w:rPr>
            </w:pPr>
          </w:p>
          <w:p w:rsidR="000D542B" w:rsidRPr="00B9648B" w:rsidRDefault="000D542B" w:rsidP="000D542B">
            <w:pPr>
              <w:keepNext/>
              <w:keepLines/>
              <w:numPr>
                <w:ilvl w:val="0"/>
                <w:numId w:val="26"/>
              </w:numPr>
              <w:spacing w:line="240" w:lineRule="auto"/>
              <w:jc w:val="left"/>
              <w:rPr>
                <w:rFonts w:eastAsia="Calibri"/>
                <w:sz w:val="21"/>
                <w:szCs w:val="21"/>
                <w:lang w:eastAsia="en-US"/>
              </w:rPr>
            </w:pPr>
            <w:r w:rsidRPr="00B9648B">
              <w:rPr>
                <w:rFonts w:eastAsia="Calibri"/>
                <w:sz w:val="21"/>
                <w:szCs w:val="21"/>
                <w:lang w:eastAsia="en-US"/>
              </w:rPr>
              <w:t>Форма заявки на допуск персонала.</w:t>
            </w:r>
          </w:p>
          <w:p w:rsidR="000D542B" w:rsidRPr="00B9648B" w:rsidRDefault="000D542B" w:rsidP="000D542B">
            <w:pPr>
              <w:keepNext/>
              <w:keepLines/>
              <w:numPr>
                <w:ilvl w:val="0"/>
                <w:numId w:val="26"/>
              </w:numPr>
              <w:spacing w:line="240" w:lineRule="auto"/>
              <w:jc w:val="left"/>
              <w:rPr>
                <w:rFonts w:eastAsia="Calibri"/>
                <w:sz w:val="21"/>
                <w:szCs w:val="21"/>
                <w:lang w:eastAsia="en-US"/>
              </w:rPr>
            </w:pPr>
            <w:r w:rsidRPr="00B9648B">
              <w:rPr>
                <w:rFonts w:eastAsia="Calibri"/>
                <w:sz w:val="21"/>
                <w:szCs w:val="21"/>
                <w:lang w:eastAsia="en-US"/>
              </w:rPr>
              <w:t>Форма акта-допуска для производства строительно-монтажных работ на территории АО «Теплоэнерго».</w:t>
            </w:r>
          </w:p>
          <w:p w:rsidR="000D542B" w:rsidRPr="00B9648B" w:rsidRDefault="000D542B" w:rsidP="000D542B">
            <w:pPr>
              <w:keepNext/>
              <w:keepLines/>
              <w:numPr>
                <w:ilvl w:val="0"/>
                <w:numId w:val="26"/>
              </w:numPr>
              <w:spacing w:line="240" w:lineRule="auto"/>
              <w:jc w:val="left"/>
              <w:rPr>
                <w:rFonts w:eastAsia="Calibri"/>
                <w:sz w:val="21"/>
                <w:szCs w:val="21"/>
                <w:lang w:eastAsia="en-US"/>
              </w:rPr>
            </w:pPr>
            <w:r w:rsidRPr="00B9648B">
              <w:rPr>
                <w:rFonts w:eastAsia="Calibri"/>
                <w:sz w:val="21"/>
                <w:szCs w:val="21"/>
                <w:lang w:eastAsia="en-US"/>
              </w:rPr>
              <w:t>Форма наряда-допуска для работы в электроустановках.</w:t>
            </w:r>
          </w:p>
          <w:p w:rsidR="000D542B" w:rsidRPr="00B9648B" w:rsidRDefault="000D542B" w:rsidP="000D542B">
            <w:pPr>
              <w:keepNext/>
              <w:keepLines/>
              <w:numPr>
                <w:ilvl w:val="0"/>
                <w:numId w:val="26"/>
              </w:numPr>
              <w:spacing w:line="240" w:lineRule="auto"/>
              <w:jc w:val="left"/>
              <w:rPr>
                <w:rFonts w:eastAsia="Calibri"/>
                <w:sz w:val="21"/>
                <w:szCs w:val="21"/>
                <w:lang w:eastAsia="en-US"/>
              </w:rPr>
            </w:pPr>
            <w:r w:rsidRPr="00B9648B">
              <w:rPr>
                <w:rFonts w:eastAsia="Calibri"/>
                <w:sz w:val="21"/>
                <w:szCs w:val="21"/>
                <w:lang w:eastAsia="en-US"/>
              </w:rPr>
              <w:t>Формы наряда-допуска на производство работ в местах действия опасных или вредных факторов.</w:t>
            </w:r>
          </w:p>
          <w:p w:rsidR="000D542B" w:rsidRPr="00B9648B" w:rsidRDefault="000D542B" w:rsidP="000D542B">
            <w:pPr>
              <w:keepNext/>
              <w:keepLines/>
              <w:spacing w:line="240" w:lineRule="auto"/>
              <w:ind w:firstLine="0"/>
              <w:rPr>
                <w:rFonts w:eastAsia="Calibri"/>
                <w:sz w:val="21"/>
                <w:szCs w:val="21"/>
                <w:lang w:eastAsia="en-US"/>
              </w:rPr>
            </w:pPr>
          </w:p>
          <w:p w:rsidR="000D542B" w:rsidRPr="00B9648B" w:rsidRDefault="000D542B" w:rsidP="000D542B">
            <w:pPr>
              <w:keepNext/>
              <w:keepLines/>
              <w:suppressAutoHyphens/>
              <w:spacing w:line="240" w:lineRule="auto"/>
              <w:ind w:firstLine="0"/>
              <w:rPr>
                <w:sz w:val="21"/>
                <w:szCs w:val="21"/>
              </w:rPr>
            </w:pPr>
          </w:p>
          <w:p w:rsidR="000D542B" w:rsidRPr="00B9648B" w:rsidRDefault="000D542B" w:rsidP="000D542B">
            <w:pPr>
              <w:keepNext/>
              <w:keepLines/>
              <w:suppressAutoHyphens/>
              <w:spacing w:line="240" w:lineRule="auto"/>
              <w:ind w:firstLine="0"/>
              <w:rPr>
                <w:b/>
                <w:sz w:val="21"/>
                <w:szCs w:val="21"/>
              </w:rPr>
            </w:pPr>
            <w:r w:rsidRPr="00B9648B">
              <w:rPr>
                <w:b/>
                <w:sz w:val="21"/>
                <w:szCs w:val="21"/>
              </w:rPr>
              <w:t xml:space="preserve">ЗАКАЗЧИК                                                                   </w:t>
            </w:r>
            <w:r w:rsidRPr="00B9648B">
              <w:rPr>
                <w:b/>
                <w:sz w:val="21"/>
                <w:szCs w:val="21"/>
              </w:rPr>
              <w:tab/>
            </w:r>
            <w:r w:rsidRPr="00B9648B">
              <w:rPr>
                <w:b/>
                <w:sz w:val="21"/>
                <w:szCs w:val="21"/>
              </w:rPr>
              <w:tab/>
            </w:r>
            <w:r w:rsidRPr="00B9648B">
              <w:rPr>
                <w:b/>
                <w:sz w:val="21"/>
                <w:szCs w:val="21"/>
              </w:rPr>
              <w:tab/>
              <w:t>ПОДРЯДЧИК</w:t>
            </w:r>
          </w:p>
          <w:p w:rsidR="000D542B" w:rsidRPr="00B9648B" w:rsidRDefault="000D542B" w:rsidP="000D542B">
            <w:pPr>
              <w:keepNext/>
              <w:keepLines/>
              <w:suppressAutoHyphens/>
              <w:spacing w:line="240" w:lineRule="auto"/>
              <w:ind w:firstLine="720"/>
              <w:rPr>
                <w:b/>
                <w:sz w:val="21"/>
                <w:szCs w:val="21"/>
              </w:rPr>
            </w:pPr>
            <w:r w:rsidRPr="00B9648B">
              <w:rPr>
                <w:b/>
                <w:sz w:val="21"/>
                <w:szCs w:val="21"/>
              </w:rPr>
              <w:t xml:space="preserve">       </w:t>
            </w:r>
          </w:p>
          <w:p w:rsidR="000D542B" w:rsidRPr="00B9648B" w:rsidRDefault="000D542B" w:rsidP="000D542B">
            <w:pPr>
              <w:keepNext/>
              <w:keepLines/>
              <w:suppressAutoHyphens/>
              <w:spacing w:line="240" w:lineRule="auto"/>
              <w:ind w:firstLine="0"/>
              <w:rPr>
                <w:sz w:val="21"/>
                <w:szCs w:val="21"/>
              </w:rPr>
            </w:pPr>
            <w:r w:rsidRPr="00B9648B">
              <w:rPr>
                <w:b/>
                <w:sz w:val="21"/>
                <w:szCs w:val="21"/>
              </w:rPr>
              <w:t>_____________/</w:t>
            </w:r>
            <w:r w:rsidRPr="00B9648B">
              <w:rPr>
                <w:sz w:val="21"/>
                <w:szCs w:val="21"/>
              </w:rPr>
              <w:t>_____________/</w:t>
            </w:r>
            <w:r w:rsidRPr="00B9648B">
              <w:rPr>
                <w:b/>
                <w:sz w:val="21"/>
                <w:szCs w:val="21"/>
              </w:rPr>
              <w:t xml:space="preserve">                                       </w:t>
            </w:r>
            <w:r w:rsidRPr="00B9648B">
              <w:rPr>
                <w:b/>
                <w:sz w:val="21"/>
                <w:szCs w:val="21"/>
              </w:rPr>
              <w:tab/>
            </w:r>
            <w:r w:rsidRPr="00B9648B">
              <w:rPr>
                <w:b/>
                <w:sz w:val="21"/>
                <w:szCs w:val="21"/>
              </w:rPr>
              <w:tab/>
              <w:t>_____________/</w:t>
            </w:r>
            <w:r w:rsidRPr="00B9648B">
              <w:rPr>
                <w:sz w:val="21"/>
                <w:szCs w:val="21"/>
              </w:rPr>
              <w:t xml:space="preserve"> _____________</w:t>
            </w:r>
            <w:r w:rsidRPr="00B9648B">
              <w:rPr>
                <w:b/>
                <w:sz w:val="21"/>
                <w:szCs w:val="21"/>
              </w:rPr>
              <w:t>/</w:t>
            </w:r>
          </w:p>
          <w:p w:rsidR="000D542B" w:rsidRPr="00B9648B" w:rsidRDefault="000D542B" w:rsidP="000D542B">
            <w:pPr>
              <w:keepNext/>
              <w:keepLines/>
              <w:spacing w:line="240" w:lineRule="auto"/>
              <w:ind w:firstLine="0"/>
              <w:rPr>
                <w:rFonts w:eastAsia="Calibri"/>
                <w:sz w:val="21"/>
                <w:szCs w:val="21"/>
                <w:lang w:eastAsia="en-US"/>
              </w:rPr>
            </w:pPr>
            <w:r w:rsidRPr="00B9648B">
              <w:rPr>
                <w:b/>
                <w:sz w:val="21"/>
                <w:szCs w:val="21"/>
              </w:rPr>
              <w:br w:type="page"/>
            </w:r>
          </w:p>
          <w:p w:rsidR="000D542B" w:rsidRPr="00B9648B" w:rsidRDefault="000D542B" w:rsidP="000D542B">
            <w:pPr>
              <w:keepNext/>
              <w:keepLines/>
              <w:tabs>
                <w:tab w:val="left" w:pos="993"/>
                <w:tab w:val="left" w:pos="1276"/>
              </w:tabs>
              <w:spacing w:line="240" w:lineRule="auto"/>
              <w:ind w:firstLine="0"/>
              <w:rPr>
                <w:rFonts w:eastAsia="Calibri"/>
                <w:sz w:val="21"/>
                <w:szCs w:val="21"/>
                <w:lang w:eastAsia="en-US"/>
              </w:rPr>
            </w:pPr>
          </w:p>
        </w:tc>
      </w:tr>
    </w:tbl>
    <w:p w:rsidR="000D542B" w:rsidRPr="00B9648B" w:rsidRDefault="000D542B" w:rsidP="000D542B">
      <w:pPr>
        <w:keepNext/>
        <w:keepLines/>
        <w:rPr>
          <w:sz w:val="21"/>
          <w:szCs w:val="21"/>
        </w:rPr>
      </w:pPr>
    </w:p>
    <w:p w:rsidR="000D542B" w:rsidRPr="00B9648B" w:rsidRDefault="000D542B" w:rsidP="000D542B">
      <w:pPr>
        <w:keepNext/>
        <w:keepLines/>
        <w:spacing w:before="60" w:line="240" w:lineRule="auto"/>
        <w:ind w:firstLine="0"/>
        <w:jc w:val="right"/>
        <w:rPr>
          <w:bCs w:val="0"/>
          <w:snapToGrid/>
          <w:sz w:val="21"/>
          <w:szCs w:val="21"/>
        </w:rPr>
      </w:pPr>
      <w:r w:rsidRPr="00B9648B">
        <w:rPr>
          <w:bCs w:val="0"/>
          <w:snapToGrid/>
          <w:sz w:val="21"/>
          <w:szCs w:val="21"/>
        </w:rPr>
        <w:br w:type="page"/>
      </w:r>
    </w:p>
    <w:p w:rsidR="000D542B" w:rsidRPr="00B9648B" w:rsidRDefault="000D542B" w:rsidP="000D542B">
      <w:pPr>
        <w:keepNext/>
        <w:keepLines/>
        <w:spacing w:before="60" w:line="240" w:lineRule="auto"/>
        <w:ind w:firstLine="0"/>
        <w:jc w:val="right"/>
        <w:rPr>
          <w:bCs w:val="0"/>
          <w:snapToGrid/>
        </w:rPr>
      </w:pPr>
      <w:r w:rsidRPr="00B9648B">
        <w:rPr>
          <w:bCs w:val="0"/>
          <w:snapToGrid/>
        </w:rPr>
        <w:lastRenderedPageBreak/>
        <w:t>Приложение № 1</w:t>
      </w:r>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t xml:space="preserve">к Регламенту допуска подрядных организаций </w:t>
      </w:r>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t>для работы на территории АО «Теплоэнерго»</w:t>
      </w:r>
    </w:p>
    <w:p w:rsidR="000D542B" w:rsidRPr="00B9648B" w:rsidRDefault="000D542B" w:rsidP="000D542B">
      <w:pPr>
        <w:keepNext/>
        <w:keepLines/>
        <w:tabs>
          <w:tab w:val="left" w:pos="1100"/>
        </w:tabs>
        <w:spacing w:line="240" w:lineRule="auto"/>
        <w:ind w:left="567" w:firstLine="0"/>
        <w:jc w:val="right"/>
        <w:outlineLvl w:val="0"/>
        <w:rPr>
          <w:bCs w:val="0"/>
          <w:snapToGrid/>
          <w:sz w:val="20"/>
          <w:szCs w:val="20"/>
        </w:rPr>
      </w:pPr>
    </w:p>
    <w:p w:rsidR="000D542B" w:rsidRPr="00B9648B" w:rsidRDefault="000D542B" w:rsidP="000D542B">
      <w:pPr>
        <w:keepNext/>
        <w:keepLines/>
        <w:tabs>
          <w:tab w:val="left" w:pos="1100"/>
        </w:tabs>
        <w:spacing w:line="240" w:lineRule="auto"/>
        <w:ind w:left="567" w:firstLine="0"/>
        <w:jc w:val="center"/>
        <w:outlineLvl w:val="0"/>
        <w:rPr>
          <w:b/>
          <w:snapToGrid/>
          <w:kern w:val="14"/>
          <w:sz w:val="24"/>
          <w:szCs w:val="24"/>
        </w:rPr>
      </w:pPr>
      <w:r w:rsidRPr="00B9648B">
        <w:rPr>
          <w:b/>
          <w:bCs w:val="0"/>
          <w:snapToGrid/>
          <w:sz w:val="24"/>
          <w:szCs w:val="24"/>
        </w:rPr>
        <w:t>Форма запроса о допуске персонала</w:t>
      </w:r>
    </w:p>
    <w:p w:rsidR="000D542B" w:rsidRPr="00B9648B" w:rsidRDefault="000D542B" w:rsidP="000D542B">
      <w:pPr>
        <w:keepNext/>
        <w:keepLines/>
        <w:tabs>
          <w:tab w:val="left" w:pos="1100"/>
        </w:tabs>
        <w:spacing w:line="240" w:lineRule="auto"/>
        <w:ind w:left="567" w:firstLine="0"/>
        <w:jc w:val="center"/>
        <w:outlineLvl w:val="0"/>
        <w:rPr>
          <w:b/>
          <w:snapToGrid/>
          <w:kern w:val="14"/>
          <w:sz w:val="24"/>
          <w:szCs w:val="24"/>
        </w:rPr>
      </w:pPr>
      <w:r w:rsidRPr="00B9648B">
        <w:rPr>
          <w:b/>
          <w:snapToGrid/>
          <w:kern w:val="14"/>
          <w:sz w:val="24"/>
          <w:szCs w:val="24"/>
        </w:rPr>
        <w:t>строительно-монтажных организаций</w:t>
      </w:r>
    </w:p>
    <w:p w:rsidR="000D542B" w:rsidRPr="00B9648B" w:rsidRDefault="000D542B" w:rsidP="000D542B">
      <w:pPr>
        <w:keepNext/>
        <w:keepLines/>
        <w:spacing w:line="276" w:lineRule="auto"/>
        <w:ind w:firstLine="0"/>
        <w:jc w:val="left"/>
        <w:rPr>
          <w:rFonts w:ascii="Calibri" w:eastAsia="Calibri" w:hAnsi="Calibri"/>
          <w:bCs w:val="0"/>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D542B" w:rsidRPr="00B9648B" w:rsidTr="00EF0CCB">
        <w:tc>
          <w:tcPr>
            <w:tcW w:w="9606" w:type="dxa"/>
          </w:tcPr>
          <w:p w:rsidR="000D542B" w:rsidRPr="00B9648B" w:rsidRDefault="000D542B" w:rsidP="000D542B">
            <w:pPr>
              <w:keepNext/>
              <w:keepLines/>
              <w:spacing w:line="240" w:lineRule="auto"/>
              <w:ind w:firstLine="0"/>
              <w:jc w:val="center"/>
              <w:rPr>
                <w:snapToGrid/>
                <w:kern w:val="14"/>
              </w:rPr>
            </w:pPr>
            <w:r w:rsidRPr="00B9648B">
              <w:rPr>
                <w:snapToGrid/>
                <w:kern w:val="14"/>
              </w:rPr>
              <w:t>ЗАПОЛНЯЕТСЯ НА ФИРМЕННОМ БЛАНКЕ ОРГАНИЗАЦИИ</w:t>
            </w:r>
          </w:p>
          <w:p w:rsidR="000D542B" w:rsidRPr="00B9648B" w:rsidRDefault="000D542B" w:rsidP="000D542B">
            <w:pPr>
              <w:keepNext/>
              <w:keepLines/>
              <w:spacing w:line="240" w:lineRule="auto"/>
              <w:ind w:firstLine="0"/>
              <w:jc w:val="left"/>
              <w:rPr>
                <w:bCs w:val="0"/>
                <w:snapToGrid/>
                <w:sz w:val="20"/>
                <w:szCs w:val="20"/>
              </w:rPr>
            </w:pPr>
          </w:p>
          <w:tbl>
            <w:tblPr>
              <w:tblW w:w="0" w:type="auto"/>
              <w:tblLook w:val="01E0" w:firstRow="1" w:lastRow="1" w:firstColumn="1" w:lastColumn="1" w:noHBand="0" w:noVBand="0"/>
            </w:tblPr>
            <w:tblGrid>
              <w:gridCol w:w="4466"/>
              <w:gridCol w:w="4924"/>
            </w:tblGrid>
            <w:tr w:rsidR="00B9648B" w:rsidRPr="00B9648B" w:rsidTr="00EF0CCB">
              <w:tc>
                <w:tcPr>
                  <w:tcW w:w="4712" w:type="dxa"/>
                  <w:shd w:val="clear" w:color="auto" w:fill="auto"/>
                </w:tcPr>
                <w:p w:rsidR="000D542B" w:rsidRPr="00B9648B" w:rsidRDefault="000D542B" w:rsidP="000D542B">
                  <w:pPr>
                    <w:keepNext/>
                    <w:keepLines/>
                    <w:spacing w:line="240" w:lineRule="auto"/>
                    <w:ind w:firstLine="0"/>
                    <w:jc w:val="left"/>
                    <w:rPr>
                      <w:bCs w:val="0"/>
                      <w:snapToGrid/>
                      <w:sz w:val="20"/>
                      <w:szCs w:val="20"/>
                    </w:rPr>
                  </w:pPr>
                </w:p>
              </w:tc>
              <w:tc>
                <w:tcPr>
                  <w:tcW w:w="5002" w:type="dxa"/>
                  <w:shd w:val="clear" w:color="auto" w:fill="auto"/>
                </w:tcPr>
                <w:p w:rsidR="000D542B" w:rsidRPr="00B9648B" w:rsidRDefault="000D542B" w:rsidP="000D542B">
                  <w:pPr>
                    <w:keepNext/>
                    <w:keepLines/>
                    <w:spacing w:line="240" w:lineRule="auto"/>
                    <w:ind w:firstLine="0"/>
                    <w:jc w:val="left"/>
                    <w:rPr>
                      <w:bCs w:val="0"/>
                      <w:snapToGrid/>
                    </w:rPr>
                  </w:pPr>
                  <w:r w:rsidRPr="00B9648B">
                    <w:rPr>
                      <w:bCs w:val="0"/>
                      <w:snapToGrid/>
                    </w:rPr>
                    <w:t xml:space="preserve">                  Директору по строительству </w:t>
                  </w:r>
                </w:p>
                <w:p w:rsidR="000D542B" w:rsidRPr="00B9648B" w:rsidRDefault="000D542B" w:rsidP="000D542B">
                  <w:pPr>
                    <w:keepNext/>
                    <w:keepLines/>
                    <w:spacing w:line="240" w:lineRule="auto"/>
                    <w:ind w:firstLine="0"/>
                    <w:jc w:val="left"/>
                    <w:rPr>
                      <w:bCs w:val="0"/>
                      <w:snapToGrid/>
                    </w:rPr>
                  </w:pPr>
                  <w:r w:rsidRPr="00B9648B">
                    <w:rPr>
                      <w:bCs w:val="0"/>
                      <w:snapToGrid/>
                    </w:rPr>
                    <w:t xml:space="preserve">                  АО «Теплоэнерго» </w:t>
                  </w:r>
                </w:p>
                <w:p w:rsidR="000D542B" w:rsidRPr="00B9648B" w:rsidRDefault="000D542B" w:rsidP="000D542B">
                  <w:pPr>
                    <w:keepNext/>
                    <w:keepLines/>
                    <w:spacing w:line="240" w:lineRule="auto"/>
                    <w:ind w:firstLine="0"/>
                    <w:jc w:val="left"/>
                    <w:rPr>
                      <w:bCs w:val="0"/>
                      <w:snapToGrid/>
                      <w:sz w:val="28"/>
                      <w:szCs w:val="28"/>
                    </w:rPr>
                  </w:pPr>
                  <w:r w:rsidRPr="00B9648B">
                    <w:rPr>
                      <w:bCs w:val="0"/>
                      <w:snapToGrid/>
                      <w:sz w:val="28"/>
                      <w:szCs w:val="28"/>
                    </w:rPr>
                    <w:t xml:space="preserve">                ________________________</w:t>
                  </w:r>
                </w:p>
                <w:p w:rsidR="000D542B" w:rsidRPr="00B9648B" w:rsidRDefault="000D542B" w:rsidP="000D542B">
                  <w:pPr>
                    <w:keepNext/>
                    <w:keepLines/>
                    <w:spacing w:line="240" w:lineRule="auto"/>
                    <w:ind w:firstLine="0"/>
                    <w:jc w:val="left"/>
                    <w:rPr>
                      <w:bCs w:val="0"/>
                      <w:snapToGrid/>
                      <w:sz w:val="20"/>
                      <w:szCs w:val="20"/>
                    </w:rPr>
                  </w:pPr>
                  <w:r w:rsidRPr="00B9648B">
                    <w:rPr>
                      <w:bCs w:val="0"/>
                      <w:snapToGrid/>
                      <w:sz w:val="16"/>
                      <w:szCs w:val="16"/>
                    </w:rPr>
                    <w:t xml:space="preserve">                                  (фамилия, инициалы)</w:t>
                  </w:r>
                </w:p>
              </w:tc>
            </w:tr>
          </w:tbl>
          <w:p w:rsidR="000D542B" w:rsidRPr="00B9648B" w:rsidRDefault="000D542B" w:rsidP="000D542B">
            <w:pPr>
              <w:keepNext/>
              <w:keepLines/>
              <w:spacing w:line="240" w:lineRule="auto"/>
              <w:ind w:firstLine="0"/>
              <w:jc w:val="left"/>
              <w:rPr>
                <w:bCs w:val="0"/>
                <w:snapToGrid/>
              </w:rPr>
            </w:pPr>
            <w:r w:rsidRPr="00B9648B">
              <w:rPr>
                <w:bCs w:val="0"/>
                <w:snapToGrid/>
              </w:rPr>
              <w:t>_____________________№__________________________</w:t>
            </w:r>
          </w:p>
          <w:p w:rsidR="000D542B" w:rsidRPr="00B9648B" w:rsidRDefault="000D542B" w:rsidP="000D542B">
            <w:pPr>
              <w:keepNext/>
              <w:keepLines/>
              <w:spacing w:line="240" w:lineRule="auto"/>
              <w:ind w:firstLine="0"/>
              <w:jc w:val="left"/>
              <w:rPr>
                <w:bCs w:val="0"/>
                <w:snapToGrid/>
              </w:rPr>
            </w:pPr>
            <w:r w:rsidRPr="00B9648B">
              <w:rPr>
                <w:bCs w:val="0"/>
                <w:snapToGrid/>
              </w:rPr>
              <w:t>На №________________от__________________________</w:t>
            </w:r>
          </w:p>
          <w:p w:rsidR="000D542B" w:rsidRPr="00B9648B" w:rsidRDefault="000D542B" w:rsidP="000D542B">
            <w:pPr>
              <w:keepNext/>
              <w:keepLines/>
              <w:spacing w:line="240" w:lineRule="auto"/>
              <w:ind w:firstLine="0"/>
              <w:rPr>
                <w:bCs w:val="0"/>
                <w:snapToGrid/>
              </w:rPr>
            </w:pPr>
          </w:p>
          <w:p w:rsidR="000D542B" w:rsidRPr="00B9648B" w:rsidRDefault="000D542B" w:rsidP="000D542B">
            <w:pPr>
              <w:keepNext/>
              <w:keepLines/>
              <w:spacing w:line="240" w:lineRule="auto"/>
              <w:rPr>
                <w:bCs w:val="0"/>
                <w:snapToGrid/>
                <w:sz w:val="28"/>
                <w:szCs w:val="28"/>
              </w:rPr>
            </w:pPr>
            <w:r w:rsidRPr="00B9648B">
              <w:rPr>
                <w:bCs w:val="0"/>
                <w:snapToGrid/>
              </w:rPr>
              <w:t>В соответствии с Договором № ___от ___, заключенным между АО «Теплоэнерго» и</w:t>
            </w:r>
            <w:r w:rsidRPr="00B9648B">
              <w:rPr>
                <w:bCs w:val="0"/>
                <w:snapToGrid/>
                <w:sz w:val="28"/>
                <w:szCs w:val="28"/>
              </w:rPr>
              <w:t xml:space="preserve"> ___________________________________________________________________</w:t>
            </w:r>
          </w:p>
          <w:p w:rsidR="000D542B" w:rsidRPr="00B9648B" w:rsidRDefault="000D542B" w:rsidP="000D542B">
            <w:pPr>
              <w:keepNext/>
              <w:keepLines/>
              <w:spacing w:line="240" w:lineRule="auto"/>
              <w:ind w:firstLine="708"/>
              <w:jc w:val="center"/>
              <w:rPr>
                <w:bCs w:val="0"/>
                <w:snapToGrid/>
                <w:sz w:val="28"/>
                <w:szCs w:val="28"/>
              </w:rPr>
            </w:pPr>
            <w:r w:rsidRPr="00B9648B">
              <w:rPr>
                <w:bCs w:val="0"/>
                <w:snapToGrid/>
                <w:sz w:val="16"/>
                <w:szCs w:val="16"/>
              </w:rPr>
              <w:t>(наименование организации)</w:t>
            </w:r>
          </w:p>
          <w:p w:rsidR="000D542B" w:rsidRPr="00B9648B" w:rsidRDefault="000D542B" w:rsidP="000D542B">
            <w:pPr>
              <w:keepNext/>
              <w:keepLines/>
              <w:spacing w:line="240" w:lineRule="auto"/>
              <w:ind w:firstLine="0"/>
              <w:rPr>
                <w:bCs w:val="0"/>
                <w:snapToGrid/>
                <w:sz w:val="24"/>
                <w:szCs w:val="24"/>
              </w:rPr>
            </w:pPr>
            <w:r w:rsidRPr="00B9648B">
              <w:rPr>
                <w:bCs w:val="0"/>
                <w:snapToGrid/>
                <w:sz w:val="24"/>
                <w:szCs w:val="24"/>
              </w:rPr>
              <w:t>для производства</w:t>
            </w:r>
            <w:r w:rsidRPr="00B9648B">
              <w:rPr>
                <w:bCs w:val="0"/>
                <w:snapToGrid/>
                <w:sz w:val="28"/>
                <w:szCs w:val="28"/>
              </w:rPr>
              <w:t xml:space="preserve"> _________________________________________________ </w:t>
            </w:r>
            <w:r w:rsidRPr="00B9648B">
              <w:rPr>
                <w:bCs w:val="0"/>
                <w:snapToGrid/>
                <w:sz w:val="24"/>
                <w:szCs w:val="24"/>
              </w:rPr>
              <w:t>работ _________________________________________________________________________</w:t>
            </w:r>
          </w:p>
          <w:p w:rsidR="000D542B" w:rsidRPr="00B9648B" w:rsidRDefault="000D542B" w:rsidP="000D542B">
            <w:pPr>
              <w:keepNext/>
              <w:keepLines/>
              <w:spacing w:line="240" w:lineRule="auto"/>
              <w:ind w:firstLine="708"/>
              <w:jc w:val="center"/>
              <w:rPr>
                <w:bCs w:val="0"/>
                <w:snapToGrid/>
                <w:sz w:val="16"/>
                <w:szCs w:val="16"/>
              </w:rPr>
            </w:pPr>
            <w:r w:rsidRPr="00B9648B">
              <w:rPr>
                <w:bCs w:val="0"/>
                <w:snapToGrid/>
                <w:sz w:val="16"/>
                <w:szCs w:val="16"/>
              </w:rPr>
              <w:t>(каких – указать, срок выполнения работ – указать, режим работы персонала подрядной организации - указать)</w:t>
            </w:r>
          </w:p>
          <w:p w:rsidR="000D542B" w:rsidRPr="00B9648B" w:rsidRDefault="000D542B" w:rsidP="000D542B">
            <w:pPr>
              <w:keepNext/>
              <w:keepLines/>
              <w:spacing w:line="240" w:lineRule="auto"/>
              <w:ind w:firstLine="0"/>
              <w:rPr>
                <w:bCs w:val="0"/>
                <w:snapToGrid/>
                <w:sz w:val="28"/>
                <w:szCs w:val="28"/>
              </w:rPr>
            </w:pPr>
            <w:r w:rsidRPr="00B9648B">
              <w:rPr>
                <w:bCs w:val="0"/>
                <w:snapToGrid/>
                <w:sz w:val="28"/>
                <w:szCs w:val="28"/>
              </w:rPr>
              <w:t xml:space="preserve">_____________________________________ </w:t>
            </w:r>
            <w:r w:rsidRPr="00B9648B">
              <w:rPr>
                <w:bCs w:val="0"/>
                <w:snapToGrid/>
                <w:sz w:val="24"/>
                <w:szCs w:val="24"/>
              </w:rPr>
              <w:t>в период</w:t>
            </w:r>
            <w:r w:rsidRPr="00B9648B">
              <w:rPr>
                <w:bCs w:val="0"/>
                <w:snapToGrid/>
                <w:sz w:val="28"/>
                <w:szCs w:val="28"/>
              </w:rPr>
              <w:t xml:space="preserve"> ______________________,</w:t>
            </w:r>
          </w:p>
          <w:p w:rsidR="000D542B" w:rsidRPr="00B9648B" w:rsidRDefault="000D542B" w:rsidP="000D542B">
            <w:pPr>
              <w:keepNext/>
              <w:keepLines/>
              <w:spacing w:line="240" w:lineRule="auto"/>
              <w:ind w:firstLine="0"/>
              <w:rPr>
                <w:bCs w:val="0"/>
                <w:snapToGrid/>
                <w:sz w:val="28"/>
                <w:szCs w:val="28"/>
              </w:rPr>
            </w:pPr>
            <w:r w:rsidRPr="00B9648B">
              <w:rPr>
                <w:bCs w:val="0"/>
                <w:snapToGrid/>
                <w:sz w:val="16"/>
                <w:szCs w:val="16"/>
              </w:rPr>
              <w:t xml:space="preserve">     (указать конкретный объект (объекты))                                                                                         (указать)  </w:t>
            </w:r>
          </w:p>
          <w:p w:rsidR="000D542B" w:rsidRPr="00B9648B" w:rsidRDefault="000D542B" w:rsidP="000D542B">
            <w:pPr>
              <w:keepNext/>
              <w:keepLines/>
              <w:spacing w:line="240" w:lineRule="auto"/>
              <w:ind w:firstLine="0"/>
              <w:rPr>
                <w:bCs w:val="0"/>
                <w:snapToGrid/>
                <w:sz w:val="16"/>
                <w:szCs w:val="16"/>
              </w:rPr>
            </w:pPr>
            <w:r w:rsidRPr="00B9648B">
              <w:rPr>
                <w:bCs w:val="0"/>
                <w:snapToGrid/>
                <w:sz w:val="24"/>
                <w:szCs w:val="24"/>
              </w:rPr>
              <w:t>прошу Вас допустить на правах персонала строительно-монтажных организаций (СМО) работников</w:t>
            </w:r>
            <w:r w:rsidRPr="00B9648B">
              <w:rPr>
                <w:bCs w:val="0"/>
                <w:snapToGrid/>
                <w:sz w:val="28"/>
                <w:szCs w:val="28"/>
              </w:rPr>
              <w:t xml:space="preserve"> ___________________________, </w:t>
            </w:r>
            <w:r w:rsidRPr="00B9648B">
              <w:rPr>
                <w:bCs w:val="0"/>
                <w:snapToGrid/>
                <w:sz w:val="24"/>
                <w:szCs w:val="24"/>
              </w:rPr>
              <w:t>которым может быть предоставлено</w:t>
            </w:r>
            <w:r w:rsidRPr="00B9648B">
              <w:rPr>
                <w:bCs w:val="0"/>
                <w:snapToGrid/>
                <w:sz w:val="16"/>
                <w:szCs w:val="16"/>
              </w:rPr>
              <w:t xml:space="preserve">                                                                                      </w:t>
            </w:r>
          </w:p>
          <w:p w:rsidR="000D542B" w:rsidRPr="00B9648B" w:rsidRDefault="000D542B" w:rsidP="000D542B">
            <w:pPr>
              <w:keepNext/>
              <w:keepLines/>
              <w:spacing w:line="240" w:lineRule="auto"/>
              <w:ind w:firstLine="0"/>
              <w:rPr>
                <w:bCs w:val="0"/>
                <w:snapToGrid/>
                <w:sz w:val="16"/>
                <w:szCs w:val="16"/>
              </w:rPr>
            </w:pPr>
            <w:r w:rsidRPr="00B9648B">
              <w:rPr>
                <w:bCs w:val="0"/>
                <w:snapToGrid/>
                <w:sz w:val="16"/>
                <w:szCs w:val="16"/>
              </w:rPr>
              <w:t xml:space="preserve">                                                                 (название организации)</w:t>
            </w:r>
          </w:p>
          <w:p w:rsidR="000D542B" w:rsidRPr="00B9648B" w:rsidRDefault="000D542B" w:rsidP="000D542B">
            <w:pPr>
              <w:keepNext/>
              <w:keepLines/>
              <w:spacing w:line="240" w:lineRule="auto"/>
              <w:ind w:firstLine="0"/>
              <w:rPr>
                <w:bCs w:val="0"/>
                <w:snapToGrid/>
                <w:sz w:val="24"/>
                <w:szCs w:val="24"/>
              </w:rPr>
            </w:pPr>
            <w:r w:rsidRPr="00B9648B">
              <w:rPr>
                <w:bCs w:val="0"/>
                <w:snapToGrid/>
                <w:sz w:val="24"/>
                <w:szCs w:val="24"/>
              </w:rPr>
              <w:t>право составления и подписания актов-допусков, выдачи нарядов-допусков, быть ответственными руководителями работ, производителями работ, наблюдающими, ответственными за безопасное производство работ с использованием подъемных сооружений, а также членов бригад (ы) согласно приложению.</w:t>
            </w:r>
          </w:p>
          <w:p w:rsidR="000D542B" w:rsidRPr="00B9648B" w:rsidRDefault="000D542B" w:rsidP="000D542B">
            <w:pPr>
              <w:keepNext/>
              <w:keepLines/>
              <w:spacing w:line="240" w:lineRule="auto"/>
              <w:rPr>
                <w:bCs w:val="0"/>
                <w:snapToGrid/>
                <w:sz w:val="24"/>
                <w:szCs w:val="24"/>
              </w:rPr>
            </w:pPr>
            <w:r w:rsidRPr="00B9648B">
              <w:rPr>
                <w:bCs w:val="0"/>
                <w:snapToGrid/>
                <w:sz w:val="24"/>
                <w:szCs w:val="24"/>
              </w:rPr>
              <w:t>Все работники прошли предусмотренные действующим законодательством осмотры/освидетельствования, проверку знаний правил, норм и инструкций по охране труда, промышленной, энергетической и пожарной безопасности в объеме занимаемой должности в комиссии _____________________________________________________,</w:t>
            </w:r>
          </w:p>
          <w:p w:rsidR="000D542B" w:rsidRPr="00B9648B" w:rsidRDefault="000D542B" w:rsidP="000D542B">
            <w:pPr>
              <w:keepNext/>
              <w:keepLines/>
              <w:spacing w:line="240" w:lineRule="auto"/>
              <w:rPr>
                <w:bCs w:val="0"/>
                <w:snapToGrid/>
                <w:sz w:val="24"/>
                <w:szCs w:val="24"/>
                <w:vertAlign w:val="superscript"/>
              </w:rPr>
            </w:pPr>
            <w:r w:rsidRPr="00B9648B">
              <w:rPr>
                <w:bCs w:val="0"/>
                <w:snapToGrid/>
                <w:sz w:val="24"/>
                <w:szCs w:val="24"/>
              </w:rPr>
              <w:t xml:space="preserve">                                                   </w:t>
            </w:r>
            <w:r w:rsidRPr="00B9648B">
              <w:rPr>
                <w:bCs w:val="0"/>
                <w:snapToGrid/>
                <w:sz w:val="24"/>
                <w:szCs w:val="24"/>
                <w:vertAlign w:val="superscript"/>
              </w:rPr>
              <w:t>(указать комиссию и перечень правил и/или областей аттестации)</w:t>
            </w:r>
          </w:p>
          <w:p w:rsidR="000D542B" w:rsidRPr="00B9648B" w:rsidRDefault="000D542B" w:rsidP="000D542B">
            <w:pPr>
              <w:keepNext/>
              <w:keepLines/>
              <w:spacing w:line="240" w:lineRule="auto"/>
              <w:ind w:firstLine="0"/>
              <w:rPr>
                <w:bCs w:val="0"/>
                <w:snapToGrid/>
                <w:sz w:val="24"/>
                <w:szCs w:val="24"/>
              </w:rPr>
            </w:pPr>
            <w:r w:rsidRPr="00B9648B">
              <w:rPr>
                <w:bCs w:val="0"/>
                <w:snapToGrid/>
                <w:sz w:val="24"/>
                <w:szCs w:val="24"/>
              </w:rPr>
              <w:t>квалификация персонала соответствует выполняемой работе.</w:t>
            </w:r>
            <w:r w:rsidRPr="00B9648B">
              <w:rPr>
                <w:bCs w:val="0"/>
                <w:snapToGrid/>
                <w:sz w:val="24"/>
                <w:szCs w:val="24"/>
              </w:rPr>
              <w:cr/>
              <w:t>Реквизиты документов (проектов организации строительства, проектов производства работ, технологических карт и т.д.):____________________________________________</w:t>
            </w:r>
          </w:p>
          <w:p w:rsidR="000D542B" w:rsidRPr="00B9648B" w:rsidRDefault="000D542B" w:rsidP="000D542B">
            <w:pPr>
              <w:keepNext/>
              <w:keepLines/>
              <w:spacing w:line="240" w:lineRule="auto"/>
              <w:rPr>
                <w:bCs w:val="0"/>
                <w:snapToGrid/>
                <w:sz w:val="24"/>
                <w:szCs w:val="24"/>
                <w:vertAlign w:val="superscript"/>
              </w:rPr>
            </w:pPr>
            <w:r w:rsidRPr="00B9648B">
              <w:rPr>
                <w:bCs w:val="0"/>
                <w:snapToGrid/>
                <w:sz w:val="24"/>
                <w:szCs w:val="24"/>
              </w:rPr>
              <w:tab/>
            </w:r>
            <w:r w:rsidRPr="00B9648B">
              <w:rPr>
                <w:bCs w:val="0"/>
                <w:snapToGrid/>
                <w:sz w:val="24"/>
                <w:szCs w:val="24"/>
              </w:rPr>
              <w:tab/>
            </w:r>
            <w:r w:rsidRPr="00B9648B">
              <w:rPr>
                <w:bCs w:val="0"/>
                <w:snapToGrid/>
                <w:sz w:val="24"/>
                <w:szCs w:val="24"/>
              </w:rPr>
              <w:tab/>
            </w:r>
            <w:r w:rsidRPr="00B9648B">
              <w:rPr>
                <w:bCs w:val="0"/>
                <w:snapToGrid/>
                <w:sz w:val="24"/>
                <w:szCs w:val="24"/>
              </w:rPr>
              <w:tab/>
            </w:r>
            <w:r w:rsidRPr="00B9648B">
              <w:rPr>
                <w:bCs w:val="0"/>
                <w:snapToGrid/>
                <w:sz w:val="24"/>
                <w:szCs w:val="24"/>
              </w:rPr>
              <w:tab/>
            </w:r>
            <w:r w:rsidRPr="00B9648B">
              <w:rPr>
                <w:bCs w:val="0"/>
                <w:snapToGrid/>
                <w:sz w:val="24"/>
                <w:szCs w:val="24"/>
              </w:rPr>
              <w:tab/>
            </w:r>
            <w:r w:rsidRPr="00B9648B">
              <w:rPr>
                <w:bCs w:val="0"/>
                <w:snapToGrid/>
                <w:sz w:val="24"/>
                <w:szCs w:val="24"/>
                <w:vertAlign w:val="superscript"/>
              </w:rPr>
              <w:t>(указать реквизиты документов)</w:t>
            </w:r>
          </w:p>
          <w:p w:rsidR="000D542B" w:rsidRPr="00B9648B" w:rsidRDefault="000D542B" w:rsidP="000D542B">
            <w:pPr>
              <w:keepNext/>
              <w:keepLines/>
              <w:spacing w:line="240" w:lineRule="auto"/>
              <w:rPr>
                <w:bCs w:val="0"/>
                <w:snapToGrid/>
                <w:sz w:val="24"/>
                <w:szCs w:val="24"/>
              </w:rPr>
            </w:pPr>
            <w:r w:rsidRPr="00B9648B">
              <w:rPr>
                <w:bCs w:val="0"/>
                <w:snapToGrid/>
                <w:sz w:val="24"/>
                <w:szCs w:val="24"/>
              </w:rPr>
              <w:t>В организации разработана и функционирует система управления охраной труда.</w:t>
            </w:r>
          </w:p>
          <w:p w:rsidR="000D542B" w:rsidRPr="00B9648B" w:rsidRDefault="000D542B" w:rsidP="000D542B">
            <w:pPr>
              <w:keepNext/>
              <w:keepLines/>
              <w:spacing w:line="240" w:lineRule="auto"/>
              <w:rPr>
                <w:bCs w:val="0"/>
                <w:snapToGrid/>
                <w:sz w:val="24"/>
                <w:szCs w:val="24"/>
              </w:rPr>
            </w:pPr>
          </w:p>
          <w:p w:rsidR="000D542B" w:rsidRPr="00B9648B" w:rsidRDefault="000D542B" w:rsidP="000D542B">
            <w:pPr>
              <w:keepNext/>
              <w:keepLines/>
              <w:spacing w:line="240" w:lineRule="auto"/>
              <w:rPr>
                <w:bCs w:val="0"/>
                <w:snapToGrid/>
                <w:sz w:val="24"/>
                <w:szCs w:val="24"/>
              </w:rPr>
            </w:pPr>
            <w:r w:rsidRPr="00B9648B">
              <w:rPr>
                <w:bCs w:val="0"/>
                <w:snapToGrid/>
                <w:sz w:val="24"/>
                <w:szCs w:val="24"/>
              </w:rPr>
              <w:t>Приложение:</w:t>
            </w:r>
          </w:p>
          <w:p w:rsidR="000D542B" w:rsidRPr="00B9648B" w:rsidRDefault="000D542B" w:rsidP="000D542B">
            <w:pPr>
              <w:keepNext/>
              <w:keepLines/>
              <w:numPr>
                <w:ilvl w:val="0"/>
                <w:numId w:val="22"/>
              </w:numPr>
              <w:spacing w:after="200" w:line="240" w:lineRule="auto"/>
              <w:jc w:val="left"/>
              <w:rPr>
                <w:bCs w:val="0"/>
                <w:snapToGrid/>
                <w:sz w:val="28"/>
                <w:szCs w:val="28"/>
              </w:rPr>
            </w:pPr>
            <w:r w:rsidRPr="00B9648B">
              <w:rPr>
                <w:bCs w:val="0"/>
                <w:snapToGrid/>
                <w:sz w:val="24"/>
                <w:szCs w:val="24"/>
              </w:rPr>
              <w:t>Список работников с номерами контактных телефонов и реквизитами документа, удостоверяющего личность</w:t>
            </w:r>
            <w:r w:rsidRPr="00B9648B">
              <w:rPr>
                <w:bCs w:val="0"/>
                <w:snapToGrid/>
                <w:sz w:val="28"/>
                <w:szCs w:val="28"/>
              </w:rPr>
              <w:t xml:space="preserve"> _______________________________________,</w:t>
            </w:r>
          </w:p>
          <w:p w:rsidR="000D542B" w:rsidRPr="00B9648B" w:rsidRDefault="000D542B" w:rsidP="000D542B">
            <w:pPr>
              <w:keepNext/>
              <w:keepLines/>
              <w:spacing w:line="240" w:lineRule="auto"/>
              <w:ind w:firstLine="708"/>
              <w:rPr>
                <w:bCs w:val="0"/>
                <w:snapToGrid/>
                <w:sz w:val="24"/>
                <w:szCs w:val="24"/>
              </w:rPr>
            </w:pPr>
            <w:r w:rsidRPr="00B9648B">
              <w:rPr>
                <w:bCs w:val="0"/>
                <w:snapToGrid/>
                <w:sz w:val="18"/>
                <w:szCs w:val="18"/>
              </w:rPr>
              <w:t xml:space="preserve">                                                                                 (</w:t>
            </w:r>
            <w:r w:rsidRPr="00B9648B">
              <w:rPr>
                <w:bCs w:val="0"/>
                <w:snapToGrid/>
                <w:sz w:val="16"/>
                <w:szCs w:val="16"/>
              </w:rPr>
              <w:t>наименование)</w:t>
            </w:r>
          </w:p>
          <w:p w:rsidR="000D542B" w:rsidRPr="00B9648B" w:rsidRDefault="000D542B" w:rsidP="000D542B">
            <w:pPr>
              <w:keepNext/>
              <w:keepLines/>
              <w:numPr>
                <w:ilvl w:val="0"/>
                <w:numId w:val="22"/>
              </w:numPr>
              <w:spacing w:after="200" w:line="240" w:lineRule="auto"/>
              <w:jc w:val="left"/>
              <w:rPr>
                <w:bCs w:val="0"/>
                <w:snapToGrid/>
                <w:sz w:val="28"/>
                <w:szCs w:val="28"/>
              </w:rPr>
            </w:pPr>
            <w:r w:rsidRPr="00B9648B">
              <w:rPr>
                <w:bCs w:val="0"/>
                <w:snapToGrid/>
                <w:sz w:val="24"/>
                <w:szCs w:val="24"/>
              </w:rPr>
              <w:t xml:space="preserve">Список техники и/или спецтехники </w:t>
            </w:r>
            <w:r w:rsidRPr="00B9648B">
              <w:rPr>
                <w:bCs w:val="0"/>
                <w:snapToGrid/>
                <w:sz w:val="28"/>
                <w:szCs w:val="28"/>
              </w:rPr>
              <w:t xml:space="preserve">_____, </w:t>
            </w:r>
            <w:r w:rsidRPr="00B9648B">
              <w:rPr>
                <w:bCs w:val="0"/>
                <w:snapToGrid/>
                <w:sz w:val="24"/>
                <w:szCs w:val="24"/>
              </w:rPr>
              <w:t>используемой при производстве работ.</w:t>
            </w:r>
          </w:p>
          <w:p w:rsidR="000D542B" w:rsidRPr="00B9648B" w:rsidRDefault="000D542B" w:rsidP="000D542B">
            <w:pPr>
              <w:keepNext/>
              <w:keepLines/>
              <w:spacing w:line="240" w:lineRule="auto"/>
              <w:ind w:left="780" w:firstLine="0"/>
              <w:rPr>
                <w:bCs w:val="0"/>
                <w:snapToGrid/>
                <w:sz w:val="28"/>
                <w:szCs w:val="28"/>
              </w:rPr>
            </w:pPr>
            <w:r w:rsidRPr="00B9648B">
              <w:rPr>
                <w:bCs w:val="0"/>
                <w:snapToGrid/>
                <w:sz w:val="18"/>
                <w:szCs w:val="18"/>
              </w:rPr>
              <w:t xml:space="preserve">                                                                        (</w:t>
            </w:r>
            <w:r w:rsidRPr="00B9648B">
              <w:rPr>
                <w:bCs w:val="0"/>
                <w:snapToGrid/>
                <w:sz w:val="16"/>
                <w:szCs w:val="16"/>
              </w:rPr>
              <w:t>название, марка, госномер)</w:t>
            </w:r>
          </w:p>
          <w:p w:rsidR="000D542B" w:rsidRPr="00B9648B" w:rsidRDefault="000D542B" w:rsidP="000D542B">
            <w:pPr>
              <w:keepNext/>
              <w:keepLines/>
              <w:spacing w:line="240" w:lineRule="auto"/>
              <w:ind w:firstLine="0"/>
              <w:jc w:val="left"/>
              <w:rPr>
                <w:bCs w:val="0"/>
                <w:snapToGrid/>
                <w:sz w:val="28"/>
                <w:szCs w:val="28"/>
              </w:rPr>
            </w:pPr>
            <w:r w:rsidRPr="00B9648B">
              <w:rPr>
                <w:bCs w:val="0"/>
                <w:snapToGrid/>
                <w:sz w:val="28"/>
                <w:szCs w:val="28"/>
              </w:rPr>
              <w:t>___________________________________________________________________</w:t>
            </w:r>
          </w:p>
          <w:p w:rsidR="000D542B" w:rsidRPr="00B9648B" w:rsidRDefault="000D542B" w:rsidP="000D542B">
            <w:pPr>
              <w:keepNext/>
              <w:keepLines/>
              <w:spacing w:line="240" w:lineRule="auto"/>
              <w:ind w:firstLine="0"/>
              <w:rPr>
                <w:bCs w:val="0"/>
                <w:snapToGrid/>
                <w:sz w:val="16"/>
                <w:szCs w:val="16"/>
              </w:rPr>
            </w:pPr>
            <w:r w:rsidRPr="00B9648B">
              <w:rPr>
                <w:bCs w:val="0"/>
                <w:snapToGrid/>
                <w:sz w:val="16"/>
                <w:szCs w:val="16"/>
              </w:rPr>
              <w:t xml:space="preserve">  (наименование должности руководителя                                  (подпись)                                           (фамилия, инициалы)</w:t>
            </w:r>
          </w:p>
          <w:p w:rsidR="000D542B" w:rsidRPr="00B9648B" w:rsidRDefault="000D542B" w:rsidP="000D542B">
            <w:pPr>
              <w:keepNext/>
              <w:keepLines/>
              <w:spacing w:line="240" w:lineRule="auto"/>
              <w:ind w:firstLine="0"/>
              <w:rPr>
                <w:bCs w:val="0"/>
                <w:snapToGrid/>
                <w:sz w:val="16"/>
                <w:szCs w:val="16"/>
              </w:rPr>
            </w:pPr>
            <w:r w:rsidRPr="00B9648B">
              <w:rPr>
                <w:bCs w:val="0"/>
                <w:snapToGrid/>
                <w:sz w:val="16"/>
                <w:szCs w:val="16"/>
              </w:rPr>
              <w:t xml:space="preserve">или иного уполномоченного им лица)                                                                                                                                                                                        </w:t>
            </w:r>
          </w:p>
          <w:p w:rsidR="000D542B" w:rsidRPr="00B9648B" w:rsidRDefault="000D542B" w:rsidP="000D542B">
            <w:pPr>
              <w:keepNext/>
              <w:keepLines/>
              <w:spacing w:line="240" w:lineRule="auto"/>
              <w:ind w:firstLine="0"/>
              <w:jc w:val="left"/>
              <w:rPr>
                <w:bCs w:val="0"/>
                <w:snapToGrid/>
                <w:sz w:val="20"/>
                <w:szCs w:val="20"/>
              </w:rPr>
            </w:pPr>
            <w:r w:rsidRPr="00B9648B">
              <w:rPr>
                <w:bCs w:val="0"/>
                <w:snapToGrid/>
                <w:sz w:val="20"/>
                <w:szCs w:val="20"/>
              </w:rPr>
              <w:t>ФИО исполнителя, № телефона</w:t>
            </w:r>
          </w:p>
          <w:p w:rsidR="000D542B" w:rsidRPr="00B9648B" w:rsidRDefault="000D542B" w:rsidP="000D542B">
            <w:pPr>
              <w:keepNext/>
              <w:keepLines/>
              <w:spacing w:line="240" w:lineRule="auto"/>
              <w:ind w:firstLine="0"/>
              <w:jc w:val="left"/>
              <w:rPr>
                <w:bCs w:val="0"/>
                <w:snapToGrid/>
                <w:sz w:val="24"/>
                <w:szCs w:val="24"/>
              </w:rPr>
            </w:pPr>
          </w:p>
          <w:p w:rsidR="000D542B" w:rsidRPr="00B9648B" w:rsidRDefault="000D542B" w:rsidP="000D542B">
            <w:pPr>
              <w:keepNext/>
              <w:keepLines/>
              <w:spacing w:line="240" w:lineRule="auto"/>
              <w:ind w:firstLine="0"/>
              <w:jc w:val="right"/>
              <w:rPr>
                <w:bCs w:val="0"/>
                <w:snapToGrid/>
                <w:sz w:val="24"/>
                <w:szCs w:val="24"/>
              </w:rPr>
            </w:pPr>
          </w:p>
          <w:p w:rsidR="000D542B" w:rsidRPr="00B9648B" w:rsidRDefault="000D542B" w:rsidP="000D542B">
            <w:pPr>
              <w:keepNext/>
              <w:keepLines/>
              <w:spacing w:line="240" w:lineRule="auto"/>
              <w:ind w:firstLine="0"/>
              <w:jc w:val="right"/>
              <w:rPr>
                <w:bCs w:val="0"/>
                <w:snapToGrid/>
                <w:sz w:val="24"/>
                <w:szCs w:val="24"/>
              </w:rPr>
            </w:pPr>
            <w:r w:rsidRPr="00B9648B">
              <w:rPr>
                <w:bCs w:val="0"/>
                <w:snapToGrid/>
                <w:sz w:val="24"/>
                <w:szCs w:val="24"/>
              </w:rPr>
              <w:t>Приложение к запросу</w:t>
            </w:r>
          </w:p>
          <w:p w:rsidR="000D542B" w:rsidRPr="00B9648B" w:rsidRDefault="000D542B" w:rsidP="000D542B">
            <w:pPr>
              <w:keepNext/>
              <w:keepLines/>
              <w:spacing w:line="240" w:lineRule="auto"/>
              <w:ind w:firstLine="0"/>
              <w:jc w:val="right"/>
              <w:rPr>
                <w:bCs w:val="0"/>
                <w:snapToGrid/>
                <w:sz w:val="24"/>
                <w:szCs w:val="24"/>
              </w:rPr>
            </w:pPr>
          </w:p>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Список работников</w:t>
            </w:r>
            <w:r w:rsidRPr="00B9648B">
              <w:rPr>
                <w:bCs w:val="0"/>
                <w:snapToGrid/>
                <w:sz w:val="28"/>
                <w:szCs w:val="28"/>
              </w:rPr>
              <w:t xml:space="preserve"> ____________________________ </w:t>
            </w:r>
          </w:p>
          <w:p w:rsidR="000D542B" w:rsidRPr="00B9648B" w:rsidRDefault="000D542B" w:rsidP="000D542B">
            <w:pPr>
              <w:keepNext/>
              <w:keepLines/>
              <w:spacing w:line="240" w:lineRule="auto"/>
              <w:ind w:firstLine="0"/>
              <w:jc w:val="center"/>
              <w:rPr>
                <w:bCs w:val="0"/>
                <w:snapToGrid/>
                <w:sz w:val="28"/>
                <w:szCs w:val="28"/>
              </w:rPr>
            </w:pPr>
            <w:r w:rsidRPr="00B9648B">
              <w:rPr>
                <w:bCs w:val="0"/>
                <w:snapToGrid/>
                <w:sz w:val="18"/>
                <w:szCs w:val="18"/>
              </w:rPr>
              <w:t>наименование организации</w:t>
            </w:r>
          </w:p>
          <w:p w:rsidR="000D542B" w:rsidRPr="00B9648B" w:rsidRDefault="000D542B" w:rsidP="000D542B">
            <w:pPr>
              <w:keepNext/>
              <w:keepLines/>
              <w:spacing w:line="240" w:lineRule="auto"/>
              <w:ind w:firstLine="0"/>
              <w:jc w:val="center"/>
              <w:rPr>
                <w:bCs w:val="0"/>
                <w:snapToGri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363"/>
              <w:gridCol w:w="1489"/>
              <w:gridCol w:w="853"/>
              <w:gridCol w:w="1146"/>
              <w:gridCol w:w="477"/>
              <w:gridCol w:w="855"/>
              <w:gridCol w:w="808"/>
              <w:gridCol w:w="1822"/>
            </w:tblGrid>
            <w:tr w:rsidR="00B9648B" w:rsidRPr="00B9648B" w:rsidTr="00EF0CCB">
              <w:trPr>
                <w:cantSplit/>
                <w:trHeight w:val="1134"/>
              </w:trPr>
              <w:tc>
                <w:tcPr>
                  <w:tcW w:w="587"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 п/п</w:t>
                  </w:r>
                </w:p>
              </w:tc>
              <w:tc>
                <w:tcPr>
                  <w:tcW w:w="1461"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Фамилия И.О.</w:t>
                  </w:r>
                </w:p>
                <w:p w:rsidR="000D542B" w:rsidRPr="00B9648B" w:rsidRDefault="000D542B" w:rsidP="000D542B">
                  <w:pPr>
                    <w:keepNext/>
                    <w:keepLines/>
                    <w:spacing w:line="240" w:lineRule="auto"/>
                    <w:ind w:firstLine="0"/>
                    <w:jc w:val="center"/>
                    <w:rPr>
                      <w:b/>
                      <w:bCs w:val="0"/>
                      <w:snapToGrid/>
                      <w:sz w:val="20"/>
                      <w:szCs w:val="20"/>
                    </w:rPr>
                  </w:pPr>
                </w:p>
              </w:tc>
              <w:tc>
                <w:tcPr>
                  <w:tcW w:w="1580"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Должность</w:t>
                  </w: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tc>
              <w:tc>
                <w:tcPr>
                  <w:tcW w:w="911" w:type="dxa"/>
                  <w:shd w:val="clear" w:color="auto" w:fill="auto"/>
                  <w:textDirection w:val="btLr"/>
                </w:tcPr>
                <w:p w:rsidR="000D542B" w:rsidRPr="00B9648B" w:rsidRDefault="000D542B" w:rsidP="000D542B">
                  <w:pPr>
                    <w:keepNext/>
                    <w:keepLines/>
                    <w:spacing w:line="240" w:lineRule="auto"/>
                    <w:ind w:left="113" w:right="113" w:firstLine="0"/>
                    <w:jc w:val="center"/>
                    <w:rPr>
                      <w:b/>
                      <w:bCs w:val="0"/>
                      <w:snapToGrid/>
                      <w:sz w:val="20"/>
                      <w:szCs w:val="20"/>
                    </w:rPr>
                  </w:pPr>
                </w:p>
                <w:p w:rsidR="000D542B" w:rsidRPr="00B9648B" w:rsidRDefault="000D542B" w:rsidP="000D542B">
                  <w:pPr>
                    <w:keepNext/>
                    <w:keepLines/>
                    <w:spacing w:line="240" w:lineRule="auto"/>
                    <w:ind w:left="113" w:right="113" w:firstLine="0"/>
                    <w:jc w:val="center"/>
                    <w:rPr>
                      <w:b/>
                      <w:bCs w:val="0"/>
                      <w:snapToGrid/>
                      <w:sz w:val="20"/>
                      <w:szCs w:val="20"/>
                    </w:rPr>
                  </w:pPr>
                  <w:r w:rsidRPr="00B9648B">
                    <w:rPr>
                      <w:b/>
                      <w:bCs w:val="0"/>
                      <w:snapToGrid/>
                      <w:sz w:val="20"/>
                      <w:szCs w:val="20"/>
                    </w:rPr>
                    <w:t>Группа по электробезопасности</w:t>
                  </w:r>
                </w:p>
              </w:tc>
              <w:tc>
                <w:tcPr>
                  <w:tcW w:w="1381" w:type="dxa"/>
                  <w:shd w:val="clear" w:color="auto" w:fill="auto"/>
                  <w:textDirection w:val="btLr"/>
                </w:tcPr>
                <w:p w:rsidR="000D542B" w:rsidRPr="00B9648B" w:rsidRDefault="000D542B" w:rsidP="000D542B">
                  <w:pPr>
                    <w:keepNext/>
                    <w:keepLines/>
                    <w:spacing w:line="240" w:lineRule="auto"/>
                    <w:ind w:left="113" w:right="113" w:firstLine="0"/>
                    <w:jc w:val="center"/>
                    <w:rPr>
                      <w:b/>
                      <w:bCs w:val="0"/>
                      <w:snapToGrid/>
                      <w:sz w:val="20"/>
                      <w:szCs w:val="20"/>
                    </w:rPr>
                  </w:pPr>
                  <w:r w:rsidRPr="00B9648B">
                    <w:rPr>
                      <w:b/>
                      <w:bCs w:val="0"/>
                      <w:snapToGrid/>
                      <w:sz w:val="20"/>
                      <w:szCs w:val="20"/>
                    </w:rPr>
                    <w:t>Составляющий акт-допуск, выдающий наряд на производство работ в местах действия опасных или вредных производственных факторов</w:t>
                  </w:r>
                </w:p>
              </w:tc>
              <w:tc>
                <w:tcPr>
                  <w:tcW w:w="486" w:type="dxa"/>
                  <w:shd w:val="clear" w:color="auto" w:fill="auto"/>
                  <w:textDirection w:val="btLr"/>
                </w:tcPr>
                <w:p w:rsidR="000D542B" w:rsidRPr="00B9648B" w:rsidRDefault="000D542B" w:rsidP="000D542B">
                  <w:pPr>
                    <w:keepNext/>
                    <w:keepLines/>
                    <w:spacing w:line="240" w:lineRule="auto"/>
                    <w:ind w:left="113" w:right="113" w:firstLine="0"/>
                    <w:jc w:val="center"/>
                    <w:rPr>
                      <w:b/>
                      <w:bCs w:val="0"/>
                      <w:snapToGrid/>
                      <w:sz w:val="20"/>
                      <w:szCs w:val="20"/>
                    </w:rPr>
                  </w:pPr>
                  <w:r w:rsidRPr="00B9648B">
                    <w:rPr>
                      <w:b/>
                      <w:bCs w:val="0"/>
                      <w:snapToGrid/>
                      <w:sz w:val="20"/>
                      <w:szCs w:val="20"/>
                    </w:rPr>
                    <w:t>Руководитель работ</w:t>
                  </w:r>
                </w:p>
              </w:tc>
              <w:tc>
                <w:tcPr>
                  <w:tcW w:w="992" w:type="dxa"/>
                  <w:shd w:val="clear" w:color="auto" w:fill="auto"/>
                  <w:textDirection w:val="btLr"/>
                </w:tcPr>
                <w:p w:rsidR="000D542B" w:rsidRPr="00B9648B" w:rsidRDefault="000D542B" w:rsidP="000D542B">
                  <w:pPr>
                    <w:keepNext/>
                    <w:keepLines/>
                    <w:spacing w:line="240" w:lineRule="auto"/>
                    <w:ind w:left="113" w:right="113" w:firstLine="0"/>
                    <w:jc w:val="center"/>
                    <w:rPr>
                      <w:b/>
                      <w:bCs w:val="0"/>
                      <w:snapToGrid/>
                      <w:sz w:val="20"/>
                      <w:szCs w:val="20"/>
                    </w:rPr>
                  </w:pPr>
                  <w:r w:rsidRPr="00B9648B">
                    <w:rPr>
                      <w:b/>
                      <w:bCs w:val="0"/>
                      <w:snapToGrid/>
                      <w:sz w:val="20"/>
                      <w:szCs w:val="20"/>
                    </w:rPr>
                    <w:t>Ответственный производитель  работ,  в том числе с использованием ПС</w:t>
                  </w:r>
                </w:p>
              </w:tc>
              <w:tc>
                <w:tcPr>
                  <w:tcW w:w="851" w:type="dxa"/>
                  <w:shd w:val="clear" w:color="auto" w:fill="auto"/>
                  <w:textDirection w:val="btLr"/>
                </w:tcPr>
                <w:p w:rsidR="000D542B" w:rsidRPr="00B9648B" w:rsidRDefault="000D542B" w:rsidP="000D542B">
                  <w:pPr>
                    <w:keepNext/>
                    <w:keepLines/>
                    <w:spacing w:line="240" w:lineRule="auto"/>
                    <w:ind w:left="113" w:right="113" w:firstLine="0"/>
                    <w:jc w:val="center"/>
                    <w:rPr>
                      <w:b/>
                      <w:bCs w:val="0"/>
                      <w:snapToGrid/>
                      <w:sz w:val="20"/>
                      <w:szCs w:val="20"/>
                    </w:rPr>
                  </w:pPr>
                </w:p>
                <w:p w:rsidR="000D542B" w:rsidRPr="00B9648B" w:rsidRDefault="000D542B" w:rsidP="000D542B">
                  <w:pPr>
                    <w:keepNext/>
                    <w:keepLines/>
                    <w:spacing w:line="240" w:lineRule="auto"/>
                    <w:ind w:left="113" w:right="113" w:firstLine="0"/>
                    <w:jc w:val="center"/>
                    <w:rPr>
                      <w:b/>
                      <w:bCs w:val="0"/>
                      <w:snapToGrid/>
                      <w:sz w:val="20"/>
                      <w:szCs w:val="20"/>
                    </w:rPr>
                  </w:pPr>
                  <w:r w:rsidRPr="00B9648B">
                    <w:rPr>
                      <w:b/>
                      <w:bCs w:val="0"/>
                      <w:snapToGrid/>
                      <w:sz w:val="20"/>
                      <w:szCs w:val="20"/>
                    </w:rPr>
                    <w:t>Исполнитель работ, в том числе наблюдающий, член бригады</w:t>
                  </w:r>
                </w:p>
                <w:p w:rsidR="000D542B" w:rsidRPr="00B9648B" w:rsidRDefault="000D542B" w:rsidP="000D542B">
                  <w:pPr>
                    <w:keepNext/>
                    <w:keepLines/>
                    <w:spacing w:line="240" w:lineRule="auto"/>
                    <w:ind w:left="113" w:right="113" w:firstLine="0"/>
                    <w:jc w:val="center"/>
                    <w:rPr>
                      <w:b/>
                      <w:bCs w:val="0"/>
                      <w:snapToGrid/>
                      <w:sz w:val="20"/>
                      <w:szCs w:val="20"/>
                    </w:rPr>
                  </w:pPr>
                </w:p>
              </w:tc>
              <w:tc>
                <w:tcPr>
                  <w:tcW w:w="1385"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 xml:space="preserve">Серия и/или номер документа, удостоверяющего личность, номер контактного телефона </w:t>
                  </w:r>
                </w:p>
              </w:tc>
            </w:tr>
            <w:tr w:rsidR="00B9648B" w:rsidRPr="00B9648B" w:rsidTr="00EF0CCB">
              <w:tc>
                <w:tcPr>
                  <w:tcW w:w="587"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1</w:t>
                  </w:r>
                </w:p>
              </w:tc>
              <w:tc>
                <w:tcPr>
                  <w:tcW w:w="1461"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2</w:t>
                  </w:r>
                </w:p>
              </w:tc>
              <w:tc>
                <w:tcPr>
                  <w:tcW w:w="1580"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3</w:t>
                  </w:r>
                </w:p>
              </w:tc>
              <w:tc>
                <w:tcPr>
                  <w:tcW w:w="911"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4</w:t>
                  </w:r>
                </w:p>
              </w:tc>
              <w:tc>
                <w:tcPr>
                  <w:tcW w:w="1381"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5</w:t>
                  </w:r>
                </w:p>
              </w:tc>
              <w:tc>
                <w:tcPr>
                  <w:tcW w:w="486"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6</w:t>
                  </w:r>
                </w:p>
              </w:tc>
              <w:tc>
                <w:tcPr>
                  <w:tcW w:w="992"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7</w:t>
                  </w:r>
                </w:p>
              </w:tc>
              <w:tc>
                <w:tcPr>
                  <w:tcW w:w="851"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8</w:t>
                  </w:r>
                </w:p>
              </w:tc>
              <w:tc>
                <w:tcPr>
                  <w:tcW w:w="1385" w:type="dxa"/>
                  <w:shd w:val="clear" w:color="auto" w:fill="auto"/>
                </w:tcPr>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9</w:t>
                  </w:r>
                </w:p>
              </w:tc>
            </w:tr>
            <w:tr w:rsidR="00B9648B" w:rsidRPr="00B9648B" w:rsidTr="00EF0CCB">
              <w:tc>
                <w:tcPr>
                  <w:tcW w:w="587"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c>
                <w:tcPr>
                  <w:tcW w:w="1461"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c>
                <w:tcPr>
                  <w:tcW w:w="1580"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c>
                <w:tcPr>
                  <w:tcW w:w="911"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c>
                <w:tcPr>
                  <w:tcW w:w="1381"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c>
                <w:tcPr>
                  <w:tcW w:w="486"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c>
                <w:tcPr>
                  <w:tcW w:w="992"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c>
                <w:tcPr>
                  <w:tcW w:w="851"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c>
                <w:tcPr>
                  <w:tcW w:w="1385" w:type="dxa"/>
                  <w:shd w:val="clear" w:color="auto" w:fill="auto"/>
                </w:tcPr>
                <w:p w:rsidR="000D542B" w:rsidRPr="00B9648B" w:rsidRDefault="000D542B" w:rsidP="000D542B">
                  <w:pPr>
                    <w:keepNext/>
                    <w:keepLines/>
                    <w:spacing w:line="240" w:lineRule="auto"/>
                    <w:ind w:firstLine="0"/>
                    <w:jc w:val="center"/>
                    <w:rPr>
                      <w:bCs w:val="0"/>
                      <w:snapToGrid/>
                      <w:sz w:val="28"/>
                      <w:szCs w:val="28"/>
                    </w:rPr>
                  </w:pPr>
                </w:p>
              </w:tc>
            </w:tr>
          </w:tbl>
          <w:p w:rsidR="000D542B" w:rsidRPr="00B9648B" w:rsidRDefault="000D542B" w:rsidP="000D542B">
            <w:pPr>
              <w:keepNext/>
              <w:keepLines/>
              <w:spacing w:line="240" w:lineRule="auto"/>
              <w:ind w:firstLine="0"/>
              <w:jc w:val="left"/>
              <w:rPr>
                <w:bCs w:val="0"/>
                <w:snapToGrid/>
                <w:sz w:val="20"/>
                <w:szCs w:val="20"/>
              </w:rPr>
            </w:pPr>
          </w:p>
          <w:p w:rsidR="000D542B" w:rsidRPr="00B9648B" w:rsidRDefault="000D542B" w:rsidP="000D542B">
            <w:pPr>
              <w:keepNext/>
              <w:keepLines/>
              <w:tabs>
                <w:tab w:val="left" w:pos="0"/>
                <w:tab w:val="left" w:pos="1560"/>
                <w:tab w:val="left" w:pos="1985"/>
              </w:tabs>
              <w:spacing w:before="120" w:line="240" w:lineRule="auto"/>
              <w:ind w:left="567" w:firstLine="0"/>
              <w:rPr>
                <w:bCs w:val="0"/>
                <w:snapToGrid/>
                <w:sz w:val="28"/>
                <w:szCs w:val="28"/>
              </w:rPr>
            </w:pPr>
          </w:p>
          <w:p w:rsidR="000D542B" w:rsidRPr="00B9648B" w:rsidRDefault="000D542B" w:rsidP="000D542B">
            <w:pPr>
              <w:keepNext/>
              <w:keepLines/>
              <w:spacing w:line="240" w:lineRule="auto"/>
              <w:ind w:left="780" w:firstLine="0"/>
              <w:rPr>
                <w:bCs w:val="0"/>
                <w:snapToGrid/>
                <w:sz w:val="28"/>
                <w:szCs w:val="28"/>
              </w:rPr>
            </w:pPr>
            <w:r w:rsidRPr="00B9648B">
              <w:rPr>
                <w:bCs w:val="0"/>
                <w:snapToGrid/>
                <w:sz w:val="24"/>
                <w:szCs w:val="24"/>
              </w:rPr>
              <w:t xml:space="preserve">Список техники и/или спецтехники </w:t>
            </w:r>
            <w:r w:rsidRPr="00B9648B">
              <w:rPr>
                <w:bCs w:val="0"/>
                <w:snapToGrid/>
                <w:sz w:val="28"/>
                <w:szCs w:val="28"/>
              </w:rPr>
              <w:t xml:space="preserve">_________________________, </w:t>
            </w:r>
            <w:r w:rsidRPr="00B9648B">
              <w:rPr>
                <w:bCs w:val="0"/>
                <w:snapToGrid/>
                <w:sz w:val="24"/>
                <w:szCs w:val="24"/>
              </w:rPr>
              <w:t>используемой при производстве работ</w:t>
            </w:r>
            <w:r w:rsidRPr="00B9648B">
              <w:rPr>
                <w:bCs w:val="0"/>
                <w:snapToGrid/>
                <w:sz w:val="18"/>
                <w:szCs w:val="18"/>
              </w:rPr>
              <w:t xml:space="preserve">                                               (</w:t>
            </w:r>
            <w:r w:rsidRPr="00B9648B">
              <w:rPr>
                <w:bCs w:val="0"/>
                <w:snapToGrid/>
                <w:sz w:val="16"/>
                <w:szCs w:val="16"/>
              </w:rPr>
              <w:t>название, марка, госномер)</w:t>
            </w:r>
          </w:p>
          <w:p w:rsidR="000D542B" w:rsidRPr="00B9648B" w:rsidRDefault="000D542B" w:rsidP="000D542B">
            <w:pPr>
              <w:keepNext/>
              <w:keepLines/>
              <w:tabs>
                <w:tab w:val="left" w:pos="0"/>
                <w:tab w:val="left" w:pos="1560"/>
                <w:tab w:val="left" w:pos="1985"/>
              </w:tabs>
              <w:spacing w:before="120" w:line="240" w:lineRule="auto"/>
              <w:ind w:left="567" w:firstLine="0"/>
              <w:rPr>
                <w:bCs w:val="0"/>
                <w:snapToGrid/>
                <w:sz w:val="28"/>
                <w:szCs w:val="28"/>
              </w:rPr>
            </w:pPr>
          </w:p>
          <w:p w:rsidR="000D542B" w:rsidRPr="00B9648B" w:rsidRDefault="000D542B" w:rsidP="000D542B">
            <w:pPr>
              <w:keepNext/>
              <w:keepLines/>
              <w:numPr>
                <w:ilvl w:val="0"/>
                <w:numId w:val="22"/>
              </w:numPr>
              <w:spacing w:after="200" w:line="240" w:lineRule="auto"/>
              <w:jc w:val="left"/>
              <w:rPr>
                <w:bCs w:val="0"/>
                <w:snapToGrid/>
                <w:sz w:val="24"/>
                <w:szCs w:val="24"/>
              </w:rPr>
            </w:pPr>
            <w:r w:rsidRPr="00B9648B">
              <w:rPr>
                <w:bCs w:val="0"/>
                <w:snapToGrid/>
                <w:sz w:val="24"/>
                <w:szCs w:val="24"/>
              </w:rPr>
              <w:t>Документ, регламентирующий создание и функционирование системы управления охраной труда.</w:t>
            </w:r>
          </w:p>
          <w:p w:rsidR="000D542B" w:rsidRPr="00B9648B" w:rsidRDefault="000D542B" w:rsidP="000D542B">
            <w:pPr>
              <w:keepNext/>
              <w:keepLines/>
              <w:tabs>
                <w:tab w:val="left" w:pos="0"/>
                <w:tab w:val="left" w:pos="1560"/>
                <w:tab w:val="left" w:pos="1985"/>
              </w:tabs>
              <w:spacing w:before="120" w:line="240" w:lineRule="auto"/>
              <w:ind w:left="567" w:firstLine="0"/>
              <w:rPr>
                <w:bCs w:val="0"/>
                <w:snapToGrid/>
                <w:sz w:val="28"/>
                <w:szCs w:val="28"/>
              </w:rPr>
            </w:pPr>
          </w:p>
          <w:p w:rsidR="000D542B" w:rsidRPr="00B9648B" w:rsidRDefault="000D542B" w:rsidP="000D542B">
            <w:pPr>
              <w:keepNext/>
              <w:keepLines/>
              <w:spacing w:after="200" w:line="240" w:lineRule="auto"/>
              <w:ind w:firstLine="0"/>
              <w:jc w:val="left"/>
              <w:rPr>
                <w:rFonts w:ascii="Calibri" w:eastAsia="Calibri" w:hAnsi="Calibri"/>
                <w:bCs w:val="0"/>
                <w:snapToGrid/>
                <w:lang w:eastAsia="en-US"/>
              </w:rPr>
            </w:pPr>
          </w:p>
        </w:tc>
      </w:tr>
    </w:tbl>
    <w:p w:rsidR="000D542B" w:rsidRPr="00B9648B" w:rsidRDefault="000D542B" w:rsidP="000D542B">
      <w:pPr>
        <w:keepNext/>
        <w:keepLines/>
        <w:spacing w:after="200" w:line="276" w:lineRule="auto"/>
        <w:ind w:firstLine="0"/>
        <w:jc w:val="left"/>
        <w:rPr>
          <w:rFonts w:ascii="Calibri" w:eastAsia="Calibri" w:hAnsi="Calibri"/>
          <w:bCs w:val="0"/>
          <w:snapToGrid/>
        </w:rPr>
      </w:pPr>
    </w:p>
    <w:bookmarkEnd w:id="2"/>
    <w:bookmarkEnd w:id="3"/>
    <w:p w:rsidR="000D542B" w:rsidRPr="00B9648B" w:rsidRDefault="000D542B" w:rsidP="000D542B">
      <w:pPr>
        <w:keepNext/>
        <w:keepLines/>
        <w:spacing w:after="200" w:line="276" w:lineRule="auto"/>
        <w:ind w:firstLine="0"/>
        <w:jc w:val="left"/>
        <w:rPr>
          <w:rFonts w:ascii="Calibri" w:eastAsia="Calibri" w:hAnsi="Calibri"/>
          <w:bCs w:val="0"/>
          <w:snapToGrid/>
        </w:rPr>
      </w:pPr>
      <w:r w:rsidRPr="00B9648B">
        <w:rPr>
          <w:bCs w:val="0"/>
          <w:snapToGrid/>
          <w:sz w:val="28"/>
          <w:szCs w:val="28"/>
        </w:rPr>
        <w:br w:type="page"/>
      </w:r>
      <w:bookmarkStart w:id="18" w:name="_Ref413313029"/>
      <w:bookmarkStart w:id="19" w:name="_Toc39082678"/>
      <w:bookmarkStart w:id="20" w:name="Приложение_3"/>
    </w:p>
    <w:p w:rsidR="000D542B" w:rsidRPr="00B9648B" w:rsidRDefault="000D542B" w:rsidP="000D542B">
      <w:pPr>
        <w:keepNext/>
        <w:keepLines/>
        <w:tabs>
          <w:tab w:val="left" w:pos="1100"/>
        </w:tabs>
        <w:spacing w:before="240" w:after="120" w:line="240" w:lineRule="auto"/>
        <w:ind w:left="1920" w:firstLine="0"/>
        <w:jc w:val="right"/>
        <w:outlineLvl w:val="0"/>
        <w:rPr>
          <w:bCs w:val="0"/>
          <w:snapToGrid/>
          <w:sz w:val="20"/>
          <w:szCs w:val="20"/>
        </w:rPr>
      </w:pPr>
      <w:bookmarkStart w:id="21" w:name="_Toc254019119"/>
      <w:r w:rsidRPr="00B9648B">
        <w:rPr>
          <w:bCs w:val="0"/>
          <w:snapToGrid/>
          <w:sz w:val="20"/>
          <w:szCs w:val="20"/>
        </w:rPr>
        <w:lastRenderedPageBreak/>
        <w:t xml:space="preserve">Приложение </w:t>
      </w:r>
      <w:bookmarkEnd w:id="21"/>
      <w:r w:rsidRPr="00B9648B">
        <w:rPr>
          <w:bCs w:val="0"/>
          <w:snapToGrid/>
          <w:sz w:val="20"/>
          <w:szCs w:val="20"/>
        </w:rPr>
        <w:t>№ 2</w:t>
      </w:r>
    </w:p>
    <w:p w:rsidR="000D542B" w:rsidRPr="00B9648B" w:rsidRDefault="000D542B" w:rsidP="000D542B">
      <w:pPr>
        <w:keepNext/>
        <w:keepLines/>
        <w:tabs>
          <w:tab w:val="left" w:pos="1100"/>
        </w:tabs>
        <w:spacing w:line="240" w:lineRule="auto"/>
        <w:ind w:left="567" w:firstLine="0"/>
        <w:jc w:val="right"/>
        <w:outlineLvl w:val="0"/>
        <w:rPr>
          <w:bCs w:val="0"/>
          <w:snapToGrid/>
          <w:sz w:val="20"/>
          <w:szCs w:val="20"/>
        </w:rPr>
      </w:pPr>
      <w:r w:rsidRPr="00B9648B">
        <w:rPr>
          <w:bCs w:val="0"/>
          <w:snapToGrid/>
          <w:sz w:val="20"/>
          <w:szCs w:val="20"/>
        </w:rPr>
        <w:t xml:space="preserve">к Регламенту допуска подрядных организаций </w:t>
      </w:r>
    </w:p>
    <w:p w:rsidR="000D542B" w:rsidRPr="00B9648B" w:rsidRDefault="000D542B" w:rsidP="000D542B">
      <w:pPr>
        <w:keepNext/>
        <w:keepLines/>
        <w:tabs>
          <w:tab w:val="left" w:pos="1100"/>
        </w:tabs>
        <w:spacing w:line="240" w:lineRule="auto"/>
        <w:ind w:left="567" w:firstLine="0"/>
        <w:jc w:val="right"/>
        <w:outlineLvl w:val="0"/>
        <w:rPr>
          <w:bCs w:val="0"/>
          <w:snapToGrid/>
          <w:sz w:val="20"/>
          <w:szCs w:val="20"/>
        </w:rPr>
      </w:pPr>
      <w:r w:rsidRPr="00B9648B">
        <w:rPr>
          <w:bCs w:val="0"/>
          <w:snapToGrid/>
          <w:sz w:val="20"/>
          <w:szCs w:val="20"/>
        </w:rPr>
        <w:t>для работы на территории АО «Теплоэнерго»</w:t>
      </w:r>
    </w:p>
    <w:bookmarkEnd w:id="18"/>
    <w:bookmarkEnd w:id="19"/>
    <w:bookmarkEnd w:id="20"/>
    <w:p w:rsidR="000D542B" w:rsidRPr="00B9648B" w:rsidRDefault="000D542B" w:rsidP="000D542B">
      <w:pPr>
        <w:keepNext/>
        <w:keepLines/>
        <w:spacing w:line="240" w:lineRule="auto"/>
        <w:ind w:firstLine="0"/>
        <w:jc w:val="center"/>
        <w:rPr>
          <w:b/>
          <w:bCs w:val="0"/>
          <w:snapToGrid/>
          <w:sz w:val="20"/>
          <w:szCs w:val="20"/>
        </w:rPr>
      </w:pP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ФОРМА АКТА-ДОПУСКА</w:t>
      </w: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для производства строительно-монтажных работ</w:t>
      </w: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на территории АО «Теплоэнерго»</w:t>
      </w:r>
    </w:p>
    <w:p w:rsidR="000D542B" w:rsidRPr="00B9648B" w:rsidRDefault="000D542B" w:rsidP="000D542B">
      <w:pPr>
        <w:keepNext/>
        <w:keepLines/>
        <w:spacing w:line="240" w:lineRule="auto"/>
        <w:ind w:firstLine="0"/>
        <w:jc w:val="center"/>
        <w:rPr>
          <w:b/>
          <w:bCs w:val="0"/>
          <w:snapToGrid/>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B9648B" w:rsidRPr="00B9648B" w:rsidTr="00EF0CCB">
        <w:tc>
          <w:tcPr>
            <w:tcW w:w="9640" w:type="dxa"/>
          </w:tcPr>
          <w:p w:rsidR="000D542B" w:rsidRPr="00B9648B" w:rsidRDefault="000D542B" w:rsidP="000D542B">
            <w:pPr>
              <w:keepNext/>
              <w:keepLines/>
              <w:spacing w:line="240" w:lineRule="auto"/>
              <w:ind w:firstLine="0"/>
              <w:jc w:val="center"/>
              <w:rPr>
                <w:rFonts w:ascii="Calibri" w:eastAsia="Calibri" w:hAnsi="Calibri"/>
                <w:b/>
                <w:bCs w:val="0"/>
                <w:snapToGrid/>
                <w:sz w:val="20"/>
                <w:szCs w:val="20"/>
                <w:lang w:eastAsia="en-US"/>
              </w:rPr>
            </w:pPr>
            <w:r w:rsidRPr="00B9648B">
              <w:rPr>
                <w:rFonts w:ascii="Calibri" w:eastAsia="Calibri" w:hAnsi="Calibri"/>
                <w:b/>
                <w:bCs w:val="0"/>
                <w:snapToGrid/>
                <w:sz w:val="20"/>
                <w:szCs w:val="20"/>
                <w:lang w:eastAsia="en-US"/>
              </w:rPr>
              <w:t>АКТ-ДОПУСК</w:t>
            </w:r>
          </w:p>
          <w:p w:rsidR="000D542B" w:rsidRPr="00B9648B" w:rsidRDefault="000D542B" w:rsidP="000D542B">
            <w:pPr>
              <w:keepNext/>
              <w:keepLines/>
              <w:spacing w:line="240" w:lineRule="auto"/>
              <w:ind w:firstLine="0"/>
              <w:jc w:val="center"/>
              <w:rPr>
                <w:rFonts w:ascii="Calibri" w:eastAsia="Calibri" w:hAnsi="Calibri"/>
                <w:b/>
                <w:bCs w:val="0"/>
                <w:snapToGrid/>
                <w:sz w:val="20"/>
                <w:szCs w:val="20"/>
                <w:lang w:eastAsia="en-US"/>
              </w:rPr>
            </w:pPr>
            <w:r w:rsidRPr="00B9648B">
              <w:rPr>
                <w:rFonts w:ascii="Calibri" w:eastAsia="Calibri" w:hAnsi="Calibri"/>
                <w:b/>
                <w:bCs w:val="0"/>
                <w:snapToGrid/>
                <w:sz w:val="20"/>
                <w:szCs w:val="20"/>
                <w:lang w:eastAsia="en-US"/>
              </w:rPr>
              <w:t>для производства строительно-монтажных работ</w:t>
            </w:r>
          </w:p>
          <w:p w:rsidR="000D542B" w:rsidRPr="00B9648B" w:rsidRDefault="000D542B" w:rsidP="000D542B">
            <w:pPr>
              <w:keepNext/>
              <w:keepLines/>
              <w:spacing w:line="240" w:lineRule="auto"/>
              <w:ind w:firstLine="0"/>
              <w:jc w:val="center"/>
              <w:rPr>
                <w:rFonts w:ascii="Calibri" w:eastAsia="Calibri" w:hAnsi="Calibri"/>
                <w:b/>
                <w:bCs w:val="0"/>
                <w:snapToGrid/>
                <w:sz w:val="20"/>
                <w:szCs w:val="20"/>
                <w:lang w:eastAsia="en-US"/>
              </w:rPr>
            </w:pPr>
            <w:r w:rsidRPr="00B9648B">
              <w:rPr>
                <w:rFonts w:ascii="Calibri" w:eastAsia="Calibri" w:hAnsi="Calibri"/>
                <w:b/>
                <w:bCs w:val="0"/>
                <w:snapToGrid/>
                <w:sz w:val="20"/>
                <w:szCs w:val="20"/>
                <w:lang w:eastAsia="en-US"/>
              </w:rPr>
              <w:t>на территории АО «Теплоэнерго»</w:t>
            </w:r>
          </w:p>
          <w:p w:rsidR="000D542B" w:rsidRPr="00B9648B" w:rsidRDefault="000D542B" w:rsidP="000D542B">
            <w:pPr>
              <w:keepNext/>
              <w:keepLines/>
              <w:spacing w:line="240" w:lineRule="auto"/>
              <w:ind w:firstLine="0"/>
              <w:jc w:val="center"/>
              <w:rPr>
                <w:rFonts w:ascii="Calibri" w:eastAsia="Calibri" w:hAnsi="Calibri"/>
                <w:b/>
                <w:bCs w:val="0"/>
                <w:snapToGrid/>
                <w:sz w:val="20"/>
                <w:szCs w:val="20"/>
                <w:lang w:eastAsia="en-US"/>
              </w:rPr>
            </w:pP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гор. ______________________ «____»______________20__г.</w:t>
            </w: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_______________________________________________________________________________</w:t>
            </w:r>
          </w:p>
          <w:p w:rsidR="000D542B" w:rsidRPr="00B9648B" w:rsidRDefault="000D542B" w:rsidP="000D542B">
            <w:pPr>
              <w:keepNext/>
              <w:keepLines/>
              <w:spacing w:line="240" w:lineRule="auto"/>
              <w:ind w:firstLine="0"/>
              <w:jc w:val="center"/>
              <w:rPr>
                <w:bCs w:val="0"/>
                <w:i/>
                <w:snapToGrid/>
                <w:sz w:val="20"/>
                <w:szCs w:val="20"/>
                <w:vertAlign w:val="superscript"/>
              </w:rPr>
            </w:pPr>
            <w:r w:rsidRPr="00B9648B">
              <w:rPr>
                <w:bCs w:val="0"/>
                <w:snapToGrid/>
                <w:sz w:val="20"/>
                <w:szCs w:val="20"/>
                <w:vertAlign w:val="superscript"/>
              </w:rPr>
              <w:t>(</w:t>
            </w:r>
            <w:r w:rsidRPr="00B9648B">
              <w:rPr>
                <w:bCs w:val="0"/>
                <w:i/>
                <w:snapToGrid/>
                <w:sz w:val="20"/>
                <w:szCs w:val="20"/>
                <w:vertAlign w:val="superscript"/>
              </w:rPr>
              <w:t>наименование организации, действующего предприятия или строящегося объекта)</w:t>
            </w:r>
          </w:p>
          <w:p w:rsidR="000D542B" w:rsidRPr="00B9648B" w:rsidRDefault="000D542B" w:rsidP="000D542B">
            <w:pPr>
              <w:keepNext/>
              <w:keepLines/>
              <w:spacing w:line="240" w:lineRule="auto"/>
              <w:ind w:firstLine="0"/>
              <w:rPr>
                <w:bCs w:val="0"/>
                <w:snapToGrid/>
                <w:sz w:val="20"/>
                <w:szCs w:val="20"/>
              </w:rPr>
            </w:pP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Мы, нижеподписавшиеся, представитель Заказчика</w:t>
            </w:r>
          </w:p>
          <w:p w:rsidR="000D542B" w:rsidRPr="00B9648B" w:rsidRDefault="000D542B" w:rsidP="000D542B">
            <w:pPr>
              <w:keepNext/>
              <w:keepLines/>
              <w:spacing w:line="240" w:lineRule="auto"/>
              <w:ind w:firstLine="0"/>
              <w:rPr>
                <w:bCs w:val="0"/>
                <w:snapToGrid/>
                <w:sz w:val="20"/>
                <w:szCs w:val="20"/>
              </w:rPr>
            </w:pP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_______________________________________________________________________________</w:t>
            </w:r>
          </w:p>
          <w:p w:rsidR="000D542B" w:rsidRPr="00B9648B" w:rsidRDefault="000D542B" w:rsidP="000D542B">
            <w:pPr>
              <w:keepNext/>
              <w:keepLines/>
              <w:spacing w:line="240" w:lineRule="auto"/>
              <w:ind w:firstLine="0"/>
              <w:jc w:val="center"/>
              <w:rPr>
                <w:bCs w:val="0"/>
                <w:i/>
                <w:snapToGrid/>
                <w:sz w:val="20"/>
                <w:szCs w:val="20"/>
                <w:vertAlign w:val="superscript"/>
              </w:rPr>
            </w:pPr>
            <w:r w:rsidRPr="00B9648B">
              <w:rPr>
                <w:bCs w:val="0"/>
                <w:i/>
                <w:snapToGrid/>
                <w:sz w:val="20"/>
                <w:szCs w:val="20"/>
                <w:vertAlign w:val="superscript"/>
              </w:rPr>
              <w:t>(Ф.И.О., должность)</w:t>
            </w: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представитель подрядной организации (СМО)</w:t>
            </w:r>
          </w:p>
          <w:p w:rsidR="000D542B" w:rsidRPr="00B9648B" w:rsidRDefault="000D542B" w:rsidP="000D542B">
            <w:pPr>
              <w:keepNext/>
              <w:keepLines/>
              <w:spacing w:line="240" w:lineRule="auto"/>
              <w:ind w:firstLine="0"/>
              <w:rPr>
                <w:bCs w:val="0"/>
                <w:snapToGrid/>
                <w:sz w:val="20"/>
                <w:szCs w:val="20"/>
              </w:rPr>
            </w:pP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_______________________________________________________________________________</w:t>
            </w:r>
          </w:p>
          <w:p w:rsidR="000D542B" w:rsidRPr="00B9648B" w:rsidRDefault="000D542B" w:rsidP="000D542B">
            <w:pPr>
              <w:keepNext/>
              <w:keepLines/>
              <w:spacing w:line="240" w:lineRule="auto"/>
              <w:ind w:firstLine="0"/>
              <w:jc w:val="center"/>
              <w:rPr>
                <w:bCs w:val="0"/>
                <w:i/>
                <w:snapToGrid/>
                <w:sz w:val="20"/>
                <w:szCs w:val="20"/>
                <w:vertAlign w:val="superscript"/>
              </w:rPr>
            </w:pPr>
            <w:r w:rsidRPr="00B9648B">
              <w:rPr>
                <w:bCs w:val="0"/>
                <w:i/>
                <w:snapToGrid/>
                <w:sz w:val="20"/>
                <w:szCs w:val="20"/>
                <w:vertAlign w:val="superscript"/>
              </w:rPr>
              <w:t>(Ф.И.О., должность)</w:t>
            </w: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составили настоящий акт о нижеследующем.</w:t>
            </w: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Организация (Заказчик) предоставляет участок (территорию), ограниченный координатами,</w:t>
            </w: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_______________________________________________________________________________</w:t>
            </w:r>
          </w:p>
          <w:p w:rsidR="000D542B" w:rsidRPr="00B9648B" w:rsidRDefault="000D542B" w:rsidP="000D542B">
            <w:pPr>
              <w:keepNext/>
              <w:keepLines/>
              <w:spacing w:line="240" w:lineRule="auto"/>
              <w:ind w:firstLine="0"/>
              <w:jc w:val="center"/>
              <w:rPr>
                <w:bCs w:val="0"/>
                <w:i/>
                <w:snapToGrid/>
                <w:sz w:val="20"/>
                <w:szCs w:val="20"/>
                <w:vertAlign w:val="superscript"/>
              </w:rPr>
            </w:pPr>
            <w:r w:rsidRPr="00B9648B">
              <w:rPr>
                <w:bCs w:val="0"/>
                <w:i/>
                <w:snapToGrid/>
                <w:sz w:val="20"/>
                <w:szCs w:val="20"/>
                <w:vertAlign w:val="superscript"/>
              </w:rPr>
              <w:t>(наименование осей, отметок и номер чертежа)</w:t>
            </w: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для производства на нем _________________________________________________________</w:t>
            </w:r>
          </w:p>
          <w:p w:rsidR="000D542B" w:rsidRPr="00B9648B" w:rsidRDefault="000D542B" w:rsidP="000D542B">
            <w:pPr>
              <w:keepNext/>
              <w:keepLines/>
              <w:spacing w:line="240" w:lineRule="auto"/>
              <w:ind w:firstLine="0"/>
              <w:jc w:val="center"/>
              <w:rPr>
                <w:bCs w:val="0"/>
                <w:i/>
                <w:snapToGrid/>
                <w:sz w:val="20"/>
                <w:szCs w:val="20"/>
                <w:vertAlign w:val="superscript"/>
              </w:rPr>
            </w:pPr>
            <w:r w:rsidRPr="00B9648B">
              <w:rPr>
                <w:bCs w:val="0"/>
                <w:i/>
                <w:snapToGrid/>
                <w:sz w:val="20"/>
                <w:szCs w:val="20"/>
                <w:vertAlign w:val="superscript"/>
              </w:rPr>
              <w:t>(наименование работ)</w:t>
            </w: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под руководством представителя Заказчика на следующий срок:</w:t>
            </w:r>
          </w:p>
          <w:p w:rsidR="000D542B" w:rsidRPr="00B9648B" w:rsidRDefault="000D542B" w:rsidP="000D542B">
            <w:pPr>
              <w:keepNext/>
              <w:keepLines/>
              <w:spacing w:line="240" w:lineRule="auto"/>
              <w:ind w:firstLine="900"/>
              <w:rPr>
                <w:bCs w:val="0"/>
                <w:snapToGrid/>
                <w:sz w:val="20"/>
                <w:szCs w:val="20"/>
              </w:rPr>
            </w:pPr>
          </w:p>
          <w:p w:rsidR="000D542B" w:rsidRPr="00B9648B" w:rsidRDefault="000D542B" w:rsidP="000D542B">
            <w:pPr>
              <w:keepNext/>
              <w:keepLines/>
              <w:spacing w:line="240" w:lineRule="auto"/>
              <w:ind w:firstLine="900"/>
              <w:rPr>
                <w:bCs w:val="0"/>
                <w:snapToGrid/>
                <w:sz w:val="20"/>
                <w:szCs w:val="20"/>
              </w:rPr>
            </w:pPr>
            <w:r w:rsidRPr="00B9648B">
              <w:rPr>
                <w:bCs w:val="0"/>
                <w:snapToGrid/>
                <w:sz w:val="20"/>
                <w:szCs w:val="20"/>
              </w:rPr>
              <w:t>начало «____»____________________ окончание «____»_____________________</w:t>
            </w:r>
          </w:p>
          <w:p w:rsidR="000D542B" w:rsidRPr="00B9648B" w:rsidRDefault="000D542B" w:rsidP="000D542B">
            <w:pPr>
              <w:keepNext/>
              <w:keepLines/>
              <w:spacing w:line="240" w:lineRule="auto"/>
              <w:ind w:firstLine="900"/>
              <w:rPr>
                <w:bCs w:val="0"/>
                <w:snapToGrid/>
                <w:sz w:val="20"/>
                <w:szCs w:val="20"/>
              </w:rPr>
            </w:pP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До начала работ необходимо выполнить следующие мероприятия, обеспечивающие безопасность производства работ:</w:t>
            </w:r>
          </w:p>
          <w:p w:rsidR="000D542B" w:rsidRPr="00B9648B" w:rsidRDefault="000D542B" w:rsidP="000D542B">
            <w:pPr>
              <w:keepNext/>
              <w:keepLines/>
              <w:spacing w:line="240" w:lineRule="auto"/>
              <w:ind w:firstLine="0"/>
              <w:rPr>
                <w:bCs w:val="0"/>
                <w:snapToGri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3133"/>
              <w:gridCol w:w="3138"/>
            </w:tblGrid>
            <w:tr w:rsidR="00B9648B" w:rsidRPr="00B9648B" w:rsidTr="00EF0CCB">
              <w:tc>
                <w:tcPr>
                  <w:tcW w:w="3237" w:type="dxa"/>
                  <w:shd w:val="clear" w:color="auto" w:fill="auto"/>
                  <w:vAlign w:val="center"/>
                </w:tcPr>
                <w:p w:rsidR="000D542B" w:rsidRPr="00B9648B" w:rsidRDefault="000D542B" w:rsidP="000D542B">
                  <w:pPr>
                    <w:keepNext/>
                    <w:keepLines/>
                    <w:spacing w:line="240" w:lineRule="auto"/>
                    <w:ind w:firstLine="0"/>
                    <w:jc w:val="center"/>
                    <w:rPr>
                      <w:bCs w:val="0"/>
                      <w:snapToGrid/>
                      <w:sz w:val="20"/>
                      <w:szCs w:val="20"/>
                    </w:rPr>
                  </w:pPr>
                  <w:r w:rsidRPr="00B9648B">
                    <w:rPr>
                      <w:bCs w:val="0"/>
                      <w:snapToGrid/>
                      <w:sz w:val="20"/>
                      <w:szCs w:val="20"/>
                    </w:rPr>
                    <w:t>Наименование мероприятий</w:t>
                  </w:r>
                </w:p>
              </w:tc>
              <w:tc>
                <w:tcPr>
                  <w:tcW w:w="3237" w:type="dxa"/>
                  <w:shd w:val="clear" w:color="auto" w:fill="auto"/>
                  <w:vAlign w:val="center"/>
                </w:tcPr>
                <w:p w:rsidR="000D542B" w:rsidRPr="00B9648B" w:rsidRDefault="000D542B" w:rsidP="000D542B">
                  <w:pPr>
                    <w:keepNext/>
                    <w:keepLines/>
                    <w:spacing w:line="240" w:lineRule="auto"/>
                    <w:ind w:firstLine="0"/>
                    <w:jc w:val="center"/>
                    <w:rPr>
                      <w:bCs w:val="0"/>
                      <w:snapToGrid/>
                      <w:sz w:val="20"/>
                      <w:szCs w:val="20"/>
                    </w:rPr>
                  </w:pPr>
                  <w:r w:rsidRPr="00B9648B">
                    <w:rPr>
                      <w:bCs w:val="0"/>
                      <w:snapToGrid/>
                      <w:sz w:val="20"/>
                      <w:szCs w:val="20"/>
                    </w:rPr>
                    <w:t>Срок выполнения</w:t>
                  </w:r>
                </w:p>
              </w:tc>
              <w:tc>
                <w:tcPr>
                  <w:tcW w:w="3238" w:type="dxa"/>
                  <w:shd w:val="clear" w:color="auto" w:fill="auto"/>
                  <w:vAlign w:val="center"/>
                </w:tcPr>
                <w:p w:rsidR="000D542B" w:rsidRPr="00B9648B" w:rsidRDefault="000D542B" w:rsidP="000D542B">
                  <w:pPr>
                    <w:keepNext/>
                    <w:keepLines/>
                    <w:spacing w:line="240" w:lineRule="auto"/>
                    <w:ind w:firstLine="0"/>
                    <w:jc w:val="center"/>
                    <w:rPr>
                      <w:bCs w:val="0"/>
                      <w:snapToGrid/>
                      <w:sz w:val="20"/>
                      <w:szCs w:val="20"/>
                    </w:rPr>
                  </w:pPr>
                  <w:r w:rsidRPr="00B9648B">
                    <w:rPr>
                      <w:bCs w:val="0"/>
                      <w:snapToGrid/>
                      <w:sz w:val="20"/>
                      <w:szCs w:val="20"/>
                    </w:rPr>
                    <w:t>Исполнитель</w:t>
                  </w:r>
                </w:p>
              </w:tc>
            </w:tr>
            <w:tr w:rsidR="00B9648B" w:rsidRPr="00B9648B" w:rsidTr="00EF0CCB">
              <w:tc>
                <w:tcPr>
                  <w:tcW w:w="3237" w:type="dxa"/>
                  <w:shd w:val="clear" w:color="auto" w:fill="auto"/>
                </w:tcPr>
                <w:p w:rsidR="000D542B" w:rsidRPr="00B9648B" w:rsidRDefault="000D542B" w:rsidP="000D542B">
                  <w:pPr>
                    <w:keepNext/>
                    <w:keepLines/>
                    <w:spacing w:line="240" w:lineRule="auto"/>
                    <w:ind w:firstLine="0"/>
                    <w:rPr>
                      <w:bCs w:val="0"/>
                      <w:snapToGrid/>
                      <w:sz w:val="20"/>
                      <w:szCs w:val="20"/>
                    </w:rPr>
                  </w:pPr>
                </w:p>
                <w:p w:rsidR="000D542B" w:rsidRPr="00B9648B" w:rsidRDefault="000D542B" w:rsidP="000D542B">
                  <w:pPr>
                    <w:keepNext/>
                    <w:keepLines/>
                    <w:spacing w:line="240" w:lineRule="auto"/>
                    <w:ind w:firstLine="0"/>
                    <w:rPr>
                      <w:bCs w:val="0"/>
                      <w:snapToGrid/>
                      <w:sz w:val="20"/>
                      <w:szCs w:val="20"/>
                    </w:rPr>
                  </w:pPr>
                </w:p>
                <w:p w:rsidR="000D542B" w:rsidRPr="00B9648B" w:rsidRDefault="000D542B" w:rsidP="000D542B">
                  <w:pPr>
                    <w:keepNext/>
                    <w:keepLines/>
                    <w:spacing w:line="240" w:lineRule="auto"/>
                    <w:ind w:firstLine="0"/>
                    <w:rPr>
                      <w:bCs w:val="0"/>
                      <w:snapToGrid/>
                      <w:sz w:val="20"/>
                      <w:szCs w:val="20"/>
                    </w:rPr>
                  </w:pPr>
                </w:p>
                <w:p w:rsidR="000D542B" w:rsidRPr="00B9648B" w:rsidRDefault="000D542B" w:rsidP="000D542B">
                  <w:pPr>
                    <w:keepNext/>
                    <w:keepLines/>
                    <w:spacing w:line="240" w:lineRule="auto"/>
                    <w:ind w:firstLine="0"/>
                    <w:rPr>
                      <w:bCs w:val="0"/>
                      <w:snapToGrid/>
                      <w:sz w:val="20"/>
                      <w:szCs w:val="20"/>
                    </w:rPr>
                  </w:pPr>
                </w:p>
                <w:p w:rsidR="000D542B" w:rsidRPr="00B9648B" w:rsidRDefault="000D542B" w:rsidP="000D542B">
                  <w:pPr>
                    <w:keepNext/>
                    <w:keepLines/>
                    <w:spacing w:line="240" w:lineRule="auto"/>
                    <w:ind w:firstLine="0"/>
                    <w:rPr>
                      <w:bCs w:val="0"/>
                      <w:snapToGrid/>
                      <w:sz w:val="20"/>
                      <w:szCs w:val="20"/>
                    </w:rPr>
                  </w:pPr>
                </w:p>
              </w:tc>
              <w:tc>
                <w:tcPr>
                  <w:tcW w:w="3237" w:type="dxa"/>
                  <w:shd w:val="clear" w:color="auto" w:fill="auto"/>
                </w:tcPr>
                <w:p w:rsidR="000D542B" w:rsidRPr="00B9648B" w:rsidRDefault="000D542B" w:rsidP="000D542B">
                  <w:pPr>
                    <w:keepNext/>
                    <w:keepLines/>
                    <w:spacing w:line="240" w:lineRule="auto"/>
                    <w:ind w:firstLine="0"/>
                    <w:rPr>
                      <w:bCs w:val="0"/>
                      <w:snapToGrid/>
                      <w:sz w:val="20"/>
                      <w:szCs w:val="20"/>
                    </w:rPr>
                  </w:pPr>
                </w:p>
              </w:tc>
              <w:tc>
                <w:tcPr>
                  <w:tcW w:w="3238" w:type="dxa"/>
                  <w:shd w:val="clear" w:color="auto" w:fill="auto"/>
                </w:tcPr>
                <w:p w:rsidR="000D542B" w:rsidRPr="00B9648B" w:rsidRDefault="000D542B" w:rsidP="000D542B">
                  <w:pPr>
                    <w:keepNext/>
                    <w:keepLines/>
                    <w:spacing w:line="240" w:lineRule="auto"/>
                    <w:ind w:firstLine="0"/>
                    <w:rPr>
                      <w:bCs w:val="0"/>
                      <w:snapToGrid/>
                      <w:sz w:val="20"/>
                      <w:szCs w:val="20"/>
                    </w:rPr>
                  </w:pPr>
                </w:p>
              </w:tc>
            </w:tr>
          </w:tbl>
          <w:p w:rsidR="000D542B" w:rsidRPr="00B9648B" w:rsidRDefault="000D542B" w:rsidP="000D542B">
            <w:pPr>
              <w:keepNext/>
              <w:keepLines/>
              <w:spacing w:line="240" w:lineRule="auto"/>
              <w:ind w:firstLine="0"/>
              <w:rPr>
                <w:bCs w:val="0"/>
                <w:snapToGrid/>
                <w:sz w:val="20"/>
                <w:szCs w:val="20"/>
              </w:rPr>
            </w:pP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Представитель Заказчика ________________________</w:t>
            </w:r>
          </w:p>
          <w:p w:rsidR="000D542B" w:rsidRPr="00B9648B" w:rsidRDefault="000D542B" w:rsidP="000D542B">
            <w:pPr>
              <w:keepNext/>
              <w:keepLines/>
              <w:spacing w:line="240" w:lineRule="auto"/>
              <w:ind w:firstLine="0"/>
              <w:rPr>
                <w:bCs w:val="0"/>
                <w:i/>
                <w:snapToGrid/>
                <w:sz w:val="20"/>
                <w:szCs w:val="20"/>
                <w:vertAlign w:val="superscript"/>
              </w:rPr>
            </w:pPr>
            <w:r w:rsidRPr="00B9648B">
              <w:rPr>
                <w:bCs w:val="0"/>
                <w:i/>
                <w:snapToGrid/>
                <w:sz w:val="20"/>
                <w:szCs w:val="20"/>
                <w:vertAlign w:val="superscript"/>
              </w:rPr>
              <w:t>(подпись)</w:t>
            </w:r>
          </w:p>
          <w:p w:rsidR="000D542B" w:rsidRPr="00B9648B" w:rsidRDefault="000D542B" w:rsidP="000D542B">
            <w:pPr>
              <w:keepNext/>
              <w:keepLines/>
              <w:spacing w:line="240" w:lineRule="auto"/>
              <w:ind w:firstLine="0"/>
              <w:rPr>
                <w:bCs w:val="0"/>
                <w:snapToGrid/>
                <w:sz w:val="20"/>
                <w:szCs w:val="20"/>
              </w:rPr>
            </w:pPr>
            <w:r w:rsidRPr="00B9648B">
              <w:rPr>
                <w:bCs w:val="0"/>
                <w:snapToGrid/>
                <w:sz w:val="20"/>
                <w:szCs w:val="20"/>
              </w:rPr>
              <w:t xml:space="preserve">Представитель СМО </w:t>
            </w:r>
            <w:ins w:id="22" w:author="Евсикова Елена Николаевна" w:date="2022-04-06T14:31:00Z">
              <w:r w:rsidRPr="00B9648B">
                <w:rPr>
                  <w:bCs w:val="0"/>
                  <w:snapToGrid/>
                  <w:sz w:val="20"/>
                  <w:szCs w:val="20"/>
                </w:rPr>
                <w:t>(</w:t>
              </w:r>
            </w:ins>
            <w:r w:rsidRPr="00B9648B">
              <w:rPr>
                <w:bCs w:val="0"/>
                <w:snapToGrid/>
                <w:sz w:val="20"/>
                <w:szCs w:val="20"/>
              </w:rPr>
              <w:t>Подрядчика</w:t>
            </w:r>
            <w:ins w:id="23" w:author="Евсикова Елена Николаевна" w:date="2022-04-06T14:31:00Z">
              <w:r w:rsidRPr="00B9648B">
                <w:rPr>
                  <w:bCs w:val="0"/>
                  <w:snapToGrid/>
                  <w:sz w:val="20"/>
                  <w:szCs w:val="20"/>
                </w:rPr>
                <w:t>)</w:t>
              </w:r>
            </w:ins>
            <w:r w:rsidRPr="00B9648B">
              <w:rPr>
                <w:bCs w:val="0"/>
                <w:snapToGrid/>
                <w:sz w:val="20"/>
                <w:szCs w:val="20"/>
              </w:rPr>
              <w:t xml:space="preserve"> ________________________</w:t>
            </w:r>
          </w:p>
          <w:p w:rsidR="000D542B" w:rsidRPr="00B9648B" w:rsidRDefault="000D542B" w:rsidP="000D542B">
            <w:pPr>
              <w:keepNext/>
              <w:keepLines/>
              <w:spacing w:line="240" w:lineRule="auto"/>
              <w:ind w:firstLine="0"/>
              <w:rPr>
                <w:rFonts w:ascii="Calibri" w:eastAsia="Calibri" w:hAnsi="Calibri"/>
                <w:bCs w:val="0"/>
                <w:snapToGrid/>
                <w:sz w:val="20"/>
                <w:szCs w:val="20"/>
                <w:lang w:eastAsia="en-US"/>
              </w:rPr>
            </w:pPr>
            <w:r w:rsidRPr="00B9648B">
              <w:rPr>
                <w:bCs w:val="0"/>
                <w:i/>
                <w:snapToGrid/>
                <w:sz w:val="20"/>
                <w:szCs w:val="20"/>
                <w:vertAlign w:val="superscript"/>
              </w:rPr>
              <w:t>(подпись)</w:t>
            </w:r>
          </w:p>
        </w:tc>
      </w:tr>
    </w:tbl>
    <w:p w:rsidR="000D542B" w:rsidRPr="00B9648B" w:rsidRDefault="000D542B" w:rsidP="000D542B">
      <w:pPr>
        <w:keepNext/>
        <w:keepLines/>
        <w:spacing w:line="240" w:lineRule="auto"/>
        <w:ind w:firstLine="0"/>
        <w:jc w:val="center"/>
        <w:rPr>
          <w:b/>
          <w:bCs w:val="0"/>
          <w:snapToGrid/>
          <w:sz w:val="24"/>
          <w:szCs w:val="24"/>
        </w:rPr>
      </w:pPr>
    </w:p>
    <w:p w:rsidR="000D542B" w:rsidRPr="00B9648B" w:rsidRDefault="000D542B" w:rsidP="000D542B">
      <w:pPr>
        <w:keepNext/>
        <w:keepLines/>
        <w:spacing w:line="240" w:lineRule="auto"/>
        <w:ind w:firstLine="0"/>
        <w:jc w:val="center"/>
        <w:rPr>
          <w:b/>
          <w:bCs w:val="0"/>
          <w:snapToGrid/>
          <w:sz w:val="24"/>
          <w:szCs w:val="24"/>
        </w:rPr>
      </w:pPr>
      <w:r w:rsidRPr="00B9648B">
        <w:rPr>
          <w:b/>
          <w:bCs w:val="0"/>
          <w:snapToGrid/>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0D542B" w:rsidRPr="00B9648B" w:rsidTr="00EF0CCB">
        <w:tc>
          <w:tcPr>
            <w:tcW w:w="8930" w:type="dxa"/>
          </w:tcPr>
          <w:p w:rsidR="000D542B" w:rsidRPr="00B9648B" w:rsidRDefault="000D542B" w:rsidP="000D542B">
            <w:pPr>
              <w:keepNext/>
              <w:keepLines/>
              <w:shd w:val="clear" w:color="auto" w:fill="FFFFFF"/>
              <w:spacing w:line="240" w:lineRule="auto"/>
              <w:ind w:left="14" w:firstLine="0"/>
              <w:jc w:val="center"/>
              <w:rPr>
                <w:bCs w:val="0"/>
                <w:snapToGrid/>
                <w:sz w:val="20"/>
                <w:szCs w:val="20"/>
              </w:rPr>
            </w:pPr>
            <w:r w:rsidRPr="00B9648B">
              <w:rPr>
                <w:b/>
                <w:snapToGrid/>
                <w:spacing w:val="7"/>
                <w:sz w:val="20"/>
                <w:szCs w:val="20"/>
              </w:rPr>
              <w:lastRenderedPageBreak/>
              <w:t>УКАЗАНИЯ</w:t>
            </w:r>
          </w:p>
          <w:p w:rsidR="000D542B" w:rsidRPr="00B9648B" w:rsidRDefault="000D542B" w:rsidP="000D542B">
            <w:pPr>
              <w:keepNext/>
              <w:keepLines/>
              <w:shd w:val="clear" w:color="auto" w:fill="FFFFFF"/>
              <w:spacing w:line="240" w:lineRule="auto"/>
              <w:ind w:left="509" w:right="480" w:firstLine="2678"/>
              <w:jc w:val="left"/>
              <w:rPr>
                <w:b/>
                <w:snapToGrid/>
                <w:spacing w:val="-5"/>
                <w:sz w:val="20"/>
                <w:szCs w:val="20"/>
              </w:rPr>
            </w:pPr>
            <w:r w:rsidRPr="00B9648B">
              <w:rPr>
                <w:b/>
                <w:snapToGrid/>
                <w:spacing w:val="-5"/>
                <w:sz w:val="20"/>
                <w:szCs w:val="20"/>
              </w:rPr>
              <w:t>по заполнению акта-допуска</w:t>
            </w:r>
          </w:p>
          <w:p w:rsidR="000D542B" w:rsidRPr="00B9648B" w:rsidRDefault="000D542B" w:rsidP="000D542B">
            <w:pPr>
              <w:keepNext/>
              <w:keepLines/>
              <w:shd w:val="clear" w:color="auto" w:fill="FFFFFF"/>
              <w:spacing w:line="240" w:lineRule="auto"/>
              <w:ind w:left="509" w:right="480" w:hanging="509"/>
              <w:jc w:val="center"/>
              <w:rPr>
                <w:bCs w:val="0"/>
                <w:snapToGrid/>
                <w:sz w:val="20"/>
                <w:szCs w:val="20"/>
              </w:rPr>
            </w:pPr>
            <w:r w:rsidRPr="00B9648B">
              <w:rPr>
                <w:b/>
                <w:snapToGrid/>
                <w:spacing w:val="-6"/>
                <w:sz w:val="20"/>
                <w:szCs w:val="20"/>
              </w:rPr>
              <w:t>для производства строительно-монтажных работ на территории АО «Теплоэнерго»</w:t>
            </w:r>
          </w:p>
          <w:p w:rsidR="000D542B" w:rsidRPr="00B9648B" w:rsidRDefault="000D542B" w:rsidP="000D542B">
            <w:pPr>
              <w:keepNext/>
              <w:keepLines/>
              <w:shd w:val="clear" w:color="auto" w:fill="FFFFFF"/>
              <w:spacing w:line="240" w:lineRule="auto"/>
              <w:rPr>
                <w:rFonts w:eastAsia="Calibri"/>
                <w:bCs w:val="0"/>
                <w:snapToGrid/>
                <w:sz w:val="20"/>
                <w:szCs w:val="20"/>
                <w:lang w:eastAsia="en-US"/>
              </w:rPr>
            </w:pPr>
          </w:p>
          <w:p w:rsidR="000D542B" w:rsidRPr="00B9648B" w:rsidRDefault="000D542B" w:rsidP="000D542B">
            <w:pPr>
              <w:keepNext/>
              <w:keepLines/>
              <w:shd w:val="clear" w:color="auto" w:fill="FFFFFF"/>
              <w:tabs>
                <w:tab w:val="left" w:pos="530"/>
              </w:tabs>
              <w:spacing w:line="240" w:lineRule="auto"/>
              <w:ind w:firstLine="317"/>
              <w:rPr>
                <w:rFonts w:eastAsia="Calibri"/>
                <w:bCs w:val="0"/>
                <w:snapToGrid/>
                <w:sz w:val="20"/>
                <w:szCs w:val="20"/>
                <w:lang w:eastAsia="en-US"/>
              </w:rPr>
            </w:pPr>
            <w:r w:rsidRPr="00B9648B">
              <w:rPr>
                <w:rFonts w:eastAsia="Calibri"/>
                <w:bCs w:val="0"/>
                <w:snapToGrid/>
                <w:sz w:val="20"/>
                <w:szCs w:val="20"/>
                <w:lang w:eastAsia="en-US"/>
              </w:rPr>
              <w:t>Акт-допуск для производства строительно-монтажных работ оформляется до начала работ уполномоченными представителями Заказчика и подрядной организации (СМО).</w:t>
            </w:r>
          </w:p>
          <w:p w:rsidR="000D542B" w:rsidRPr="00B9648B" w:rsidRDefault="000D542B" w:rsidP="000D542B">
            <w:pPr>
              <w:keepNext/>
              <w:keepLines/>
              <w:shd w:val="clear" w:color="auto" w:fill="FFFFFF"/>
              <w:tabs>
                <w:tab w:val="left" w:pos="530"/>
              </w:tabs>
              <w:spacing w:line="240" w:lineRule="auto"/>
              <w:ind w:firstLine="317"/>
              <w:rPr>
                <w:rFonts w:eastAsia="Calibri"/>
                <w:bCs w:val="0"/>
                <w:snapToGrid/>
                <w:sz w:val="20"/>
                <w:szCs w:val="20"/>
                <w:lang w:eastAsia="en-US"/>
              </w:rPr>
            </w:pPr>
            <w:r w:rsidRPr="00B9648B">
              <w:rPr>
                <w:rFonts w:eastAsia="Calibri"/>
                <w:bCs w:val="0"/>
                <w:snapToGrid/>
                <w:sz w:val="20"/>
                <w:szCs w:val="20"/>
                <w:lang w:eastAsia="en-US"/>
              </w:rPr>
              <w:t>Записи в акте-допуске должны быть разборчивыми. Исправления текста не допускается.</w:t>
            </w:r>
          </w:p>
          <w:p w:rsidR="000D542B" w:rsidRPr="00B9648B" w:rsidRDefault="000D542B" w:rsidP="000D542B">
            <w:pPr>
              <w:keepNext/>
              <w:keepLines/>
              <w:shd w:val="clear" w:color="auto" w:fill="FFFFFF"/>
              <w:tabs>
                <w:tab w:val="left" w:pos="530"/>
              </w:tabs>
              <w:spacing w:line="240" w:lineRule="auto"/>
              <w:ind w:firstLine="317"/>
              <w:rPr>
                <w:rFonts w:eastAsia="Calibri"/>
                <w:bCs w:val="0"/>
                <w:snapToGrid/>
                <w:sz w:val="20"/>
                <w:szCs w:val="20"/>
                <w:lang w:eastAsia="en-US"/>
              </w:rPr>
            </w:pPr>
            <w:r w:rsidRPr="00B9648B">
              <w:rPr>
                <w:rFonts w:eastAsia="Calibri"/>
                <w:bCs w:val="0"/>
                <w:snapToGrid/>
                <w:sz w:val="20"/>
                <w:szCs w:val="20"/>
                <w:lang w:eastAsia="en-US"/>
              </w:rPr>
              <w:t>Запрещается выполнение работ без согласованного и подписанного уполномоченными представителями обеих сторон акта-допуска.</w:t>
            </w:r>
          </w:p>
          <w:p w:rsidR="000D542B" w:rsidRPr="00B9648B" w:rsidRDefault="000D542B" w:rsidP="000D542B">
            <w:pPr>
              <w:keepNext/>
              <w:keepLines/>
              <w:shd w:val="clear" w:color="auto" w:fill="FFFFFF"/>
              <w:tabs>
                <w:tab w:val="left" w:pos="530"/>
              </w:tabs>
              <w:spacing w:line="240" w:lineRule="auto"/>
              <w:ind w:firstLine="317"/>
              <w:rPr>
                <w:b/>
                <w:snapToGrid/>
                <w:spacing w:val="-5"/>
                <w:sz w:val="20"/>
                <w:szCs w:val="20"/>
              </w:rPr>
            </w:pPr>
          </w:p>
          <w:p w:rsidR="000D542B" w:rsidRPr="00B9648B" w:rsidRDefault="000D542B" w:rsidP="000D542B">
            <w:pPr>
              <w:keepNext/>
              <w:keepLines/>
              <w:shd w:val="clear" w:color="auto" w:fill="FFFFFF"/>
              <w:tabs>
                <w:tab w:val="left" w:pos="530"/>
              </w:tabs>
              <w:spacing w:line="240" w:lineRule="auto"/>
              <w:ind w:firstLine="317"/>
              <w:rPr>
                <w:b/>
                <w:snapToGrid/>
                <w:spacing w:val="-5"/>
                <w:sz w:val="20"/>
                <w:szCs w:val="20"/>
              </w:rPr>
            </w:pPr>
            <w:r w:rsidRPr="00B9648B">
              <w:rPr>
                <w:b/>
                <w:snapToGrid/>
                <w:spacing w:val="-5"/>
                <w:sz w:val="20"/>
                <w:szCs w:val="20"/>
              </w:rPr>
              <w:t>При составлении акта-допуска указываются:</w:t>
            </w:r>
          </w:p>
          <w:p w:rsidR="000D542B" w:rsidRPr="00B9648B" w:rsidRDefault="000D542B" w:rsidP="000D542B">
            <w:pPr>
              <w:keepNext/>
              <w:keepLines/>
              <w:numPr>
                <w:ilvl w:val="0"/>
                <w:numId w:val="23"/>
              </w:numPr>
              <w:shd w:val="clear" w:color="auto" w:fill="FFFFFF"/>
              <w:tabs>
                <w:tab w:val="left" w:pos="530"/>
                <w:tab w:val="left" w:pos="1134"/>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участок (территория) работ, определенный координатами (осями, видимыми ориентирами, отметками);</w:t>
            </w:r>
          </w:p>
          <w:p w:rsidR="000D542B" w:rsidRPr="00B9648B" w:rsidRDefault="000D542B" w:rsidP="000D542B">
            <w:pPr>
              <w:keepNext/>
              <w:keepLines/>
              <w:numPr>
                <w:ilvl w:val="0"/>
                <w:numId w:val="23"/>
              </w:numPr>
              <w:shd w:val="clear" w:color="auto" w:fill="FFFFFF"/>
              <w:tabs>
                <w:tab w:val="left" w:pos="530"/>
                <w:tab w:val="left" w:pos="1134"/>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срок, на который выдается акт-допуск. При необходимости ведения работ после истечения срока действия акта составляется новый акт-допуск на новый срок;</w:t>
            </w:r>
          </w:p>
          <w:p w:rsidR="000D542B" w:rsidRPr="00B9648B" w:rsidRDefault="000D542B" w:rsidP="000D542B">
            <w:pPr>
              <w:keepNext/>
              <w:keepLines/>
              <w:numPr>
                <w:ilvl w:val="0"/>
                <w:numId w:val="23"/>
              </w:numPr>
              <w:shd w:val="clear" w:color="auto" w:fill="FFFFFF"/>
              <w:tabs>
                <w:tab w:val="left" w:pos="530"/>
                <w:tab w:val="left" w:pos="1134"/>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наличие отдельных приложений к акту-допуску.</w:t>
            </w:r>
          </w:p>
          <w:p w:rsidR="000D542B" w:rsidRPr="00B9648B" w:rsidRDefault="000D542B" w:rsidP="000D542B">
            <w:pPr>
              <w:keepNext/>
              <w:keepLines/>
              <w:shd w:val="clear" w:color="auto" w:fill="FFFFFF"/>
              <w:tabs>
                <w:tab w:val="left" w:pos="530"/>
              </w:tabs>
              <w:spacing w:line="240" w:lineRule="auto"/>
              <w:ind w:left="10" w:firstLine="317"/>
              <w:rPr>
                <w:b/>
                <w:snapToGrid/>
                <w:spacing w:val="-5"/>
                <w:sz w:val="20"/>
                <w:szCs w:val="20"/>
              </w:rPr>
            </w:pPr>
          </w:p>
          <w:p w:rsidR="000D542B" w:rsidRPr="00B9648B" w:rsidRDefault="000D542B" w:rsidP="000D542B">
            <w:pPr>
              <w:keepNext/>
              <w:keepLines/>
              <w:shd w:val="clear" w:color="auto" w:fill="FFFFFF"/>
              <w:tabs>
                <w:tab w:val="left" w:pos="530"/>
              </w:tabs>
              <w:spacing w:line="240" w:lineRule="auto"/>
              <w:ind w:left="10" w:firstLine="317"/>
              <w:rPr>
                <w:b/>
                <w:snapToGrid/>
                <w:spacing w:val="-5"/>
                <w:sz w:val="20"/>
                <w:szCs w:val="20"/>
              </w:rPr>
            </w:pPr>
            <w:r w:rsidRPr="00B9648B">
              <w:rPr>
                <w:b/>
                <w:snapToGrid/>
                <w:spacing w:val="-5"/>
                <w:sz w:val="20"/>
                <w:szCs w:val="20"/>
              </w:rPr>
              <w:t>В разделе, касающемся мероприятий, обеспечивающих безопасность производства работ, необходимо указать:</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место и вид ограждений выделенной зоны работ, исключающих возможность ошибочного проникновения работников подрядной организации (СМО) за пределы зоны работ;</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места входа (выхода) и въезда (выезда) за пределы зоны работ;</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порядок сопровождения по территории организации Заказчика в выделенную зону работников и транспорта подрядной организации (СМО);</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опасные и вредные производственные факторы; оборудование, оставшееся в работе, под давлением; ВЛ, находящиеся под наведенным напряжением и др.;</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границы отключенного участка, с указанием запорной арматуры, дренажей;</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места создания видимых разрывов электрической схемы, образованных для отделения выделенной зоны от действующей электроустановки;</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места установки защитных заземлений;</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при проведении земляных работ в охранной зоне КЛ и иных коммуникаций – расположение и глубину заложения линии; временное ограждение, определяющее зону работы землеройных машин;</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мероприятия по обеспечению безопасного производства погрузочно-разгрузочных работ;</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мероприятия по обеспечению безопасного производства работ грузоподъемной техникой;</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наличие и места расположения первичных средств пожаротушения и аптечки первой помощи;</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мероприятия по обеспечению безопасного производства верхолазных работ и работ на высоте;</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наличие при себе у работников удостоверений о проверке знаний требований охраны труда (при необходимости, с учетом специфики выполняемых работ – по электробезопасности; пожарной безопасности; промышленной безопасности и т.п.).</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наличие и обязательное применение средств индивидуальной защиты (спец.одежда, спец.обувь, защитные каски и т.п.)</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обязательный ежедневный допуск работников и контроль со стороны ответственных лиц подрядной организации (руководителя/производителя работ), в том числе, в выходные и праздничные дни.</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составление и наличие плана мероприятий по эвакуации и спасению работников при возникновении аварийной ситуации и (или) при проведении спасательных работ (при необходимости).</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определение мест хранения, особенностей использования (при наличии) и мест утилизации (для одноразовых) средств индивидуальной защиты, смывающих и (или) обезвреживающих средств</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иные мероприятия, обеспечивающие безопасность производства работ;</w:t>
            </w:r>
          </w:p>
          <w:p w:rsidR="000D542B" w:rsidRPr="00B9648B" w:rsidRDefault="000D542B" w:rsidP="000D542B">
            <w:pPr>
              <w:keepNext/>
              <w:keepLines/>
              <w:numPr>
                <w:ilvl w:val="0"/>
                <w:numId w:val="24"/>
              </w:numPr>
              <w:shd w:val="clear" w:color="auto" w:fill="FFFFFF"/>
              <w:tabs>
                <w:tab w:val="left" w:pos="530"/>
                <w:tab w:val="left" w:pos="993"/>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сроки выполнения мероприятий и ответственных за их выполнение.</w:t>
            </w:r>
          </w:p>
          <w:p w:rsidR="000D542B" w:rsidRPr="00B9648B" w:rsidRDefault="000D542B" w:rsidP="000D542B">
            <w:pPr>
              <w:keepNext/>
              <w:keepLines/>
              <w:shd w:val="clear" w:color="auto" w:fill="FFFFFF"/>
              <w:tabs>
                <w:tab w:val="left" w:pos="530"/>
              </w:tabs>
              <w:spacing w:line="240" w:lineRule="auto"/>
              <w:ind w:firstLine="317"/>
              <w:rPr>
                <w:b/>
                <w:snapToGrid/>
                <w:spacing w:val="-5"/>
                <w:sz w:val="20"/>
                <w:szCs w:val="20"/>
              </w:rPr>
            </w:pPr>
            <w:r w:rsidRPr="00B9648B">
              <w:rPr>
                <w:b/>
                <w:snapToGrid/>
                <w:spacing w:val="-5"/>
                <w:sz w:val="20"/>
                <w:szCs w:val="20"/>
              </w:rPr>
              <w:t xml:space="preserve">В акте-допуске или в отдельном приложении к нему необходимо указать: </w:t>
            </w:r>
          </w:p>
          <w:p w:rsidR="000D542B" w:rsidRPr="00B9648B" w:rsidRDefault="000D542B" w:rsidP="000D542B">
            <w:pPr>
              <w:keepNext/>
              <w:keepLines/>
              <w:numPr>
                <w:ilvl w:val="0"/>
                <w:numId w:val="24"/>
              </w:numPr>
              <w:shd w:val="clear" w:color="auto" w:fill="FFFFFF"/>
              <w:tabs>
                <w:tab w:val="left" w:pos="530"/>
                <w:tab w:val="left" w:pos="1134"/>
              </w:tabs>
              <w:spacing w:after="200" w:line="240" w:lineRule="auto"/>
              <w:ind w:left="0" w:firstLine="317"/>
              <w:contextualSpacing/>
              <w:jc w:val="left"/>
              <w:rPr>
                <w:rFonts w:eastAsia="Calibri"/>
                <w:bCs w:val="0"/>
                <w:snapToGrid/>
                <w:sz w:val="20"/>
                <w:szCs w:val="20"/>
                <w:lang w:eastAsia="en-US"/>
              </w:rPr>
            </w:pPr>
            <w:r w:rsidRPr="00B9648B">
              <w:rPr>
                <w:rFonts w:eastAsia="Calibri"/>
                <w:bCs w:val="0"/>
                <w:snapToGrid/>
                <w:sz w:val="20"/>
                <w:szCs w:val="20"/>
                <w:lang w:eastAsia="en-US"/>
              </w:rPr>
              <w:t>Работников, имеющих право допуска персонала подрядной организации (СМО) и право подписи наряда-допуска от лица организации Заказчика;</w:t>
            </w:r>
          </w:p>
          <w:p w:rsidR="000D542B" w:rsidRPr="00B9648B" w:rsidRDefault="000D542B" w:rsidP="000D542B">
            <w:pPr>
              <w:keepNext/>
              <w:keepLines/>
              <w:numPr>
                <w:ilvl w:val="0"/>
                <w:numId w:val="24"/>
              </w:numPr>
              <w:shd w:val="clear" w:color="auto" w:fill="FFFFFF"/>
              <w:tabs>
                <w:tab w:val="left" w:pos="530"/>
                <w:tab w:val="left" w:pos="1134"/>
              </w:tabs>
              <w:spacing w:after="200" w:line="240" w:lineRule="auto"/>
              <w:ind w:left="0" w:firstLine="317"/>
              <w:contextualSpacing/>
              <w:jc w:val="left"/>
              <w:rPr>
                <w:rFonts w:ascii="Calibri" w:eastAsia="Calibri" w:hAnsi="Calibri"/>
                <w:b/>
                <w:bCs w:val="0"/>
                <w:snapToGrid/>
                <w:spacing w:val="7"/>
                <w:sz w:val="20"/>
                <w:szCs w:val="20"/>
                <w:lang w:eastAsia="en-US"/>
              </w:rPr>
            </w:pPr>
            <w:r w:rsidRPr="00B9648B">
              <w:rPr>
                <w:rFonts w:eastAsia="Calibri"/>
                <w:bCs w:val="0"/>
                <w:snapToGrid/>
                <w:sz w:val="20"/>
                <w:szCs w:val="20"/>
                <w:lang w:eastAsia="en-US"/>
              </w:rPr>
              <w:t>Ответственность за выполнение мероприятий, определенных актом-допуском, со стороны подрядной организации (СМО) и Заказчика.</w:t>
            </w:r>
          </w:p>
        </w:tc>
      </w:tr>
    </w:tbl>
    <w:p w:rsidR="000D542B" w:rsidRPr="00B9648B" w:rsidRDefault="000D542B" w:rsidP="000D542B">
      <w:pPr>
        <w:keepNext/>
        <w:keepLines/>
        <w:tabs>
          <w:tab w:val="left" w:pos="1100"/>
        </w:tabs>
        <w:spacing w:line="240" w:lineRule="auto"/>
        <w:ind w:left="567" w:firstLine="0"/>
        <w:jc w:val="right"/>
        <w:outlineLvl w:val="0"/>
        <w:rPr>
          <w:bCs w:val="0"/>
          <w:snapToGrid/>
        </w:rPr>
      </w:pPr>
      <w:bookmarkStart w:id="24" w:name="_Ref413319130"/>
      <w:bookmarkStart w:id="25" w:name="_Toc39082680"/>
      <w:bookmarkStart w:id="26" w:name="Приложение_5"/>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br w:type="page"/>
      </w:r>
      <w:r w:rsidRPr="00B9648B">
        <w:rPr>
          <w:bCs w:val="0"/>
          <w:snapToGrid/>
        </w:rPr>
        <w:lastRenderedPageBreak/>
        <w:t>Приложение № 3</w:t>
      </w:r>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t xml:space="preserve">к Регламенту допуска подрядных организаций </w:t>
      </w:r>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t>для работы на территории АО «Теплоэнерго»</w:t>
      </w:r>
    </w:p>
    <w:p w:rsidR="000D542B" w:rsidRPr="00B9648B" w:rsidRDefault="000D542B" w:rsidP="000D542B">
      <w:pPr>
        <w:keepNext/>
        <w:keepLines/>
        <w:tabs>
          <w:tab w:val="left" w:pos="1100"/>
        </w:tabs>
        <w:spacing w:line="240" w:lineRule="auto"/>
        <w:ind w:left="567" w:firstLine="0"/>
        <w:jc w:val="center"/>
        <w:outlineLvl w:val="0"/>
        <w:rPr>
          <w:bCs w:val="0"/>
          <w:snapToGrid/>
        </w:rPr>
      </w:pPr>
    </w:p>
    <w:p w:rsidR="000D542B" w:rsidRPr="00B9648B" w:rsidRDefault="000D542B" w:rsidP="000D542B">
      <w:pPr>
        <w:keepNext/>
        <w:keepLines/>
        <w:tabs>
          <w:tab w:val="left" w:pos="1100"/>
        </w:tabs>
        <w:spacing w:line="240" w:lineRule="auto"/>
        <w:ind w:left="567" w:firstLine="0"/>
        <w:jc w:val="center"/>
        <w:outlineLvl w:val="0"/>
        <w:rPr>
          <w:b/>
          <w:bCs w:val="0"/>
          <w:snapToGrid/>
        </w:rPr>
      </w:pPr>
      <w:r w:rsidRPr="00B9648B">
        <w:rPr>
          <w:b/>
          <w:bCs w:val="0"/>
          <w:snapToGrid/>
        </w:rPr>
        <w:t>Форма наряда-допуска для работы в электроустановках</w:t>
      </w:r>
    </w:p>
    <w:p w:rsidR="000D542B" w:rsidRPr="00B9648B" w:rsidRDefault="000D542B" w:rsidP="000D542B">
      <w:pPr>
        <w:keepNext/>
        <w:keepLines/>
        <w:tabs>
          <w:tab w:val="left" w:pos="1100"/>
        </w:tabs>
        <w:spacing w:line="240" w:lineRule="auto"/>
        <w:ind w:left="567" w:firstLine="0"/>
        <w:jc w:val="center"/>
        <w:outlineLvl w:val="0"/>
        <w:rPr>
          <w:bCs w:val="0"/>
          <w:snapToGrid/>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tblGrid>
      <w:tr w:rsidR="000D542B" w:rsidRPr="00B9648B" w:rsidTr="00EF0CCB">
        <w:trPr>
          <w:trHeight w:val="12038"/>
        </w:trPr>
        <w:tc>
          <w:tcPr>
            <w:tcW w:w="8930" w:type="dxa"/>
          </w:tcPr>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Организация 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 xml:space="preserve">Подразделение ____________________________ </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r w:rsidRPr="00B9648B">
              <w:rPr>
                <w:rFonts w:ascii="Calibri" w:eastAsia="Calibri" w:hAnsi="Calibri"/>
                <w:b/>
                <w:bCs w:val="0"/>
                <w:snapToGrid/>
                <w:sz w:val="18"/>
                <w:szCs w:val="18"/>
                <w:lang w:eastAsia="en-US"/>
              </w:rPr>
              <w:t>НАРЯД-ДОПУСК № _______</w:t>
            </w: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r w:rsidRPr="00B9648B">
              <w:rPr>
                <w:rFonts w:ascii="Calibri" w:eastAsia="Calibri" w:hAnsi="Calibri"/>
                <w:b/>
                <w:bCs w:val="0"/>
                <w:snapToGrid/>
                <w:sz w:val="18"/>
                <w:szCs w:val="18"/>
                <w:lang w:eastAsia="en-US"/>
              </w:rPr>
              <w:t>для работы в электроустановках</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Ответственному руководителю работ_______________________ допускающему _________________</w:t>
            </w:r>
          </w:p>
          <w:p w:rsidR="000D542B" w:rsidRPr="00B9648B" w:rsidRDefault="000D542B" w:rsidP="000D542B">
            <w:pPr>
              <w:keepNext/>
              <w:keepLines/>
              <w:spacing w:line="240" w:lineRule="auto"/>
              <w:ind w:firstLine="0"/>
              <w:jc w:val="center"/>
              <w:rPr>
                <w:rFonts w:ascii="Calibri" w:eastAsia="Calibri" w:hAnsi="Calibri"/>
                <w:bCs w:val="0"/>
                <w:i/>
                <w:snapToGrid/>
                <w:sz w:val="18"/>
                <w:szCs w:val="18"/>
                <w:vertAlign w:val="superscript"/>
                <w:lang w:eastAsia="en-US"/>
              </w:rPr>
            </w:pPr>
            <w:r w:rsidRPr="00B9648B">
              <w:rPr>
                <w:rFonts w:ascii="Calibri" w:eastAsia="Calibri" w:hAnsi="Calibri"/>
                <w:b/>
                <w:bCs w:val="0"/>
                <w:i/>
                <w:snapToGrid/>
                <w:sz w:val="18"/>
                <w:szCs w:val="18"/>
                <w:vertAlign w:val="superscript"/>
                <w:lang w:eastAsia="en-US"/>
              </w:rPr>
              <w:t xml:space="preserve">                                                    (</w:t>
            </w:r>
            <w:r w:rsidRPr="00B9648B">
              <w:rPr>
                <w:rFonts w:ascii="Calibri" w:eastAsia="Calibri" w:hAnsi="Calibri"/>
                <w:bCs w:val="0"/>
                <w:i/>
                <w:snapToGrid/>
                <w:sz w:val="18"/>
                <w:szCs w:val="18"/>
                <w:vertAlign w:val="superscript"/>
                <w:lang w:eastAsia="en-US"/>
              </w:rPr>
              <w:t xml:space="preserve">фамилия ,инициалы, группа)                                                              </w:t>
            </w:r>
            <w:r w:rsidRPr="00B9648B">
              <w:rPr>
                <w:rFonts w:ascii="Calibri" w:eastAsia="Calibri" w:hAnsi="Calibri"/>
                <w:b/>
                <w:bCs w:val="0"/>
                <w:i/>
                <w:snapToGrid/>
                <w:sz w:val="18"/>
                <w:szCs w:val="18"/>
                <w:vertAlign w:val="superscript"/>
                <w:lang w:eastAsia="en-US"/>
              </w:rPr>
              <w:t xml:space="preserve">(фамилия, </w:t>
            </w:r>
            <w:r w:rsidRPr="00B9648B">
              <w:rPr>
                <w:rFonts w:ascii="Calibri" w:eastAsia="Calibri" w:hAnsi="Calibri"/>
                <w:bCs w:val="0"/>
                <w:i/>
                <w:snapToGrid/>
                <w:sz w:val="18"/>
                <w:szCs w:val="18"/>
                <w:vertAlign w:val="superscript"/>
                <w:lang w:eastAsia="en-US"/>
              </w:rPr>
              <w:t>инициалы, группа)</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Производителю работ ____________________________ наблюдающему ________________________</w:t>
            </w:r>
          </w:p>
          <w:p w:rsidR="000D542B" w:rsidRPr="00B9648B" w:rsidRDefault="000D542B" w:rsidP="000D542B">
            <w:pPr>
              <w:keepNext/>
              <w:keepLines/>
              <w:spacing w:line="240" w:lineRule="auto"/>
              <w:ind w:firstLine="0"/>
              <w:jc w:val="center"/>
              <w:rPr>
                <w:rFonts w:ascii="Calibri" w:eastAsia="Calibri" w:hAnsi="Calibri"/>
                <w:bCs w:val="0"/>
                <w:i/>
                <w:snapToGrid/>
                <w:sz w:val="18"/>
                <w:szCs w:val="18"/>
                <w:vertAlign w:val="superscript"/>
                <w:lang w:eastAsia="en-US"/>
              </w:rPr>
            </w:pPr>
            <w:r w:rsidRPr="00B9648B">
              <w:rPr>
                <w:rFonts w:ascii="Calibri" w:eastAsia="Calibri" w:hAnsi="Calibri"/>
                <w:b/>
                <w:bCs w:val="0"/>
                <w:i/>
                <w:snapToGrid/>
                <w:sz w:val="18"/>
                <w:szCs w:val="18"/>
                <w:vertAlign w:val="superscript"/>
                <w:lang w:eastAsia="en-US"/>
              </w:rPr>
              <w:t xml:space="preserve">                                                      (фамилия, </w:t>
            </w:r>
            <w:r w:rsidRPr="00B9648B">
              <w:rPr>
                <w:rFonts w:ascii="Calibri" w:eastAsia="Calibri" w:hAnsi="Calibri"/>
                <w:bCs w:val="0"/>
                <w:i/>
                <w:snapToGrid/>
                <w:sz w:val="18"/>
                <w:szCs w:val="18"/>
                <w:vertAlign w:val="superscript"/>
                <w:lang w:eastAsia="en-US"/>
              </w:rPr>
              <w:t xml:space="preserve">инициалы, группа)                                                                                </w:t>
            </w:r>
            <w:r w:rsidRPr="00B9648B">
              <w:rPr>
                <w:rFonts w:ascii="Calibri" w:eastAsia="Calibri" w:hAnsi="Calibri"/>
                <w:b/>
                <w:bCs w:val="0"/>
                <w:i/>
                <w:snapToGrid/>
                <w:sz w:val="18"/>
                <w:szCs w:val="18"/>
                <w:vertAlign w:val="superscript"/>
                <w:lang w:eastAsia="en-US"/>
              </w:rPr>
              <w:t xml:space="preserve">(фамилия, </w:t>
            </w:r>
            <w:r w:rsidRPr="00B9648B">
              <w:rPr>
                <w:rFonts w:ascii="Calibri" w:eastAsia="Calibri" w:hAnsi="Calibri"/>
                <w:bCs w:val="0"/>
                <w:i/>
                <w:snapToGrid/>
                <w:sz w:val="18"/>
                <w:szCs w:val="18"/>
                <w:vertAlign w:val="superscript"/>
                <w:lang w:eastAsia="en-US"/>
              </w:rPr>
              <w:t>инициалы, группа)</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с членами бригады _____________________________________________________________________</w:t>
            </w:r>
          </w:p>
          <w:p w:rsidR="000D542B" w:rsidRPr="00B9648B" w:rsidRDefault="000D542B" w:rsidP="000D542B">
            <w:pPr>
              <w:keepNext/>
              <w:keepLines/>
              <w:spacing w:line="240" w:lineRule="auto"/>
              <w:ind w:firstLine="0"/>
              <w:jc w:val="center"/>
              <w:rPr>
                <w:rFonts w:ascii="Calibri" w:eastAsia="Calibri" w:hAnsi="Calibri"/>
                <w:bCs w:val="0"/>
                <w:i/>
                <w:snapToGrid/>
                <w:sz w:val="18"/>
                <w:szCs w:val="18"/>
                <w:vertAlign w:val="superscript"/>
                <w:lang w:eastAsia="en-US"/>
              </w:rPr>
            </w:pPr>
            <w:r w:rsidRPr="00B9648B">
              <w:rPr>
                <w:rFonts w:ascii="Calibri" w:eastAsia="Calibri" w:hAnsi="Calibri"/>
                <w:b/>
                <w:bCs w:val="0"/>
                <w:i/>
                <w:snapToGrid/>
                <w:sz w:val="18"/>
                <w:szCs w:val="18"/>
                <w:vertAlign w:val="superscript"/>
                <w:lang w:eastAsia="en-US"/>
              </w:rPr>
              <w:t xml:space="preserve">                                                      (фамилия, </w:t>
            </w:r>
            <w:r w:rsidRPr="00B9648B">
              <w:rPr>
                <w:rFonts w:ascii="Calibri" w:eastAsia="Calibri" w:hAnsi="Calibri"/>
                <w:bCs w:val="0"/>
                <w:i/>
                <w:snapToGrid/>
                <w:sz w:val="18"/>
                <w:szCs w:val="18"/>
                <w:vertAlign w:val="superscript"/>
                <w:lang w:eastAsia="en-US"/>
              </w:rPr>
              <w:t xml:space="preserve">инициалы, группа)        </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______________________________________________________________________________________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______________________________________________________________________________________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Поручается____________________________________________________________________________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 xml:space="preserve">Работу начать: дата __________ время ________ </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Работу закончить: дата _________ время 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r w:rsidRPr="00B9648B">
              <w:rPr>
                <w:rFonts w:ascii="Calibri" w:eastAsia="Calibri" w:hAnsi="Calibri"/>
                <w:b/>
                <w:bCs w:val="0"/>
                <w:snapToGrid/>
                <w:sz w:val="18"/>
                <w:szCs w:val="18"/>
                <w:lang w:eastAsia="en-US"/>
              </w:rPr>
              <w:t>Мероприятия по подготовке рабочих мест к выполнению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1"/>
              <w:gridCol w:w="3990"/>
            </w:tblGrid>
            <w:tr w:rsidR="00B9648B" w:rsidRPr="00B9648B" w:rsidTr="00EF0CCB">
              <w:tc>
                <w:tcPr>
                  <w:tcW w:w="5641"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Наименование электроустановок, в которых нужно провести отключения и установить заземления</w:t>
                  </w:r>
                </w:p>
              </w:tc>
              <w:tc>
                <w:tcPr>
                  <w:tcW w:w="3990"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Что должно быть отключено и где заземлено</w:t>
                  </w:r>
                </w:p>
              </w:tc>
            </w:tr>
            <w:tr w:rsidR="00B9648B" w:rsidRPr="00B9648B" w:rsidTr="00EF0CCB">
              <w:tc>
                <w:tcPr>
                  <w:tcW w:w="5641"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3990"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r w:rsidR="00B9648B" w:rsidRPr="00B9648B" w:rsidTr="00EF0CCB">
              <w:tc>
                <w:tcPr>
                  <w:tcW w:w="5641"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3990"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r w:rsidR="00B9648B" w:rsidRPr="00B9648B" w:rsidTr="00EF0CCB">
              <w:tc>
                <w:tcPr>
                  <w:tcW w:w="5641"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3990"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bl>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Отдельные указания ____________________________________________________________________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Наряд выдал: дата __________ время ______ подпись ___________ фамилия, инициалы 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Наряд продлил по: дата _______________________________ время 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Подпись _________________________________ фамилия, инициалы 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Дата ________________________________________ время 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
                <w:bCs w:val="0"/>
                <w:snapToGrid/>
                <w:sz w:val="18"/>
                <w:szCs w:val="18"/>
                <w:lang w:eastAsia="en-US"/>
              </w:rPr>
              <w:t>Регистрация целевого инструктажа, проводимого выдающим наряд</w:t>
            </w: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8"/>
              <w:gridCol w:w="2428"/>
              <w:gridCol w:w="2428"/>
              <w:gridCol w:w="2428"/>
            </w:tblGrid>
            <w:tr w:rsidR="00B9648B" w:rsidRPr="00B9648B" w:rsidTr="00EF0CCB">
              <w:tc>
                <w:tcPr>
                  <w:tcW w:w="4856" w:type="dxa"/>
                  <w:gridSpan w:val="2"/>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Целевой инструктаж провел</w:t>
                  </w:r>
                </w:p>
              </w:tc>
              <w:tc>
                <w:tcPr>
                  <w:tcW w:w="4856" w:type="dxa"/>
                  <w:gridSpan w:val="2"/>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Целевой инструктаж получил</w:t>
                  </w:r>
                </w:p>
              </w:tc>
            </w:tr>
            <w:tr w:rsidR="00B9648B" w:rsidRPr="00B9648B" w:rsidTr="00EF0CCB">
              <w:tc>
                <w:tcPr>
                  <w:tcW w:w="242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Работник, выдавший наряд</w:t>
                  </w:r>
                </w:p>
              </w:tc>
              <w:tc>
                <w:tcPr>
                  <w:tcW w:w="242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(фамилия, инициалы)</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(подпись)</w:t>
                  </w:r>
                </w:p>
              </w:tc>
              <w:tc>
                <w:tcPr>
                  <w:tcW w:w="242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Ответственный руководитель работ (производитель работ, наблюдающий)</w:t>
                  </w:r>
                </w:p>
              </w:tc>
              <w:tc>
                <w:tcPr>
                  <w:tcW w:w="242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(фамилия, инициалы)</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(подпись)</w:t>
                  </w:r>
                </w:p>
              </w:tc>
            </w:tr>
          </w:tbl>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r w:rsidRPr="00B9648B">
              <w:rPr>
                <w:rFonts w:ascii="Calibri" w:eastAsia="Calibri" w:hAnsi="Calibri"/>
                <w:b/>
                <w:bCs w:val="0"/>
                <w:snapToGrid/>
                <w:sz w:val="18"/>
                <w:szCs w:val="18"/>
                <w:lang w:eastAsia="en-US"/>
              </w:rPr>
              <w:t>Разрешение на подготовку рабочих мест и на допуск к выполнению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620"/>
              <w:gridCol w:w="3844"/>
            </w:tblGrid>
            <w:tr w:rsidR="00B9648B" w:rsidRPr="00B9648B" w:rsidTr="00EF0CCB">
              <w:tc>
                <w:tcPr>
                  <w:tcW w:w="4248"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Разрешение на подготовку рабочих мест и на допуск к выполнению работ выдал (должность, фамилия, подпись)</w:t>
                  </w:r>
                </w:p>
              </w:tc>
              <w:tc>
                <w:tcPr>
                  <w:tcW w:w="1620"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Дата, время</w:t>
                  </w:r>
                </w:p>
              </w:tc>
              <w:tc>
                <w:tcPr>
                  <w:tcW w:w="3844"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Подпись работника, получившего разрешение на подготовку рабочих мест и на допуск к выполнению работ</w:t>
                  </w:r>
                </w:p>
              </w:tc>
            </w:tr>
            <w:tr w:rsidR="00B9648B" w:rsidRPr="00B9648B" w:rsidTr="00EF0CCB">
              <w:tc>
                <w:tcPr>
                  <w:tcW w:w="4248"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620"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3844"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bl>
          <w:p w:rsidR="000D542B" w:rsidRPr="00B9648B" w:rsidRDefault="000D542B" w:rsidP="000D542B">
            <w:pPr>
              <w:keepNext/>
              <w:keepLines/>
              <w:tabs>
                <w:tab w:val="left" w:pos="4680"/>
              </w:tabs>
              <w:spacing w:line="240" w:lineRule="auto"/>
              <w:ind w:firstLine="0"/>
              <w:jc w:val="left"/>
              <w:rPr>
                <w:rFonts w:ascii="Calibri" w:eastAsia="Calibri" w:hAnsi="Calibri"/>
                <w:b/>
                <w:bCs w:val="0"/>
                <w:snapToGrid/>
                <w:sz w:val="18"/>
                <w:szCs w:val="18"/>
                <w:lang w:eastAsia="en-US"/>
              </w:rPr>
            </w:pPr>
          </w:p>
          <w:p w:rsidR="000D542B" w:rsidRPr="00B9648B" w:rsidRDefault="000D542B" w:rsidP="000D542B">
            <w:pPr>
              <w:keepNext/>
              <w:keepLines/>
              <w:tabs>
                <w:tab w:val="left" w:pos="4680"/>
              </w:tabs>
              <w:spacing w:line="240" w:lineRule="auto"/>
              <w:ind w:firstLine="0"/>
              <w:jc w:val="left"/>
              <w:rPr>
                <w:rFonts w:ascii="Calibri" w:eastAsia="Calibri" w:hAnsi="Calibri"/>
                <w:bCs w:val="0"/>
                <w:snapToGrid/>
                <w:sz w:val="18"/>
                <w:szCs w:val="18"/>
                <w:lang w:eastAsia="en-US"/>
              </w:rPr>
            </w:pPr>
            <w:r w:rsidRPr="00B9648B">
              <w:rPr>
                <w:rFonts w:ascii="Calibri" w:eastAsia="Calibri" w:hAnsi="Calibri"/>
                <w:b/>
                <w:bCs w:val="0"/>
                <w:snapToGrid/>
                <w:sz w:val="18"/>
                <w:szCs w:val="18"/>
                <w:lang w:eastAsia="en-US"/>
              </w:rPr>
              <w:t>Рабочие места подготовлены. Под напряжением остались:_________________________________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Допускающий ______________________________________ (подпись)</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 xml:space="preserve">Ответственный руководитель работ (производитель работ или наблюдающий)__________ (подпись) </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r w:rsidRPr="00B9648B">
              <w:rPr>
                <w:rFonts w:ascii="Calibri" w:eastAsia="Calibri" w:hAnsi="Calibri"/>
                <w:b/>
                <w:bCs w:val="0"/>
                <w:snapToGrid/>
                <w:sz w:val="18"/>
                <w:szCs w:val="18"/>
                <w:lang w:eastAsia="en-US"/>
              </w:rPr>
              <w:t>Регистрация целевого инструктажа, проводимого допускающим при первичном допуске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853"/>
              <w:gridCol w:w="2858"/>
              <w:gridCol w:w="2921"/>
            </w:tblGrid>
            <w:tr w:rsidR="00B9648B" w:rsidRPr="00B9648B" w:rsidTr="00EF0CCB">
              <w:tc>
                <w:tcPr>
                  <w:tcW w:w="3933" w:type="dxa"/>
                  <w:gridSpan w:val="2"/>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Целевой инструктаж провел</w:t>
                  </w:r>
                </w:p>
              </w:tc>
              <w:tc>
                <w:tcPr>
                  <w:tcW w:w="5779" w:type="dxa"/>
                  <w:gridSpan w:val="2"/>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Целевой инструктаж получил</w:t>
                  </w:r>
                </w:p>
              </w:tc>
            </w:tr>
            <w:tr w:rsidR="00B9648B" w:rsidRPr="00B9648B" w:rsidTr="00EF0CCB">
              <w:tc>
                <w:tcPr>
                  <w:tcW w:w="1080" w:type="dxa"/>
                  <w:vMerge w:val="restart"/>
                  <w:shd w:val="clear" w:color="auto" w:fill="auto"/>
                  <w:vAlign w:val="center"/>
                </w:tcPr>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Допуска-ющий</w:t>
                  </w:r>
                </w:p>
              </w:tc>
              <w:tc>
                <w:tcPr>
                  <w:tcW w:w="2853" w:type="dxa"/>
                  <w:vMerge w:val="restart"/>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(фамилия, инициалы)</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(подпись)</w:t>
                  </w:r>
                </w:p>
              </w:tc>
              <w:tc>
                <w:tcPr>
                  <w:tcW w:w="285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Ответственный руководитель производитель работ, (наблюдающий)</w:t>
                  </w:r>
                </w:p>
              </w:tc>
              <w:tc>
                <w:tcPr>
                  <w:tcW w:w="2921"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(фамилия, инициалы) (подпись)</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(фамилия, инициалы) (подпись)</w:t>
                  </w:r>
                </w:p>
              </w:tc>
            </w:tr>
            <w:tr w:rsidR="00B9648B" w:rsidRPr="00B9648B" w:rsidTr="00EF0CCB">
              <w:tc>
                <w:tcPr>
                  <w:tcW w:w="1080" w:type="dxa"/>
                  <w:vMerge/>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853" w:type="dxa"/>
                  <w:vMerge/>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5779" w:type="dxa"/>
                  <w:gridSpan w:val="2"/>
                  <w:shd w:val="clear" w:color="auto" w:fill="auto"/>
                </w:tcPr>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члены бригады:</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_______________________       ______________________</w:t>
                  </w:r>
                </w:p>
                <w:p w:rsidR="000D542B" w:rsidRPr="00B9648B" w:rsidRDefault="000D542B" w:rsidP="000D542B">
                  <w:pPr>
                    <w:keepNext/>
                    <w:keepLines/>
                    <w:spacing w:line="240" w:lineRule="auto"/>
                    <w:ind w:firstLine="0"/>
                    <w:jc w:val="left"/>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 xml:space="preserve">     (фамилия, инициалы) (подпись)                                 (фамилия, инициалы) (подпись)</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_______________________       ______________________</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_______________________       ______________________</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_______________________       ______________________</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p>
              </w:tc>
            </w:tr>
          </w:tbl>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r w:rsidRPr="00B9648B">
              <w:rPr>
                <w:rFonts w:ascii="Calibri" w:eastAsia="Calibri" w:hAnsi="Calibri"/>
                <w:b/>
                <w:bCs w:val="0"/>
                <w:snapToGrid/>
                <w:sz w:val="18"/>
                <w:szCs w:val="18"/>
                <w:lang w:eastAsia="en-US"/>
              </w:rPr>
              <w:t>Ежедневный допуск к работе и время ее окончания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7"/>
              <w:gridCol w:w="1292"/>
              <w:gridCol w:w="1618"/>
              <w:gridCol w:w="1806"/>
              <w:gridCol w:w="978"/>
              <w:gridCol w:w="2131"/>
            </w:tblGrid>
            <w:tr w:rsidR="00B9648B" w:rsidRPr="00B9648B" w:rsidTr="00EF0CCB">
              <w:tc>
                <w:tcPr>
                  <w:tcW w:w="6603" w:type="dxa"/>
                  <w:gridSpan w:val="4"/>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 xml:space="preserve">Бригада получила целевой инструктаж </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и допущена на подготовленное рабочее место</w:t>
                  </w:r>
                </w:p>
              </w:tc>
              <w:tc>
                <w:tcPr>
                  <w:tcW w:w="3109" w:type="dxa"/>
                  <w:gridSpan w:val="2"/>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 xml:space="preserve">Работа закончена, </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бригада удалена</w:t>
                  </w:r>
                </w:p>
              </w:tc>
            </w:tr>
            <w:tr w:rsidR="00B9648B" w:rsidRPr="00B9648B" w:rsidTr="00EF0CCB">
              <w:tc>
                <w:tcPr>
                  <w:tcW w:w="1887" w:type="dxa"/>
                  <w:vMerge w:val="restart"/>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Наименование рабочего места</w:t>
                  </w:r>
                </w:p>
              </w:tc>
              <w:tc>
                <w:tcPr>
                  <w:tcW w:w="1292" w:type="dxa"/>
                  <w:vMerge w:val="restart"/>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Дата, время</w:t>
                  </w:r>
                </w:p>
              </w:tc>
              <w:tc>
                <w:tcPr>
                  <w:tcW w:w="3424" w:type="dxa"/>
                  <w:gridSpan w:val="2"/>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Подписи (подпись),</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(фамилия, инициалы)</w:t>
                  </w:r>
                </w:p>
              </w:tc>
              <w:tc>
                <w:tcPr>
                  <w:tcW w:w="978" w:type="dxa"/>
                  <w:vMerge w:val="restart"/>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Дата, время</w:t>
                  </w:r>
                </w:p>
              </w:tc>
              <w:tc>
                <w:tcPr>
                  <w:tcW w:w="2131" w:type="dxa"/>
                  <w:vMerge w:val="restart"/>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Подпись производителя (наблюдающего) (фамилия, инициалы)</w:t>
                  </w:r>
                </w:p>
              </w:tc>
            </w:tr>
            <w:tr w:rsidR="00B9648B" w:rsidRPr="00B9648B" w:rsidTr="00EF0CCB">
              <w:tc>
                <w:tcPr>
                  <w:tcW w:w="1887" w:type="dxa"/>
                  <w:vMerge/>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292" w:type="dxa"/>
                  <w:vMerge/>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618"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допускающего</w:t>
                  </w:r>
                </w:p>
              </w:tc>
              <w:tc>
                <w:tcPr>
                  <w:tcW w:w="1806"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 xml:space="preserve">производителя работ (наблюдающего) </w:t>
                  </w:r>
                </w:p>
              </w:tc>
              <w:tc>
                <w:tcPr>
                  <w:tcW w:w="978" w:type="dxa"/>
                  <w:vMerge/>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131" w:type="dxa"/>
                  <w:vMerge/>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r w:rsidR="00B9648B" w:rsidRPr="00B9648B" w:rsidTr="00EF0CCB">
              <w:tc>
                <w:tcPr>
                  <w:tcW w:w="1887"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292"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61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806"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97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131"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r w:rsidR="00B9648B" w:rsidRPr="00B9648B" w:rsidTr="00EF0CCB">
              <w:tc>
                <w:tcPr>
                  <w:tcW w:w="1887"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292"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61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806"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97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131"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r w:rsidR="00B9648B" w:rsidRPr="00B9648B" w:rsidTr="00EF0CCB">
              <w:tc>
                <w:tcPr>
                  <w:tcW w:w="1887"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292"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61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806"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97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131"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bl>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r w:rsidRPr="00B9648B">
              <w:rPr>
                <w:rFonts w:ascii="Calibri" w:eastAsia="Calibri" w:hAnsi="Calibri"/>
                <w:b/>
                <w:bCs w:val="0"/>
                <w:snapToGrid/>
                <w:sz w:val="18"/>
                <w:szCs w:val="18"/>
                <w:lang w:eastAsia="en-US"/>
              </w:rPr>
              <w:t>Регистрация целевого инструктажа, проводимого ответственным руководителем</w:t>
            </w:r>
          </w:p>
          <w:p w:rsidR="000D542B" w:rsidRPr="00B9648B" w:rsidRDefault="000D542B" w:rsidP="000D542B">
            <w:pPr>
              <w:keepNext/>
              <w:keepLines/>
              <w:spacing w:line="240" w:lineRule="auto"/>
              <w:ind w:firstLine="0"/>
              <w:jc w:val="center"/>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(производителем работ, наблюдающим)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700"/>
              <w:gridCol w:w="4384"/>
            </w:tblGrid>
            <w:tr w:rsidR="00B9648B" w:rsidRPr="00B9648B" w:rsidTr="00EF0CCB">
              <w:tc>
                <w:tcPr>
                  <w:tcW w:w="5328" w:type="dxa"/>
                  <w:gridSpan w:val="2"/>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Целевой инструктаж провел</w:t>
                  </w:r>
                </w:p>
              </w:tc>
              <w:tc>
                <w:tcPr>
                  <w:tcW w:w="4384"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Целевой инструктаж получил</w:t>
                  </w:r>
                </w:p>
              </w:tc>
            </w:tr>
            <w:tr w:rsidR="00B9648B" w:rsidRPr="00B9648B" w:rsidTr="00EF0CCB">
              <w:tc>
                <w:tcPr>
                  <w:tcW w:w="262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Ответственный руководитель работ</w:t>
                  </w:r>
                </w:p>
              </w:tc>
              <w:tc>
                <w:tcPr>
                  <w:tcW w:w="2700"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(фамилия, инициалы)</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(подпись)</w:t>
                  </w:r>
                </w:p>
              </w:tc>
              <w:tc>
                <w:tcPr>
                  <w:tcW w:w="4384" w:type="dxa"/>
                  <w:vMerge w:val="restart"/>
                  <w:shd w:val="clear" w:color="auto" w:fill="auto"/>
                </w:tcPr>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Производитель работ (фамилия, инициалы, подпись) _____________________________</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Члены бригады (фамилия, инициалы, подпись):</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  _____________________</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  _____________________</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  _____________________</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  _____________________</w:t>
                  </w:r>
                </w:p>
                <w:p w:rsidR="000D542B" w:rsidRPr="00B9648B" w:rsidRDefault="000D542B" w:rsidP="000D542B">
                  <w:pPr>
                    <w:keepNext/>
                    <w:keepLines/>
                    <w:spacing w:line="240" w:lineRule="auto"/>
                    <w:ind w:firstLine="0"/>
                    <w:jc w:val="left"/>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___________________  _____________________</w:t>
                  </w:r>
                </w:p>
              </w:tc>
            </w:tr>
            <w:tr w:rsidR="00B9648B" w:rsidRPr="00B9648B" w:rsidTr="00EF0CCB">
              <w:tc>
                <w:tcPr>
                  <w:tcW w:w="262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Производитель работ (наблюдающий)</w:t>
                  </w:r>
                </w:p>
              </w:tc>
              <w:tc>
                <w:tcPr>
                  <w:tcW w:w="2700" w:type="dxa"/>
                  <w:shd w:val="clear" w:color="auto" w:fill="auto"/>
                  <w:vAlign w:val="center"/>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(фамилия, инициалы)</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____________</w:t>
                  </w:r>
                </w:p>
                <w:p w:rsidR="000D542B" w:rsidRPr="00B9648B" w:rsidRDefault="000D542B" w:rsidP="000D542B">
                  <w:pPr>
                    <w:keepNext/>
                    <w:keepLines/>
                    <w:spacing w:line="240" w:lineRule="auto"/>
                    <w:ind w:firstLine="0"/>
                    <w:jc w:val="center"/>
                    <w:rPr>
                      <w:rFonts w:ascii="Calibri" w:eastAsia="Calibri" w:hAnsi="Calibri"/>
                      <w:i/>
                      <w:snapToGrid/>
                      <w:sz w:val="18"/>
                      <w:szCs w:val="18"/>
                      <w:vertAlign w:val="superscript"/>
                      <w:lang w:eastAsia="en-US"/>
                    </w:rPr>
                  </w:pPr>
                  <w:r w:rsidRPr="00B9648B">
                    <w:rPr>
                      <w:rFonts w:ascii="Calibri" w:eastAsia="Calibri" w:hAnsi="Calibri"/>
                      <w:bCs w:val="0"/>
                      <w:i/>
                      <w:snapToGrid/>
                      <w:sz w:val="18"/>
                      <w:szCs w:val="18"/>
                      <w:vertAlign w:val="superscript"/>
                      <w:lang w:eastAsia="en-US"/>
                    </w:rPr>
                    <w:t>(подпись)</w:t>
                  </w:r>
                </w:p>
              </w:tc>
              <w:tc>
                <w:tcPr>
                  <w:tcW w:w="4384" w:type="dxa"/>
                  <w:vMerge/>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bl>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p>
          <w:p w:rsidR="000D542B" w:rsidRPr="00B9648B" w:rsidRDefault="000D542B" w:rsidP="000D542B">
            <w:pPr>
              <w:keepNext/>
              <w:keepLines/>
              <w:spacing w:line="240" w:lineRule="auto"/>
              <w:ind w:firstLine="0"/>
              <w:jc w:val="center"/>
              <w:rPr>
                <w:rFonts w:ascii="Calibri" w:eastAsia="Calibri" w:hAnsi="Calibri"/>
                <w:b/>
                <w:bCs w:val="0"/>
                <w:snapToGrid/>
                <w:sz w:val="18"/>
                <w:szCs w:val="18"/>
                <w:lang w:eastAsia="en-US"/>
              </w:rPr>
            </w:pPr>
            <w:r w:rsidRPr="00B9648B">
              <w:rPr>
                <w:rFonts w:ascii="Calibri" w:eastAsia="Calibri" w:hAnsi="Calibri"/>
                <w:b/>
                <w:bCs w:val="0"/>
                <w:snapToGrid/>
                <w:sz w:val="18"/>
                <w:szCs w:val="18"/>
                <w:lang w:eastAsia="en-US"/>
              </w:rPr>
              <w:t>Изменения в составе бригады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936"/>
              <w:gridCol w:w="1564"/>
              <w:gridCol w:w="2340"/>
            </w:tblGrid>
            <w:tr w:rsidR="00B9648B" w:rsidRPr="00B9648B" w:rsidTr="00EF0CCB">
              <w:tc>
                <w:tcPr>
                  <w:tcW w:w="280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Введен в состав бригады (фамилия, инициалы, группа)</w:t>
                  </w:r>
                </w:p>
              </w:tc>
              <w:tc>
                <w:tcPr>
                  <w:tcW w:w="2936"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Выведен из состава бригады (фамилия, инициалы, группа)</w:t>
                  </w:r>
                </w:p>
              </w:tc>
              <w:tc>
                <w:tcPr>
                  <w:tcW w:w="1564"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Дата, время</w:t>
                  </w:r>
                </w:p>
              </w:tc>
              <w:tc>
                <w:tcPr>
                  <w:tcW w:w="2340"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Разрешил (подпись)</w:t>
                  </w:r>
                </w:p>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r w:rsidRPr="00B9648B">
                    <w:rPr>
                      <w:rFonts w:ascii="Calibri" w:eastAsia="Calibri" w:hAnsi="Calibri"/>
                      <w:bCs w:val="0"/>
                      <w:snapToGrid/>
                      <w:sz w:val="18"/>
                      <w:szCs w:val="18"/>
                      <w:lang w:eastAsia="en-US"/>
                    </w:rPr>
                    <w:t>(фамилия, инициалы)</w:t>
                  </w:r>
                </w:p>
              </w:tc>
            </w:tr>
            <w:tr w:rsidR="00B9648B" w:rsidRPr="00B9648B" w:rsidTr="00EF0CCB">
              <w:tc>
                <w:tcPr>
                  <w:tcW w:w="280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936"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564"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340"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r w:rsidR="00B9648B" w:rsidRPr="00B9648B" w:rsidTr="00EF0CCB">
              <w:tc>
                <w:tcPr>
                  <w:tcW w:w="280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936"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564"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340"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r w:rsidR="00B9648B" w:rsidRPr="00B9648B" w:rsidTr="00EF0CCB">
              <w:tc>
                <w:tcPr>
                  <w:tcW w:w="2808"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936"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1564"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c>
                <w:tcPr>
                  <w:tcW w:w="2340" w:type="dxa"/>
                  <w:shd w:val="clear" w:color="auto" w:fill="auto"/>
                </w:tcPr>
                <w:p w:rsidR="000D542B" w:rsidRPr="00B9648B" w:rsidRDefault="000D542B" w:rsidP="000D542B">
                  <w:pPr>
                    <w:keepNext/>
                    <w:keepLines/>
                    <w:spacing w:line="240" w:lineRule="auto"/>
                    <w:ind w:firstLine="0"/>
                    <w:jc w:val="center"/>
                    <w:rPr>
                      <w:rFonts w:ascii="Calibri" w:eastAsia="Calibri" w:hAnsi="Calibri"/>
                      <w:snapToGrid/>
                      <w:sz w:val="18"/>
                      <w:szCs w:val="18"/>
                      <w:lang w:eastAsia="en-US"/>
                    </w:rPr>
                  </w:pPr>
                </w:p>
              </w:tc>
            </w:tr>
          </w:tbl>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Работа полностью закончена, бригада удалена, заземления, установленные бригадой сняты, сообщено (кому)</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______________________________________________________________________________________</w:t>
            </w:r>
          </w:p>
          <w:p w:rsidR="000D542B" w:rsidRPr="00B9648B" w:rsidRDefault="000D542B" w:rsidP="000D542B">
            <w:pPr>
              <w:keepNext/>
              <w:keepLines/>
              <w:spacing w:line="240" w:lineRule="auto"/>
              <w:ind w:firstLine="0"/>
              <w:jc w:val="center"/>
              <w:rPr>
                <w:rFonts w:ascii="Calibri" w:eastAsia="Calibri" w:hAnsi="Calibri"/>
                <w:bCs w:val="0"/>
                <w:i/>
                <w:snapToGrid/>
                <w:sz w:val="18"/>
                <w:szCs w:val="18"/>
                <w:vertAlign w:val="superscript"/>
                <w:lang w:eastAsia="en-US"/>
              </w:rPr>
            </w:pPr>
            <w:r w:rsidRPr="00B9648B">
              <w:rPr>
                <w:rFonts w:ascii="Calibri" w:eastAsia="Calibri" w:hAnsi="Calibri"/>
                <w:bCs w:val="0"/>
                <w:i/>
                <w:snapToGrid/>
                <w:sz w:val="18"/>
                <w:szCs w:val="18"/>
                <w:vertAlign w:val="superscript"/>
                <w:lang w:eastAsia="en-US"/>
              </w:rPr>
              <w:t>(должность) (фамилия, инициалы)</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Дата ____________________________________ время _______________________________________</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Производитель работ (наблюдающий) _____________________________________________________</w:t>
            </w:r>
          </w:p>
          <w:p w:rsidR="000D542B" w:rsidRPr="00B9648B" w:rsidRDefault="000D542B" w:rsidP="000D542B">
            <w:pPr>
              <w:keepNext/>
              <w:keepLines/>
              <w:spacing w:line="240" w:lineRule="auto"/>
              <w:ind w:firstLine="0"/>
              <w:jc w:val="center"/>
              <w:rPr>
                <w:rFonts w:ascii="Calibri" w:eastAsia="Calibri" w:hAnsi="Calibri"/>
                <w:bCs w:val="0"/>
                <w:i/>
                <w:snapToGrid/>
                <w:sz w:val="18"/>
                <w:szCs w:val="18"/>
                <w:vertAlign w:val="superscript"/>
                <w:lang w:eastAsia="en-US"/>
              </w:rPr>
            </w:pPr>
            <w:r w:rsidRPr="00B9648B">
              <w:rPr>
                <w:rFonts w:ascii="Calibri" w:eastAsia="Calibri" w:hAnsi="Calibri"/>
                <w:bCs w:val="0"/>
                <w:i/>
                <w:snapToGrid/>
                <w:sz w:val="18"/>
                <w:szCs w:val="18"/>
                <w:vertAlign w:val="superscript"/>
                <w:lang w:eastAsia="en-US"/>
              </w:rPr>
              <w:t xml:space="preserve">                                                                                (подпись) (фамилия, инициалы)</w:t>
            </w:r>
          </w:p>
          <w:p w:rsidR="000D542B" w:rsidRPr="00B9648B" w:rsidRDefault="000D542B" w:rsidP="000D542B">
            <w:pPr>
              <w:keepNext/>
              <w:keepLines/>
              <w:spacing w:line="240" w:lineRule="auto"/>
              <w:ind w:firstLine="0"/>
              <w:jc w:val="left"/>
              <w:rPr>
                <w:rFonts w:ascii="Calibri" w:eastAsia="Calibri" w:hAnsi="Calibri"/>
                <w:bCs w:val="0"/>
                <w:snapToGrid/>
                <w:sz w:val="18"/>
                <w:szCs w:val="18"/>
                <w:lang w:eastAsia="en-US"/>
              </w:rPr>
            </w:pPr>
            <w:r w:rsidRPr="00B9648B">
              <w:rPr>
                <w:rFonts w:ascii="Calibri" w:eastAsia="Calibri" w:hAnsi="Calibri"/>
                <w:bCs w:val="0"/>
                <w:snapToGrid/>
                <w:sz w:val="18"/>
                <w:szCs w:val="18"/>
                <w:lang w:eastAsia="en-US"/>
              </w:rPr>
              <w:t>Ответственный руководитель работ _____________________________________________________</w:t>
            </w:r>
          </w:p>
          <w:p w:rsidR="000D542B" w:rsidRPr="00B9648B" w:rsidRDefault="000D542B" w:rsidP="000D542B">
            <w:pPr>
              <w:keepNext/>
              <w:keepLines/>
              <w:spacing w:line="240" w:lineRule="auto"/>
              <w:ind w:firstLine="0"/>
              <w:jc w:val="left"/>
              <w:rPr>
                <w:rFonts w:ascii="Calibri" w:eastAsia="Calibri" w:hAnsi="Calibri"/>
                <w:bCs w:val="0"/>
                <w:i/>
                <w:snapToGrid/>
                <w:sz w:val="18"/>
                <w:szCs w:val="18"/>
                <w:vertAlign w:val="superscript"/>
                <w:lang w:eastAsia="en-US"/>
              </w:rPr>
            </w:pPr>
            <w:r w:rsidRPr="00B9648B">
              <w:rPr>
                <w:rFonts w:ascii="Calibri" w:eastAsia="Calibri" w:hAnsi="Calibri"/>
                <w:bCs w:val="0"/>
                <w:i/>
                <w:snapToGrid/>
                <w:sz w:val="18"/>
                <w:szCs w:val="18"/>
                <w:vertAlign w:val="superscript"/>
                <w:lang w:eastAsia="en-US"/>
              </w:rPr>
              <w:t>(подпись) (фамилия, инициалы)</w:t>
            </w:r>
          </w:p>
          <w:p w:rsidR="000D542B" w:rsidRPr="00B9648B" w:rsidRDefault="000D542B" w:rsidP="000D542B">
            <w:pPr>
              <w:keepNext/>
              <w:keepLines/>
              <w:spacing w:line="240" w:lineRule="auto"/>
              <w:ind w:firstLine="0"/>
              <w:jc w:val="left"/>
              <w:rPr>
                <w:rFonts w:ascii="Calibri" w:eastAsia="Calibri" w:hAnsi="Calibri"/>
                <w:bCs w:val="0"/>
                <w:snapToGrid/>
                <w:lang w:eastAsia="en-US"/>
              </w:rPr>
            </w:pPr>
          </w:p>
        </w:tc>
      </w:tr>
      <w:bookmarkEnd w:id="24"/>
      <w:bookmarkEnd w:id="25"/>
      <w:bookmarkEnd w:id="26"/>
    </w:tbl>
    <w:p w:rsidR="000D542B" w:rsidRPr="00B9648B" w:rsidRDefault="000D542B" w:rsidP="000D542B">
      <w:pPr>
        <w:keepNext/>
        <w:keepLines/>
        <w:tabs>
          <w:tab w:val="left" w:pos="8025"/>
        </w:tabs>
        <w:spacing w:line="240" w:lineRule="auto"/>
        <w:ind w:firstLine="0"/>
        <w:jc w:val="right"/>
        <w:rPr>
          <w:rFonts w:eastAsia="Calibri"/>
          <w:bCs w:val="0"/>
          <w:snapToGrid/>
          <w:lang w:eastAsia="en-US"/>
        </w:rPr>
      </w:pPr>
    </w:p>
    <w:p w:rsidR="000D542B" w:rsidRPr="00B9648B" w:rsidRDefault="000D542B" w:rsidP="000D542B">
      <w:pPr>
        <w:keepNext/>
        <w:keepLines/>
        <w:tabs>
          <w:tab w:val="left" w:pos="8025"/>
        </w:tabs>
        <w:spacing w:line="240" w:lineRule="auto"/>
        <w:ind w:firstLine="0"/>
        <w:jc w:val="right"/>
        <w:rPr>
          <w:rFonts w:eastAsia="Calibri"/>
          <w:bCs w:val="0"/>
          <w:snapToGrid/>
          <w:lang w:eastAsia="en-US"/>
        </w:rPr>
      </w:pPr>
      <w:r w:rsidRPr="00B9648B">
        <w:rPr>
          <w:rFonts w:eastAsia="Calibri"/>
          <w:bCs w:val="0"/>
          <w:snapToGrid/>
          <w:lang w:eastAsia="en-US"/>
        </w:rPr>
        <w:br w:type="page"/>
      </w:r>
      <w:r w:rsidRPr="00B9648B">
        <w:rPr>
          <w:rFonts w:eastAsia="Calibri"/>
          <w:bCs w:val="0"/>
          <w:snapToGrid/>
          <w:lang w:eastAsia="en-US"/>
        </w:rPr>
        <w:lastRenderedPageBreak/>
        <w:t>Приложение №4</w:t>
      </w:r>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t xml:space="preserve">к Регламенту допуска подрядных организаций </w:t>
      </w:r>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t xml:space="preserve">для работы на территории АО «Теплоэнерго» </w:t>
      </w:r>
    </w:p>
    <w:p w:rsidR="000D542B" w:rsidRPr="00B9648B" w:rsidRDefault="000D542B" w:rsidP="000D542B">
      <w:pPr>
        <w:keepNext/>
        <w:keepLines/>
        <w:spacing w:line="240" w:lineRule="auto"/>
        <w:ind w:firstLine="0"/>
        <w:jc w:val="center"/>
        <w:rPr>
          <w:b/>
          <w:bCs w:val="0"/>
          <w:snapToGrid/>
        </w:rPr>
      </w:pPr>
    </w:p>
    <w:p w:rsidR="000D542B" w:rsidRPr="00B9648B" w:rsidRDefault="000D542B" w:rsidP="000D542B">
      <w:pPr>
        <w:keepNext/>
        <w:keepLines/>
        <w:spacing w:line="240" w:lineRule="auto"/>
        <w:ind w:firstLine="0"/>
        <w:jc w:val="center"/>
        <w:rPr>
          <w:b/>
          <w:bCs w:val="0"/>
          <w:snapToGrid/>
        </w:rPr>
      </w:pPr>
      <w:r w:rsidRPr="00B9648B">
        <w:rPr>
          <w:b/>
          <w:bCs w:val="0"/>
          <w:snapToGrid/>
        </w:rPr>
        <w:t>ФОРМА НАРЯДА-ДОПУСКА</w:t>
      </w: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на производство работ в местах действия опасных или вредных факторов</w:t>
      </w: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(вне помещений с действующем оборудованием котельных, тепловых пунктов, насосных станций)</w:t>
      </w:r>
    </w:p>
    <w:p w:rsidR="000D542B" w:rsidRPr="00B9648B" w:rsidRDefault="000D542B" w:rsidP="000D542B">
      <w:pPr>
        <w:keepNext/>
        <w:keepLines/>
        <w:spacing w:line="240" w:lineRule="auto"/>
        <w:ind w:firstLine="0"/>
        <w:jc w:val="center"/>
        <w:rPr>
          <w:bCs w:val="0"/>
          <w:snapToGrid/>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B9648B" w:rsidRPr="00B9648B" w:rsidTr="00EF0CCB">
        <w:tc>
          <w:tcPr>
            <w:tcW w:w="9214" w:type="dxa"/>
            <w:shd w:val="clear" w:color="auto" w:fill="auto"/>
          </w:tcPr>
          <w:p w:rsidR="000D542B" w:rsidRPr="00B9648B" w:rsidRDefault="000D542B" w:rsidP="000D542B">
            <w:pPr>
              <w:keepNext/>
              <w:keepLines/>
              <w:spacing w:line="240" w:lineRule="auto"/>
              <w:ind w:firstLine="0"/>
              <w:jc w:val="center"/>
              <w:rPr>
                <w:rFonts w:ascii="Calibri" w:eastAsia="Calibri" w:hAnsi="Calibri"/>
                <w:b/>
                <w:bCs w:val="0"/>
                <w:snapToGrid/>
                <w:sz w:val="17"/>
                <w:szCs w:val="17"/>
                <w:lang w:eastAsia="en-US"/>
              </w:rPr>
            </w:pPr>
            <w:r w:rsidRPr="00B9648B">
              <w:rPr>
                <w:rFonts w:ascii="Calibri" w:eastAsia="Calibri" w:hAnsi="Calibri"/>
                <w:b/>
                <w:bCs w:val="0"/>
                <w:snapToGrid/>
                <w:sz w:val="17"/>
                <w:szCs w:val="17"/>
                <w:lang w:eastAsia="en-US"/>
              </w:rPr>
              <w:t>НАРЯД-ДОПУСК</w:t>
            </w:r>
          </w:p>
          <w:p w:rsidR="000D542B" w:rsidRPr="00B9648B" w:rsidRDefault="000D542B" w:rsidP="000D542B">
            <w:pPr>
              <w:keepNext/>
              <w:keepLines/>
              <w:spacing w:line="240" w:lineRule="auto"/>
              <w:ind w:firstLine="0"/>
              <w:jc w:val="center"/>
              <w:rPr>
                <w:rFonts w:ascii="Calibri" w:eastAsia="Calibri" w:hAnsi="Calibri"/>
                <w:b/>
                <w:bCs w:val="0"/>
                <w:snapToGrid/>
                <w:sz w:val="17"/>
                <w:szCs w:val="17"/>
                <w:lang w:eastAsia="en-US"/>
              </w:rPr>
            </w:pPr>
            <w:r w:rsidRPr="00B9648B">
              <w:rPr>
                <w:rFonts w:ascii="Calibri" w:eastAsia="Calibri" w:hAnsi="Calibri"/>
                <w:b/>
                <w:bCs w:val="0"/>
                <w:snapToGrid/>
                <w:sz w:val="17"/>
                <w:szCs w:val="17"/>
                <w:lang w:eastAsia="en-US"/>
              </w:rPr>
              <w:t>на производство работ в местах действия опасных или вредных факторов</w:t>
            </w:r>
          </w:p>
          <w:p w:rsidR="000D542B" w:rsidRPr="00B9648B" w:rsidRDefault="000D542B" w:rsidP="000D542B">
            <w:pPr>
              <w:keepNext/>
              <w:keepLines/>
              <w:spacing w:line="240" w:lineRule="auto"/>
              <w:ind w:firstLine="0"/>
              <w:jc w:val="center"/>
              <w:rPr>
                <w:rFonts w:ascii="Calibri" w:eastAsia="Calibri" w:hAnsi="Calibri"/>
                <w:b/>
                <w:bCs w:val="0"/>
                <w:snapToGrid/>
                <w:sz w:val="17"/>
                <w:szCs w:val="17"/>
                <w:lang w:eastAsia="en-US"/>
              </w:rPr>
            </w:pPr>
            <w:r w:rsidRPr="00B9648B">
              <w:rPr>
                <w:rFonts w:ascii="Calibri" w:eastAsia="Calibri" w:hAnsi="Calibri"/>
                <w:b/>
                <w:bCs w:val="0"/>
                <w:snapToGrid/>
                <w:sz w:val="17"/>
                <w:szCs w:val="17"/>
                <w:lang w:eastAsia="en-US"/>
              </w:rPr>
              <w:t>(вне помещений с действующем оборудованием котельных, тепловых пунктов, насосных станций)</w:t>
            </w:r>
          </w:p>
          <w:p w:rsidR="000D542B" w:rsidRPr="00B9648B" w:rsidRDefault="000D542B" w:rsidP="000D542B">
            <w:pPr>
              <w:keepNext/>
              <w:keepLines/>
              <w:spacing w:line="240" w:lineRule="auto"/>
              <w:ind w:firstLine="0"/>
              <w:jc w:val="center"/>
              <w:rPr>
                <w:rFonts w:ascii="Calibri" w:eastAsia="Calibri" w:hAnsi="Calibri"/>
                <w:b/>
                <w:bCs w:val="0"/>
                <w:snapToGrid/>
                <w:sz w:val="17"/>
                <w:szCs w:val="17"/>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Выдан «____» ____________ 20__г.                                                                         Действителен до «____» ______________20__г.</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1. Руководителю работ 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(Ф.И.О., должность)</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2. На выполнение работ 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(наименование работ, место, условия их выполнения)</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3. Опасные производственные факторы, которые действуют или могут возникнуть независимо от выполняемой работы в местах ее производства:</w:t>
            </w:r>
          </w:p>
          <w:p w:rsidR="000D542B" w:rsidRPr="00B9648B" w:rsidRDefault="000D542B" w:rsidP="000D542B">
            <w:pPr>
              <w:keepNext/>
              <w:keepLines/>
              <w:tabs>
                <w:tab w:val="left" w:pos="567"/>
              </w:tabs>
              <w:suppressAutoHyphens/>
              <w:spacing w:line="240" w:lineRule="auto"/>
              <w:ind w:left="317" w:right="176" w:hanging="33"/>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_____________________________________________________________________________________________________________________________________________________________________________________________________________________</w:t>
            </w:r>
          </w:p>
          <w:p w:rsidR="000D542B" w:rsidRPr="00B9648B" w:rsidRDefault="000D542B" w:rsidP="000D542B">
            <w:pPr>
              <w:keepNext/>
              <w:keepLines/>
              <w:tabs>
                <w:tab w:val="left" w:pos="567"/>
              </w:tabs>
              <w:suppressAutoHyphens/>
              <w:spacing w:line="240" w:lineRule="auto"/>
              <w:ind w:left="317" w:right="176" w:hanging="33"/>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4. До начала производства работ необходимо выполнить следующие мероприятия:</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
              <w:gridCol w:w="2681"/>
              <w:gridCol w:w="2135"/>
              <w:gridCol w:w="2935"/>
            </w:tblGrid>
            <w:tr w:rsidR="00B9648B" w:rsidRPr="00B9648B" w:rsidTr="00EF0CCB">
              <w:trPr>
                <w:trHeight w:val="263"/>
              </w:trPr>
              <w:tc>
                <w:tcPr>
                  <w:tcW w:w="949"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 п.п.</w:t>
                  </w:r>
                </w:p>
              </w:tc>
              <w:tc>
                <w:tcPr>
                  <w:tcW w:w="2681"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Наименование мероприятия</w:t>
                  </w:r>
                </w:p>
              </w:tc>
              <w:tc>
                <w:tcPr>
                  <w:tcW w:w="2135"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Срок выполнения</w:t>
                  </w:r>
                </w:p>
              </w:tc>
              <w:tc>
                <w:tcPr>
                  <w:tcW w:w="2935"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 xml:space="preserve">Ответственный исполнитель </w:t>
                  </w:r>
                </w:p>
              </w:tc>
            </w:tr>
            <w:tr w:rsidR="00B9648B" w:rsidRPr="00B9648B" w:rsidTr="00EF0CCB">
              <w:trPr>
                <w:trHeight w:val="243"/>
              </w:trPr>
              <w:tc>
                <w:tcPr>
                  <w:tcW w:w="949"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1</w:t>
                  </w:r>
                </w:p>
              </w:tc>
              <w:tc>
                <w:tcPr>
                  <w:tcW w:w="2681"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2</w:t>
                  </w:r>
                </w:p>
              </w:tc>
              <w:tc>
                <w:tcPr>
                  <w:tcW w:w="213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3</w:t>
                  </w:r>
                </w:p>
              </w:tc>
              <w:tc>
                <w:tcPr>
                  <w:tcW w:w="293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4</w:t>
                  </w:r>
                </w:p>
              </w:tc>
            </w:tr>
            <w:tr w:rsidR="00B9648B" w:rsidRPr="00B9648B" w:rsidTr="00EF0CCB">
              <w:trPr>
                <w:trHeight w:val="283"/>
              </w:trPr>
              <w:tc>
                <w:tcPr>
                  <w:tcW w:w="949"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681"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13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93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r>
          </w:tbl>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Начало работ в _____час. ____мин. _________20__г.                  Окончание работ в ____час. ____мин. _________20__г.</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5. В процессе производства работ необходимо выполнить следующие мероприятия:</w:t>
            </w:r>
          </w:p>
          <w:tbl>
            <w:tblPr>
              <w:tblW w:w="8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2676"/>
              <w:gridCol w:w="2131"/>
              <w:gridCol w:w="2930"/>
            </w:tblGrid>
            <w:tr w:rsidR="00B9648B" w:rsidRPr="00B9648B" w:rsidTr="00EF0CCB">
              <w:trPr>
                <w:trHeight w:val="263"/>
              </w:trPr>
              <w:tc>
                <w:tcPr>
                  <w:tcW w:w="947"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 п.п.</w:t>
                  </w:r>
                </w:p>
              </w:tc>
              <w:tc>
                <w:tcPr>
                  <w:tcW w:w="2676"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Наименование мероприятия</w:t>
                  </w:r>
                </w:p>
              </w:tc>
              <w:tc>
                <w:tcPr>
                  <w:tcW w:w="2131"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Срок выполнения</w:t>
                  </w:r>
                </w:p>
              </w:tc>
              <w:tc>
                <w:tcPr>
                  <w:tcW w:w="2930"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 xml:space="preserve">Ответственный исполнитель </w:t>
                  </w:r>
                </w:p>
              </w:tc>
            </w:tr>
            <w:tr w:rsidR="00B9648B" w:rsidRPr="00B9648B" w:rsidTr="00EF0CCB">
              <w:trPr>
                <w:trHeight w:val="263"/>
              </w:trPr>
              <w:tc>
                <w:tcPr>
                  <w:tcW w:w="947"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1</w:t>
                  </w:r>
                </w:p>
              </w:tc>
              <w:tc>
                <w:tcPr>
                  <w:tcW w:w="2676"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2</w:t>
                  </w:r>
                </w:p>
              </w:tc>
              <w:tc>
                <w:tcPr>
                  <w:tcW w:w="2131"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3</w:t>
                  </w:r>
                </w:p>
              </w:tc>
              <w:tc>
                <w:tcPr>
                  <w:tcW w:w="2930"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4</w:t>
                  </w:r>
                </w:p>
              </w:tc>
            </w:tr>
            <w:tr w:rsidR="00B9648B" w:rsidRPr="00B9648B" w:rsidTr="00EF0CCB">
              <w:trPr>
                <w:trHeight w:val="263"/>
              </w:trPr>
              <w:tc>
                <w:tcPr>
                  <w:tcW w:w="947"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676"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131"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930"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r>
          </w:tbl>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6. Состав исполнителей работ:</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325"/>
              <w:gridCol w:w="3778"/>
              <w:gridCol w:w="2409"/>
            </w:tblGrid>
            <w:tr w:rsidR="00B9648B" w:rsidRPr="00B9648B" w:rsidTr="00EF0CCB">
              <w:trPr>
                <w:trHeight w:val="188"/>
              </w:trPr>
              <w:tc>
                <w:tcPr>
                  <w:tcW w:w="1305"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ФИО</w:t>
                  </w:r>
                </w:p>
              </w:tc>
              <w:tc>
                <w:tcPr>
                  <w:tcW w:w="1325"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Квалификация</w:t>
                  </w:r>
                </w:p>
              </w:tc>
              <w:tc>
                <w:tcPr>
                  <w:tcW w:w="3778"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С условиями работ ознакомил, инструктаж провел</w:t>
                  </w:r>
                </w:p>
              </w:tc>
              <w:tc>
                <w:tcPr>
                  <w:tcW w:w="2409"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С условиями работ ознакомлен</w:t>
                  </w:r>
                </w:p>
              </w:tc>
            </w:tr>
            <w:tr w:rsidR="00B9648B" w:rsidRPr="00B9648B" w:rsidTr="00EF0CCB">
              <w:trPr>
                <w:trHeight w:val="266"/>
              </w:trPr>
              <w:tc>
                <w:tcPr>
                  <w:tcW w:w="130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1.</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2.</w:t>
                  </w:r>
                </w:p>
              </w:tc>
              <w:tc>
                <w:tcPr>
                  <w:tcW w:w="132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3778"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409"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r>
          </w:tbl>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7. Наряд-допуск выдал 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(уполномоченный приказом руководителя организации, Ф.И.О., должность, подпись)</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Наряд-допуск принял 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(должность, Ф.И.О., подпись)</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8. Письменное разрешение Заказчика на производство работ имеется.</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Мероприятия по безопасности строительного производства согласованы</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(должность, Ф.И.О., подпись уполномоченного представителя Заказчика)</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Первичный допуск к работам произведен</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Допускающий ___________________________                        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ФИО, должность                                                          Подпись</w:t>
            </w:r>
          </w:p>
          <w:p w:rsidR="000D542B" w:rsidRPr="00B9648B" w:rsidRDefault="000D542B" w:rsidP="000D542B">
            <w:pPr>
              <w:keepNext/>
              <w:keepLines/>
              <w:tabs>
                <w:tab w:val="left" w:pos="567"/>
              </w:tabs>
              <w:suppressAutoHyphens/>
              <w:spacing w:line="240" w:lineRule="auto"/>
              <w:ind w:left="317" w:right="176" w:firstLine="0"/>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_________________________________________________________________________________________________________</w:t>
            </w:r>
          </w:p>
          <w:p w:rsidR="000D542B" w:rsidRPr="00B9648B" w:rsidRDefault="000D542B" w:rsidP="000D542B">
            <w:pPr>
              <w:keepNext/>
              <w:keepLines/>
              <w:tabs>
                <w:tab w:val="left" w:pos="567"/>
              </w:tabs>
              <w:suppressAutoHyphens/>
              <w:spacing w:line="240" w:lineRule="auto"/>
              <w:ind w:right="176"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9. Рабочее место и условия труда проверены. </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Мероприятия по безопасности производства, указанные в наряде-допуске, выполнены.</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Разрешаю приступить к выполнению работ 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(Ф.И.О., должность, подпись, дата)</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10. Наряд-допуск продлен до 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(дата, подпись лица, выдавшего наряд-допуск)</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11. Работа выполнена в полном объеме. Материалы, инструмент, приспособления убраны. Люди выведены. </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Наряд-допуск закрыт.</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Сообщено представителю владельца (кому) 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(должность, Ф.И.О., дата, время)</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Руководитель работ ____________________(дата, подпись)      Лицо, выдавшее наряд-допуск _______________(дата, подпись)                                                                         </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7"/>
                <w:szCs w:val="17"/>
                <w:lang w:eastAsia="en-US"/>
              </w:rPr>
            </w:pPr>
            <w:r w:rsidRPr="00B9648B">
              <w:rPr>
                <w:rFonts w:ascii="Calibri" w:eastAsia="Calibri" w:hAnsi="Calibri"/>
                <w:bCs w:val="0"/>
                <w:snapToGrid/>
                <w:sz w:val="16"/>
                <w:szCs w:val="16"/>
                <w:lang w:eastAsia="en-US"/>
              </w:rPr>
              <w:t xml:space="preserve">                                                                                                   </w:t>
            </w:r>
          </w:p>
        </w:tc>
      </w:tr>
    </w:tbl>
    <w:p w:rsidR="000D542B" w:rsidRPr="00B9648B" w:rsidRDefault="000D542B" w:rsidP="000D542B">
      <w:pPr>
        <w:keepNext/>
        <w:keepLines/>
        <w:tabs>
          <w:tab w:val="left" w:pos="8025"/>
        </w:tabs>
        <w:spacing w:line="240" w:lineRule="auto"/>
        <w:ind w:firstLine="0"/>
        <w:jc w:val="right"/>
        <w:rPr>
          <w:rFonts w:eastAsia="Calibri"/>
          <w:bCs w:val="0"/>
          <w:snapToGrid/>
          <w:lang w:eastAsia="en-US"/>
        </w:rPr>
      </w:pPr>
      <w:r w:rsidRPr="00B9648B">
        <w:rPr>
          <w:rFonts w:eastAsia="Calibri"/>
          <w:bCs w:val="0"/>
          <w:snapToGrid/>
          <w:sz w:val="28"/>
          <w:szCs w:val="28"/>
          <w:lang w:eastAsia="en-US"/>
        </w:rPr>
        <w:br w:type="page"/>
      </w:r>
      <w:r w:rsidRPr="00B9648B">
        <w:rPr>
          <w:rFonts w:eastAsia="Calibri"/>
          <w:bCs w:val="0"/>
          <w:snapToGrid/>
          <w:lang w:eastAsia="en-US"/>
        </w:rPr>
        <w:lastRenderedPageBreak/>
        <w:t>Приложение №5</w:t>
      </w:r>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t xml:space="preserve">к Регламенту допуска подрядных организаций </w:t>
      </w:r>
    </w:p>
    <w:p w:rsidR="000D542B" w:rsidRPr="00B9648B" w:rsidRDefault="000D542B" w:rsidP="000D542B">
      <w:pPr>
        <w:keepNext/>
        <w:keepLines/>
        <w:tabs>
          <w:tab w:val="left" w:pos="1100"/>
        </w:tabs>
        <w:spacing w:line="240" w:lineRule="auto"/>
        <w:ind w:left="567" w:firstLine="0"/>
        <w:jc w:val="right"/>
        <w:outlineLvl w:val="0"/>
        <w:rPr>
          <w:bCs w:val="0"/>
          <w:snapToGrid/>
        </w:rPr>
      </w:pPr>
      <w:r w:rsidRPr="00B9648B">
        <w:rPr>
          <w:bCs w:val="0"/>
          <w:snapToGrid/>
        </w:rPr>
        <w:t xml:space="preserve">для работы на территории АО «Теплоэнерго» </w:t>
      </w:r>
    </w:p>
    <w:p w:rsidR="000D542B" w:rsidRPr="00B9648B" w:rsidRDefault="000D542B" w:rsidP="000D542B">
      <w:pPr>
        <w:keepNext/>
        <w:keepLines/>
        <w:spacing w:after="200" w:line="276" w:lineRule="auto"/>
        <w:ind w:firstLine="0"/>
        <w:jc w:val="left"/>
        <w:rPr>
          <w:rFonts w:ascii="Calibri" w:eastAsia="Calibri" w:hAnsi="Calibri"/>
          <w:bCs w:val="0"/>
          <w:snapToGrid/>
        </w:rPr>
      </w:pPr>
    </w:p>
    <w:p w:rsidR="000D542B" w:rsidRPr="00B9648B" w:rsidRDefault="000D542B" w:rsidP="000D542B">
      <w:pPr>
        <w:keepNext/>
        <w:keepLines/>
        <w:spacing w:line="240" w:lineRule="auto"/>
        <w:ind w:firstLine="0"/>
        <w:jc w:val="center"/>
        <w:rPr>
          <w:b/>
          <w:bCs w:val="0"/>
          <w:snapToGrid/>
        </w:rPr>
      </w:pPr>
      <w:r w:rsidRPr="00B9648B">
        <w:rPr>
          <w:b/>
          <w:bCs w:val="0"/>
          <w:snapToGrid/>
        </w:rPr>
        <w:t>ФОРМА НАРЯДА-ДОПУСКА</w:t>
      </w: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на производство работ в местах действия опасных или вредных факторов</w:t>
      </w:r>
    </w:p>
    <w:p w:rsidR="000D542B" w:rsidRPr="00B9648B" w:rsidRDefault="000D542B" w:rsidP="000D542B">
      <w:pPr>
        <w:keepNext/>
        <w:keepLines/>
        <w:spacing w:line="240" w:lineRule="auto"/>
        <w:ind w:firstLine="0"/>
        <w:jc w:val="center"/>
        <w:rPr>
          <w:b/>
          <w:bCs w:val="0"/>
          <w:snapToGrid/>
          <w:sz w:val="20"/>
          <w:szCs w:val="20"/>
        </w:rPr>
      </w:pPr>
      <w:r w:rsidRPr="00B9648B">
        <w:rPr>
          <w:b/>
          <w:bCs w:val="0"/>
          <w:snapToGrid/>
          <w:sz w:val="20"/>
          <w:szCs w:val="20"/>
        </w:rPr>
        <w:t>(в помещениях с действующем оборудованием котельных, тепловых пунктов, насосных станций)</w:t>
      </w:r>
    </w:p>
    <w:p w:rsidR="000D542B" w:rsidRPr="00B9648B" w:rsidRDefault="000D542B" w:rsidP="000D542B">
      <w:pPr>
        <w:keepNext/>
        <w:keepLines/>
        <w:spacing w:line="240" w:lineRule="auto"/>
        <w:ind w:firstLine="0"/>
        <w:jc w:val="center"/>
        <w:rPr>
          <w:bCs w:val="0"/>
          <w:snapToGrid/>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0D542B" w:rsidRPr="00B9648B" w:rsidTr="00EF0CCB">
        <w:tc>
          <w:tcPr>
            <w:tcW w:w="9072" w:type="dxa"/>
            <w:shd w:val="clear" w:color="auto" w:fill="auto"/>
          </w:tcPr>
          <w:p w:rsidR="000D542B" w:rsidRPr="00B9648B" w:rsidRDefault="000D542B" w:rsidP="000D542B">
            <w:pPr>
              <w:keepNext/>
              <w:keepLines/>
              <w:spacing w:line="240" w:lineRule="auto"/>
              <w:ind w:firstLine="0"/>
              <w:jc w:val="center"/>
              <w:rPr>
                <w:rFonts w:ascii="Calibri" w:eastAsia="Calibri" w:hAnsi="Calibri"/>
                <w:b/>
                <w:bCs w:val="0"/>
                <w:snapToGrid/>
                <w:sz w:val="17"/>
                <w:szCs w:val="17"/>
                <w:lang w:eastAsia="en-US"/>
              </w:rPr>
            </w:pPr>
            <w:r w:rsidRPr="00B9648B">
              <w:rPr>
                <w:rFonts w:ascii="Calibri" w:eastAsia="Calibri" w:hAnsi="Calibri"/>
                <w:b/>
                <w:bCs w:val="0"/>
                <w:snapToGrid/>
                <w:sz w:val="17"/>
                <w:szCs w:val="17"/>
                <w:lang w:eastAsia="en-US"/>
              </w:rPr>
              <w:t>НАРЯД-ДОПУСК</w:t>
            </w:r>
          </w:p>
          <w:p w:rsidR="000D542B" w:rsidRPr="00B9648B" w:rsidRDefault="000D542B" w:rsidP="000D542B">
            <w:pPr>
              <w:keepNext/>
              <w:keepLines/>
              <w:spacing w:line="240" w:lineRule="auto"/>
              <w:ind w:firstLine="0"/>
              <w:jc w:val="center"/>
              <w:rPr>
                <w:rFonts w:ascii="Calibri" w:eastAsia="Calibri" w:hAnsi="Calibri"/>
                <w:b/>
                <w:bCs w:val="0"/>
                <w:snapToGrid/>
                <w:sz w:val="17"/>
                <w:szCs w:val="17"/>
                <w:lang w:eastAsia="en-US"/>
              </w:rPr>
            </w:pPr>
            <w:r w:rsidRPr="00B9648B">
              <w:rPr>
                <w:rFonts w:ascii="Calibri" w:eastAsia="Calibri" w:hAnsi="Calibri"/>
                <w:b/>
                <w:bCs w:val="0"/>
                <w:snapToGrid/>
                <w:sz w:val="17"/>
                <w:szCs w:val="17"/>
                <w:lang w:eastAsia="en-US"/>
              </w:rPr>
              <w:t>на производство работ в местах действия опасных или вредных факторов</w:t>
            </w:r>
          </w:p>
          <w:p w:rsidR="000D542B" w:rsidRPr="00B9648B" w:rsidRDefault="000D542B" w:rsidP="000D542B">
            <w:pPr>
              <w:keepNext/>
              <w:keepLines/>
              <w:spacing w:line="240" w:lineRule="auto"/>
              <w:ind w:firstLine="0"/>
              <w:jc w:val="center"/>
              <w:rPr>
                <w:rFonts w:ascii="Calibri" w:eastAsia="Calibri" w:hAnsi="Calibri"/>
                <w:b/>
                <w:bCs w:val="0"/>
                <w:snapToGrid/>
                <w:sz w:val="17"/>
                <w:szCs w:val="17"/>
                <w:lang w:eastAsia="en-US"/>
              </w:rPr>
            </w:pPr>
            <w:r w:rsidRPr="00B9648B">
              <w:rPr>
                <w:rFonts w:ascii="Calibri" w:eastAsia="Calibri" w:hAnsi="Calibri"/>
                <w:b/>
                <w:bCs w:val="0"/>
                <w:snapToGrid/>
                <w:sz w:val="17"/>
                <w:szCs w:val="17"/>
                <w:lang w:eastAsia="en-US"/>
              </w:rPr>
              <w:t>(в помещениях с действующем оборудованием котельных, тепловых пунктов, насосных станций)</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Выдан «____» ____________ 20__г.                                                                         Действителен до «____» ______________20__г.</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1. Руководителю работ 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(Ф.И.О., должность)</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2. На выполнение работ 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(наименование работ, место, условия их выполнения)</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3. Опасные производственные факторы, которые действуют или могут возникнуть независимо от выполняемой работы в местах ее производства:</w:t>
            </w:r>
          </w:p>
          <w:p w:rsidR="000D542B" w:rsidRPr="00B9648B" w:rsidRDefault="000D542B" w:rsidP="000D542B">
            <w:pPr>
              <w:keepNext/>
              <w:keepLines/>
              <w:tabs>
                <w:tab w:val="left" w:pos="567"/>
              </w:tabs>
              <w:suppressAutoHyphens/>
              <w:spacing w:line="240" w:lineRule="auto"/>
              <w:ind w:left="317" w:right="176" w:hanging="33"/>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________________________________________________________________________________________________________________</w:t>
            </w:r>
          </w:p>
          <w:p w:rsidR="000D542B" w:rsidRPr="00B9648B" w:rsidRDefault="000D542B" w:rsidP="000D542B">
            <w:pPr>
              <w:keepNext/>
              <w:keepLines/>
              <w:tabs>
                <w:tab w:val="left" w:pos="567"/>
              </w:tabs>
              <w:suppressAutoHyphens/>
              <w:spacing w:line="240" w:lineRule="auto"/>
              <w:ind w:left="317" w:right="176" w:hanging="33"/>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4. До начала производства работ необходимо выполнить следующие мероприятия:</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423"/>
              <w:gridCol w:w="2835"/>
              <w:gridCol w:w="2410"/>
            </w:tblGrid>
            <w:tr w:rsidR="00B9648B" w:rsidRPr="00B9648B" w:rsidTr="00EF0CCB">
              <w:tc>
                <w:tcPr>
                  <w:tcW w:w="1008"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 п.п.</w:t>
                  </w:r>
                </w:p>
              </w:tc>
              <w:tc>
                <w:tcPr>
                  <w:tcW w:w="2423"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Наименование мероприятия</w:t>
                  </w:r>
                </w:p>
              </w:tc>
              <w:tc>
                <w:tcPr>
                  <w:tcW w:w="2835"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Срок выполнения</w:t>
                  </w:r>
                </w:p>
              </w:tc>
              <w:tc>
                <w:tcPr>
                  <w:tcW w:w="2410"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 xml:space="preserve">Ответственный исполнитель </w:t>
                  </w:r>
                </w:p>
              </w:tc>
            </w:tr>
            <w:tr w:rsidR="00B9648B" w:rsidRPr="00B9648B" w:rsidTr="00EF0CCB">
              <w:tc>
                <w:tcPr>
                  <w:tcW w:w="1008"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1</w:t>
                  </w:r>
                </w:p>
              </w:tc>
              <w:tc>
                <w:tcPr>
                  <w:tcW w:w="2423"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2</w:t>
                  </w:r>
                </w:p>
              </w:tc>
              <w:tc>
                <w:tcPr>
                  <w:tcW w:w="283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3</w:t>
                  </w:r>
                </w:p>
              </w:tc>
              <w:tc>
                <w:tcPr>
                  <w:tcW w:w="2410"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4</w:t>
                  </w:r>
                </w:p>
              </w:tc>
            </w:tr>
            <w:tr w:rsidR="00B9648B" w:rsidRPr="00B9648B" w:rsidTr="00EF0CCB">
              <w:tc>
                <w:tcPr>
                  <w:tcW w:w="1008"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423"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83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410"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r>
          </w:tbl>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Начало работ в _____час. ____мин. _________20__г.                  Окончание работ в ____час. ____мин. _________20__г.</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5. В процессе производства работ необходимо выполнить следующие мероприятия:</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281"/>
              <w:gridCol w:w="2977"/>
              <w:gridCol w:w="2410"/>
            </w:tblGrid>
            <w:tr w:rsidR="00B9648B" w:rsidRPr="00B9648B" w:rsidTr="00EF0CCB">
              <w:tc>
                <w:tcPr>
                  <w:tcW w:w="1008" w:type="dxa"/>
                  <w:shd w:val="clear" w:color="auto" w:fill="auto"/>
                  <w:vAlign w:val="center"/>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 п.п.</w:t>
                  </w:r>
                </w:p>
              </w:tc>
              <w:tc>
                <w:tcPr>
                  <w:tcW w:w="2281"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Наименование мероприятия</w:t>
                  </w:r>
                </w:p>
              </w:tc>
              <w:tc>
                <w:tcPr>
                  <w:tcW w:w="2977"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Срок выполнения</w:t>
                  </w:r>
                </w:p>
              </w:tc>
              <w:tc>
                <w:tcPr>
                  <w:tcW w:w="2410"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 xml:space="preserve">Ответственный исполнитель </w:t>
                  </w:r>
                </w:p>
              </w:tc>
            </w:tr>
            <w:tr w:rsidR="00B9648B" w:rsidRPr="00B9648B" w:rsidTr="00EF0CCB">
              <w:tc>
                <w:tcPr>
                  <w:tcW w:w="1008"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1</w:t>
                  </w:r>
                </w:p>
              </w:tc>
              <w:tc>
                <w:tcPr>
                  <w:tcW w:w="2281"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2</w:t>
                  </w:r>
                </w:p>
              </w:tc>
              <w:tc>
                <w:tcPr>
                  <w:tcW w:w="2977"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3</w:t>
                  </w:r>
                </w:p>
              </w:tc>
              <w:tc>
                <w:tcPr>
                  <w:tcW w:w="2410"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4</w:t>
                  </w:r>
                </w:p>
              </w:tc>
            </w:tr>
            <w:tr w:rsidR="00B9648B" w:rsidRPr="00B9648B" w:rsidTr="00EF0CCB">
              <w:tc>
                <w:tcPr>
                  <w:tcW w:w="1008"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281"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977"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410"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r>
          </w:tbl>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6. Состав исполнителей работ:</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1275"/>
              <w:gridCol w:w="3686"/>
              <w:gridCol w:w="2410"/>
            </w:tblGrid>
            <w:tr w:rsidR="00B9648B" w:rsidRPr="00B9648B" w:rsidTr="00EF0CCB">
              <w:tc>
                <w:tcPr>
                  <w:tcW w:w="1446"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ФИО</w:t>
                  </w:r>
                </w:p>
              </w:tc>
              <w:tc>
                <w:tcPr>
                  <w:tcW w:w="1275"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Квалификация</w:t>
                  </w:r>
                </w:p>
              </w:tc>
              <w:tc>
                <w:tcPr>
                  <w:tcW w:w="3686"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С условиями работ ознакомил, инструктаж провел</w:t>
                  </w:r>
                </w:p>
              </w:tc>
              <w:tc>
                <w:tcPr>
                  <w:tcW w:w="2410" w:type="dxa"/>
                  <w:shd w:val="clear" w:color="auto" w:fill="auto"/>
                  <w:vAlign w:val="center"/>
                </w:tcPr>
                <w:p w:rsidR="000D542B" w:rsidRPr="00B9648B" w:rsidRDefault="000D542B" w:rsidP="000D542B">
                  <w:pPr>
                    <w:keepNext/>
                    <w:keepLines/>
                    <w:tabs>
                      <w:tab w:val="left" w:pos="567"/>
                    </w:tabs>
                    <w:suppressAutoHyphens/>
                    <w:spacing w:line="240" w:lineRule="auto"/>
                    <w:ind w:firstLine="0"/>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С условиями работ ознакомлен</w:t>
                  </w:r>
                </w:p>
              </w:tc>
            </w:tr>
            <w:tr w:rsidR="00B9648B" w:rsidRPr="00B9648B" w:rsidTr="00EF0CCB">
              <w:tc>
                <w:tcPr>
                  <w:tcW w:w="1446"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1.</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2.</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r w:rsidRPr="00B9648B">
                    <w:rPr>
                      <w:rFonts w:ascii="Calibri" w:eastAsia="Calibri" w:hAnsi="Calibri"/>
                      <w:bCs w:val="0"/>
                      <w:snapToGrid/>
                      <w:sz w:val="16"/>
                      <w:szCs w:val="16"/>
                      <w:lang w:eastAsia="en-US"/>
                    </w:rPr>
                    <w:t>3.</w:t>
                  </w:r>
                </w:p>
              </w:tc>
              <w:tc>
                <w:tcPr>
                  <w:tcW w:w="1275"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3686"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c>
                <w:tcPr>
                  <w:tcW w:w="2410" w:type="dxa"/>
                  <w:shd w:val="clear" w:color="auto" w:fill="auto"/>
                </w:tcPr>
                <w:p w:rsidR="000D542B" w:rsidRPr="00B9648B" w:rsidRDefault="000D542B" w:rsidP="000D542B">
                  <w:pPr>
                    <w:keepNext/>
                    <w:keepLines/>
                    <w:tabs>
                      <w:tab w:val="left" w:pos="567"/>
                    </w:tabs>
                    <w:suppressAutoHyphens/>
                    <w:spacing w:line="240" w:lineRule="auto"/>
                    <w:ind w:firstLine="284"/>
                    <w:jc w:val="left"/>
                    <w:rPr>
                      <w:rFonts w:ascii="Calibri" w:eastAsia="Calibri" w:hAnsi="Calibri"/>
                      <w:snapToGrid/>
                      <w:sz w:val="16"/>
                      <w:szCs w:val="16"/>
                      <w:lang w:eastAsia="en-US"/>
                    </w:rPr>
                  </w:pPr>
                </w:p>
              </w:tc>
            </w:tr>
          </w:tbl>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7. Наряд-допуск выдал 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(уполномоченный приказом руководителя организации, Ф.И.О., должность, подпись)</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Наряд-допуск принял 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(должность, Ф.И.О., подпись)</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8. Письменное разрешение Заказчика на производство работ имеется.</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Мероприятия по безопасности строительного производства согласованы</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(должность, Ф.И.О., подпись уполномоченного представителя Заказчика)</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Первичный допуск к работам произведен</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Допускающий ___________________________                        ________________</w:t>
            </w:r>
          </w:p>
          <w:p w:rsidR="000D542B" w:rsidRPr="00B9648B" w:rsidRDefault="000D542B" w:rsidP="000D542B">
            <w:pPr>
              <w:keepNext/>
              <w:keepLines/>
              <w:tabs>
                <w:tab w:val="left" w:pos="567"/>
              </w:tabs>
              <w:suppressAutoHyphens/>
              <w:spacing w:line="240" w:lineRule="auto"/>
              <w:ind w:firstLine="284"/>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ФИО, должность                                                          Подпись</w:t>
            </w:r>
          </w:p>
          <w:p w:rsidR="000D542B" w:rsidRPr="00B9648B" w:rsidRDefault="000D542B" w:rsidP="000D542B">
            <w:pPr>
              <w:keepNext/>
              <w:keepLines/>
              <w:tabs>
                <w:tab w:val="left" w:pos="567"/>
              </w:tabs>
              <w:suppressAutoHyphens/>
              <w:spacing w:line="240" w:lineRule="auto"/>
              <w:ind w:left="317" w:right="176" w:firstLine="0"/>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________________________________________________________________________________________________________</w:t>
            </w:r>
          </w:p>
          <w:p w:rsidR="000D542B" w:rsidRPr="00B9648B" w:rsidRDefault="000D542B" w:rsidP="000D542B">
            <w:pPr>
              <w:keepNext/>
              <w:keepLines/>
              <w:tabs>
                <w:tab w:val="left" w:pos="567"/>
              </w:tabs>
              <w:suppressAutoHyphens/>
              <w:spacing w:line="240" w:lineRule="auto"/>
              <w:ind w:right="176" w:firstLine="284"/>
              <w:jc w:val="left"/>
              <w:rPr>
                <w:rFonts w:ascii="Calibri" w:eastAsia="Calibri" w:hAnsi="Calibri"/>
                <w:bCs w:val="0"/>
                <w:snapToGrid/>
                <w:sz w:val="16"/>
                <w:szCs w:val="16"/>
                <w:lang w:eastAsia="en-US"/>
              </w:rPr>
            </w:pPr>
          </w:p>
          <w:p w:rsidR="000D542B" w:rsidRPr="00B9648B" w:rsidRDefault="000D542B" w:rsidP="000D542B">
            <w:pPr>
              <w:keepNext/>
              <w:keepLines/>
              <w:spacing w:line="240" w:lineRule="auto"/>
              <w:ind w:firstLine="0"/>
              <w:jc w:val="center"/>
              <w:rPr>
                <w:b/>
                <w:bCs w:val="0"/>
                <w:snapToGrid/>
                <w:sz w:val="18"/>
                <w:szCs w:val="18"/>
              </w:rPr>
            </w:pPr>
            <w:r w:rsidRPr="00B9648B">
              <w:rPr>
                <w:b/>
                <w:bCs w:val="0"/>
                <w:snapToGrid/>
                <w:sz w:val="18"/>
                <w:szCs w:val="18"/>
              </w:rPr>
              <w:t>Оформление ежедневного допуска к работе и время ее окончания</w:t>
            </w: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850"/>
              <w:gridCol w:w="1276"/>
              <w:gridCol w:w="992"/>
              <w:gridCol w:w="851"/>
              <w:gridCol w:w="1276"/>
              <w:gridCol w:w="1559"/>
              <w:gridCol w:w="1559"/>
            </w:tblGrid>
            <w:tr w:rsidR="00B9648B" w:rsidRPr="00B9648B" w:rsidTr="00EF0CCB">
              <w:trPr>
                <w:trHeight w:val="560"/>
              </w:trPr>
              <w:tc>
                <w:tcPr>
                  <w:tcW w:w="880" w:type="dxa"/>
                  <w:vMerge w:val="restart"/>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Наименование рабочих мест</w:t>
                  </w:r>
                </w:p>
              </w:tc>
              <w:tc>
                <w:tcPr>
                  <w:tcW w:w="3118" w:type="dxa"/>
                  <w:gridSpan w:val="3"/>
                  <w:vAlign w:val="center"/>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Допуск к работе</w:t>
                  </w:r>
                </w:p>
              </w:tc>
              <w:tc>
                <w:tcPr>
                  <w:tcW w:w="3686" w:type="dxa"/>
                  <w:gridSpan w:val="3"/>
                  <w:vAlign w:val="center"/>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Окончание работы</w:t>
                  </w:r>
                </w:p>
              </w:tc>
              <w:tc>
                <w:tcPr>
                  <w:tcW w:w="1559" w:type="dxa"/>
                  <w:vMerge w:val="restart"/>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Подпись ответственного лица объекта (структурного подразделения) о разрешении работ</w:t>
                  </w:r>
                </w:p>
              </w:tc>
            </w:tr>
            <w:tr w:rsidR="00B9648B" w:rsidRPr="00B9648B" w:rsidTr="00EF0CCB">
              <w:tc>
                <w:tcPr>
                  <w:tcW w:w="880" w:type="dxa"/>
                  <w:vMerge/>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3118" w:type="dxa"/>
                  <w:gridSpan w:val="3"/>
                  <w:vAlign w:val="center"/>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Меры безопасности проверены. Бригада проинструктирована и допущена на рабочее место</w:t>
                  </w:r>
                </w:p>
              </w:tc>
              <w:tc>
                <w:tcPr>
                  <w:tcW w:w="3686" w:type="dxa"/>
                  <w:gridSpan w:val="3"/>
                  <w:vAlign w:val="center"/>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Бригада выведена, наряд сдан</w:t>
                  </w:r>
                </w:p>
              </w:tc>
              <w:tc>
                <w:tcPr>
                  <w:tcW w:w="1559" w:type="dxa"/>
                  <w:vMerge/>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r>
            <w:tr w:rsidR="00B9648B" w:rsidRPr="00B9648B" w:rsidTr="00EF0CCB">
              <w:tc>
                <w:tcPr>
                  <w:tcW w:w="880" w:type="dxa"/>
                  <w:vMerge/>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850"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Дата, время</w:t>
                  </w:r>
                </w:p>
              </w:tc>
              <w:tc>
                <w:tcPr>
                  <w:tcW w:w="1276"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Допускающий (подпись)</w:t>
                  </w:r>
                </w:p>
              </w:tc>
              <w:tc>
                <w:tcPr>
                  <w:tcW w:w="992"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Производитель работ (подпись)</w:t>
                  </w:r>
                </w:p>
              </w:tc>
              <w:tc>
                <w:tcPr>
                  <w:tcW w:w="851"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Дата, время</w:t>
                  </w:r>
                </w:p>
              </w:tc>
              <w:tc>
                <w:tcPr>
                  <w:tcW w:w="1276"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Производитель работ (подпись)</w:t>
                  </w:r>
                </w:p>
              </w:tc>
              <w:tc>
                <w:tcPr>
                  <w:tcW w:w="1559"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Ответственное лицо, в том числе, из дежурного персонала (подпись)</w:t>
                  </w:r>
                </w:p>
              </w:tc>
              <w:tc>
                <w:tcPr>
                  <w:tcW w:w="1559" w:type="dxa"/>
                  <w:vMerge/>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r>
            <w:tr w:rsidR="00B9648B" w:rsidRPr="00B9648B" w:rsidTr="00EF0CCB">
              <w:tc>
                <w:tcPr>
                  <w:tcW w:w="880"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850"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276"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992"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851"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276"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559"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559" w:type="dxa"/>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r>
            <w:tr w:rsidR="00B9648B" w:rsidRPr="00B9648B" w:rsidTr="00EF0CCB">
              <w:tc>
                <w:tcPr>
                  <w:tcW w:w="880" w:type="dxa"/>
                </w:tcPr>
                <w:p w:rsidR="000D542B" w:rsidRPr="00B9648B" w:rsidRDefault="000D542B" w:rsidP="000D542B">
                  <w:pPr>
                    <w:keepNext/>
                    <w:keepLines/>
                    <w:spacing w:line="240" w:lineRule="auto"/>
                    <w:ind w:firstLine="0"/>
                    <w:jc w:val="center"/>
                    <w:rPr>
                      <w:b/>
                      <w:bCs w:val="0"/>
                      <w:snapToGrid/>
                      <w:sz w:val="12"/>
                      <w:szCs w:val="12"/>
                    </w:rPr>
                  </w:pPr>
                </w:p>
              </w:tc>
              <w:tc>
                <w:tcPr>
                  <w:tcW w:w="850" w:type="dxa"/>
                </w:tcPr>
                <w:p w:rsidR="000D542B" w:rsidRPr="00B9648B" w:rsidRDefault="000D542B" w:rsidP="000D542B">
                  <w:pPr>
                    <w:keepNext/>
                    <w:keepLines/>
                    <w:spacing w:line="240" w:lineRule="auto"/>
                    <w:ind w:firstLine="0"/>
                    <w:jc w:val="center"/>
                    <w:rPr>
                      <w:b/>
                      <w:bCs w:val="0"/>
                      <w:snapToGrid/>
                      <w:sz w:val="12"/>
                      <w:szCs w:val="12"/>
                    </w:rPr>
                  </w:pPr>
                </w:p>
              </w:tc>
              <w:tc>
                <w:tcPr>
                  <w:tcW w:w="1276" w:type="dxa"/>
                </w:tcPr>
                <w:p w:rsidR="000D542B" w:rsidRPr="00B9648B" w:rsidRDefault="000D542B" w:rsidP="000D542B">
                  <w:pPr>
                    <w:keepNext/>
                    <w:keepLines/>
                    <w:spacing w:line="240" w:lineRule="auto"/>
                    <w:ind w:firstLine="0"/>
                    <w:jc w:val="center"/>
                    <w:rPr>
                      <w:b/>
                      <w:bCs w:val="0"/>
                      <w:snapToGrid/>
                      <w:sz w:val="12"/>
                      <w:szCs w:val="12"/>
                    </w:rPr>
                  </w:pPr>
                </w:p>
              </w:tc>
              <w:tc>
                <w:tcPr>
                  <w:tcW w:w="992" w:type="dxa"/>
                </w:tcPr>
                <w:p w:rsidR="000D542B" w:rsidRPr="00B9648B" w:rsidRDefault="000D542B" w:rsidP="000D542B">
                  <w:pPr>
                    <w:keepNext/>
                    <w:keepLines/>
                    <w:spacing w:line="240" w:lineRule="auto"/>
                    <w:ind w:firstLine="0"/>
                    <w:jc w:val="center"/>
                    <w:rPr>
                      <w:b/>
                      <w:bCs w:val="0"/>
                      <w:snapToGrid/>
                      <w:sz w:val="12"/>
                      <w:szCs w:val="12"/>
                    </w:rPr>
                  </w:pPr>
                </w:p>
              </w:tc>
              <w:tc>
                <w:tcPr>
                  <w:tcW w:w="851" w:type="dxa"/>
                </w:tcPr>
                <w:p w:rsidR="000D542B" w:rsidRPr="00B9648B" w:rsidRDefault="000D542B" w:rsidP="000D542B">
                  <w:pPr>
                    <w:keepNext/>
                    <w:keepLines/>
                    <w:spacing w:line="240" w:lineRule="auto"/>
                    <w:ind w:firstLine="0"/>
                    <w:jc w:val="center"/>
                    <w:rPr>
                      <w:b/>
                      <w:bCs w:val="0"/>
                      <w:snapToGrid/>
                      <w:sz w:val="12"/>
                      <w:szCs w:val="12"/>
                    </w:rPr>
                  </w:pPr>
                </w:p>
              </w:tc>
              <w:tc>
                <w:tcPr>
                  <w:tcW w:w="1276" w:type="dxa"/>
                </w:tcPr>
                <w:p w:rsidR="000D542B" w:rsidRPr="00B9648B" w:rsidRDefault="000D542B" w:rsidP="000D542B">
                  <w:pPr>
                    <w:keepNext/>
                    <w:keepLines/>
                    <w:spacing w:line="240" w:lineRule="auto"/>
                    <w:ind w:firstLine="0"/>
                    <w:jc w:val="center"/>
                    <w:rPr>
                      <w:b/>
                      <w:bCs w:val="0"/>
                      <w:snapToGrid/>
                      <w:sz w:val="12"/>
                      <w:szCs w:val="12"/>
                    </w:rPr>
                  </w:pPr>
                </w:p>
              </w:tc>
              <w:tc>
                <w:tcPr>
                  <w:tcW w:w="1559" w:type="dxa"/>
                </w:tcPr>
                <w:p w:rsidR="000D542B" w:rsidRPr="00B9648B" w:rsidRDefault="000D542B" w:rsidP="000D542B">
                  <w:pPr>
                    <w:keepNext/>
                    <w:keepLines/>
                    <w:spacing w:line="240" w:lineRule="auto"/>
                    <w:ind w:firstLine="0"/>
                    <w:jc w:val="center"/>
                    <w:rPr>
                      <w:b/>
                      <w:bCs w:val="0"/>
                      <w:snapToGrid/>
                      <w:sz w:val="12"/>
                      <w:szCs w:val="12"/>
                    </w:rPr>
                  </w:pPr>
                </w:p>
              </w:tc>
              <w:tc>
                <w:tcPr>
                  <w:tcW w:w="1559" w:type="dxa"/>
                </w:tcPr>
                <w:p w:rsidR="000D542B" w:rsidRPr="00B9648B" w:rsidRDefault="000D542B" w:rsidP="000D542B">
                  <w:pPr>
                    <w:keepNext/>
                    <w:keepLines/>
                    <w:spacing w:line="240" w:lineRule="auto"/>
                    <w:ind w:firstLine="0"/>
                    <w:jc w:val="center"/>
                    <w:rPr>
                      <w:b/>
                      <w:bCs w:val="0"/>
                      <w:snapToGrid/>
                      <w:sz w:val="12"/>
                      <w:szCs w:val="12"/>
                    </w:rPr>
                  </w:pPr>
                </w:p>
              </w:tc>
            </w:tr>
            <w:tr w:rsidR="00B9648B" w:rsidRPr="00B9648B" w:rsidTr="00EF0CCB">
              <w:tc>
                <w:tcPr>
                  <w:tcW w:w="880" w:type="dxa"/>
                </w:tcPr>
                <w:p w:rsidR="000D542B" w:rsidRPr="00B9648B" w:rsidRDefault="000D542B" w:rsidP="000D542B">
                  <w:pPr>
                    <w:keepNext/>
                    <w:keepLines/>
                    <w:spacing w:line="240" w:lineRule="auto"/>
                    <w:ind w:firstLine="0"/>
                    <w:jc w:val="center"/>
                    <w:rPr>
                      <w:b/>
                      <w:bCs w:val="0"/>
                      <w:snapToGrid/>
                      <w:sz w:val="12"/>
                      <w:szCs w:val="12"/>
                    </w:rPr>
                  </w:pPr>
                </w:p>
              </w:tc>
              <w:tc>
                <w:tcPr>
                  <w:tcW w:w="850" w:type="dxa"/>
                </w:tcPr>
                <w:p w:rsidR="000D542B" w:rsidRPr="00B9648B" w:rsidRDefault="000D542B" w:rsidP="000D542B">
                  <w:pPr>
                    <w:keepNext/>
                    <w:keepLines/>
                    <w:spacing w:line="240" w:lineRule="auto"/>
                    <w:ind w:firstLine="0"/>
                    <w:jc w:val="center"/>
                    <w:rPr>
                      <w:b/>
                      <w:bCs w:val="0"/>
                      <w:snapToGrid/>
                      <w:sz w:val="12"/>
                      <w:szCs w:val="12"/>
                    </w:rPr>
                  </w:pPr>
                </w:p>
              </w:tc>
              <w:tc>
                <w:tcPr>
                  <w:tcW w:w="1276" w:type="dxa"/>
                </w:tcPr>
                <w:p w:rsidR="000D542B" w:rsidRPr="00B9648B" w:rsidRDefault="000D542B" w:rsidP="000D542B">
                  <w:pPr>
                    <w:keepNext/>
                    <w:keepLines/>
                    <w:spacing w:line="240" w:lineRule="auto"/>
                    <w:ind w:firstLine="0"/>
                    <w:jc w:val="center"/>
                    <w:rPr>
                      <w:b/>
                      <w:bCs w:val="0"/>
                      <w:snapToGrid/>
                      <w:sz w:val="12"/>
                      <w:szCs w:val="12"/>
                    </w:rPr>
                  </w:pPr>
                </w:p>
              </w:tc>
              <w:tc>
                <w:tcPr>
                  <w:tcW w:w="992" w:type="dxa"/>
                </w:tcPr>
                <w:p w:rsidR="000D542B" w:rsidRPr="00B9648B" w:rsidRDefault="000D542B" w:rsidP="000D542B">
                  <w:pPr>
                    <w:keepNext/>
                    <w:keepLines/>
                    <w:spacing w:line="240" w:lineRule="auto"/>
                    <w:ind w:firstLine="0"/>
                    <w:jc w:val="center"/>
                    <w:rPr>
                      <w:b/>
                      <w:bCs w:val="0"/>
                      <w:snapToGrid/>
                      <w:sz w:val="12"/>
                      <w:szCs w:val="12"/>
                    </w:rPr>
                  </w:pPr>
                </w:p>
              </w:tc>
              <w:tc>
                <w:tcPr>
                  <w:tcW w:w="851" w:type="dxa"/>
                </w:tcPr>
                <w:p w:rsidR="000D542B" w:rsidRPr="00B9648B" w:rsidRDefault="000D542B" w:rsidP="000D542B">
                  <w:pPr>
                    <w:keepNext/>
                    <w:keepLines/>
                    <w:spacing w:line="240" w:lineRule="auto"/>
                    <w:ind w:firstLine="0"/>
                    <w:jc w:val="center"/>
                    <w:rPr>
                      <w:b/>
                      <w:bCs w:val="0"/>
                      <w:snapToGrid/>
                      <w:sz w:val="12"/>
                      <w:szCs w:val="12"/>
                    </w:rPr>
                  </w:pPr>
                </w:p>
              </w:tc>
              <w:tc>
                <w:tcPr>
                  <w:tcW w:w="1276" w:type="dxa"/>
                </w:tcPr>
                <w:p w:rsidR="000D542B" w:rsidRPr="00B9648B" w:rsidRDefault="000D542B" w:rsidP="000D542B">
                  <w:pPr>
                    <w:keepNext/>
                    <w:keepLines/>
                    <w:spacing w:line="240" w:lineRule="auto"/>
                    <w:ind w:firstLine="0"/>
                    <w:jc w:val="center"/>
                    <w:rPr>
                      <w:b/>
                      <w:bCs w:val="0"/>
                      <w:snapToGrid/>
                      <w:sz w:val="12"/>
                      <w:szCs w:val="12"/>
                    </w:rPr>
                  </w:pPr>
                </w:p>
              </w:tc>
              <w:tc>
                <w:tcPr>
                  <w:tcW w:w="1559" w:type="dxa"/>
                </w:tcPr>
                <w:p w:rsidR="000D542B" w:rsidRPr="00B9648B" w:rsidRDefault="000D542B" w:rsidP="000D542B">
                  <w:pPr>
                    <w:keepNext/>
                    <w:keepLines/>
                    <w:spacing w:line="240" w:lineRule="auto"/>
                    <w:ind w:firstLine="0"/>
                    <w:jc w:val="center"/>
                    <w:rPr>
                      <w:b/>
                      <w:bCs w:val="0"/>
                      <w:snapToGrid/>
                      <w:sz w:val="12"/>
                      <w:szCs w:val="12"/>
                    </w:rPr>
                  </w:pPr>
                </w:p>
              </w:tc>
              <w:tc>
                <w:tcPr>
                  <w:tcW w:w="1559" w:type="dxa"/>
                </w:tcPr>
                <w:p w:rsidR="000D542B" w:rsidRPr="00B9648B" w:rsidRDefault="000D542B" w:rsidP="000D542B">
                  <w:pPr>
                    <w:keepNext/>
                    <w:keepLines/>
                    <w:spacing w:line="240" w:lineRule="auto"/>
                    <w:ind w:firstLine="0"/>
                    <w:jc w:val="center"/>
                    <w:rPr>
                      <w:b/>
                      <w:bCs w:val="0"/>
                      <w:snapToGrid/>
                      <w:sz w:val="12"/>
                      <w:szCs w:val="12"/>
                    </w:rPr>
                  </w:pPr>
                </w:p>
              </w:tc>
            </w:tr>
          </w:tbl>
          <w:p w:rsidR="000D542B" w:rsidRPr="00B9648B" w:rsidRDefault="000D542B" w:rsidP="000D542B">
            <w:pPr>
              <w:keepNext/>
              <w:keepLines/>
              <w:spacing w:line="240" w:lineRule="auto"/>
              <w:ind w:firstLine="0"/>
              <w:jc w:val="center"/>
              <w:rPr>
                <w:b/>
                <w:bCs w:val="0"/>
                <w:snapToGrid/>
              </w:rPr>
            </w:pPr>
          </w:p>
          <w:p w:rsidR="000D542B" w:rsidRPr="00B9648B" w:rsidRDefault="000D542B" w:rsidP="000D542B">
            <w:pPr>
              <w:keepNext/>
              <w:keepLines/>
              <w:spacing w:line="240" w:lineRule="auto"/>
              <w:ind w:firstLine="0"/>
              <w:jc w:val="center"/>
              <w:rPr>
                <w:b/>
                <w:bCs w:val="0"/>
                <w:snapToGrid/>
                <w:sz w:val="18"/>
                <w:szCs w:val="18"/>
              </w:rPr>
            </w:pPr>
            <w:r w:rsidRPr="00B9648B">
              <w:rPr>
                <w:b/>
                <w:bCs w:val="0"/>
                <w:snapToGrid/>
                <w:sz w:val="18"/>
                <w:szCs w:val="18"/>
              </w:rPr>
              <w:t>Изменения в составе бригады</w:t>
            </w: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2551"/>
              <w:gridCol w:w="1985"/>
              <w:gridCol w:w="1842"/>
            </w:tblGrid>
            <w:tr w:rsidR="00B9648B" w:rsidRPr="00B9648B" w:rsidTr="00EF0CCB">
              <w:tc>
                <w:tcPr>
                  <w:tcW w:w="2723"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Введен в состав бригады (фамилия, инициалы, группа)</w:t>
                  </w:r>
                </w:p>
              </w:tc>
              <w:tc>
                <w:tcPr>
                  <w:tcW w:w="2551"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Выведен из состава бригады (фамилия, инициалы, группа)</w:t>
                  </w:r>
                </w:p>
              </w:tc>
              <w:tc>
                <w:tcPr>
                  <w:tcW w:w="1985"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Дата, время</w:t>
                  </w:r>
                </w:p>
              </w:tc>
              <w:tc>
                <w:tcPr>
                  <w:tcW w:w="1842"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Разрешил (подпись)</w:t>
                  </w:r>
                </w:p>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(фамилия, инициалы)</w:t>
                  </w:r>
                </w:p>
              </w:tc>
            </w:tr>
            <w:tr w:rsidR="00B9648B" w:rsidRPr="00B9648B" w:rsidTr="00EF0CCB">
              <w:tc>
                <w:tcPr>
                  <w:tcW w:w="2723"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2551"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985"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842"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r>
            <w:tr w:rsidR="00B9648B" w:rsidRPr="00B9648B" w:rsidTr="00EF0CCB">
              <w:tc>
                <w:tcPr>
                  <w:tcW w:w="2723"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2551"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985"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842"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r>
            <w:tr w:rsidR="00B9648B" w:rsidRPr="00B9648B" w:rsidTr="00EF0CCB">
              <w:tc>
                <w:tcPr>
                  <w:tcW w:w="2723"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2551"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985"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c>
                <w:tcPr>
                  <w:tcW w:w="1842" w:type="dxa"/>
                  <w:shd w:val="clear" w:color="auto" w:fill="auto"/>
                </w:tcPr>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p>
              </w:tc>
            </w:tr>
          </w:tbl>
          <w:p w:rsidR="000D542B" w:rsidRPr="00B9648B" w:rsidRDefault="000D542B" w:rsidP="000D542B">
            <w:pPr>
              <w:keepNext/>
              <w:keepLines/>
              <w:tabs>
                <w:tab w:val="left" w:pos="360"/>
              </w:tabs>
              <w:spacing w:line="240" w:lineRule="auto"/>
              <w:ind w:firstLine="0"/>
              <w:rPr>
                <w:rFonts w:ascii="Calibri" w:eastAsia="Calibri" w:hAnsi="Calibri"/>
                <w:bCs w:val="0"/>
                <w:snapToGrid/>
                <w:sz w:val="16"/>
                <w:szCs w:val="16"/>
                <w:lang w:eastAsia="en-US"/>
              </w:rPr>
            </w:pPr>
          </w:p>
          <w:p w:rsidR="000D542B" w:rsidRPr="00B9648B" w:rsidRDefault="000D542B" w:rsidP="000D542B">
            <w:pPr>
              <w:keepNext/>
              <w:keepLines/>
              <w:numPr>
                <w:ilvl w:val="0"/>
                <w:numId w:val="27"/>
              </w:numPr>
              <w:tabs>
                <w:tab w:val="left" w:pos="360"/>
              </w:tabs>
              <w:spacing w:after="200" w:line="240" w:lineRule="auto"/>
              <w:jc w:val="left"/>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Рабочее место и условия труда проверены. Мероприятия по безопасности производства, указанные в наряде-допуске, выполнены.</w:t>
            </w:r>
          </w:p>
          <w:p w:rsidR="000D542B" w:rsidRPr="00B9648B" w:rsidRDefault="000D542B" w:rsidP="000D542B">
            <w:pPr>
              <w:keepNext/>
              <w:keepLines/>
              <w:tabs>
                <w:tab w:val="left" w:pos="360"/>
              </w:tab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Разрешаю приступить к выполнению работ _________________________________________</w:t>
            </w:r>
          </w:p>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(Ф.И.О., должность, подпись, дата)</w:t>
            </w:r>
          </w:p>
          <w:p w:rsidR="000D542B" w:rsidRPr="00B9648B" w:rsidRDefault="000D542B" w:rsidP="000D542B">
            <w:pPr>
              <w:keepNext/>
              <w:keepLine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10. Наряд-допуск продлен до _____________________________________________________</w:t>
            </w:r>
          </w:p>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(дата, подпись лица, выдавшего наряд-допуск)</w:t>
            </w:r>
          </w:p>
          <w:p w:rsidR="000D542B" w:rsidRPr="00B9648B" w:rsidRDefault="000D542B" w:rsidP="000D542B">
            <w:pPr>
              <w:keepNext/>
              <w:keepLine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11. Работа выполнена в полном объеме. Материалы, инструмент, приспособления убраны. Люди выведены. Наряд-допуск закрыт.</w:t>
            </w:r>
          </w:p>
          <w:p w:rsidR="000D542B" w:rsidRPr="00B9648B" w:rsidRDefault="000D542B" w:rsidP="000D542B">
            <w:pPr>
              <w:keepNext/>
              <w:keepLine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Сообщено представителю владельца электроустановки (кому) _________________________</w:t>
            </w:r>
          </w:p>
          <w:p w:rsidR="000D542B" w:rsidRPr="00B9648B" w:rsidRDefault="000D542B" w:rsidP="000D542B">
            <w:pPr>
              <w:keepNext/>
              <w:keepLine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_______________________________________________________________________________</w:t>
            </w:r>
          </w:p>
          <w:p w:rsidR="000D542B" w:rsidRPr="00B9648B" w:rsidRDefault="000D542B" w:rsidP="000D542B">
            <w:pPr>
              <w:keepNext/>
              <w:keepLines/>
              <w:spacing w:line="240" w:lineRule="auto"/>
              <w:ind w:firstLine="0"/>
              <w:jc w:val="center"/>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(должность, Ф.И.О., дата, время)</w:t>
            </w:r>
          </w:p>
          <w:p w:rsidR="000D542B" w:rsidRPr="00B9648B" w:rsidRDefault="000D542B" w:rsidP="000D542B">
            <w:pPr>
              <w:keepNext/>
              <w:keepLine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Руководитель работ ________________________</w:t>
            </w:r>
          </w:p>
          <w:p w:rsidR="000D542B" w:rsidRPr="00B9648B" w:rsidRDefault="000D542B" w:rsidP="000D542B">
            <w:pPr>
              <w:keepNext/>
              <w:keepLine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(дата, подпись)</w:t>
            </w:r>
          </w:p>
          <w:p w:rsidR="000D542B" w:rsidRPr="00B9648B" w:rsidRDefault="000D542B" w:rsidP="000D542B">
            <w:pPr>
              <w:keepNext/>
              <w:keepLine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Лицо, выдавшее наряд-допуск ________________________</w:t>
            </w:r>
          </w:p>
          <w:p w:rsidR="000D542B" w:rsidRPr="00B9648B" w:rsidRDefault="000D542B" w:rsidP="000D542B">
            <w:pPr>
              <w:keepNext/>
              <w:keepLines/>
              <w:spacing w:line="240" w:lineRule="auto"/>
              <w:ind w:firstLine="0"/>
              <w:rPr>
                <w:rFonts w:ascii="Calibri" w:eastAsia="Calibri" w:hAnsi="Calibri"/>
                <w:bCs w:val="0"/>
                <w:snapToGrid/>
                <w:sz w:val="16"/>
                <w:szCs w:val="16"/>
                <w:lang w:eastAsia="en-US"/>
              </w:rPr>
            </w:pPr>
            <w:r w:rsidRPr="00B9648B">
              <w:rPr>
                <w:rFonts w:ascii="Calibri" w:eastAsia="Calibri" w:hAnsi="Calibri"/>
                <w:bCs w:val="0"/>
                <w:snapToGrid/>
                <w:sz w:val="16"/>
                <w:szCs w:val="16"/>
                <w:lang w:eastAsia="en-US"/>
              </w:rPr>
              <w:t xml:space="preserve">                                                                                                    (дата, подпись)</w:t>
            </w:r>
          </w:p>
          <w:p w:rsidR="000D542B" w:rsidRPr="00B9648B" w:rsidRDefault="000D542B" w:rsidP="000D542B">
            <w:pPr>
              <w:keepNext/>
              <w:keepLines/>
              <w:tabs>
                <w:tab w:val="left" w:pos="567"/>
              </w:tabs>
              <w:suppressAutoHyphens/>
              <w:spacing w:line="240" w:lineRule="auto"/>
              <w:ind w:right="176" w:firstLine="284"/>
              <w:jc w:val="left"/>
              <w:rPr>
                <w:rFonts w:ascii="Calibri" w:eastAsia="Calibri" w:hAnsi="Calibri"/>
                <w:bCs w:val="0"/>
                <w:snapToGrid/>
                <w:sz w:val="17"/>
                <w:szCs w:val="17"/>
                <w:lang w:eastAsia="en-US"/>
              </w:rPr>
            </w:pPr>
          </w:p>
        </w:tc>
      </w:tr>
    </w:tbl>
    <w:p w:rsidR="000D542B" w:rsidRPr="00B9648B" w:rsidRDefault="000D542B" w:rsidP="000D542B">
      <w:pPr>
        <w:keepNext/>
        <w:keepLines/>
        <w:spacing w:line="240" w:lineRule="auto"/>
        <w:ind w:firstLine="0"/>
        <w:jc w:val="center"/>
        <w:rPr>
          <w:bCs w:val="0"/>
          <w:snapToGrid/>
          <w:sz w:val="24"/>
          <w:szCs w:val="24"/>
        </w:rPr>
      </w:pPr>
    </w:p>
    <w:p w:rsidR="000D542B" w:rsidRPr="00B9648B" w:rsidRDefault="000D542B" w:rsidP="000D542B">
      <w:pPr>
        <w:keepNext/>
        <w:keepLines/>
        <w:spacing w:line="240" w:lineRule="auto"/>
        <w:ind w:firstLine="0"/>
        <w:jc w:val="center"/>
        <w:rPr>
          <w:bCs w:val="0"/>
          <w:snapToGrid/>
          <w:sz w:val="28"/>
          <w:szCs w:val="28"/>
        </w:rPr>
      </w:pPr>
    </w:p>
    <w:p w:rsidR="000D542B" w:rsidRPr="00B9648B" w:rsidRDefault="000D542B" w:rsidP="000D542B">
      <w:pPr>
        <w:keepNext/>
        <w:keepLines/>
        <w:spacing w:after="200" w:line="276" w:lineRule="auto"/>
        <w:ind w:firstLine="0"/>
        <w:jc w:val="left"/>
        <w:rPr>
          <w:sz w:val="20"/>
          <w:szCs w:val="20"/>
        </w:rPr>
      </w:pPr>
      <w:r w:rsidRPr="00B9648B">
        <w:rPr>
          <w:sz w:val="20"/>
          <w:szCs w:val="20"/>
        </w:rPr>
        <w:br w:type="page"/>
      </w:r>
    </w:p>
    <w:p w:rsidR="000D542B" w:rsidRPr="00B9648B" w:rsidRDefault="000D542B" w:rsidP="000D542B">
      <w:pPr>
        <w:keepNext/>
        <w:keepLines/>
        <w:suppressAutoHyphens/>
        <w:spacing w:line="240" w:lineRule="auto"/>
        <w:ind w:right="-1" w:firstLine="0"/>
        <w:jc w:val="right"/>
        <w:rPr>
          <w:bCs w:val="0"/>
          <w:snapToGrid/>
          <w:sz w:val="24"/>
          <w:szCs w:val="24"/>
        </w:rPr>
      </w:pPr>
      <w:r w:rsidRPr="00B9648B">
        <w:rPr>
          <w:bCs w:val="0"/>
          <w:snapToGrid/>
          <w:sz w:val="24"/>
          <w:szCs w:val="24"/>
        </w:rPr>
        <w:lastRenderedPageBreak/>
        <w:t>Приложение № 6</w:t>
      </w:r>
    </w:p>
    <w:p w:rsidR="000D542B" w:rsidRPr="00B9648B" w:rsidRDefault="000D542B" w:rsidP="000D542B">
      <w:pPr>
        <w:keepNext/>
        <w:keepLines/>
        <w:suppressAutoHyphens/>
        <w:spacing w:line="240" w:lineRule="auto"/>
        <w:ind w:right="-1" w:firstLine="709"/>
        <w:jc w:val="right"/>
        <w:rPr>
          <w:bCs w:val="0"/>
          <w:snapToGrid/>
          <w:sz w:val="24"/>
          <w:szCs w:val="24"/>
        </w:rPr>
      </w:pPr>
      <w:r w:rsidRPr="00B9648B">
        <w:rPr>
          <w:bCs w:val="0"/>
          <w:snapToGrid/>
          <w:sz w:val="24"/>
          <w:szCs w:val="24"/>
        </w:rPr>
        <w:t>к договору подряда № ______от _________</w:t>
      </w:r>
    </w:p>
    <w:p w:rsidR="000D542B" w:rsidRPr="00B9648B" w:rsidRDefault="000D542B" w:rsidP="000D542B">
      <w:pPr>
        <w:keepNext/>
        <w:keepLines/>
        <w:spacing w:line="240" w:lineRule="auto"/>
        <w:ind w:firstLine="0"/>
        <w:jc w:val="right"/>
        <w:rPr>
          <w:bCs w:val="0"/>
          <w:snapToGrid/>
          <w:sz w:val="24"/>
          <w:szCs w:val="24"/>
          <w:u w:val="single"/>
        </w:rPr>
      </w:pPr>
    </w:p>
    <w:p w:rsidR="000D542B" w:rsidRPr="00B9648B" w:rsidRDefault="000D542B" w:rsidP="000D542B">
      <w:pPr>
        <w:keepNext/>
        <w:keepLines/>
        <w:spacing w:line="240" w:lineRule="auto"/>
        <w:ind w:firstLine="0"/>
        <w:jc w:val="right"/>
        <w:rPr>
          <w:bCs w:val="0"/>
          <w:snapToGrid/>
          <w:sz w:val="24"/>
          <w:szCs w:val="24"/>
          <w:u w:val="single"/>
        </w:rPr>
      </w:pPr>
    </w:p>
    <w:p w:rsidR="000D542B" w:rsidRPr="00B9648B" w:rsidRDefault="000D542B" w:rsidP="000D542B">
      <w:pPr>
        <w:keepNext/>
        <w:keepLines/>
        <w:spacing w:line="240" w:lineRule="auto"/>
        <w:ind w:firstLine="0"/>
        <w:jc w:val="center"/>
        <w:rPr>
          <w:bCs w:val="0"/>
          <w:snapToGrid/>
          <w:sz w:val="24"/>
          <w:szCs w:val="24"/>
          <w:u w:val="single"/>
        </w:rPr>
      </w:pPr>
      <w:r w:rsidRPr="00B9648B">
        <w:rPr>
          <w:bCs w:val="0"/>
          <w:snapToGrid/>
          <w:sz w:val="24"/>
          <w:szCs w:val="24"/>
          <w:u w:val="single"/>
        </w:rPr>
        <w:t>Перечень исполнительно-технической документации</w:t>
      </w:r>
    </w:p>
    <w:p w:rsidR="000D542B" w:rsidRPr="00B9648B" w:rsidRDefault="000D542B" w:rsidP="000D542B">
      <w:pPr>
        <w:keepNext/>
        <w:keepLines/>
        <w:spacing w:line="240" w:lineRule="auto"/>
        <w:ind w:firstLine="0"/>
        <w:jc w:val="center"/>
        <w:rPr>
          <w:bCs w:val="0"/>
          <w:snapToGrid/>
          <w:sz w:val="24"/>
          <w:szCs w:val="24"/>
          <w:u w:val="single"/>
        </w:rPr>
      </w:pPr>
    </w:p>
    <w:tbl>
      <w:tblPr>
        <w:tblW w:w="5000" w:type="pct"/>
        <w:tblCellMar>
          <w:left w:w="0" w:type="dxa"/>
          <w:right w:w="0" w:type="dxa"/>
        </w:tblCellMar>
        <w:tblLook w:val="04A0" w:firstRow="1" w:lastRow="0" w:firstColumn="1" w:lastColumn="0" w:noHBand="0" w:noVBand="1"/>
      </w:tblPr>
      <w:tblGrid>
        <w:gridCol w:w="601"/>
        <w:gridCol w:w="7042"/>
        <w:gridCol w:w="2051"/>
      </w:tblGrid>
      <w:tr w:rsidR="00B9648B" w:rsidRPr="00B9648B" w:rsidTr="00EF0CCB">
        <w:trPr>
          <w:cantSplit/>
          <w:trHeight w:val="433"/>
          <w:tblHeader/>
        </w:trPr>
        <w:tc>
          <w:tcPr>
            <w:tcW w:w="310" w:type="pct"/>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
                <w:snapToGrid/>
                <w:sz w:val="24"/>
                <w:szCs w:val="24"/>
              </w:rPr>
            </w:pPr>
            <w:r w:rsidRPr="00B9648B">
              <w:rPr>
                <w:rFonts w:eastAsiaTheme="minorHAnsi"/>
                <w:b/>
                <w:snapToGrid/>
                <w:sz w:val="24"/>
                <w:szCs w:val="24"/>
              </w:rPr>
              <w:t>№</w:t>
            </w:r>
          </w:p>
        </w:tc>
        <w:tc>
          <w:tcPr>
            <w:tcW w:w="3632" w:type="pct"/>
            <w:tcBorders>
              <w:top w:val="single" w:sz="8" w:space="0" w:color="auto"/>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after="120" w:line="240" w:lineRule="auto"/>
              <w:ind w:firstLine="0"/>
              <w:jc w:val="center"/>
              <w:outlineLvl w:val="2"/>
              <w:rPr>
                <w:bCs w:val="0"/>
                <w:snapToGrid/>
                <w:sz w:val="24"/>
                <w:szCs w:val="24"/>
              </w:rPr>
            </w:pPr>
            <w:r w:rsidRPr="00B9648B">
              <w:rPr>
                <w:b/>
                <w:snapToGrid/>
                <w:sz w:val="24"/>
                <w:szCs w:val="24"/>
              </w:rPr>
              <w:t>Наименование документа</w:t>
            </w:r>
          </w:p>
        </w:tc>
        <w:tc>
          <w:tcPr>
            <w:tcW w:w="1058" w:type="pct"/>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after="120" w:line="240" w:lineRule="auto"/>
              <w:ind w:firstLine="0"/>
              <w:jc w:val="center"/>
              <w:outlineLvl w:val="2"/>
              <w:rPr>
                <w:bCs w:val="0"/>
                <w:snapToGrid/>
                <w:sz w:val="24"/>
                <w:szCs w:val="24"/>
              </w:rPr>
            </w:pPr>
            <w:r w:rsidRPr="00B9648B">
              <w:rPr>
                <w:b/>
                <w:snapToGrid/>
                <w:sz w:val="24"/>
                <w:szCs w:val="24"/>
              </w:rPr>
              <w:t>Время предоставления</w:t>
            </w:r>
          </w:p>
        </w:tc>
      </w:tr>
      <w:tr w:rsidR="00B9648B" w:rsidRPr="00B9648B" w:rsidTr="00EF0CCB">
        <w:trPr>
          <w:cantSplit/>
          <w:trHeight w:val="283"/>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after="120" w:line="240" w:lineRule="auto"/>
              <w:ind w:firstLine="0"/>
              <w:jc w:val="center"/>
              <w:outlineLvl w:val="2"/>
              <w:rPr>
                <w:bCs w:val="0"/>
                <w:snapToGrid/>
                <w:sz w:val="24"/>
                <w:szCs w:val="24"/>
              </w:rPr>
            </w:pPr>
            <w:r w:rsidRPr="00B9648B">
              <w:rPr>
                <w:b/>
                <w:snapToGrid/>
                <w:sz w:val="24"/>
                <w:szCs w:val="24"/>
              </w:rPr>
              <w:t>КОТЛЫ, СОСУДЫ, ТРУБОПРОВОДЫ пара и горячей воды.</w:t>
            </w: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outlineLvl w:val="2"/>
              <w:rPr>
                <w:bCs w:val="0"/>
                <w:snapToGrid/>
                <w:sz w:val="24"/>
                <w:szCs w:val="24"/>
              </w:rPr>
            </w:pPr>
            <w:r w:rsidRPr="00B9648B">
              <w:rPr>
                <w:b/>
                <w:snapToGrid/>
                <w:sz w:val="24"/>
                <w:szCs w:val="24"/>
              </w:rPr>
              <w:t>Единая сварочная документация (допускная, сдаточная) при проведении работ на объектах предприятия.</w:t>
            </w:r>
          </w:p>
          <w:p w:rsidR="000D542B" w:rsidRPr="00B9648B" w:rsidRDefault="000D542B" w:rsidP="00833D44">
            <w:pPr>
              <w:keepNext/>
              <w:snapToGrid w:val="0"/>
              <w:spacing w:line="240" w:lineRule="auto"/>
              <w:ind w:firstLine="0"/>
              <w:jc w:val="center"/>
              <w:outlineLvl w:val="2"/>
              <w:rPr>
                <w:bCs w:val="0"/>
                <w:snapToGrid/>
                <w:sz w:val="24"/>
                <w:szCs w:val="24"/>
              </w:rPr>
            </w:pPr>
            <w:r w:rsidRPr="00B9648B">
              <w:rPr>
                <w:b/>
                <w:snapToGrid/>
                <w:sz w:val="24"/>
                <w:szCs w:val="24"/>
              </w:rPr>
              <w:t>Допускная документация предоставляются до начала выполнения работ, сдаточная по окончанию выполнения работ.</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Выписка о допуске к определенному виду или видам работ СРО,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Свидетельство об аттестации технологии сварки НАКС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Свидетельство об аттестации ЛНК НАКС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Удостоверение начальника ЛНК,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Удостоверение дефектоскопистов,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6</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Свидетельство об аттестации сварочного оборудования НАКС,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7</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Свидетельство об аттестации сварочных материалов НАКС,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8</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Свидетельство об аттестации оборудования ЛНК,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9</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Свидетельство о прохождении метрологической поверки приборов контроля ЛНК.</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tcPr>
          <w:p w:rsidR="000D542B" w:rsidRPr="00B9648B" w:rsidRDefault="000D542B" w:rsidP="00833D44">
            <w:pPr>
              <w:keepNext/>
              <w:snapToGrid w:val="0"/>
              <w:spacing w:line="240" w:lineRule="auto"/>
              <w:ind w:firstLine="0"/>
              <w:jc w:val="center"/>
              <w:rPr>
                <w:rFonts w:eastAsiaTheme="minorHAnsi"/>
                <w:bCs w:val="0"/>
                <w:snapToGrid/>
                <w:sz w:val="24"/>
                <w:szCs w:val="24"/>
              </w:rPr>
            </w:pP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10</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Технологическая инструкция процесса сварки КСС.</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11</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Удостоверение руководителя сварочных работ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13</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Удостоверение(я) сварщика(ов) заверенные копии. Протокол(ы) аттестации сварщика(ов) заверенные копии (по требованию).</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14</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Сведения о сварщиках, выполнявших сварочные работы.</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15</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Выписка из приказа о клеймах, заверенная копия.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16</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Копии сертификатов на электроды, сварочную проволоку.</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17</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прокалки электродов.</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18</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проверку сварочно-технологических свойств электродов.</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19</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сварку допускного соединения КСС.</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lastRenderedPageBreak/>
              <w:t>20</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Заключение ЛНК на КСС.</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21</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Журнал сварочных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22</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приемки сборки сварных соединений под сварку.</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23</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Схема расположения сварных стыков (сварочный формуляр).</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24</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Сведения о сварных соединениях и результатах их контроля (в том числе сводная таблица).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25</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Акты ВИК.</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26</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Заключения ЛНК на сварные соединения согласно сварочного формуляра.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
                <w:snapToGrid/>
                <w:sz w:val="24"/>
                <w:szCs w:val="24"/>
              </w:rPr>
            </w:pPr>
            <w:r w:rsidRPr="00B9648B">
              <w:rPr>
                <w:rFonts w:eastAsiaTheme="minorHAnsi"/>
                <w:b/>
                <w:snapToGrid/>
                <w:sz w:val="24"/>
                <w:szCs w:val="24"/>
              </w:rPr>
              <w:t>Общие 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27</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Утвержденная и согласованная в установленном порядке проектная документация со всеми изменениями. Паспорта, руководства по эксплуатации, сертификаты соответствия с приложениями (заверенные копии) на основной материал (трубы, фасонные изделия, изоляционный материал, трубопроводную арматуру, приборы и др. оборудование) в случае если заказчиком (закупщиком), его (по договору) была непосредственно подрядная организация.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28</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Заключение экспертизы промышленной безопасности на проектную документацию, прошедшее регистрацию в Ростехнадзоре в установленном порядке</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454"/>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29</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Документы, подтверждающие соответствие составных частей требованиям ТР ТС 032/2013.</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54"/>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30</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График производства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175"/>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31</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Журнал производства работ (общий журнал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Допускные документы</w:t>
            </w: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
                <w:snapToGrid/>
                <w:sz w:val="24"/>
                <w:szCs w:val="24"/>
              </w:rPr>
            </w:pPr>
            <w:r w:rsidRPr="00B9648B">
              <w:rPr>
                <w:rFonts w:eastAsiaTheme="minorHAnsi"/>
                <w:b/>
                <w:snapToGrid/>
                <w:sz w:val="24"/>
                <w:szCs w:val="24"/>
              </w:rPr>
              <w:t>КОТЛЫ</w:t>
            </w: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pacing w:line="240" w:lineRule="auto"/>
              <w:ind w:firstLine="0"/>
              <w:jc w:val="left"/>
              <w:rPr>
                <w:rFonts w:eastAsiaTheme="minorHAnsi"/>
                <w:b/>
                <w:snapToGrid/>
                <w:sz w:val="24"/>
                <w:szCs w:val="24"/>
              </w:rPr>
            </w:pPr>
            <w:r w:rsidRPr="00B9648B">
              <w:rPr>
                <w:rFonts w:eastAsiaTheme="minorHAnsi"/>
                <w:b/>
                <w:snapToGrid/>
                <w:sz w:val="24"/>
                <w:szCs w:val="24"/>
              </w:rPr>
              <w:t>Документы предоставляются по завершению монтажа, сборки, до проведения</w:t>
            </w:r>
          </w:p>
          <w:p w:rsidR="000D542B" w:rsidRPr="00B9648B" w:rsidRDefault="000D542B" w:rsidP="00833D44">
            <w:pPr>
              <w:keepNext/>
              <w:snapToGrid w:val="0"/>
              <w:spacing w:line="240" w:lineRule="auto"/>
              <w:ind w:firstLine="0"/>
              <w:jc w:val="left"/>
              <w:rPr>
                <w:rFonts w:eastAsiaTheme="minorHAnsi"/>
                <w:b/>
                <w:snapToGrid/>
                <w:sz w:val="24"/>
                <w:szCs w:val="24"/>
              </w:rPr>
            </w:pPr>
            <w:r w:rsidRPr="00B9648B">
              <w:rPr>
                <w:rFonts w:eastAsiaTheme="minorHAnsi"/>
                <w:b/>
                <w:snapToGrid/>
                <w:sz w:val="24"/>
                <w:szCs w:val="24"/>
              </w:rPr>
              <w:t>гидравлических испытаний</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32</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Программа гидравлических испытаний.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33</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Акты приемки скрытых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34</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прогонку шаром труб поверхностей нагрева котла.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35</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промывку котла.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
                <w:snapToGrid/>
                <w:sz w:val="24"/>
                <w:szCs w:val="24"/>
              </w:rPr>
              <w:t>Гидравлическое испытание</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36</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гидравлическое испытание котла.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lastRenderedPageBreak/>
              <w:t>37</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приемки обмуровочных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38</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Комплект рабочих чертежей с подтверждением соответствия выполненных работ этим чертежам или с указанием внесенных в них изменений, согласованных с организацией-изготовителем котла.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39</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приемки из капитального ремонта.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40</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Удостоверение (свидетельство) о качестве ремонта котла и изготовления элементов котла.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
                <w:snapToGrid/>
                <w:sz w:val="24"/>
                <w:szCs w:val="24"/>
              </w:rPr>
              <w:t>Режимно-наладочные испытания</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41</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Разрешение от надзорных органов (Ростехнадзор) на проведение ПНР.</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42</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Отчет о проведении режимно-наладочных испытаний.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43</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Режимные карты.</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44</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готовности оборудования под давлением к вводу в эксплуатацию (совместно с эксплуатирующей организацией) по результатам проверки готовности оборудования под давлением к пуску и организации надзора за его эксплуатацией (представитель Ростехнадзора по согласованию)</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45</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Паспорт котла, сосуда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tcPr>
          <w:p w:rsidR="000D542B" w:rsidRPr="00B9648B" w:rsidRDefault="000D542B" w:rsidP="00833D44">
            <w:pPr>
              <w:keepNext/>
              <w:snapToGrid w:val="0"/>
              <w:spacing w:line="240" w:lineRule="auto"/>
              <w:ind w:firstLine="0"/>
              <w:jc w:val="center"/>
              <w:rPr>
                <w:rFonts w:eastAsiaTheme="minorHAnsi"/>
                <w:bCs w:val="0"/>
                <w:snapToGrid/>
                <w:sz w:val="24"/>
                <w:szCs w:val="24"/>
              </w:rPr>
            </w:pP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
                <w:snapToGrid/>
                <w:sz w:val="24"/>
                <w:szCs w:val="24"/>
              </w:rPr>
              <w:t>ТРУБОПРОВОДЫ пара и горячей воды</w:t>
            </w: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
                <w:snapToGrid/>
                <w:sz w:val="24"/>
                <w:szCs w:val="24"/>
              </w:rPr>
            </w:pPr>
            <w:r w:rsidRPr="00B9648B">
              <w:rPr>
                <w:rFonts w:eastAsiaTheme="minorHAnsi"/>
                <w:b/>
                <w:snapToGrid/>
                <w:sz w:val="24"/>
                <w:szCs w:val="24"/>
              </w:rPr>
              <w:t xml:space="preserve">Документы (пункты 44-54) предоставляются по завершению монтажа, сборки, </w:t>
            </w:r>
            <w:r w:rsidRPr="00B9648B">
              <w:rPr>
                <w:rFonts w:eastAsiaTheme="minorHAnsi"/>
                <w:b/>
                <w:snapToGrid/>
                <w:sz w:val="24"/>
                <w:szCs w:val="24"/>
              </w:rPr>
              <w:br/>
              <w:t>до проведения гидравлических испытаний</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46</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Журнал учета результатов входного контроля (материалы)</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0D542B" w:rsidRPr="00B9648B" w:rsidRDefault="000D542B" w:rsidP="00833D44">
            <w:pPr>
              <w:keepNext/>
              <w:snapToGrid w:val="0"/>
              <w:spacing w:line="240" w:lineRule="auto"/>
              <w:ind w:firstLine="0"/>
              <w:jc w:val="center"/>
              <w:rPr>
                <w:rFonts w:eastAsiaTheme="minorHAnsi"/>
                <w:bCs w:val="0"/>
                <w:snapToGrid/>
                <w:sz w:val="24"/>
                <w:szCs w:val="24"/>
              </w:rPr>
            </w:pP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47</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Журнал бетонных работ (при монтаже свайных оснований, опорных конструкций и т.д.).</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0D542B" w:rsidRPr="00B9648B" w:rsidRDefault="000D542B" w:rsidP="00833D44">
            <w:pPr>
              <w:keepNext/>
              <w:snapToGrid w:val="0"/>
              <w:spacing w:line="240" w:lineRule="auto"/>
              <w:ind w:firstLine="0"/>
              <w:jc w:val="center"/>
              <w:rPr>
                <w:rFonts w:eastAsiaTheme="minorHAnsi"/>
                <w:bCs w:val="0"/>
                <w:snapToGrid/>
                <w:sz w:val="24"/>
                <w:szCs w:val="24"/>
              </w:rPr>
            </w:pP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48</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Исполнительная схема (чертежи) трубопровода.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49</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Программа гидравлических испытаний.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50</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
                <w:snapToGrid/>
                <w:sz w:val="24"/>
                <w:szCs w:val="24"/>
              </w:rPr>
            </w:pPr>
            <w:r w:rsidRPr="00B9648B">
              <w:rPr>
                <w:rFonts w:eastAsiaTheme="minorHAnsi"/>
                <w:bCs w:val="0"/>
                <w:snapToGrid/>
                <w:sz w:val="24"/>
                <w:szCs w:val="24"/>
              </w:rPr>
              <w:t>Акты о промежуточной приемке отдельных ответственных конструкций (неподвижных опор, пружинных подвесов, несущих металлических и сборных железобетонных конструкций), готовности к укладке трубопроводов.</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Акты приемки скрытых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51.1</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разбивку теплотрассы (при новом строительстве тепловых сетей).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51.2</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Акты на устройство фундаментов (устройство песчаной подсыпки и щебёночной подготовки, на устройство бетонной подготовки, на армирование фундаментов, на проведение гидроизоляции фундаментов, на установку анкерных болтов, на погружение свай).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lastRenderedPageBreak/>
              <w:t>51.3</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Акты на работы по устройству основания под каналы, трубопроводы, футляры, тепловые камеры, дренажные колодцы, неподвижные опоры и т.д.</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51.4</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монтаж ж/б лотков и плит перекрытий.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51.5</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устройство тепловых камер (при выполнении данных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51.6</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гидроизоляцию наружных поверхностей лотков, плит перекрытий и тепловых камер, дренажных колодцев, ж/б изделий.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51.7</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монтаж трубопроводов тепловой сети.</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51.8</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монтаж футляров (гильз) (при выполнении данных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51.9</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ревизию запорной арматуры и монтаж запорной арматуры тепловой сети.</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51.10</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антикоррозийное покрытие трубопроводов с подвесной изоляцией (отдельных мест при применении предизолированных трубопроводов), металлоконструкций.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tcPr>
          <w:p w:rsidR="000D542B" w:rsidRPr="00B9648B" w:rsidRDefault="000D542B" w:rsidP="00833D44">
            <w:pPr>
              <w:keepNext/>
              <w:spacing w:line="240" w:lineRule="auto"/>
              <w:ind w:firstLine="0"/>
              <w:jc w:val="center"/>
              <w:rPr>
                <w:rFonts w:eastAsiaTheme="minorHAnsi"/>
                <w:bCs w:val="0"/>
                <w:snapToGrid/>
                <w:sz w:val="24"/>
                <w:szCs w:val="24"/>
              </w:rPr>
            </w:pPr>
          </w:p>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51.11</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тепловую изоляцию трубопроводов.</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51.12</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монтаж подвижных и неподвижных опор.</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51.13</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герметизацию узлов прохода трубопроводов тепловой трассы  через стены тепловой камеры, стены подвалов зданий, на выходе из футляров.</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51.14</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обратную засыпку песком котлована.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51.15</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о растяжке компенсаторов.</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52</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промывку, продувку трубопровода.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53</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прокрутки арматуры с электроприводом, работоспособность шкафов управления.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54</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на монтаж сигнальных проводников системы ОДК (при выполнении данных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232"/>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55</w:t>
            </w:r>
          </w:p>
        </w:tc>
        <w:tc>
          <w:tcPr>
            <w:tcW w:w="3632" w:type="pct"/>
            <w:tcBorders>
              <w:top w:val="nil"/>
              <w:left w:val="nil"/>
              <w:bottom w:val="single" w:sz="8" w:space="0" w:color="auto"/>
              <w:right w:val="nil"/>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работоспособности систем ОДК (при выполнении данных работ).</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56</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Исполнительная съемка, выполненная МУ «Центр обеспечения градостроительной деятельности» в масштабе 1:500 с оригинальной печатью указанной организации (при новом строительстве тепловых сетей).</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tcPr>
          <w:p w:rsidR="000D542B" w:rsidRPr="00B9648B" w:rsidRDefault="000D542B" w:rsidP="00833D44">
            <w:pPr>
              <w:keepNext/>
              <w:spacing w:line="240" w:lineRule="auto"/>
              <w:ind w:firstLine="0"/>
              <w:jc w:val="center"/>
              <w:rPr>
                <w:rFonts w:eastAsiaTheme="minorHAnsi"/>
                <w:bCs w:val="0"/>
                <w:snapToGrid/>
                <w:sz w:val="24"/>
                <w:szCs w:val="24"/>
              </w:rPr>
            </w:pPr>
          </w:p>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57</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Заключение экспертизы промышленной безопасности на трубопровод в случае, если трубопровод не подлежит оценке соответсвия требованиям ТР ТС 032/2013</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5000" w:type="pct"/>
            <w:gridSpan w:val="3"/>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
                <w:snapToGrid/>
                <w:sz w:val="24"/>
                <w:szCs w:val="24"/>
              </w:rPr>
              <w:t>Гидравлическое испытание.</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58</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
                <w:snapToGrid/>
                <w:sz w:val="24"/>
                <w:szCs w:val="24"/>
              </w:rPr>
            </w:pPr>
            <w:r w:rsidRPr="00B9648B">
              <w:rPr>
                <w:rFonts w:eastAsiaTheme="minorHAnsi"/>
                <w:b/>
                <w:snapToGrid/>
                <w:sz w:val="24"/>
                <w:szCs w:val="24"/>
              </w:rPr>
              <w:t>Акт на гидравлическое испытание трубопровода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lastRenderedPageBreak/>
              <w:t>59</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Удостоверение (свидетельство) о качестве монтажа (трубопроводов с установленным на нем оборудования).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60</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Паспорт трубопровода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61</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приемки из капитального ремонта.</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0D542B" w:rsidRPr="00B9648B" w:rsidRDefault="000D542B" w:rsidP="00833D44">
            <w:pPr>
              <w:keepNext/>
              <w:snapToGrid w:val="0"/>
              <w:spacing w:line="240" w:lineRule="auto"/>
              <w:ind w:firstLine="0"/>
              <w:jc w:val="left"/>
              <w:rPr>
                <w:rFonts w:eastAsiaTheme="minorHAnsi"/>
                <w:bCs w:val="0"/>
                <w:snapToGrid/>
                <w:sz w:val="24"/>
                <w:szCs w:val="24"/>
              </w:rPr>
            </w:pP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
                <w:snapToGrid/>
                <w:sz w:val="24"/>
                <w:szCs w:val="24"/>
              </w:rPr>
            </w:pPr>
            <w:r w:rsidRPr="00B9648B">
              <w:rPr>
                <w:rFonts w:eastAsiaTheme="minorHAnsi"/>
                <w:b/>
                <w:snapToGrid/>
                <w:sz w:val="24"/>
                <w:szCs w:val="24"/>
              </w:rPr>
              <w:t>Режимно-наладочные испытания:</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0D542B" w:rsidRPr="00B9648B" w:rsidRDefault="000D542B" w:rsidP="00833D44">
            <w:pPr>
              <w:keepNext/>
              <w:snapToGrid w:val="0"/>
              <w:spacing w:line="240" w:lineRule="auto"/>
              <w:ind w:firstLine="0"/>
              <w:jc w:val="center"/>
              <w:rPr>
                <w:rFonts w:eastAsiaTheme="minorHAnsi"/>
                <w:bCs w:val="0"/>
                <w:snapToGrid/>
                <w:sz w:val="24"/>
                <w:szCs w:val="24"/>
              </w:rPr>
            </w:pP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62</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Наладка циркуляции теплоносителя, проверка работы запорной арматуры, регулирующих устройств.</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B9648B" w:rsidRPr="00B9648B" w:rsidTr="00EF0CCB">
        <w:trPr>
          <w:cantSplit/>
          <w:trHeight w:val="337"/>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63</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о комплексном опробовании трубопроводов в течение 24 часов.</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r w:rsidR="000D542B" w:rsidRPr="00B9648B" w:rsidTr="00EF0CCB">
        <w:trPr>
          <w:cantSplit/>
          <w:trHeight w:val="395"/>
        </w:trPr>
        <w:tc>
          <w:tcPr>
            <w:tcW w:w="310"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64</w:t>
            </w:r>
          </w:p>
        </w:tc>
        <w:tc>
          <w:tcPr>
            <w:tcW w:w="3632" w:type="pct"/>
            <w:tcBorders>
              <w:top w:val="nil"/>
              <w:left w:val="nil"/>
              <w:bottom w:val="single" w:sz="8" w:space="0" w:color="auto"/>
              <w:right w:val="nil"/>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left"/>
              <w:rPr>
                <w:rFonts w:eastAsiaTheme="minorHAnsi"/>
                <w:bCs w:val="0"/>
                <w:snapToGrid/>
                <w:sz w:val="24"/>
                <w:szCs w:val="24"/>
              </w:rPr>
            </w:pPr>
            <w:r w:rsidRPr="00B9648B">
              <w:rPr>
                <w:rFonts w:eastAsiaTheme="minorHAnsi"/>
                <w:bCs w:val="0"/>
                <w:snapToGrid/>
                <w:sz w:val="24"/>
                <w:szCs w:val="24"/>
              </w:rPr>
              <w:t>Акт готовности оборудования под давлением к вводу в эксплуатацию (совместно с эксплуатирующей организацией) по результатам проверки готовности оборудования под давлением к пуску и организации надзора за его эксплуатацией (представитель Ростехнадзора по согласованию)</w:t>
            </w:r>
          </w:p>
        </w:tc>
        <w:tc>
          <w:tcPr>
            <w:tcW w:w="1058" w:type="pc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0D542B" w:rsidRPr="00B9648B" w:rsidRDefault="000D542B" w:rsidP="00833D44">
            <w:pPr>
              <w:keepNext/>
              <w:snapToGrid w:val="0"/>
              <w:spacing w:line="240" w:lineRule="auto"/>
              <w:ind w:firstLine="0"/>
              <w:jc w:val="center"/>
              <w:rPr>
                <w:rFonts w:eastAsiaTheme="minorHAnsi"/>
                <w:bCs w:val="0"/>
                <w:snapToGrid/>
                <w:sz w:val="24"/>
                <w:szCs w:val="24"/>
              </w:rPr>
            </w:pPr>
            <w:r w:rsidRPr="00B9648B">
              <w:rPr>
                <w:rFonts w:eastAsiaTheme="minorHAnsi"/>
                <w:bCs w:val="0"/>
                <w:snapToGrid/>
                <w:sz w:val="24"/>
                <w:szCs w:val="24"/>
              </w:rPr>
              <w:t>Сдаточные документы</w:t>
            </w:r>
          </w:p>
        </w:tc>
      </w:tr>
    </w:tbl>
    <w:p w:rsidR="000D542B" w:rsidRPr="00B9648B" w:rsidRDefault="000D542B" w:rsidP="000D542B">
      <w:pPr>
        <w:keepNext/>
        <w:keepLines/>
        <w:spacing w:line="240" w:lineRule="auto"/>
        <w:ind w:firstLine="0"/>
        <w:jc w:val="center"/>
        <w:rPr>
          <w:bCs w:val="0"/>
          <w:snapToGrid/>
          <w:sz w:val="24"/>
          <w:szCs w:val="24"/>
          <w:u w:val="single"/>
        </w:rPr>
      </w:pPr>
    </w:p>
    <w:p w:rsidR="000D542B" w:rsidRPr="00B9648B" w:rsidRDefault="000D542B" w:rsidP="000D542B">
      <w:pPr>
        <w:keepNext/>
        <w:keepLines/>
        <w:suppressAutoHyphens/>
        <w:spacing w:line="240" w:lineRule="auto"/>
        <w:ind w:right="-1" w:firstLine="0"/>
        <w:jc w:val="right"/>
        <w:rPr>
          <w:sz w:val="24"/>
          <w:szCs w:val="24"/>
        </w:rPr>
      </w:pPr>
    </w:p>
    <w:p w:rsidR="00CB6BEC" w:rsidRPr="00B9648B" w:rsidRDefault="00CB6BEC" w:rsidP="00CB6BEC">
      <w:pPr>
        <w:keepNext/>
        <w:keepLines/>
        <w:suppressAutoHyphens/>
        <w:spacing w:line="240" w:lineRule="auto"/>
        <w:ind w:right="-1" w:firstLine="0"/>
        <w:rPr>
          <w:b/>
          <w:sz w:val="24"/>
          <w:szCs w:val="24"/>
        </w:rPr>
      </w:pPr>
      <w:r w:rsidRPr="00B9648B">
        <w:rPr>
          <w:b/>
          <w:sz w:val="24"/>
          <w:szCs w:val="24"/>
        </w:rPr>
        <w:t xml:space="preserve">   ЗАКАЗЧИК:            </w:t>
      </w:r>
      <w:r w:rsidRPr="00B9648B">
        <w:rPr>
          <w:b/>
          <w:sz w:val="24"/>
          <w:szCs w:val="24"/>
        </w:rPr>
        <w:tab/>
      </w:r>
      <w:r w:rsidRPr="00B9648B">
        <w:rPr>
          <w:b/>
          <w:sz w:val="24"/>
          <w:szCs w:val="24"/>
        </w:rPr>
        <w:tab/>
      </w:r>
      <w:r w:rsidRPr="00B9648B">
        <w:rPr>
          <w:b/>
          <w:sz w:val="24"/>
          <w:szCs w:val="24"/>
        </w:rPr>
        <w:tab/>
      </w:r>
      <w:r w:rsidRPr="00B9648B">
        <w:rPr>
          <w:b/>
          <w:sz w:val="24"/>
          <w:szCs w:val="24"/>
        </w:rPr>
        <w:tab/>
      </w:r>
      <w:r w:rsidRPr="00B9648B">
        <w:rPr>
          <w:b/>
          <w:sz w:val="24"/>
          <w:szCs w:val="24"/>
        </w:rPr>
        <w:tab/>
        <w:t>ПОДРЯДЧИК:</w:t>
      </w:r>
    </w:p>
    <w:p w:rsidR="00CB6BEC" w:rsidRPr="00B9648B" w:rsidRDefault="00CB6BEC" w:rsidP="00CB6BEC">
      <w:pPr>
        <w:keepNext/>
        <w:keepLines/>
        <w:suppressAutoHyphens/>
        <w:spacing w:line="240" w:lineRule="auto"/>
        <w:ind w:right="-1"/>
        <w:rPr>
          <w:sz w:val="24"/>
          <w:szCs w:val="24"/>
        </w:rPr>
      </w:pPr>
    </w:p>
    <w:p w:rsidR="000D542B" w:rsidRPr="00B9648B" w:rsidRDefault="00CB6BEC" w:rsidP="00CB6BEC">
      <w:pPr>
        <w:keepNext/>
        <w:keepLines/>
        <w:spacing w:after="200" w:line="276" w:lineRule="auto"/>
        <w:ind w:firstLine="0"/>
        <w:jc w:val="left"/>
        <w:rPr>
          <w:sz w:val="24"/>
          <w:szCs w:val="24"/>
        </w:rPr>
      </w:pPr>
      <w:r w:rsidRPr="00B9648B">
        <w:rPr>
          <w:sz w:val="24"/>
          <w:szCs w:val="24"/>
        </w:rPr>
        <w:t xml:space="preserve">_____________ /___________/ </w:t>
      </w:r>
      <w:r w:rsidRPr="00B9648B">
        <w:rPr>
          <w:sz w:val="24"/>
          <w:szCs w:val="24"/>
        </w:rPr>
        <w:tab/>
      </w:r>
      <w:r w:rsidRPr="00B9648B">
        <w:rPr>
          <w:sz w:val="24"/>
          <w:szCs w:val="24"/>
        </w:rPr>
        <w:tab/>
        <w:t>_____________ /___________/</w:t>
      </w:r>
    </w:p>
    <w:p w:rsidR="00CB6BEC" w:rsidRPr="00B9648B" w:rsidRDefault="00CB6BEC">
      <w:pPr>
        <w:spacing w:after="200" w:line="276" w:lineRule="auto"/>
        <w:ind w:firstLine="0"/>
        <w:jc w:val="left"/>
        <w:rPr>
          <w:sz w:val="24"/>
          <w:szCs w:val="24"/>
        </w:rPr>
      </w:pPr>
      <w:r w:rsidRPr="00B9648B">
        <w:rPr>
          <w:sz w:val="24"/>
          <w:szCs w:val="24"/>
        </w:rPr>
        <w:br w:type="page"/>
      </w:r>
    </w:p>
    <w:p w:rsidR="000D542B" w:rsidRPr="00B9648B" w:rsidRDefault="000D542B" w:rsidP="000D542B">
      <w:pPr>
        <w:keepNext/>
        <w:keepLines/>
        <w:suppressAutoHyphens/>
        <w:spacing w:line="240" w:lineRule="auto"/>
        <w:ind w:right="-1" w:firstLine="0"/>
        <w:jc w:val="right"/>
        <w:rPr>
          <w:sz w:val="24"/>
          <w:szCs w:val="24"/>
        </w:rPr>
      </w:pPr>
      <w:r w:rsidRPr="00B9648B">
        <w:rPr>
          <w:sz w:val="24"/>
          <w:szCs w:val="24"/>
        </w:rPr>
        <w:lastRenderedPageBreak/>
        <w:t>Приложение № 7</w:t>
      </w:r>
    </w:p>
    <w:p w:rsidR="000D542B" w:rsidRPr="00B9648B" w:rsidRDefault="000D542B" w:rsidP="000D542B">
      <w:pPr>
        <w:keepNext/>
        <w:keepLines/>
        <w:suppressAutoHyphens/>
        <w:spacing w:line="240" w:lineRule="auto"/>
        <w:ind w:right="-1" w:firstLine="0"/>
        <w:jc w:val="right"/>
        <w:rPr>
          <w:sz w:val="24"/>
          <w:szCs w:val="24"/>
        </w:rPr>
      </w:pPr>
      <w:r w:rsidRPr="00B9648B">
        <w:rPr>
          <w:sz w:val="24"/>
          <w:szCs w:val="24"/>
        </w:rPr>
        <w:t>к договору подряда № ______от _________</w:t>
      </w:r>
    </w:p>
    <w:p w:rsidR="000D542B" w:rsidRPr="00B9648B" w:rsidRDefault="000D542B" w:rsidP="000D542B">
      <w:pPr>
        <w:keepNext/>
        <w:keepLines/>
        <w:suppressAutoHyphens/>
        <w:spacing w:line="240" w:lineRule="auto"/>
        <w:ind w:right="-1" w:firstLine="0"/>
        <w:jc w:val="center"/>
        <w:rPr>
          <w:b/>
          <w:sz w:val="24"/>
          <w:szCs w:val="24"/>
        </w:rPr>
      </w:pPr>
    </w:p>
    <w:p w:rsidR="000D542B" w:rsidRPr="00B9648B" w:rsidRDefault="000D542B" w:rsidP="000D542B">
      <w:pPr>
        <w:keepNext/>
        <w:keepLines/>
        <w:suppressAutoHyphens/>
        <w:spacing w:line="240" w:lineRule="auto"/>
        <w:ind w:right="-1" w:firstLine="0"/>
        <w:jc w:val="center"/>
        <w:rPr>
          <w:b/>
          <w:sz w:val="24"/>
          <w:szCs w:val="24"/>
        </w:rPr>
      </w:pPr>
    </w:p>
    <w:tbl>
      <w:tblPr>
        <w:tblW w:w="0" w:type="auto"/>
        <w:tblLook w:val="04A0" w:firstRow="1" w:lastRow="0" w:firstColumn="1" w:lastColumn="0" w:noHBand="0" w:noVBand="1"/>
      </w:tblPr>
      <w:tblGrid>
        <w:gridCol w:w="9854"/>
      </w:tblGrid>
      <w:tr w:rsidR="000D542B" w:rsidRPr="00B9648B" w:rsidTr="00EF0CCB">
        <w:trPr>
          <w:trHeight w:val="315"/>
        </w:trPr>
        <w:tc>
          <w:tcPr>
            <w:tcW w:w="9854" w:type="dxa"/>
            <w:tcBorders>
              <w:top w:val="nil"/>
              <w:left w:val="nil"/>
              <w:bottom w:val="single" w:sz="4" w:space="0" w:color="auto"/>
              <w:right w:val="nil"/>
            </w:tcBorders>
            <w:shd w:val="clear" w:color="auto" w:fill="auto"/>
            <w:noWrap/>
            <w:vAlign w:val="center"/>
            <w:hideMark/>
          </w:tcPr>
          <w:p w:rsidR="000D542B" w:rsidRPr="00B9648B" w:rsidRDefault="000D542B" w:rsidP="000D542B">
            <w:pPr>
              <w:keepNext/>
              <w:keepLines/>
              <w:suppressAutoHyphens/>
              <w:spacing w:line="240" w:lineRule="auto"/>
              <w:ind w:right="-1" w:firstLine="0"/>
              <w:jc w:val="center"/>
              <w:rPr>
                <w:b/>
                <w:sz w:val="24"/>
                <w:szCs w:val="24"/>
              </w:rPr>
            </w:pPr>
            <w:r w:rsidRPr="00B9648B">
              <w:rPr>
                <w:b/>
                <w:sz w:val="24"/>
                <w:szCs w:val="24"/>
              </w:rPr>
              <w:t>Стоимость демонтированных труб при производстве работ</w:t>
            </w:r>
          </w:p>
          <w:p w:rsidR="000D542B" w:rsidRPr="00B9648B" w:rsidRDefault="000D542B" w:rsidP="000D542B">
            <w:pPr>
              <w:keepNext/>
              <w:keepLines/>
              <w:suppressAutoHyphens/>
              <w:spacing w:line="240" w:lineRule="auto"/>
              <w:ind w:right="-1" w:firstLine="0"/>
              <w:jc w:val="center"/>
              <w:rPr>
                <w:b/>
                <w:sz w:val="24"/>
                <w:szCs w:val="24"/>
              </w:rPr>
            </w:pPr>
          </w:p>
          <w:tbl>
            <w:tblPr>
              <w:tblW w:w="5000" w:type="pct"/>
              <w:tblLook w:val="04A0" w:firstRow="1" w:lastRow="0" w:firstColumn="1" w:lastColumn="0" w:noHBand="0" w:noVBand="1"/>
            </w:tblPr>
            <w:tblGrid>
              <w:gridCol w:w="3782"/>
              <w:gridCol w:w="5846"/>
            </w:tblGrid>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
                      <w:snapToGrid/>
                      <w:sz w:val="24"/>
                      <w:szCs w:val="24"/>
                    </w:rPr>
                    <w:t>Диаметр трубы, мм</w:t>
                  </w:r>
                </w:p>
              </w:tc>
              <w:tc>
                <w:tcPr>
                  <w:tcW w:w="3036" w:type="pct"/>
                  <w:tcBorders>
                    <w:top w:val="single" w:sz="4" w:space="0" w:color="auto"/>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2"/>
                    <w:jc w:val="center"/>
                    <w:rPr>
                      <w:bCs w:val="0"/>
                      <w:snapToGrid/>
                      <w:sz w:val="24"/>
                      <w:szCs w:val="24"/>
                    </w:rPr>
                  </w:pPr>
                  <w:r w:rsidRPr="00B9648B">
                    <w:rPr>
                      <w:b/>
                      <w:snapToGrid/>
                      <w:sz w:val="24"/>
                      <w:szCs w:val="24"/>
                    </w:rPr>
                    <w:t>Цена  за 1 п.м. без учета НДС</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15</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42,29</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20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54,84</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25</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70,04</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28</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57,49</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32</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81,27</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40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104,07</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42</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109,69</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45</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118,28</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51</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135,46</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57</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192,61</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60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203,52</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76</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262,32</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89</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374,33</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102</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432,47</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108</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459,23</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133</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620,79</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159</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747,99</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219</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1 209,21</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273</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1 517,12</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325</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2 066,22</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377</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2 705,51</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426</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3 389,41</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530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4 236,84</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630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6 042,39</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720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6 922,21</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820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7 900,14</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920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8 877,75</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1020</w:t>
                  </w:r>
                </w:p>
              </w:tc>
              <w:tc>
                <w:tcPr>
                  <w:tcW w:w="3036" w:type="pct"/>
                  <w:tcBorders>
                    <w:top w:val="nil"/>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11 475,23</w:t>
                  </w:r>
                </w:p>
              </w:tc>
            </w:tr>
            <w:tr w:rsidR="00B9648B" w:rsidRPr="00B9648B" w:rsidTr="00EF0CCB">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D542B" w:rsidRPr="00B9648B" w:rsidRDefault="000D542B" w:rsidP="000D542B">
                  <w:pPr>
                    <w:keepNext/>
                    <w:keepLines/>
                    <w:spacing w:line="240" w:lineRule="auto"/>
                    <w:ind w:firstLine="0"/>
                    <w:jc w:val="center"/>
                    <w:rPr>
                      <w:bCs w:val="0"/>
                      <w:snapToGrid/>
                      <w:sz w:val="24"/>
                      <w:szCs w:val="24"/>
                    </w:rPr>
                  </w:pPr>
                  <w:r w:rsidRPr="00B9648B">
                    <w:rPr>
                      <w:bCs w:val="0"/>
                      <w:snapToGrid/>
                      <w:sz w:val="24"/>
                      <w:szCs w:val="24"/>
                    </w:rPr>
                    <w:t>1220</w:t>
                  </w:r>
                </w:p>
              </w:tc>
              <w:tc>
                <w:tcPr>
                  <w:tcW w:w="3036" w:type="pct"/>
                  <w:tcBorders>
                    <w:top w:val="single" w:sz="4" w:space="0" w:color="auto"/>
                    <w:left w:val="nil"/>
                    <w:bottom w:val="single" w:sz="4" w:space="0" w:color="auto"/>
                    <w:right w:val="single" w:sz="4" w:space="0" w:color="auto"/>
                  </w:tcBorders>
                  <w:shd w:val="clear" w:color="auto" w:fill="auto"/>
                  <w:vAlign w:val="bottom"/>
                </w:tcPr>
                <w:p w:rsidR="000D542B" w:rsidRPr="00B9648B" w:rsidRDefault="000D542B" w:rsidP="000D542B">
                  <w:pPr>
                    <w:keepNext/>
                    <w:keepLines/>
                    <w:spacing w:line="240" w:lineRule="auto"/>
                    <w:ind w:firstLineChars="200" w:firstLine="480"/>
                    <w:jc w:val="center"/>
                    <w:rPr>
                      <w:bCs w:val="0"/>
                      <w:snapToGrid/>
                      <w:sz w:val="24"/>
                      <w:szCs w:val="24"/>
                    </w:rPr>
                  </w:pPr>
                  <w:r w:rsidRPr="00B9648B">
                    <w:rPr>
                      <w:bCs w:val="0"/>
                      <w:snapToGrid/>
                      <w:sz w:val="24"/>
                      <w:szCs w:val="24"/>
                    </w:rPr>
                    <w:t>13 750,25</w:t>
                  </w:r>
                </w:p>
              </w:tc>
            </w:tr>
          </w:tbl>
          <w:p w:rsidR="000D542B" w:rsidRPr="00B9648B" w:rsidRDefault="000D542B" w:rsidP="000D542B">
            <w:pPr>
              <w:keepNext/>
              <w:keepLines/>
              <w:suppressAutoHyphens/>
              <w:spacing w:line="240" w:lineRule="auto"/>
              <w:ind w:right="-1" w:firstLine="0"/>
              <w:jc w:val="left"/>
              <w:rPr>
                <w:sz w:val="24"/>
                <w:szCs w:val="24"/>
              </w:rPr>
            </w:pPr>
          </w:p>
        </w:tc>
      </w:tr>
    </w:tbl>
    <w:p w:rsidR="000D542B" w:rsidRPr="00B9648B" w:rsidRDefault="000D542B" w:rsidP="000D542B">
      <w:pPr>
        <w:keepNext/>
        <w:keepLines/>
        <w:tabs>
          <w:tab w:val="left" w:pos="3570"/>
        </w:tabs>
        <w:suppressAutoHyphens/>
        <w:spacing w:line="240" w:lineRule="auto"/>
        <w:ind w:right="-1"/>
        <w:rPr>
          <w:sz w:val="24"/>
          <w:szCs w:val="24"/>
        </w:rPr>
      </w:pPr>
    </w:p>
    <w:p w:rsidR="000D542B" w:rsidRPr="00B9648B" w:rsidRDefault="000D542B" w:rsidP="000D542B">
      <w:pPr>
        <w:keepNext/>
        <w:keepLines/>
        <w:suppressAutoHyphens/>
        <w:spacing w:line="240" w:lineRule="auto"/>
        <w:ind w:right="-1" w:firstLine="0"/>
        <w:rPr>
          <w:b/>
          <w:sz w:val="24"/>
          <w:szCs w:val="24"/>
        </w:rPr>
      </w:pPr>
      <w:r w:rsidRPr="00B9648B">
        <w:rPr>
          <w:b/>
          <w:sz w:val="24"/>
          <w:szCs w:val="24"/>
        </w:rPr>
        <w:t xml:space="preserve">            ЗАКАЗЧИК:            </w:t>
      </w:r>
      <w:r w:rsidRPr="00B9648B">
        <w:rPr>
          <w:b/>
          <w:sz w:val="24"/>
          <w:szCs w:val="24"/>
        </w:rPr>
        <w:tab/>
      </w:r>
      <w:r w:rsidRPr="00B9648B">
        <w:rPr>
          <w:b/>
          <w:sz w:val="24"/>
          <w:szCs w:val="24"/>
        </w:rPr>
        <w:tab/>
      </w:r>
      <w:r w:rsidRPr="00B9648B">
        <w:rPr>
          <w:b/>
          <w:sz w:val="24"/>
          <w:szCs w:val="24"/>
        </w:rPr>
        <w:tab/>
      </w:r>
      <w:r w:rsidRPr="00B9648B">
        <w:rPr>
          <w:b/>
          <w:sz w:val="24"/>
          <w:szCs w:val="24"/>
        </w:rPr>
        <w:tab/>
      </w:r>
      <w:r w:rsidRPr="00B9648B">
        <w:rPr>
          <w:b/>
          <w:sz w:val="24"/>
          <w:szCs w:val="24"/>
        </w:rPr>
        <w:tab/>
        <w:t>ПОДРЯДЧИК:</w:t>
      </w:r>
    </w:p>
    <w:p w:rsidR="000D542B" w:rsidRPr="00B9648B" w:rsidRDefault="000D542B" w:rsidP="000D542B">
      <w:pPr>
        <w:keepNext/>
        <w:keepLines/>
        <w:suppressAutoHyphens/>
        <w:spacing w:line="240" w:lineRule="auto"/>
        <w:ind w:right="-1"/>
        <w:rPr>
          <w:sz w:val="24"/>
          <w:szCs w:val="24"/>
        </w:rPr>
      </w:pPr>
    </w:p>
    <w:p w:rsidR="000D542B" w:rsidRPr="00B9648B" w:rsidRDefault="000D542B" w:rsidP="000D542B">
      <w:pPr>
        <w:keepNext/>
        <w:keepLines/>
        <w:suppressAutoHyphens/>
        <w:spacing w:line="240" w:lineRule="auto"/>
        <w:ind w:right="-1"/>
        <w:rPr>
          <w:sz w:val="24"/>
          <w:szCs w:val="24"/>
        </w:rPr>
      </w:pPr>
      <w:r w:rsidRPr="00B9648B">
        <w:rPr>
          <w:sz w:val="24"/>
          <w:szCs w:val="24"/>
        </w:rPr>
        <w:t xml:space="preserve">_____________ /___________/ </w:t>
      </w:r>
      <w:r w:rsidRPr="00B9648B">
        <w:rPr>
          <w:sz w:val="24"/>
          <w:szCs w:val="24"/>
        </w:rPr>
        <w:tab/>
      </w:r>
      <w:r w:rsidRPr="00B9648B">
        <w:rPr>
          <w:sz w:val="24"/>
          <w:szCs w:val="24"/>
        </w:rPr>
        <w:tab/>
        <w:t xml:space="preserve">_____________ /___________/ </w:t>
      </w:r>
      <w:r w:rsidRPr="00B9648B">
        <w:rPr>
          <w:sz w:val="24"/>
          <w:szCs w:val="24"/>
        </w:rPr>
        <w:br w:type="page"/>
      </w:r>
    </w:p>
    <w:p w:rsidR="000D542B" w:rsidRPr="00B9648B" w:rsidRDefault="000D542B" w:rsidP="000D542B">
      <w:pPr>
        <w:keepNext/>
        <w:keepLines/>
        <w:suppressAutoHyphens/>
        <w:spacing w:line="240" w:lineRule="auto"/>
        <w:ind w:right="-1"/>
        <w:jc w:val="right"/>
        <w:rPr>
          <w:sz w:val="24"/>
          <w:szCs w:val="24"/>
        </w:rPr>
      </w:pPr>
      <w:r w:rsidRPr="00B9648B">
        <w:rPr>
          <w:sz w:val="24"/>
          <w:szCs w:val="24"/>
        </w:rPr>
        <w:lastRenderedPageBreak/>
        <w:t>Приложение № 8</w:t>
      </w:r>
    </w:p>
    <w:p w:rsidR="000D542B" w:rsidRPr="00B9648B" w:rsidRDefault="000D542B" w:rsidP="000D542B">
      <w:pPr>
        <w:keepNext/>
        <w:keepLines/>
        <w:suppressAutoHyphens/>
        <w:spacing w:line="240" w:lineRule="auto"/>
        <w:ind w:right="-1" w:firstLine="709"/>
        <w:jc w:val="right"/>
        <w:rPr>
          <w:sz w:val="24"/>
          <w:szCs w:val="24"/>
        </w:rPr>
      </w:pPr>
      <w:r w:rsidRPr="00B9648B">
        <w:rPr>
          <w:sz w:val="24"/>
          <w:szCs w:val="24"/>
        </w:rPr>
        <w:t>к договору подряда № ______от _________</w:t>
      </w: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center"/>
        <w:rPr>
          <w:b/>
          <w:sz w:val="24"/>
          <w:szCs w:val="24"/>
        </w:rPr>
      </w:pPr>
      <w:r w:rsidRPr="00B9648B">
        <w:rPr>
          <w:b/>
          <w:sz w:val="24"/>
          <w:szCs w:val="24"/>
          <w:u w:val="single"/>
        </w:rPr>
        <w:t>ФОРМА</w:t>
      </w:r>
      <w:r w:rsidRPr="00B9648B">
        <w:rPr>
          <w:b/>
          <w:sz w:val="24"/>
          <w:szCs w:val="24"/>
        </w:rPr>
        <w:t xml:space="preserve"> </w:t>
      </w:r>
    </w:p>
    <w:p w:rsidR="000D542B" w:rsidRPr="00B9648B" w:rsidRDefault="000D542B" w:rsidP="000D542B">
      <w:pPr>
        <w:keepNext/>
        <w:keepLines/>
        <w:suppressAutoHyphens/>
        <w:spacing w:line="240" w:lineRule="auto"/>
        <w:ind w:right="-1"/>
        <w:jc w:val="center"/>
        <w:rPr>
          <w:sz w:val="24"/>
          <w:szCs w:val="24"/>
        </w:rPr>
      </w:pPr>
      <w:r w:rsidRPr="00B9648B">
        <w:rPr>
          <w:b/>
          <w:sz w:val="24"/>
          <w:szCs w:val="24"/>
          <w:u w:val="single"/>
        </w:rPr>
        <w:t>заявления о зачете встречных требований</w:t>
      </w:r>
    </w:p>
    <w:p w:rsidR="000D542B" w:rsidRPr="00B9648B" w:rsidRDefault="000D542B" w:rsidP="000D542B">
      <w:pPr>
        <w:keepNext/>
        <w:keepLines/>
        <w:suppressAutoHyphens/>
        <w:spacing w:line="240" w:lineRule="auto"/>
        <w:ind w:right="-1"/>
        <w:jc w:val="right"/>
        <w:rPr>
          <w:sz w:val="24"/>
          <w:szCs w:val="24"/>
        </w:rPr>
      </w:pPr>
    </w:p>
    <w:tbl>
      <w:tblPr>
        <w:tblStyle w:val="11"/>
        <w:tblW w:w="9747" w:type="dxa"/>
        <w:tblLook w:val="04A0" w:firstRow="1" w:lastRow="0" w:firstColumn="1" w:lastColumn="0" w:noHBand="0" w:noVBand="1"/>
      </w:tblPr>
      <w:tblGrid>
        <w:gridCol w:w="9747"/>
      </w:tblGrid>
      <w:tr w:rsidR="000D542B" w:rsidRPr="00B9648B" w:rsidTr="00EF0CCB">
        <w:trPr>
          <w:trHeight w:val="7877"/>
        </w:trPr>
        <w:tc>
          <w:tcPr>
            <w:tcW w:w="9747" w:type="dxa"/>
            <w:shd w:val="clear" w:color="auto" w:fill="auto"/>
          </w:tcPr>
          <w:p w:rsidR="000D542B" w:rsidRPr="00B9648B" w:rsidRDefault="000D542B" w:rsidP="000D542B">
            <w:pPr>
              <w:keepNext/>
              <w:keepLines/>
              <w:suppressAutoHyphens/>
              <w:spacing w:line="240" w:lineRule="auto"/>
              <w:ind w:right="-1"/>
              <w:jc w:val="center"/>
              <w:rPr>
                <w:b/>
                <w:sz w:val="20"/>
                <w:szCs w:val="20"/>
              </w:rPr>
            </w:pPr>
            <w:r w:rsidRPr="00B9648B">
              <w:rPr>
                <w:b/>
                <w:sz w:val="20"/>
                <w:szCs w:val="20"/>
              </w:rPr>
              <w:t>ЗАЯВЛЕНИЕ О ЗАЧЕТЕ ВСТРЕЧНЫХ ТРЕБОВАНИЙ</w:t>
            </w:r>
          </w:p>
          <w:p w:rsidR="000D542B" w:rsidRPr="00B9648B" w:rsidRDefault="000D542B" w:rsidP="000D542B">
            <w:pPr>
              <w:keepNext/>
              <w:keepLines/>
              <w:suppressAutoHyphens/>
              <w:spacing w:line="240" w:lineRule="auto"/>
              <w:ind w:right="-1"/>
              <w:jc w:val="center"/>
              <w:rPr>
                <w:b/>
                <w:sz w:val="20"/>
                <w:szCs w:val="20"/>
              </w:rPr>
            </w:pPr>
          </w:p>
          <w:p w:rsidR="000D542B" w:rsidRPr="00B9648B" w:rsidRDefault="000D542B" w:rsidP="000D542B">
            <w:pPr>
              <w:keepNext/>
              <w:keepLines/>
              <w:suppressAutoHyphens/>
              <w:spacing w:line="240" w:lineRule="auto"/>
              <w:ind w:right="-1"/>
              <w:jc w:val="right"/>
              <w:rPr>
                <w:sz w:val="20"/>
                <w:szCs w:val="20"/>
              </w:rPr>
            </w:pPr>
          </w:p>
          <w:p w:rsidR="000D542B" w:rsidRPr="00B9648B" w:rsidRDefault="000D542B" w:rsidP="000D542B">
            <w:pPr>
              <w:keepNext/>
              <w:keepLines/>
              <w:suppressAutoHyphens/>
              <w:spacing w:line="240" w:lineRule="auto"/>
              <w:ind w:right="-1" w:firstLine="0"/>
              <w:rPr>
                <w:rFonts w:eastAsia="Calibri"/>
                <w:sz w:val="20"/>
                <w:szCs w:val="20"/>
              </w:rPr>
            </w:pPr>
            <w:r w:rsidRPr="00B9648B">
              <w:rPr>
                <w:rFonts w:eastAsia="Calibri"/>
                <w:sz w:val="20"/>
                <w:szCs w:val="20"/>
              </w:rPr>
              <w:t>город Нижний Новгород</w:t>
            </w:r>
            <w:r w:rsidRPr="00B9648B">
              <w:rPr>
                <w:rFonts w:eastAsia="Calibri"/>
                <w:sz w:val="20"/>
                <w:szCs w:val="20"/>
              </w:rPr>
              <w:tab/>
            </w:r>
            <w:r w:rsidRPr="00B9648B">
              <w:rPr>
                <w:rFonts w:eastAsia="Calibri"/>
                <w:sz w:val="20"/>
                <w:szCs w:val="20"/>
              </w:rPr>
              <w:tab/>
            </w:r>
            <w:r w:rsidRPr="00B9648B">
              <w:rPr>
                <w:rFonts w:eastAsia="Calibri"/>
                <w:sz w:val="20"/>
                <w:szCs w:val="20"/>
              </w:rPr>
              <w:tab/>
            </w:r>
            <w:r w:rsidRPr="00B9648B">
              <w:rPr>
                <w:rFonts w:eastAsia="Calibri"/>
                <w:sz w:val="20"/>
                <w:szCs w:val="20"/>
              </w:rPr>
              <w:tab/>
            </w:r>
            <w:r w:rsidRPr="00B9648B">
              <w:rPr>
                <w:rFonts w:eastAsia="Calibri"/>
                <w:sz w:val="20"/>
                <w:szCs w:val="20"/>
              </w:rPr>
              <w:tab/>
            </w:r>
            <w:r w:rsidRPr="00B9648B">
              <w:rPr>
                <w:rFonts w:eastAsia="Calibri"/>
                <w:sz w:val="20"/>
                <w:szCs w:val="20"/>
              </w:rPr>
              <w:tab/>
              <w:t xml:space="preserve">   </w:t>
            </w:r>
            <w:r w:rsidRPr="00B9648B">
              <w:rPr>
                <w:rFonts w:eastAsia="Calibri"/>
                <w:sz w:val="20"/>
                <w:szCs w:val="20"/>
              </w:rPr>
              <w:tab/>
              <w:t xml:space="preserve">              «____»__________20_ г.</w:t>
            </w:r>
          </w:p>
          <w:p w:rsidR="000D542B" w:rsidRPr="00B9648B" w:rsidRDefault="000D542B" w:rsidP="000D542B">
            <w:pPr>
              <w:keepNext/>
              <w:keepLines/>
              <w:suppressAutoHyphens/>
              <w:spacing w:line="240" w:lineRule="auto"/>
              <w:ind w:right="-1" w:firstLine="709"/>
              <w:rPr>
                <w:rFonts w:eastAsia="Calibri"/>
                <w:sz w:val="20"/>
                <w:szCs w:val="20"/>
                <w:lang w:eastAsia="en-US"/>
              </w:rPr>
            </w:pPr>
          </w:p>
          <w:p w:rsidR="000D542B" w:rsidRPr="00B9648B" w:rsidRDefault="000D542B" w:rsidP="000D542B">
            <w:pPr>
              <w:keepNext/>
              <w:keepLines/>
              <w:suppressAutoHyphens/>
              <w:spacing w:line="240" w:lineRule="auto"/>
              <w:ind w:right="-1" w:firstLine="709"/>
              <w:rPr>
                <w:rFonts w:eastAsia="Calibri"/>
                <w:sz w:val="20"/>
                <w:szCs w:val="20"/>
                <w:lang w:eastAsia="en-US"/>
              </w:rPr>
            </w:pPr>
            <w:r w:rsidRPr="00B9648B">
              <w:rPr>
                <w:rFonts w:eastAsia="Calibri"/>
                <w:sz w:val="20"/>
                <w:szCs w:val="20"/>
                <w:lang w:eastAsia="en-US"/>
              </w:rPr>
              <w:t xml:space="preserve">АО «Теплоэнерго», в лице  _____________, действующего на основании _______, в соответствии со </w:t>
            </w:r>
            <w:hyperlink r:id="rId16" w:history="1">
              <w:r w:rsidRPr="00B9648B">
                <w:rPr>
                  <w:rFonts w:eastAsia="Calibri"/>
                  <w:sz w:val="20"/>
                  <w:szCs w:val="20"/>
                  <w:u w:val="single"/>
                  <w:lang w:eastAsia="en-US"/>
                </w:rPr>
                <w:t>ст. 410</w:t>
              </w:r>
            </w:hyperlink>
            <w:r w:rsidRPr="00B9648B">
              <w:rPr>
                <w:rFonts w:eastAsia="Calibri"/>
                <w:sz w:val="20"/>
                <w:szCs w:val="20"/>
                <w:lang w:eastAsia="en-US"/>
              </w:rPr>
              <w:t xml:space="preserve"> Гражданского кодекса Российской Федерации заявляет о зачете сумм встречных требований:</w:t>
            </w:r>
          </w:p>
          <w:p w:rsidR="000D542B" w:rsidRPr="00B9648B" w:rsidRDefault="000D542B" w:rsidP="000D542B">
            <w:pPr>
              <w:keepNext/>
              <w:keepLines/>
              <w:numPr>
                <w:ilvl w:val="0"/>
                <w:numId w:val="28"/>
              </w:numPr>
              <w:tabs>
                <w:tab w:val="left" w:pos="993"/>
              </w:tabs>
              <w:suppressAutoHyphens/>
              <w:spacing w:line="240" w:lineRule="auto"/>
              <w:ind w:left="0" w:right="-1" w:firstLine="709"/>
              <w:contextualSpacing/>
              <w:rPr>
                <w:rFonts w:eastAsia="Calibri"/>
                <w:sz w:val="20"/>
                <w:szCs w:val="20"/>
                <w:lang w:eastAsia="en-US"/>
              </w:rPr>
            </w:pPr>
            <w:r w:rsidRPr="00B9648B">
              <w:rPr>
                <w:rFonts w:eastAsia="Calibri"/>
                <w:sz w:val="20"/>
                <w:szCs w:val="20"/>
                <w:lang w:eastAsia="en-US"/>
              </w:rPr>
              <w:t xml:space="preserve">В соответствии с договором подряда № __ от «__» _________ 20_ г., заключенного между </w:t>
            </w:r>
            <w:r w:rsidRPr="00B9648B">
              <w:rPr>
                <w:rFonts w:eastAsia="Calibri"/>
                <w:sz w:val="20"/>
                <w:szCs w:val="20"/>
                <w:lang w:eastAsia="en-US"/>
              </w:rPr>
              <w:br/>
              <w:t xml:space="preserve">АО «Теплоэнерго» (Заказчик) и _____________________ (Подрядчик),  (далее – «Договор»), </w:t>
            </w:r>
            <w:r w:rsidRPr="00B9648B">
              <w:rPr>
                <w:rFonts w:eastAsia="Calibri"/>
                <w:sz w:val="20"/>
                <w:szCs w:val="20"/>
                <w:lang w:eastAsia="en-US"/>
              </w:rPr>
              <w:br/>
              <w:t>АО «Теплоэнерго» приняло на себя обязательства по оплате выполненных в рамках данного договора работ.</w:t>
            </w:r>
          </w:p>
          <w:p w:rsidR="000D542B" w:rsidRPr="00B9648B" w:rsidRDefault="000D542B" w:rsidP="000D542B">
            <w:pPr>
              <w:keepNext/>
              <w:keepLines/>
              <w:suppressAutoHyphens/>
              <w:spacing w:line="240" w:lineRule="auto"/>
              <w:ind w:right="-1" w:firstLine="709"/>
              <w:rPr>
                <w:rFonts w:eastAsia="Calibri"/>
                <w:sz w:val="20"/>
                <w:szCs w:val="20"/>
                <w:lang w:eastAsia="en-US"/>
              </w:rPr>
            </w:pPr>
            <w:r w:rsidRPr="00B9648B">
              <w:rPr>
                <w:rFonts w:eastAsia="Calibri"/>
                <w:sz w:val="20"/>
                <w:szCs w:val="20"/>
                <w:lang w:eastAsia="en-US"/>
              </w:rPr>
              <w:t xml:space="preserve">По состоянию на __.___.20__ стоимость выполненных по Договору работ по ____________________ </w:t>
            </w:r>
          </w:p>
          <w:p w:rsidR="000D542B" w:rsidRPr="00B9648B" w:rsidRDefault="000D542B" w:rsidP="000D542B">
            <w:pPr>
              <w:keepNext/>
              <w:keepLines/>
              <w:suppressAutoHyphens/>
              <w:spacing w:line="240" w:lineRule="auto"/>
              <w:ind w:right="-1" w:firstLine="709"/>
              <w:rPr>
                <w:rFonts w:eastAsia="Calibri"/>
                <w:sz w:val="20"/>
                <w:szCs w:val="20"/>
                <w:lang w:eastAsia="en-US"/>
              </w:rPr>
            </w:pPr>
            <w:r w:rsidRPr="00B9648B">
              <w:rPr>
                <w:rFonts w:eastAsia="Calibri"/>
                <w:i/>
                <w:sz w:val="20"/>
                <w:szCs w:val="20"/>
                <w:lang w:eastAsia="en-US"/>
              </w:rPr>
              <w:t xml:space="preserve">                                                                                                                     (первичные документы)</w:t>
            </w:r>
          </w:p>
          <w:p w:rsidR="000D542B" w:rsidRPr="00B9648B" w:rsidRDefault="000D542B" w:rsidP="000D542B">
            <w:pPr>
              <w:keepNext/>
              <w:keepLines/>
              <w:suppressAutoHyphens/>
              <w:spacing w:line="240" w:lineRule="auto"/>
              <w:ind w:right="-1" w:firstLine="0"/>
              <w:rPr>
                <w:rFonts w:eastAsia="Calibri"/>
                <w:sz w:val="20"/>
                <w:szCs w:val="20"/>
                <w:lang w:eastAsia="en-US"/>
              </w:rPr>
            </w:pPr>
            <w:r w:rsidRPr="00B9648B">
              <w:rPr>
                <w:rFonts w:eastAsia="Calibri"/>
                <w:sz w:val="20"/>
                <w:szCs w:val="20"/>
                <w:lang w:eastAsia="en-US"/>
              </w:rPr>
              <w:t xml:space="preserve">составляет ______ (____) руб., в том числе НДС __% ______ (_____) руб.   </w:t>
            </w:r>
          </w:p>
          <w:p w:rsidR="000D542B" w:rsidRPr="00B9648B" w:rsidRDefault="000D542B" w:rsidP="000D542B">
            <w:pPr>
              <w:keepNext/>
              <w:keepLines/>
              <w:suppressAutoHyphens/>
              <w:spacing w:line="240" w:lineRule="auto"/>
              <w:ind w:right="-1" w:firstLine="0"/>
              <w:rPr>
                <w:rFonts w:eastAsia="Calibri"/>
                <w:sz w:val="20"/>
                <w:szCs w:val="20"/>
                <w:lang w:eastAsia="en-US"/>
              </w:rPr>
            </w:pPr>
            <w:r w:rsidRPr="00B9648B">
              <w:rPr>
                <w:rFonts w:eastAsia="Calibri"/>
                <w:sz w:val="20"/>
                <w:szCs w:val="20"/>
                <w:lang w:eastAsia="en-US"/>
              </w:rPr>
              <w:t xml:space="preserve"> </w:t>
            </w:r>
          </w:p>
          <w:p w:rsidR="000D542B" w:rsidRPr="00B9648B" w:rsidRDefault="000D542B" w:rsidP="000D542B">
            <w:pPr>
              <w:keepNext/>
              <w:keepLines/>
              <w:numPr>
                <w:ilvl w:val="0"/>
                <w:numId w:val="28"/>
              </w:numPr>
              <w:tabs>
                <w:tab w:val="left" w:pos="0"/>
                <w:tab w:val="left" w:pos="993"/>
              </w:tabs>
              <w:suppressAutoHyphens/>
              <w:spacing w:line="240" w:lineRule="auto"/>
              <w:ind w:left="0" w:right="-1" w:firstLine="709"/>
              <w:contextualSpacing/>
              <w:rPr>
                <w:rFonts w:eastAsia="Calibri"/>
                <w:sz w:val="20"/>
                <w:szCs w:val="20"/>
                <w:lang w:eastAsia="en-US"/>
              </w:rPr>
            </w:pPr>
            <w:r w:rsidRPr="00B9648B">
              <w:rPr>
                <w:rFonts w:eastAsia="Calibri"/>
                <w:sz w:val="20"/>
                <w:szCs w:val="20"/>
                <w:lang w:eastAsia="en-US"/>
              </w:rPr>
              <w:t xml:space="preserve">В соответствии с п.8.4  Договора АО «Теплоэнерго» предъявило ________________ (Подрядчику) </w:t>
            </w:r>
          </w:p>
          <w:p w:rsidR="000D542B" w:rsidRPr="00B9648B" w:rsidRDefault="000D542B" w:rsidP="000D542B">
            <w:pPr>
              <w:keepNext/>
              <w:keepLines/>
              <w:tabs>
                <w:tab w:val="left" w:pos="993"/>
              </w:tabs>
              <w:suppressAutoHyphens/>
              <w:spacing w:line="240" w:lineRule="auto"/>
              <w:ind w:right="-1" w:firstLine="0"/>
              <w:rPr>
                <w:rFonts w:eastAsia="Calibri"/>
                <w:sz w:val="20"/>
                <w:szCs w:val="20"/>
                <w:lang w:eastAsia="en-US"/>
              </w:rPr>
            </w:pPr>
            <w:r w:rsidRPr="00B9648B">
              <w:rPr>
                <w:rFonts w:eastAsia="Calibri"/>
                <w:sz w:val="20"/>
                <w:szCs w:val="20"/>
                <w:lang w:eastAsia="en-US"/>
              </w:rPr>
              <w:t>__________________________________________________________ №_______ от______ по оплате</w:t>
            </w:r>
          </w:p>
          <w:p w:rsidR="000D542B" w:rsidRPr="00B9648B" w:rsidRDefault="000D542B" w:rsidP="000D542B">
            <w:pPr>
              <w:keepNext/>
              <w:keepLines/>
              <w:tabs>
                <w:tab w:val="left" w:pos="993"/>
              </w:tabs>
              <w:suppressAutoHyphens/>
              <w:spacing w:line="240" w:lineRule="auto"/>
              <w:ind w:right="-1" w:firstLine="0"/>
              <w:rPr>
                <w:rFonts w:eastAsia="Calibri"/>
                <w:i/>
                <w:sz w:val="20"/>
                <w:szCs w:val="20"/>
                <w:lang w:eastAsia="en-US"/>
              </w:rPr>
            </w:pPr>
            <w:r w:rsidRPr="00B9648B">
              <w:rPr>
                <w:rFonts w:eastAsia="Calibri"/>
                <w:i/>
                <w:sz w:val="20"/>
                <w:szCs w:val="20"/>
                <w:lang w:eastAsia="en-US"/>
              </w:rPr>
              <w:t xml:space="preserve">               (требование, счет, счет-фактура) </w:t>
            </w:r>
          </w:p>
          <w:p w:rsidR="000D542B" w:rsidRPr="00B9648B" w:rsidRDefault="000D542B" w:rsidP="000D542B">
            <w:pPr>
              <w:keepNext/>
              <w:keepLines/>
              <w:tabs>
                <w:tab w:val="left" w:pos="993"/>
              </w:tabs>
              <w:suppressAutoHyphens/>
              <w:spacing w:line="240" w:lineRule="auto"/>
              <w:ind w:right="-1" w:firstLine="0"/>
              <w:rPr>
                <w:rFonts w:eastAsia="Calibri"/>
                <w:sz w:val="20"/>
                <w:szCs w:val="20"/>
                <w:lang w:eastAsia="en-US"/>
              </w:rPr>
            </w:pPr>
            <w:r w:rsidRPr="00B9648B">
              <w:rPr>
                <w:rFonts w:eastAsia="Calibri"/>
                <w:sz w:val="20"/>
                <w:szCs w:val="20"/>
                <w:lang w:eastAsia="en-US"/>
              </w:rPr>
              <w:t xml:space="preserve">____________________________________________________________________________________  </w:t>
            </w:r>
          </w:p>
          <w:p w:rsidR="000D542B" w:rsidRPr="00B9648B" w:rsidRDefault="000D542B" w:rsidP="000D542B">
            <w:pPr>
              <w:keepNext/>
              <w:keepLines/>
              <w:tabs>
                <w:tab w:val="left" w:pos="993"/>
              </w:tabs>
              <w:suppressAutoHyphens/>
              <w:spacing w:line="240" w:lineRule="auto"/>
              <w:ind w:right="-1" w:firstLine="0"/>
              <w:jc w:val="center"/>
              <w:rPr>
                <w:rFonts w:eastAsia="Calibri"/>
                <w:sz w:val="20"/>
                <w:szCs w:val="20"/>
                <w:lang w:eastAsia="en-US"/>
              </w:rPr>
            </w:pPr>
            <w:r w:rsidRPr="00B9648B">
              <w:rPr>
                <w:rFonts w:eastAsia="Calibri"/>
                <w:i/>
                <w:sz w:val="20"/>
                <w:szCs w:val="20"/>
                <w:lang w:eastAsia="en-US"/>
              </w:rPr>
              <w:t>(убытков, штрафов, неустойки, стоимости невозвращенных материалов)</w:t>
            </w:r>
          </w:p>
          <w:p w:rsidR="000D542B" w:rsidRPr="00B9648B" w:rsidRDefault="000D542B" w:rsidP="000D542B">
            <w:pPr>
              <w:keepNext/>
              <w:keepLines/>
              <w:tabs>
                <w:tab w:val="left" w:pos="993"/>
              </w:tabs>
              <w:suppressAutoHyphens/>
              <w:spacing w:line="240" w:lineRule="auto"/>
              <w:ind w:right="-1" w:firstLine="0"/>
              <w:rPr>
                <w:rFonts w:eastAsia="Calibri"/>
                <w:sz w:val="20"/>
                <w:szCs w:val="20"/>
                <w:lang w:eastAsia="en-US"/>
              </w:rPr>
            </w:pPr>
            <w:r w:rsidRPr="00B9648B">
              <w:rPr>
                <w:rFonts w:eastAsia="Calibri"/>
                <w:sz w:val="20"/>
                <w:szCs w:val="20"/>
                <w:lang w:eastAsia="en-US"/>
              </w:rPr>
              <w:t>в соответствии с п. ___ Договора, на сумму ___ (___) руб.</w:t>
            </w:r>
          </w:p>
          <w:p w:rsidR="000D542B" w:rsidRPr="00B9648B" w:rsidRDefault="000D542B" w:rsidP="000D542B">
            <w:pPr>
              <w:keepNext/>
              <w:keepLines/>
              <w:tabs>
                <w:tab w:val="left" w:pos="993"/>
              </w:tabs>
              <w:suppressAutoHyphens/>
              <w:spacing w:line="240" w:lineRule="auto"/>
              <w:ind w:right="-1" w:firstLine="709"/>
              <w:rPr>
                <w:rFonts w:eastAsia="Calibri"/>
                <w:sz w:val="20"/>
                <w:szCs w:val="20"/>
                <w:lang w:eastAsia="en-US"/>
              </w:rPr>
            </w:pPr>
            <w:r w:rsidRPr="00B9648B">
              <w:rPr>
                <w:rFonts w:eastAsia="Calibri"/>
                <w:sz w:val="20"/>
                <w:szCs w:val="20"/>
                <w:lang w:eastAsia="en-US"/>
              </w:rPr>
              <w:t>По состоянию на __.___.20__  обязанность по оплате указанной суммы</w:t>
            </w:r>
            <w:r w:rsidRPr="00B9648B">
              <w:rPr>
                <w:rFonts w:eastAsia="Calibri"/>
                <w:sz w:val="20"/>
                <w:szCs w:val="20"/>
                <w:lang w:eastAsia="en-US"/>
              </w:rPr>
              <w:br/>
              <w:t xml:space="preserve"> _____________________________________________________________________________________</w:t>
            </w:r>
          </w:p>
          <w:p w:rsidR="000D542B" w:rsidRPr="00B9648B" w:rsidRDefault="000D542B" w:rsidP="000D542B">
            <w:pPr>
              <w:keepNext/>
              <w:keepLines/>
              <w:tabs>
                <w:tab w:val="left" w:pos="993"/>
              </w:tabs>
              <w:suppressAutoHyphens/>
              <w:spacing w:line="240" w:lineRule="auto"/>
              <w:ind w:right="-1" w:firstLine="0"/>
              <w:rPr>
                <w:rFonts w:eastAsia="Calibri"/>
                <w:sz w:val="20"/>
                <w:szCs w:val="20"/>
                <w:lang w:eastAsia="en-US"/>
              </w:rPr>
            </w:pPr>
            <w:r w:rsidRPr="00B9648B">
              <w:rPr>
                <w:rFonts w:eastAsia="Calibri"/>
                <w:i/>
                <w:sz w:val="20"/>
                <w:szCs w:val="20"/>
                <w:lang w:eastAsia="en-US"/>
              </w:rPr>
              <w:t xml:space="preserve">                            (убытков, штрафов, неустойки, стоимости невозвращенных материалов)</w:t>
            </w:r>
          </w:p>
          <w:p w:rsidR="000D542B" w:rsidRPr="00B9648B" w:rsidRDefault="000D542B" w:rsidP="000D542B">
            <w:pPr>
              <w:keepNext/>
              <w:keepLines/>
              <w:tabs>
                <w:tab w:val="left" w:pos="993"/>
              </w:tabs>
              <w:suppressAutoHyphens/>
              <w:spacing w:line="240" w:lineRule="auto"/>
              <w:ind w:right="-1" w:firstLine="0"/>
              <w:rPr>
                <w:rFonts w:eastAsia="Calibri"/>
                <w:sz w:val="20"/>
                <w:szCs w:val="20"/>
                <w:lang w:eastAsia="en-US"/>
              </w:rPr>
            </w:pPr>
            <w:r w:rsidRPr="00B9648B">
              <w:rPr>
                <w:rFonts w:eastAsia="Calibri"/>
                <w:sz w:val="20"/>
                <w:szCs w:val="20"/>
                <w:lang w:eastAsia="en-US"/>
              </w:rPr>
              <w:t>Подрядчиком не исполнена.</w:t>
            </w:r>
          </w:p>
          <w:p w:rsidR="000D542B" w:rsidRPr="00B9648B" w:rsidRDefault="000D542B" w:rsidP="000D542B">
            <w:pPr>
              <w:keepNext/>
              <w:keepLines/>
              <w:numPr>
                <w:ilvl w:val="0"/>
                <w:numId w:val="28"/>
              </w:numPr>
              <w:tabs>
                <w:tab w:val="left" w:pos="0"/>
                <w:tab w:val="left" w:pos="916"/>
              </w:tabs>
              <w:suppressAutoHyphens/>
              <w:spacing w:line="240" w:lineRule="auto"/>
              <w:ind w:left="0" w:right="-1" w:firstLine="709"/>
              <w:contextualSpacing/>
              <w:rPr>
                <w:rFonts w:eastAsia="Calibri"/>
                <w:sz w:val="20"/>
                <w:szCs w:val="20"/>
                <w:lang w:eastAsia="en-US"/>
              </w:rPr>
            </w:pPr>
            <w:r w:rsidRPr="00B9648B">
              <w:rPr>
                <w:rFonts w:eastAsia="Calibri"/>
                <w:sz w:val="20"/>
                <w:szCs w:val="20"/>
                <w:lang w:eastAsia="en-US"/>
              </w:rPr>
              <w:t>В соответствии с п.п. 5.</w:t>
            </w:r>
            <w:r w:rsidR="005E2D1F" w:rsidRPr="00B9648B">
              <w:rPr>
                <w:rFonts w:eastAsia="Calibri"/>
                <w:sz w:val="20"/>
                <w:szCs w:val="20"/>
                <w:lang w:eastAsia="en-US"/>
              </w:rPr>
              <w:t>3</w:t>
            </w:r>
            <w:r w:rsidRPr="00B9648B">
              <w:rPr>
                <w:rFonts w:eastAsia="Calibri"/>
                <w:sz w:val="20"/>
                <w:szCs w:val="20"/>
                <w:lang w:eastAsia="en-US"/>
              </w:rPr>
              <w:t>, 5.</w:t>
            </w:r>
            <w:r w:rsidR="005E2D1F" w:rsidRPr="00B9648B">
              <w:rPr>
                <w:rFonts w:eastAsia="Calibri"/>
                <w:sz w:val="20"/>
                <w:szCs w:val="20"/>
                <w:lang w:eastAsia="en-US"/>
              </w:rPr>
              <w:t>4</w:t>
            </w:r>
            <w:r w:rsidRPr="00B9648B">
              <w:rPr>
                <w:rFonts w:eastAsia="Calibri"/>
                <w:sz w:val="20"/>
                <w:szCs w:val="20"/>
                <w:lang w:eastAsia="en-US"/>
              </w:rPr>
              <w:t xml:space="preserve"> Договора и </w:t>
            </w:r>
            <w:hyperlink r:id="rId17" w:history="1">
              <w:r w:rsidRPr="00B9648B">
                <w:rPr>
                  <w:rFonts w:eastAsia="Calibri"/>
                  <w:sz w:val="20"/>
                  <w:szCs w:val="20"/>
                  <w:lang w:eastAsia="en-US"/>
                </w:rPr>
                <w:t>ст. 410</w:t>
              </w:r>
            </w:hyperlink>
            <w:r w:rsidRPr="00B9648B">
              <w:rPr>
                <w:rFonts w:eastAsia="Calibri"/>
                <w:sz w:val="20"/>
                <w:szCs w:val="20"/>
                <w:lang w:eastAsia="en-US"/>
              </w:rPr>
              <w:t xml:space="preserve"> Гражданского кодекса Российской Федерации </w:t>
            </w:r>
            <w:r w:rsidRPr="00B9648B">
              <w:rPr>
                <w:rFonts w:eastAsia="Calibri"/>
                <w:sz w:val="20"/>
                <w:szCs w:val="20"/>
                <w:lang w:eastAsia="en-US"/>
              </w:rPr>
              <w:br/>
              <w:t>АО «Теплоэнерго» заявляет о зачете сумм встречных требований на сумму   ________(__) руб. по договору подряда № __ от __.___.20__.</w:t>
            </w:r>
          </w:p>
          <w:p w:rsidR="000D542B" w:rsidRPr="00B9648B" w:rsidRDefault="000D542B" w:rsidP="000D542B">
            <w:pPr>
              <w:keepNext/>
              <w:keepLines/>
              <w:numPr>
                <w:ilvl w:val="0"/>
                <w:numId w:val="28"/>
              </w:numPr>
              <w:tabs>
                <w:tab w:val="left" w:pos="0"/>
                <w:tab w:val="left" w:pos="916"/>
              </w:tabs>
              <w:suppressAutoHyphens/>
              <w:spacing w:line="240" w:lineRule="auto"/>
              <w:ind w:left="0" w:right="-1" w:firstLine="709"/>
              <w:contextualSpacing/>
              <w:rPr>
                <w:rFonts w:eastAsia="Calibri"/>
                <w:sz w:val="20"/>
                <w:szCs w:val="20"/>
                <w:lang w:eastAsia="en-US"/>
              </w:rPr>
            </w:pPr>
            <w:r w:rsidRPr="00B9648B">
              <w:rPr>
                <w:rFonts w:eastAsia="Calibri"/>
                <w:sz w:val="20"/>
                <w:szCs w:val="20"/>
                <w:lang w:eastAsia="en-US"/>
              </w:rPr>
              <w:t xml:space="preserve"> С даты настоящего заявления о зачете встречных требований взаимные обязательства сторон по договору подряда № __ от __.___.20__   в указанной выше сумме ______ (___) руб. прекращаются.</w:t>
            </w:r>
          </w:p>
          <w:p w:rsidR="000D542B" w:rsidRPr="00B9648B" w:rsidRDefault="000D542B" w:rsidP="000D542B">
            <w:pPr>
              <w:keepNext/>
              <w:keepLines/>
              <w:tabs>
                <w:tab w:val="left" w:pos="0"/>
                <w:tab w:val="left" w:pos="916"/>
              </w:tabs>
              <w:suppressAutoHyphens/>
              <w:spacing w:line="240" w:lineRule="auto"/>
              <w:ind w:right="-1" w:firstLine="709"/>
              <w:rPr>
                <w:rFonts w:eastAsia="Calibri"/>
                <w:sz w:val="20"/>
                <w:szCs w:val="20"/>
                <w:lang w:eastAsia="en-US"/>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4"/>
              <w:gridCol w:w="4667"/>
            </w:tblGrid>
            <w:tr w:rsidR="00B9648B" w:rsidRPr="00B9648B" w:rsidTr="00EF0CCB">
              <w:trPr>
                <w:trHeight w:val="392"/>
              </w:trPr>
              <w:tc>
                <w:tcPr>
                  <w:tcW w:w="4981" w:type="dxa"/>
                </w:tcPr>
                <w:p w:rsidR="000D542B" w:rsidRPr="00B9648B" w:rsidRDefault="000D542B" w:rsidP="000D542B">
                  <w:pPr>
                    <w:keepNext/>
                    <w:keepLines/>
                    <w:suppressAutoHyphens/>
                    <w:spacing w:line="240" w:lineRule="auto"/>
                    <w:ind w:right="-1" w:firstLine="0"/>
                    <w:rPr>
                      <w:rFonts w:eastAsia="Calibri"/>
                      <w:sz w:val="20"/>
                      <w:szCs w:val="20"/>
                      <w:lang w:eastAsia="en-US"/>
                    </w:rPr>
                  </w:pPr>
                  <w:r w:rsidRPr="00B9648B">
                    <w:rPr>
                      <w:b/>
                      <w:sz w:val="20"/>
                      <w:szCs w:val="20"/>
                    </w:rPr>
                    <w:t>ЗАКАЗЧИК:</w:t>
                  </w:r>
                </w:p>
              </w:tc>
              <w:tc>
                <w:tcPr>
                  <w:tcW w:w="4981" w:type="dxa"/>
                </w:tcPr>
                <w:p w:rsidR="000D542B" w:rsidRPr="00B9648B" w:rsidRDefault="000D542B" w:rsidP="000D542B">
                  <w:pPr>
                    <w:keepNext/>
                    <w:keepLines/>
                    <w:suppressAutoHyphens/>
                    <w:spacing w:line="240" w:lineRule="auto"/>
                    <w:ind w:right="-1" w:firstLine="0"/>
                    <w:rPr>
                      <w:rFonts w:eastAsia="Calibri"/>
                      <w:sz w:val="20"/>
                      <w:szCs w:val="20"/>
                      <w:lang w:eastAsia="en-US"/>
                    </w:rPr>
                  </w:pPr>
                </w:p>
              </w:tc>
            </w:tr>
            <w:tr w:rsidR="00B9648B" w:rsidRPr="00B9648B" w:rsidTr="00EF0CCB">
              <w:tc>
                <w:tcPr>
                  <w:tcW w:w="4981" w:type="dxa"/>
                </w:tcPr>
                <w:p w:rsidR="000D542B" w:rsidRPr="00B9648B" w:rsidRDefault="000D542B" w:rsidP="000D542B">
                  <w:pPr>
                    <w:keepNext/>
                    <w:keepLines/>
                    <w:suppressAutoHyphens/>
                    <w:spacing w:line="240" w:lineRule="auto"/>
                    <w:ind w:right="-1" w:firstLine="0"/>
                    <w:rPr>
                      <w:rFonts w:eastAsia="Calibri"/>
                      <w:sz w:val="20"/>
                      <w:szCs w:val="20"/>
                      <w:lang w:eastAsia="en-US"/>
                    </w:rPr>
                  </w:pPr>
                  <w:r w:rsidRPr="00B9648B">
                    <w:rPr>
                      <w:rFonts w:eastAsia="Calibri"/>
                      <w:sz w:val="20"/>
                      <w:szCs w:val="20"/>
                      <w:lang w:eastAsia="en-US"/>
                    </w:rPr>
                    <w:t>______________________________</w:t>
                  </w:r>
                </w:p>
              </w:tc>
              <w:tc>
                <w:tcPr>
                  <w:tcW w:w="4981" w:type="dxa"/>
                </w:tcPr>
                <w:p w:rsidR="000D542B" w:rsidRPr="00B9648B" w:rsidRDefault="000D542B" w:rsidP="000D542B">
                  <w:pPr>
                    <w:keepNext/>
                    <w:keepLines/>
                    <w:suppressAutoHyphens/>
                    <w:spacing w:line="240" w:lineRule="auto"/>
                    <w:ind w:right="-1" w:firstLine="0"/>
                    <w:rPr>
                      <w:rFonts w:eastAsia="Calibri"/>
                      <w:sz w:val="20"/>
                      <w:szCs w:val="20"/>
                      <w:lang w:eastAsia="en-US"/>
                    </w:rPr>
                  </w:pPr>
                </w:p>
              </w:tc>
            </w:tr>
            <w:tr w:rsidR="00B9648B" w:rsidRPr="00B9648B" w:rsidTr="00EF0CCB">
              <w:trPr>
                <w:trHeight w:val="543"/>
              </w:trPr>
              <w:tc>
                <w:tcPr>
                  <w:tcW w:w="4981" w:type="dxa"/>
                </w:tcPr>
                <w:p w:rsidR="000D542B" w:rsidRPr="00B9648B" w:rsidRDefault="000D542B" w:rsidP="000D542B">
                  <w:pPr>
                    <w:keepNext/>
                    <w:keepLines/>
                    <w:suppressAutoHyphens/>
                    <w:spacing w:line="240" w:lineRule="auto"/>
                    <w:ind w:right="-1" w:firstLine="0"/>
                    <w:rPr>
                      <w:rFonts w:eastAsia="Calibri"/>
                      <w:sz w:val="20"/>
                      <w:szCs w:val="20"/>
                      <w:lang w:eastAsia="en-US"/>
                    </w:rPr>
                  </w:pPr>
                  <w:r w:rsidRPr="00B9648B">
                    <w:rPr>
                      <w:rFonts w:eastAsia="Calibri"/>
                      <w:sz w:val="20"/>
                      <w:szCs w:val="20"/>
                      <w:lang w:eastAsia="en-US"/>
                    </w:rPr>
                    <w:t>______________________________</w:t>
                  </w:r>
                  <w:r w:rsidRPr="00B9648B">
                    <w:rPr>
                      <w:rFonts w:eastAsia="Calibri"/>
                      <w:sz w:val="20"/>
                      <w:szCs w:val="20"/>
                      <w:lang w:eastAsia="en-US"/>
                    </w:rPr>
                    <w:tab/>
                  </w:r>
                </w:p>
              </w:tc>
              <w:tc>
                <w:tcPr>
                  <w:tcW w:w="4981" w:type="dxa"/>
                </w:tcPr>
                <w:p w:rsidR="000D542B" w:rsidRPr="00B9648B" w:rsidRDefault="000D542B" w:rsidP="000D542B">
                  <w:pPr>
                    <w:keepNext/>
                    <w:keepLines/>
                    <w:suppressAutoHyphens/>
                    <w:spacing w:line="240" w:lineRule="auto"/>
                    <w:ind w:right="-1" w:firstLine="0"/>
                    <w:rPr>
                      <w:rFonts w:eastAsia="Calibri"/>
                      <w:sz w:val="20"/>
                      <w:szCs w:val="20"/>
                      <w:lang w:eastAsia="en-US"/>
                    </w:rPr>
                  </w:pPr>
                </w:p>
              </w:tc>
            </w:tr>
          </w:tbl>
          <w:p w:rsidR="000D542B" w:rsidRPr="00B9648B" w:rsidRDefault="000D542B" w:rsidP="000D542B">
            <w:pPr>
              <w:keepNext/>
              <w:keepLines/>
              <w:suppressAutoHyphens/>
              <w:spacing w:line="240" w:lineRule="auto"/>
              <w:ind w:right="-1" w:firstLine="0"/>
              <w:jc w:val="left"/>
              <w:rPr>
                <w:sz w:val="20"/>
                <w:szCs w:val="20"/>
              </w:rPr>
            </w:pPr>
          </w:p>
        </w:tc>
      </w:tr>
    </w:tbl>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gridCol w:w="4906"/>
      </w:tblGrid>
      <w:tr w:rsidR="00B9648B" w:rsidRPr="00B9648B" w:rsidTr="00EF0CCB">
        <w:tc>
          <w:tcPr>
            <w:tcW w:w="4981" w:type="dxa"/>
          </w:tcPr>
          <w:p w:rsidR="000D542B" w:rsidRPr="00B9648B" w:rsidRDefault="000D542B" w:rsidP="000D542B">
            <w:pPr>
              <w:keepNext/>
              <w:keepLines/>
              <w:suppressAutoHyphens/>
              <w:spacing w:line="240" w:lineRule="auto"/>
              <w:ind w:right="-1" w:firstLine="0"/>
              <w:jc w:val="left"/>
              <w:rPr>
                <w:sz w:val="24"/>
                <w:szCs w:val="24"/>
              </w:rPr>
            </w:pPr>
            <w:r w:rsidRPr="00B9648B">
              <w:rPr>
                <w:b/>
                <w:sz w:val="24"/>
                <w:szCs w:val="24"/>
              </w:rPr>
              <w:t>ЗАКАЗЧИК:</w:t>
            </w:r>
          </w:p>
        </w:tc>
        <w:tc>
          <w:tcPr>
            <w:tcW w:w="4981" w:type="dxa"/>
          </w:tcPr>
          <w:p w:rsidR="000D542B" w:rsidRPr="00B9648B" w:rsidRDefault="000D542B" w:rsidP="000D542B">
            <w:pPr>
              <w:keepNext/>
              <w:keepLines/>
              <w:suppressAutoHyphens/>
              <w:spacing w:line="240" w:lineRule="auto"/>
              <w:ind w:right="-1" w:firstLine="0"/>
              <w:jc w:val="left"/>
              <w:rPr>
                <w:b/>
                <w:snapToGrid/>
                <w:sz w:val="24"/>
                <w:szCs w:val="24"/>
              </w:rPr>
            </w:pPr>
            <w:r w:rsidRPr="00B9648B">
              <w:rPr>
                <w:b/>
                <w:snapToGrid/>
                <w:sz w:val="24"/>
                <w:szCs w:val="24"/>
              </w:rPr>
              <w:t>ПОДРЯДЧИК:</w:t>
            </w:r>
          </w:p>
          <w:p w:rsidR="000D542B" w:rsidRPr="00B9648B" w:rsidRDefault="000D542B" w:rsidP="000D542B">
            <w:pPr>
              <w:keepNext/>
              <w:keepLines/>
              <w:suppressAutoHyphens/>
              <w:spacing w:line="240" w:lineRule="auto"/>
              <w:ind w:right="-1" w:firstLine="0"/>
              <w:jc w:val="left"/>
              <w:rPr>
                <w:sz w:val="24"/>
                <w:szCs w:val="24"/>
              </w:rPr>
            </w:pPr>
          </w:p>
        </w:tc>
      </w:tr>
      <w:tr w:rsidR="000D542B" w:rsidRPr="00B9648B" w:rsidTr="00EF0CCB">
        <w:tc>
          <w:tcPr>
            <w:tcW w:w="4981" w:type="dxa"/>
          </w:tcPr>
          <w:p w:rsidR="000D542B" w:rsidRPr="00B9648B" w:rsidRDefault="000D542B" w:rsidP="000D542B">
            <w:pPr>
              <w:keepNext/>
              <w:keepLines/>
              <w:suppressAutoHyphens/>
              <w:spacing w:line="240" w:lineRule="auto"/>
              <w:ind w:right="-1" w:firstLine="0"/>
              <w:jc w:val="left"/>
              <w:rPr>
                <w:sz w:val="24"/>
                <w:szCs w:val="24"/>
              </w:rPr>
            </w:pPr>
            <w:r w:rsidRPr="00B9648B">
              <w:rPr>
                <w:sz w:val="24"/>
                <w:szCs w:val="24"/>
              </w:rPr>
              <w:t>_____________________/_________/</w:t>
            </w:r>
          </w:p>
        </w:tc>
        <w:tc>
          <w:tcPr>
            <w:tcW w:w="4981" w:type="dxa"/>
          </w:tcPr>
          <w:p w:rsidR="000D542B" w:rsidRPr="00B9648B" w:rsidRDefault="000D542B" w:rsidP="000D542B">
            <w:pPr>
              <w:keepNext/>
              <w:keepLines/>
              <w:suppressAutoHyphens/>
              <w:spacing w:line="240" w:lineRule="auto"/>
              <w:ind w:right="-1" w:firstLine="0"/>
              <w:jc w:val="left"/>
              <w:rPr>
                <w:snapToGrid/>
                <w:sz w:val="24"/>
                <w:szCs w:val="24"/>
              </w:rPr>
            </w:pPr>
            <w:r w:rsidRPr="00B9648B">
              <w:rPr>
                <w:snapToGrid/>
                <w:sz w:val="24"/>
                <w:szCs w:val="24"/>
              </w:rPr>
              <w:t>____________________ /___________ /</w:t>
            </w:r>
          </w:p>
        </w:tc>
      </w:tr>
    </w:tbl>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firstLine="0"/>
        <w:jc w:val="center"/>
        <w:rPr>
          <w:b/>
          <w:bCs w:val="0"/>
          <w:snapToGrid/>
          <w:sz w:val="24"/>
          <w:szCs w:val="24"/>
        </w:rPr>
        <w:sectPr w:rsidR="000D542B" w:rsidRPr="00B9648B" w:rsidSect="004C7980">
          <w:pgSz w:w="11906" w:h="16838"/>
          <w:pgMar w:top="1134" w:right="567" w:bottom="1134" w:left="1701" w:header="709" w:footer="709" w:gutter="0"/>
          <w:cols w:space="708"/>
          <w:titlePg/>
          <w:docGrid w:linePitch="360"/>
        </w:sectPr>
      </w:pPr>
    </w:p>
    <w:tbl>
      <w:tblPr>
        <w:tblW w:w="14642" w:type="dxa"/>
        <w:jc w:val="center"/>
        <w:tblLayout w:type="fixed"/>
        <w:tblCellMar>
          <w:left w:w="30" w:type="dxa"/>
          <w:right w:w="30" w:type="dxa"/>
        </w:tblCellMar>
        <w:tblLook w:val="0000" w:firstRow="0" w:lastRow="0" w:firstColumn="0" w:lastColumn="0" w:noHBand="0" w:noVBand="0"/>
      </w:tblPr>
      <w:tblGrid>
        <w:gridCol w:w="317"/>
        <w:gridCol w:w="1451"/>
        <w:gridCol w:w="553"/>
        <w:gridCol w:w="415"/>
        <w:gridCol w:w="568"/>
        <w:gridCol w:w="567"/>
        <w:gridCol w:w="567"/>
        <w:gridCol w:w="992"/>
        <w:gridCol w:w="632"/>
        <w:gridCol w:w="992"/>
        <w:gridCol w:w="1383"/>
        <w:gridCol w:w="15"/>
        <w:gridCol w:w="583"/>
        <w:gridCol w:w="598"/>
        <w:gridCol w:w="351"/>
        <w:gridCol w:w="15"/>
        <w:gridCol w:w="602"/>
        <w:gridCol w:w="214"/>
        <w:gridCol w:w="430"/>
        <w:gridCol w:w="58"/>
        <w:gridCol w:w="588"/>
        <w:gridCol w:w="901"/>
        <w:gridCol w:w="51"/>
        <w:gridCol w:w="615"/>
        <w:gridCol w:w="51"/>
        <w:gridCol w:w="1133"/>
      </w:tblGrid>
      <w:tr w:rsidR="00B9648B" w:rsidRPr="00B9648B" w:rsidTr="00EF0CCB">
        <w:trPr>
          <w:cantSplit/>
          <w:trHeight w:val="230"/>
          <w:jc w:val="center"/>
        </w:trPr>
        <w:tc>
          <w:tcPr>
            <w:tcW w:w="317" w:type="dxa"/>
            <w:tcBorders>
              <w:top w:val="single" w:sz="4" w:space="0" w:color="auto"/>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3397" w:type="dxa"/>
            <w:gridSpan w:val="7"/>
            <w:tcBorders>
              <w:top w:val="single" w:sz="4" w:space="0" w:color="auto"/>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rPr>
                <w:rFonts w:eastAsiaTheme="minorHAnsi"/>
                <w:bCs w:val="0"/>
                <w:snapToGrid/>
                <w:sz w:val="16"/>
                <w:szCs w:val="16"/>
                <w:lang w:eastAsia="en-US"/>
              </w:rPr>
            </w:pPr>
            <w:r w:rsidRPr="00B9648B">
              <w:rPr>
                <w:rFonts w:eastAsiaTheme="minorHAnsi"/>
                <w:bCs w:val="0"/>
                <w:snapToGrid/>
                <w:sz w:val="16"/>
                <w:szCs w:val="16"/>
                <w:lang w:eastAsia="en-US"/>
              </w:rPr>
              <w:t>Приложение № 9</w:t>
            </w:r>
          </w:p>
        </w:tc>
      </w:tr>
      <w:tr w:rsidR="00B9648B" w:rsidRPr="00B9648B" w:rsidTr="00EF0CCB">
        <w:trPr>
          <w:cantSplit/>
          <w:trHeight w:val="185"/>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3397" w:type="dxa"/>
            <w:gridSpan w:val="7"/>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rPr>
                <w:rFonts w:eastAsiaTheme="minorHAnsi"/>
                <w:bCs w:val="0"/>
                <w:snapToGrid/>
                <w:sz w:val="16"/>
                <w:szCs w:val="16"/>
                <w:lang w:eastAsia="en-US"/>
              </w:rPr>
            </w:pPr>
            <w:r w:rsidRPr="00B9648B">
              <w:rPr>
                <w:rFonts w:eastAsiaTheme="minorHAnsi"/>
                <w:bCs w:val="0"/>
                <w:snapToGrid/>
                <w:sz w:val="16"/>
                <w:szCs w:val="16"/>
                <w:lang w:eastAsia="en-US"/>
              </w:rPr>
              <w:t>к договору подряда № ______от ____</w:t>
            </w:r>
          </w:p>
        </w:tc>
      </w:tr>
      <w:tr w:rsidR="00B9648B" w:rsidRPr="00B9648B" w:rsidTr="00EF0CCB">
        <w:trPr>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left"/>
              <w:rPr>
                <w:rFonts w:eastAsiaTheme="minorHAnsi"/>
                <w:b/>
                <w:i/>
                <w:iCs/>
                <w:snapToGrid/>
                <w:sz w:val="16"/>
                <w:szCs w:val="16"/>
                <w:lang w:eastAsia="en-US"/>
              </w:rPr>
            </w:pPr>
            <w:r w:rsidRPr="00B9648B">
              <w:rPr>
                <w:rFonts w:eastAsiaTheme="minorHAnsi"/>
                <w:b/>
                <w:i/>
                <w:iCs/>
                <w:snapToGrid/>
                <w:sz w:val="16"/>
                <w:szCs w:val="16"/>
                <w:lang w:eastAsia="en-US"/>
              </w:rPr>
              <w:t>Заказчик:</w:t>
            </w:r>
          </w:p>
        </w:tc>
        <w:tc>
          <w:tcPr>
            <w:tcW w:w="553"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98"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33" w:type="dxa"/>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70"/>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6"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single" w:sz="6"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6"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single" w:sz="6"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98"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33" w:type="dxa"/>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left"/>
              <w:rPr>
                <w:rFonts w:eastAsiaTheme="minorHAnsi"/>
                <w:b/>
                <w:i/>
                <w:iCs/>
                <w:snapToGrid/>
                <w:sz w:val="16"/>
                <w:szCs w:val="16"/>
                <w:lang w:eastAsia="en-US"/>
              </w:rPr>
            </w:pPr>
            <w:r w:rsidRPr="00B9648B">
              <w:rPr>
                <w:rFonts w:eastAsiaTheme="minorHAnsi"/>
                <w:b/>
                <w:i/>
                <w:iCs/>
                <w:snapToGrid/>
                <w:sz w:val="16"/>
                <w:szCs w:val="16"/>
                <w:lang w:eastAsia="en-US"/>
              </w:rPr>
              <w:t xml:space="preserve">Подрядчик: </w:t>
            </w:r>
          </w:p>
        </w:tc>
        <w:tc>
          <w:tcPr>
            <w:tcW w:w="553"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98"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33" w:type="dxa"/>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i/>
                <w:iCs/>
                <w:snapToGrid/>
                <w:sz w:val="16"/>
                <w:szCs w:val="16"/>
                <w:lang w:eastAsia="en-US"/>
              </w:rPr>
            </w:pPr>
          </w:p>
        </w:tc>
        <w:tc>
          <w:tcPr>
            <w:tcW w:w="553"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98"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33" w:type="dxa"/>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78"/>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single" w:sz="6" w:space="0" w:color="auto"/>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6" w:space="0" w:color="auto"/>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single" w:sz="6" w:space="0" w:color="auto"/>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single" w:sz="6" w:space="0" w:color="auto"/>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6" w:space="0" w:color="auto"/>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6" w:space="0" w:color="auto"/>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6" w:space="0" w:color="auto"/>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single" w:sz="6" w:space="0" w:color="auto"/>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98"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33" w:type="dxa"/>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i/>
                <w:iCs/>
                <w:snapToGrid/>
                <w:sz w:val="16"/>
                <w:szCs w:val="16"/>
                <w:lang w:eastAsia="en-US"/>
              </w:rPr>
            </w:pPr>
          </w:p>
        </w:tc>
        <w:tc>
          <w:tcPr>
            <w:tcW w:w="553"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98"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33" w:type="dxa"/>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98"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33" w:type="dxa"/>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8"/>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1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30"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98"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33" w:type="dxa"/>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2363" w:type="dxa"/>
            <w:gridSpan w:val="6"/>
            <w:vMerge w:val="restart"/>
            <w:tcBorders>
              <w:top w:val="single" w:sz="12" w:space="0" w:color="auto"/>
              <w:left w:val="single" w:sz="12" w:space="0" w:color="auto"/>
              <w:right w:val="single" w:sz="6"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Номер документа</w:t>
            </w:r>
          </w:p>
        </w:tc>
        <w:tc>
          <w:tcPr>
            <w:tcW w:w="2028" w:type="dxa"/>
            <w:gridSpan w:val="5"/>
            <w:vMerge w:val="restart"/>
            <w:tcBorders>
              <w:top w:val="single" w:sz="12" w:space="0" w:color="auto"/>
              <w:left w:val="single" w:sz="6" w:space="0" w:color="auto"/>
              <w:right w:val="single" w:sz="12"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Дата составления</w:t>
            </w:r>
          </w:p>
        </w:tc>
        <w:tc>
          <w:tcPr>
            <w:tcW w:w="1799" w:type="dxa"/>
            <w:gridSpan w:val="3"/>
            <w:tcBorders>
              <w:top w:val="single" w:sz="12" w:space="0" w:color="auto"/>
              <w:left w:val="single" w:sz="12" w:space="0" w:color="auto"/>
              <w:bottom w:val="single" w:sz="6"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Отчетный период</w:t>
            </w:r>
          </w:p>
        </w:tc>
      </w:tr>
      <w:tr w:rsidR="00B9648B" w:rsidRPr="00B9648B" w:rsidTr="00EF0CCB">
        <w:trPr>
          <w:trHeight w:val="158"/>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2363" w:type="dxa"/>
            <w:gridSpan w:val="6"/>
            <w:vMerge/>
            <w:tcBorders>
              <w:left w:val="single" w:sz="12" w:space="0" w:color="auto"/>
              <w:bottom w:val="single" w:sz="6" w:space="0" w:color="auto"/>
              <w:right w:val="single" w:sz="6"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2028" w:type="dxa"/>
            <w:gridSpan w:val="5"/>
            <w:vMerge/>
            <w:tcBorders>
              <w:left w:val="single" w:sz="6" w:space="0" w:color="auto"/>
              <w:bottom w:val="single" w:sz="6" w:space="0" w:color="auto"/>
              <w:right w:val="single" w:sz="12"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666" w:type="dxa"/>
            <w:gridSpan w:val="2"/>
            <w:tcBorders>
              <w:top w:val="single" w:sz="6" w:space="0" w:color="auto"/>
              <w:left w:val="single" w:sz="12" w:space="0" w:color="auto"/>
              <w:bottom w:val="single" w:sz="6" w:space="0" w:color="auto"/>
              <w:right w:val="single" w:sz="6"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с</w:t>
            </w:r>
          </w:p>
        </w:tc>
        <w:tc>
          <w:tcPr>
            <w:tcW w:w="1133" w:type="dxa"/>
            <w:tcBorders>
              <w:top w:val="single" w:sz="6" w:space="0" w:color="auto"/>
              <w:left w:val="single" w:sz="6" w:space="0" w:color="auto"/>
              <w:bottom w:val="single" w:sz="6"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по</w:t>
            </w:r>
          </w:p>
        </w:tc>
      </w:tr>
      <w:tr w:rsidR="00B9648B" w:rsidRPr="00B9648B" w:rsidTr="00EF0CCB">
        <w:trPr>
          <w:trHeight w:val="264"/>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9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1" w:type="dxa"/>
            <w:gridSpan w:val="2"/>
            <w:tcBorders>
              <w:top w:val="single" w:sz="6" w:space="0" w:color="auto"/>
              <w:left w:val="single" w:sz="12" w:space="0" w:color="auto"/>
              <w:bottom w:val="single" w:sz="12" w:space="0" w:color="auto"/>
              <w:right w:val="single" w:sz="6"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1182" w:type="dxa"/>
            <w:gridSpan w:val="4"/>
            <w:tcBorders>
              <w:top w:val="single" w:sz="6" w:space="0" w:color="auto"/>
              <w:left w:val="single" w:sz="12" w:space="0" w:color="auto"/>
              <w:bottom w:val="single" w:sz="12" w:space="0" w:color="auto"/>
              <w:right w:val="single" w:sz="6"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2028" w:type="dxa"/>
            <w:gridSpan w:val="5"/>
            <w:tcBorders>
              <w:top w:val="single" w:sz="6" w:space="0" w:color="auto"/>
              <w:left w:val="single" w:sz="6" w:space="0" w:color="auto"/>
              <w:bottom w:val="single" w:sz="12" w:space="0" w:color="auto"/>
              <w:right w:val="single" w:sz="12"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__.__.__</w:t>
            </w:r>
          </w:p>
        </w:tc>
        <w:tc>
          <w:tcPr>
            <w:tcW w:w="666" w:type="dxa"/>
            <w:gridSpan w:val="2"/>
            <w:tcBorders>
              <w:top w:val="single" w:sz="6" w:space="0" w:color="auto"/>
              <w:left w:val="single" w:sz="12" w:space="0" w:color="auto"/>
              <w:bottom w:val="single" w:sz="12" w:space="0" w:color="auto"/>
              <w:right w:val="single" w:sz="6"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1133" w:type="dxa"/>
            <w:tcBorders>
              <w:top w:val="single" w:sz="6" w:space="0" w:color="auto"/>
              <w:left w:val="single" w:sz="6" w:space="0" w:color="auto"/>
              <w:bottom w:val="single" w:sz="12"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r>
      <w:tr w:rsidR="00B9648B" w:rsidRPr="00B9648B" w:rsidTr="00EF0CCB">
        <w:trPr>
          <w:trHeight w:val="238"/>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3007" w:type="dxa"/>
            <w:gridSpan w:val="3"/>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
                <w:snapToGrid/>
                <w:sz w:val="16"/>
                <w:szCs w:val="16"/>
                <w:lang w:eastAsia="en-US"/>
              </w:rPr>
              <w:t>ОТЧЕТ (ФОРМА)</w:t>
            </w: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17"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702" w:type="dxa"/>
            <w:gridSpan w:val="3"/>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293"/>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54" w:type="dxa"/>
            <w:gridSpan w:val="15"/>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об использовании материалов за ______</w:t>
            </w: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8"/>
          <w:jc w:val="center"/>
        </w:trPr>
        <w:tc>
          <w:tcPr>
            <w:tcW w:w="317" w:type="dxa"/>
            <w:tcBorders>
              <w:top w:val="nil"/>
              <w:left w:val="single" w:sz="4" w:space="0" w:color="auto"/>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17" w:type="dxa"/>
            <w:gridSpan w:val="2"/>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702" w:type="dxa"/>
            <w:gridSpan w:val="3"/>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470"/>
          <w:jc w:val="center"/>
        </w:trPr>
        <w:tc>
          <w:tcPr>
            <w:tcW w:w="317" w:type="dxa"/>
            <w:vMerge w:val="restar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 п/п</w:t>
            </w:r>
          </w:p>
        </w:tc>
        <w:tc>
          <w:tcPr>
            <w:tcW w:w="1451" w:type="dxa"/>
            <w:vMerge w:val="restar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Материалы и оборудование (наименование, тип, марка)</w:t>
            </w:r>
          </w:p>
        </w:tc>
        <w:tc>
          <w:tcPr>
            <w:tcW w:w="553" w:type="dxa"/>
            <w:vMerge w:val="restar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Ед. изм</w:t>
            </w:r>
          </w:p>
        </w:tc>
        <w:tc>
          <w:tcPr>
            <w:tcW w:w="1550" w:type="dxa"/>
            <w:gridSpan w:val="3"/>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Накладная на отпуск материалов на сторону</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Остаток на начало периода</w:t>
            </w:r>
          </w:p>
        </w:tc>
        <w:tc>
          <w:tcPr>
            <w:tcW w:w="1624" w:type="dxa"/>
            <w:gridSpan w:val="2"/>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Получено за отчетный период</w:t>
            </w:r>
          </w:p>
        </w:tc>
        <w:tc>
          <w:tcPr>
            <w:tcW w:w="2930" w:type="dxa"/>
            <w:gridSpan w:val="5"/>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Использовано за отчетный период</w:t>
            </w:r>
          </w:p>
        </w:tc>
        <w:tc>
          <w:tcPr>
            <w:tcW w:w="2808" w:type="dxa"/>
            <w:gridSpan w:val="7"/>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Возвращено за отчетный период</w:t>
            </w:r>
          </w:p>
        </w:tc>
        <w:tc>
          <w:tcPr>
            <w:tcW w:w="1850" w:type="dxa"/>
            <w:gridSpan w:val="4"/>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Остаток на конец периода</w:t>
            </w:r>
          </w:p>
        </w:tc>
      </w:tr>
      <w:tr w:rsidR="00B9648B" w:rsidRPr="00B9648B" w:rsidTr="00EF0CCB">
        <w:trPr>
          <w:trHeight w:val="655"/>
          <w:jc w:val="center"/>
        </w:trPr>
        <w:tc>
          <w:tcPr>
            <w:tcW w:w="317" w:type="dxa"/>
            <w:vMerge/>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1451" w:type="dxa"/>
            <w:vMerge/>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53" w:type="dxa"/>
            <w:vMerge/>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w:t>
            </w:r>
          </w:p>
        </w:tc>
        <w:tc>
          <w:tcPr>
            <w:tcW w:w="568"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Дата</w:t>
            </w:r>
          </w:p>
        </w:tc>
        <w:tc>
          <w:tcPr>
            <w:tcW w:w="567"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Цена без НДС</w:t>
            </w:r>
          </w:p>
        </w:tc>
        <w:tc>
          <w:tcPr>
            <w:tcW w:w="567"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Стоимость без НДС</w:t>
            </w:r>
          </w:p>
        </w:tc>
        <w:tc>
          <w:tcPr>
            <w:tcW w:w="632"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Стоимость без НДС</w:t>
            </w:r>
          </w:p>
        </w:tc>
        <w:tc>
          <w:tcPr>
            <w:tcW w:w="1383"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Документ использования материалов</w:t>
            </w:r>
          </w:p>
        </w:tc>
        <w:tc>
          <w:tcPr>
            <w:tcW w:w="598" w:type="dxa"/>
            <w:gridSpan w:val="2"/>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Кол-во</w:t>
            </w:r>
          </w:p>
        </w:tc>
        <w:tc>
          <w:tcPr>
            <w:tcW w:w="949" w:type="dxa"/>
            <w:gridSpan w:val="2"/>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Стоимость без НДС</w:t>
            </w:r>
          </w:p>
        </w:tc>
        <w:tc>
          <w:tcPr>
            <w:tcW w:w="831" w:type="dxa"/>
            <w:gridSpan w:val="3"/>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 накл.</w:t>
            </w:r>
          </w:p>
        </w:tc>
        <w:tc>
          <w:tcPr>
            <w:tcW w:w="488" w:type="dxa"/>
            <w:gridSpan w:val="2"/>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Дата</w:t>
            </w:r>
          </w:p>
        </w:tc>
        <w:tc>
          <w:tcPr>
            <w:tcW w:w="588"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Кол-во</w:t>
            </w:r>
          </w:p>
        </w:tc>
        <w:tc>
          <w:tcPr>
            <w:tcW w:w="901" w:type="dxa"/>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Стоимость без НДС</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Кол-во</w:t>
            </w:r>
          </w:p>
        </w:tc>
        <w:tc>
          <w:tcPr>
            <w:tcW w:w="1184" w:type="dxa"/>
            <w:gridSpan w:val="2"/>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Стоимость без НДС</w:t>
            </w: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2</w:t>
            </w: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3</w:t>
            </w: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4</w:t>
            </w: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5</w:t>
            </w: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6</w:t>
            </w: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7</w:t>
            </w: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8</w:t>
            </w: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9</w:t>
            </w: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10</w:t>
            </w: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11</w:t>
            </w: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12</w:t>
            </w: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13</w:t>
            </w: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14</w:t>
            </w: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15</w:t>
            </w: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16</w:t>
            </w: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17</w:t>
            </w: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18</w:t>
            </w: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19</w:t>
            </w: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1</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2</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3</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4</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5</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30"/>
              <w:jc w:val="right"/>
              <w:rPr>
                <w:rFonts w:eastAsiaTheme="minorHAnsi"/>
                <w:bCs w:val="0"/>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6</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7</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1"/>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r w:rsidRPr="00B9648B">
              <w:rPr>
                <w:rFonts w:eastAsiaTheme="minorHAnsi"/>
                <w:bCs w:val="0"/>
                <w:snapToGrid/>
                <w:sz w:val="16"/>
                <w:szCs w:val="16"/>
                <w:lang w:eastAsia="en-US"/>
              </w:rPr>
              <w:t>8</w:t>
            </w: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Cs w:val="0"/>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trHeight w:val="158"/>
          <w:jc w:val="center"/>
        </w:trPr>
        <w:tc>
          <w:tcPr>
            <w:tcW w:w="31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145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left"/>
              <w:rPr>
                <w:rFonts w:eastAsiaTheme="minorHAnsi"/>
                <w:b/>
                <w:snapToGrid/>
                <w:sz w:val="16"/>
                <w:szCs w:val="16"/>
                <w:lang w:eastAsia="en-US"/>
              </w:rPr>
            </w:pPr>
            <w:r w:rsidRPr="00B9648B">
              <w:rPr>
                <w:rFonts w:eastAsiaTheme="minorHAnsi"/>
                <w:b/>
                <w:snapToGrid/>
                <w:sz w:val="16"/>
                <w:szCs w:val="16"/>
                <w:lang w:eastAsia="en-US"/>
              </w:rPr>
              <w:t>ИТОГО</w:t>
            </w:r>
          </w:p>
        </w:tc>
        <w:tc>
          <w:tcPr>
            <w:tcW w:w="55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
                <w:snapToGrid/>
                <w:sz w:val="16"/>
                <w:szCs w:val="16"/>
                <w:lang w:eastAsia="en-US"/>
              </w:rPr>
            </w:pPr>
          </w:p>
        </w:tc>
        <w:tc>
          <w:tcPr>
            <w:tcW w:w="415"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
                <w:snapToGrid/>
                <w:sz w:val="16"/>
                <w:szCs w:val="16"/>
                <w:lang w:eastAsia="en-US"/>
              </w:rPr>
            </w:pPr>
          </w:p>
        </w:tc>
        <w:tc>
          <w:tcPr>
            <w:tcW w:w="56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63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1383"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59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949"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831" w:type="dxa"/>
            <w:gridSpan w:val="3"/>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
                <w:snapToGrid/>
                <w:sz w:val="16"/>
                <w:szCs w:val="16"/>
                <w:lang w:eastAsia="en-US"/>
              </w:rPr>
            </w:pPr>
          </w:p>
        </w:tc>
        <w:tc>
          <w:tcPr>
            <w:tcW w:w="488"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center"/>
              <w:rPr>
                <w:rFonts w:eastAsiaTheme="minorHAnsi"/>
                <w:b/>
                <w:snapToGrid/>
                <w:sz w:val="16"/>
                <w:szCs w:val="16"/>
                <w:lang w:eastAsia="en-US"/>
              </w:rPr>
            </w:pPr>
          </w:p>
        </w:tc>
        <w:tc>
          <w:tcPr>
            <w:tcW w:w="588"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901" w:type="dxa"/>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666"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c>
          <w:tcPr>
            <w:tcW w:w="1184" w:type="dxa"/>
            <w:gridSpan w:val="2"/>
            <w:tcBorders>
              <w:top w:val="single" w:sz="4" w:space="0" w:color="auto"/>
              <w:left w:val="single" w:sz="4" w:space="0" w:color="auto"/>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
                <w:snapToGrid/>
                <w:sz w:val="16"/>
                <w:szCs w:val="16"/>
                <w:lang w:eastAsia="en-US"/>
              </w:rPr>
            </w:pPr>
          </w:p>
        </w:tc>
      </w:tr>
      <w:tr w:rsidR="00B9648B" w:rsidRPr="00B9648B" w:rsidTr="00EF0CCB">
        <w:trPr>
          <w:trHeight w:val="151"/>
          <w:jc w:val="center"/>
        </w:trPr>
        <w:tc>
          <w:tcPr>
            <w:tcW w:w="317" w:type="dxa"/>
            <w:tcBorders>
              <w:top w:val="single" w:sz="4" w:space="0" w:color="auto"/>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83" w:type="dxa"/>
            <w:gridSpan w:val="2"/>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Cs w:val="0"/>
                <w:snapToGrid/>
                <w:sz w:val="16"/>
                <w:szCs w:val="16"/>
                <w:lang w:eastAsia="en-US"/>
              </w:rPr>
              <w:t>проверка</w:t>
            </w:r>
          </w:p>
        </w:tc>
        <w:tc>
          <w:tcPr>
            <w:tcW w:w="567" w:type="dxa"/>
            <w:tcBorders>
              <w:top w:val="single" w:sz="4" w:space="0" w:color="auto"/>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Cs w:val="0"/>
                <w:snapToGrid/>
                <w:sz w:val="16"/>
                <w:szCs w:val="16"/>
                <w:lang w:eastAsia="en-US"/>
              </w:rPr>
              <w:t>0,00</w:t>
            </w:r>
          </w:p>
        </w:tc>
        <w:tc>
          <w:tcPr>
            <w:tcW w:w="1624" w:type="dxa"/>
            <w:gridSpan w:val="2"/>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Cs w:val="0"/>
                <w:snapToGrid/>
                <w:sz w:val="16"/>
                <w:szCs w:val="16"/>
                <w:lang w:eastAsia="en-US"/>
              </w:rPr>
              <w:t>0,00</w:t>
            </w:r>
          </w:p>
        </w:tc>
        <w:tc>
          <w:tcPr>
            <w:tcW w:w="1383" w:type="dxa"/>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Cs w:val="0"/>
                <w:snapToGrid/>
                <w:sz w:val="16"/>
                <w:szCs w:val="16"/>
                <w:lang w:eastAsia="en-US"/>
              </w:rPr>
              <w:t>0,00</w:t>
            </w:r>
          </w:p>
        </w:tc>
        <w:tc>
          <w:tcPr>
            <w:tcW w:w="831" w:type="dxa"/>
            <w:gridSpan w:val="3"/>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88" w:type="dxa"/>
            <w:gridSpan w:val="2"/>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Cs w:val="0"/>
                <w:snapToGrid/>
                <w:sz w:val="16"/>
                <w:szCs w:val="16"/>
                <w:lang w:eastAsia="en-US"/>
              </w:rPr>
              <w:t>0,00</w:t>
            </w:r>
          </w:p>
        </w:tc>
        <w:tc>
          <w:tcPr>
            <w:tcW w:w="666" w:type="dxa"/>
            <w:gridSpan w:val="2"/>
            <w:tcBorders>
              <w:top w:val="single" w:sz="4" w:space="0" w:color="auto"/>
              <w:left w:val="nil"/>
              <w:bottom w:val="nil"/>
              <w:right w:val="nil"/>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single" w:sz="4" w:space="0" w:color="auto"/>
              <w:left w:val="nil"/>
              <w:bottom w:val="nil"/>
              <w:right w:val="single" w:sz="4" w:space="0" w:color="auto"/>
            </w:tcBorders>
            <w:shd w:val="clear" w:color="auto" w:fill="auto"/>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Cs w:val="0"/>
                <w:snapToGrid/>
                <w:sz w:val="16"/>
                <w:szCs w:val="16"/>
                <w:lang w:eastAsia="en-US"/>
              </w:rPr>
              <w:t>0,00</w:t>
            </w:r>
          </w:p>
        </w:tc>
      </w:tr>
      <w:tr w:rsidR="00B9648B" w:rsidRPr="00B9648B" w:rsidTr="00EF0CCB">
        <w:trPr>
          <w:cantSplit/>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8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cantSplit/>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Cs w:val="0"/>
                <w:snapToGrid/>
                <w:sz w:val="16"/>
                <w:szCs w:val="16"/>
                <w:lang w:eastAsia="en-US"/>
              </w:rPr>
              <w:t>Сдал:</w:t>
            </w:r>
          </w:p>
        </w:tc>
        <w:tc>
          <w:tcPr>
            <w:tcW w:w="553"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8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cantSplit/>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left"/>
              <w:rPr>
                <w:rFonts w:eastAsiaTheme="minorHAnsi"/>
                <w:bCs w:val="0"/>
                <w:snapToGrid/>
                <w:sz w:val="16"/>
                <w:szCs w:val="16"/>
                <w:lang w:eastAsia="en-US"/>
              </w:rPr>
            </w:pPr>
            <w:r w:rsidRPr="00B9648B">
              <w:rPr>
                <w:rFonts w:eastAsiaTheme="minorHAnsi"/>
                <w:bCs w:val="0"/>
                <w:snapToGrid/>
                <w:sz w:val="16"/>
                <w:szCs w:val="16"/>
                <w:lang w:eastAsia="en-US"/>
              </w:rPr>
              <w:t>__.__.__</w:t>
            </w:r>
          </w:p>
        </w:tc>
        <w:tc>
          <w:tcPr>
            <w:tcW w:w="48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cantSplit/>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8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cantSplit/>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8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cantSplit/>
          <w:trHeight w:val="151"/>
          <w:jc w:val="center"/>
        </w:trPr>
        <w:tc>
          <w:tcPr>
            <w:tcW w:w="317" w:type="dxa"/>
            <w:tcBorders>
              <w:top w:val="nil"/>
              <w:left w:val="single" w:sz="4" w:space="0" w:color="auto"/>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r w:rsidRPr="00B9648B">
              <w:rPr>
                <w:rFonts w:eastAsiaTheme="minorHAnsi"/>
                <w:bCs w:val="0"/>
                <w:snapToGrid/>
                <w:sz w:val="16"/>
                <w:szCs w:val="16"/>
                <w:lang w:eastAsia="en-US"/>
              </w:rPr>
              <w:t>Принял:</w:t>
            </w:r>
          </w:p>
        </w:tc>
        <w:tc>
          <w:tcPr>
            <w:tcW w:w="553"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nil"/>
              <w:left w:val="nil"/>
              <w:bottom w:val="single" w:sz="6"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88"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nil"/>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nil"/>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r w:rsidR="00B9648B" w:rsidRPr="00B9648B" w:rsidTr="00EF0CCB">
        <w:trPr>
          <w:cantSplit/>
          <w:trHeight w:val="151"/>
          <w:jc w:val="center"/>
        </w:trPr>
        <w:tc>
          <w:tcPr>
            <w:tcW w:w="317" w:type="dxa"/>
            <w:tcBorders>
              <w:top w:val="nil"/>
              <w:left w:val="single" w:sz="4" w:space="0" w:color="auto"/>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51"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53"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415"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8"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567"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992"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624" w:type="dxa"/>
            <w:gridSpan w:val="2"/>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383" w:type="dxa"/>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547" w:type="dxa"/>
            <w:gridSpan w:val="4"/>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831" w:type="dxa"/>
            <w:gridSpan w:val="3"/>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left"/>
              <w:rPr>
                <w:rFonts w:eastAsiaTheme="minorHAnsi"/>
                <w:bCs w:val="0"/>
                <w:snapToGrid/>
                <w:sz w:val="16"/>
                <w:szCs w:val="16"/>
                <w:lang w:eastAsia="en-US"/>
              </w:rPr>
            </w:pPr>
            <w:r w:rsidRPr="00B9648B">
              <w:rPr>
                <w:rFonts w:eastAsiaTheme="minorHAnsi"/>
                <w:bCs w:val="0"/>
                <w:snapToGrid/>
                <w:sz w:val="16"/>
                <w:szCs w:val="16"/>
                <w:lang w:eastAsia="en-US"/>
              </w:rPr>
              <w:t>__.__.__</w:t>
            </w:r>
          </w:p>
        </w:tc>
        <w:tc>
          <w:tcPr>
            <w:tcW w:w="488" w:type="dxa"/>
            <w:gridSpan w:val="2"/>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489" w:type="dxa"/>
            <w:gridSpan w:val="2"/>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666" w:type="dxa"/>
            <w:gridSpan w:val="2"/>
            <w:tcBorders>
              <w:top w:val="nil"/>
              <w:left w:val="nil"/>
              <w:bottom w:val="single" w:sz="4" w:space="0" w:color="auto"/>
              <w:right w:val="nil"/>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c>
          <w:tcPr>
            <w:tcW w:w="1184" w:type="dxa"/>
            <w:gridSpan w:val="2"/>
            <w:tcBorders>
              <w:top w:val="nil"/>
              <w:left w:val="nil"/>
              <w:bottom w:val="single" w:sz="4" w:space="0" w:color="auto"/>
              <w:right w:val="single" w:sz="4" w:space="0" w:color="auto"/>
            </w:tcBorders>
          </w:tcPr>
          <w:p w:rsidR="000D542B" w:rsidRPr="00B9648B" w:rsidRDefault="000D542B" w:rsidP="000D542B">
            <w:pPr>
              <w:keepNext/>
              <w:keepLines/>
              <w:suppressAutoHyphens/>
              <w:autoSpaceDE w:val="0"/>
              <w:autoSpaceDN w:val="0"/>
              <w:adjustRightInd w:val="0"/>
              <w:spacing w:line="240" w:lineRule="auto"/>
              <w:ind w:right="-1" w:firstLine="0"/>
              <w:jc w:val="right"/>
              <w:rPr>
                <w:rFonts w:eastAsiaTheme="minorHAnsi"/>
                <w:bCs w:val="0"/>
                <w:snapToGrid/>
                <w:sz w:val="16"/>
                <w:szCs w:val="16"/>
                <w:lang w:eastAsia="en-US"/>
              </w:rPr>
            </w:pPr>
          </w:p>
        </w:tc>
      </w:tr>
    </w:tbl>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5386"/>
      </w:tblGrid>
      <w:tr w:rsidR="00B9648B" w:rsidRPr="00B9648B" w:rsidTr="00EF0CCB">
        <w:tc>
          <w:tcPr>
            <w:tcW w:w="7338" w:type="dxa"/>
          </w:tcPr>
          <w:p w:rsidR="000D542B" w:rsidRPr="00B9648B" w:rsidRDefault="000D542B" w:rsidP="000D542B">
            <w:pPr>
              <w:keepNext/>
              <w:keepLines/>
              <w:suppressAutoHyphens/>
              <w:spacing w:line="240" w:lineRule="auto"/>
              <w:ind w:right="-1" w:firstLine="0"/>
              <w:jc w:val="left"/>
              <w:rPr>
                <w:sz w:val="24"/>
                <w:szCs w:val="24"/>
              </w:rPr>
            </w:pPr>
            <w:r w:rsidRPr="00B9648B">
              <w:rPr>
                <w:b/>
                <w:sz w:val="24"/>
                <w:szCs w:val="24"/>
              </w:rPr>
              <w:t>ЗАКАЗЧИК:</w:t>
            </w:r>
          </w:p>
        </w:tc>
        <w:tc>
          <w:tcPr>
            <w:tcW w:w="5386" w:type="dxa"/>
          </w:tcPr>
          <w:p w:rsidR="000D542B" w:rsidRPr="00B9648B" w:rsidRDefault="000D542B" w:rsidP="000D542B">
            <w:pPr>
              <w:keepNext/>
              <w:keepLines/>
              <w:suppressAutoHyphens/>
              <w:spacing w:line="240" w:lineRule="auto"/>
              <w:ind w:right="-1" w:firstLine="0"/>
              <w:jc w:val="left"/>
              <w:rPr>
                <w:sz w:val="24"/>
                <w:szCs w:val="24"/>
              </w:rPr>
            </w:pPr>
            <w:r w:rsidRPr="00B9648B">
              <w:rPr>
                <w:b/>
                <w:sz w:val="24"/>
                <w:szCs w:val="24"/>
              </w:rPr>
              <w:t>ПОДРЯДЧИК:</w:t>
            </w:r>
          </w:p>
        </w:tc>
      </w:tr>
      <w:tr w:rsidR="00B9648B" w:rsidRPr="00B9648B" w:rsidTr="00EF0CCB">
        <w:tc>
          <w:tcPr>
            <w:tcW w:w="7338" w:type="dxa"/>
          </w:tcPr>
          <w:p w:rsidR="000D542B" w:rsidRPr="00B9648B" w:rsidRDefault="000D542B" w:rsidP="000D542B">
            <w:pPr>
              <w:keepNext/>
              <w:keepLines/>
              <w:suppressAutoHyphens/>
              <w:spacing w:line="240" w:lineRule="auto"/>
              <w:ind w:right="-1" w:firstLine="0"/>
              <w:jc w:val="left"/>
              <w:rPr>
                <w:sz w:val="24"/>
                <w:szCs w:val="24"/>
              </w:rPr>
            </w:pPr>
            <w:r w:rsidRPr="00B9648B">
              <w:rPr>
                <w:sz w:val="24"/>
                <w:szCs w:val="24"/>
              </w:rPr>
              <w:t>_____________________/_________/</w:t>
            </w:r>
          </w:p>
        </w:tc>
        <w:tc>
          <w:tcPr>
            <w:tcW w:w="5386" w:type="dxa"/>
          </w:tcPr>
          <w:p w:rsidR="000D542B" w:rsidRPr="00B9648B" w:rsidRDefault="000D542B" w:rsidP="000D542B">
            <w:pPr>
              <w:keepNext/>
              <w:keepLines/>
              <w:suppressAutoHyphens/>
              <w:spacing w:line="240" w:lineRule="auto"/>
              <w:ind w:right="-1" w:firstLine="0"/>
              <w:jc w:val="left"/>
              <w:rPr>
                <w:sz w:val="24"/>
                <w:szCs w:val="24"/>
              </w:rPr>
            </w:pPr>
            <w:r w:rsidRPr="00B9648B">
              <w:rPr>
                <w:sz w:val="24"/>
                <w:szCs w:val="24"/>
              </w:rPr>
              <w:t>____________________ /___________ /</w:t>
            </w:r>
          </w:p>
        </w:tc>
      </w:tr>
    </w:tbl>
    <w:p w:rsidR="000D542B" w:rsidRPr="00B9648B" w:rsidRDefault="000D542B" w:rsidP="000D542B">
      <w:pPr>
        <w:keepNext/>
        <w:keepLines/>
        <w:suppressAutoHyphens/>
        <w:spacing w:line="240" w:lineRule="auto"/>
        <w:ind w:right="-1" w:firstLine="0"/>
        <w:rPr>
          <w:sz w:val="24"/>
          <w:szCs w:val="24"/>
        </w:rPr>
        <w:sectPr w:rsidR="000D542B" w:rsidRPr="00B9648B" w:rsidSect="004C7980">
          <w:type w:val="continuous"/>
          <w:pgSz w:w="16838" w:h="11906" w:orient="landscape"/>
          <w:pgMar w:top="1134" w:right="567" w:bottom="1134" w:left="1701" w:header="709" w:footer="709" w:gutter="0"/>
          <w:cols w:space="708"/>
          <w:docGrid w:linePitch="360"/>
        </w:sectPr>
      </w:pPr>
    </w:p>
    <w:p w:rsidR="000D542B" w:rsidRPr="00B9648B" w:rsidRDefault="000D542B" w:rsidP="000D542B">
      <w:pPr>
        <w:keepNext/>
        <w:keepLines/>
        <w:spacing w:after="200" w:line="276" w:lineRule="auto"/>
        <w:ind w:firstLine="0"/>
        <w:jc w:val="right"/>
        <w:rPr>
          <w:bCs w:val="0"/>
          <w:snapToGrid/>
          <w:sz w:val="24"/>
          <w:szCs w:val="24"/>
        </w:rPr>
      </w:pPr>
      <w:r w:rsidRPr="00B9648B">
        <w:rPr>
          <w:bCs w:val="0"/>
          <w:snapToGrid/>
          <w:sz w:val="24"/>
          <w:szCs w:val="24"/>
          <w:lang w:val="be-BY"/>
        </w:rPr>
        <w:lastRenderedPageBreak/>
        <w:t xml:space="preserve">Приложение </w:t>
      </w:r>
      <w:r w:rsidRPr="00B9648B">
        <w:rPr>
          <w:bCs w:val="0"/>
          <w:snapToGrid/>
          <w:sz w:val="24"/>
          <w:szCs w:val="24"/>
        </w:rPr>
        <w:t>№ 10</w:t>
      </w:r>
    </w:p>
    <w:p w:rsidR="000D542B" w:rsidRPr="00B9648B" w:rsidRDefault="000D542B" w:rsidP="000D542B">
      <w:pPr>
        <w:keepNext/>
        <w:keepLines/>
        <w:suppressAutoHyphens/>
        <w:spacing w:line="240" w:lineRule="auto"/>
        <w:ind w:right="-1" w:firstLine="740"/>
        <w:jc w:val="right"/>
        <w:rPr>
          <w:bCs w:val="0"/>
          <w:snapToGrid/>
          <w:sz w:val="24"/>
          <w:szCs w:val="24"/>
          <w:lang w:val="be-BY"/>
        </w:rPr>
      </w:pPr>
      <w:r w:rsidRPr="00B9648B">
        <w:rPr>
          <w:bCs w:val="0"/>
          <w:snapToGrid/>
          <w:sz w:val="24"/>
          <w:szCs w:val="24"/>
          <w:lang w:val="be-BY"/>
        </w:rPr>
        <w:t>к договору подряда №</w:t>
      </w:r>
      <w:r w:rsidRPr="00B9648B">
        <w:rPr>
          <w:bCs w:val="0"/>
          <w:snapToGrid/>
          <w:sz w:val="24"/>
          <w:szCs w:val="24"/>
        </w:rPr>
        <w:t xml:space="preserve">_____ </w:t>
      </w:r>
      <w:r w:rsidRPr="00B9648B">
        <w:rPr>
          <w:bCs w:val="0"/>
          <w:snapToGrid/>
          <w:sz w:val="24"/>
          <w:szCs w:val="24"/>
          <w:lang w:val="be-BY"/>
        </w:rPr>
        <w:t xml:space="preserve">от </w:t>
      </w:r>
      <w:r w:rsidRPr="00B9648B">
        <w:rPr>
          <w:bCs w:val="0"/>
          <w:snapToGrid/>
          <w:sz w:val="24"/>
          <w:szCs w:val="24"/>
        </w:rPr>
        <w:t>________</w:t>
      </w:r>
    </w:p>
    <w:p w:rsidR="000D542B" w:rsidRPr="00B9648B" w:rsidRDefault="000D542B" w:rsidP="000D542B">
      <w:pPr>
        <w:keepNext/>
        <w:keepLines/>
        <w:suppressAutoHyphens/>
        <w:spacing w:line="240" w:lineRule="auto"/>
        <w:ind w:right="-1" w:firstLine="740"/>
        <w:jc w:val="right"/>
        <w:rPr>
          <w:bCs w:val="0"/>
          <w:snapToGrid/>
          <w:spacing w:val="1"/>
          <w:sz w:val="24"/>
          <w:szCs w:val="24"/>
          <w:lang w:val="be-BY"/>
        </w:rPr>
      </w:pPr>
    </w:p>
    <w:tbl>
      <w:tblPr>
        <w:tblStyle w:val="ac"/>
        <w:tblW w:w="5000" w:type="pct"/>
        <w:tblLook w:val="04A0" w:firstRow="1" w:lastRow="0" w:firstColumn="1" w:lastColumn="0" w:noHBand="0" w:noVBand="1"/>
      </w:tblPr>
      <w:tblGrid>
        <w:gridCol w:w="9571"/>
      </w:tblGrid>
      <w:tr w:rsidR="00B9648B" w:rsidRPr="00B9648B" w:rsidTr="00EF0CCB">
        <w:tc>
          <w:tcPr>
            <w:tcW w:w="5000" w:type="pct"/>
          </w:tcPr>
          <w:p w:rsidR="000D542B" w:rsidRPr="00B9648B" w:rsidRDefault="000D542B" w:rsidP="000D542B">
            <w:pPr>
              <w:keepNext/>
              <w:keepLines/>
              <w:suppressAutoHyphens/>
              <w:spacing w:line="240" w:lineRule="auto"/>
              <w:ind w:right="-1" w:firstLine="0"/>
              <w:jc w:val="center"/>
              <w:rPr>
                <w:sz w:val="24"/>
                <w:szCs w:val="24"/>
              </w:rPr>
            </w:pPr>
          </w:p>
          <w:p w:rsidR="000D542B" w:rsidRPr="00B9648B" w:rsidRDefault="000D542B" w:rsidP="000D542B">
            <w:pPr>
              <w:keepNext/>
              <w:keepLines/>
              <w:suppressAutoHyphens/>
              <w:spacing w:line="240" w:lineRule="auto"/>
              <w:ind w:right="-1" w:firstLine="0"/>
              <w:jc w:val="center"/>
              <w:rPr>
                <w:sz w:val="24"/>
                <w:szCs w:val="24"/>
              </w:rPr>
            </w:pPr>
            <w:r w:rsidRPr="00B9648B">
              <w:rPr>
                <w:sz w:val="24"/>
                <w:szCs w:val="24"/>
              </w:rPr>
              <w:t xml:space="preserve">ФОРМА АКТА ПРИЕМА-ПЕРЕДАЧИ </w:t>
            </w:r>
          </w:p>
          <w:p w:rsidR="000D542B" w:rsidRPr="00B9648B" w:rsidRDefault="000D542B" w:rsidP="000D542B">
            <w:pPr>
              <w:keepNext/>
              <w:keepLines/>
              <w:suppressAutoHyphens/>
              <w:spacing w:line="240" w:lineRule="auto"/>
              <w:ind w:right="-1" w:firstLine="0"/>
              <w:jc w:val="center"/>
              <w:rPr>
                <w:sz w:val="24"/>
                <w:szCs w:val="24"/>
              </w:rPr>
            </w:pPr>
            <w:r w:rsidRPr="00B9648B">
              <w:rPr>
                <w:sz w:val="24"/>
                <w:szCs w:val="24"/>
              </w:rPr>
              <w:t>имущества, демонтированного при производстве работ</w:t>
            </w:r>
          </w:p>
          <w:p w:rsidR="000D542B" w:rsidRPr="00B9648B" w:rsidRDefault="000D542B" w:rsidP="000D542B">
            <w:pPr>
              <w:keepNext/>
              <w:keepLines/>
              <w:suppressAutoHyphens/>
              <w:spacing w:line="240" w:lineRule="auto"/>
              <w:ind w:right="-1" w:firstLine="0"/>
              <w:jc w:val="center"/>
              <w:rPr>
                <w:sz w:val="24"/>
                <w:szCs w:val="24"/>
              </w:rPr>
            </w:pPr>
          </w:p>
        </w:tc>
      </w:tr>
      <w:tr w:rsidR="000D542B" w:rsidRPr="00B9648B" w:rsidTr="00EF0CCB">
        <w:tc>
          <w:tcPr>
            <w:tcW w:w="5000" w:type="pct"/>
          </w:tcPr>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 xml:space="preserve">АКТ </w:t>
            </w:r>
          </w:p>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 xml:space="preserve">приема-передачи </w:t>
            </w:r>
          </w:p>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 xml:space="preserve">имущества, демонтированного при производстве работ, </w:t>
            </w:r>
          </w:p>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к договору подряда №____ от ________</w:t>
            </w:r>
          </w:p>
          <w:p w:rsidR="000D542B" w:rsidRPr="00B9648B" w:rsidRDefault="000D542B" w:rsidP="000D542B">
            <w:pPr>
              <w:keepNext/>
              <w:keepLines/>
              <w:suppressAutoHyphens/>
              <w:spacing w:line="240" w:lineRule="auto"/>
              <w:ind w:right="-1" w:firstLine="0"/>
              <w:jc w:val="left"/>
              <w:rPr>
                <w:sz w:val="20"/>
                <w:szCs w:val="20"/>
              </w:rPr>
            </w:pPr>
          </w:p>
          <w:tbl>
            <w:tblPr>
              <w:tblW w:w="0" w:type="auto"/>
              <w:tblLook w:val="01E0" w:firstRow="1" w:lastRow="1" w:firstColumn="1" w:lastColumn="1" w:noHBand="0" w:noVBand="0"/>
            </w:tblPr>
            <w:tblGrid>
              <w:gridCol w:w="4701"/>
              <w:gridCol w:w="4654"/>
            </w:tblGrid>
            <w:tr w:rsidR="00B9648B" w:rsidRPr="00B9648B" w:rsidTr="00EF0CCB">
              <w:tc>
                <w:tcPr>
                  <w:tcW w:w="5148" w:type="dxa"/>
                </w:tcPr>
                <w:p w:rsidR="000D542B" w:rsidRPr="00B9648B" w:rsidRDefault="000D542B" w:rsidP="000D542B">
                  <w:pPr>
                    <w:keepNext/>
                    <w:keepLines/>
                    <w:suppressAutoHyphens/>
                    <w:spacing w:line="240" w:lineRule="auto"/>
                    <w:ind w:right="-1" w:firstLine="0"/>
                    <w:jc w:val="left"/>
                    <w:rPr>
                      <w:bCs w:val="0"/>
                      <w:snapToGrid/>
                      <w:sz w:val="20"/>
                      <w:szCs w:val="20"/>
                    </w:rPr>
                  </w:pPr>
                  <w:r w:rsidRPr="00B9648B">
                    <w:rPr>
                      <w:bCs w:val="0"/>
                      <w:snapToGrid/>
                      <w:sz w:val="20"/>
                      <w:szCs w:val="20"/>
                    </w:rPr>
                    <w:t>г. Нижний Новгород</w:t>
                  </w:r>
                </w:p>
              </w:tc>
              <w:tc>
                <w:tcPr>
                  <w:tcW w:w="5148" w:type="dxa"/>
                </w:tcPr>
                <w:p w:rsidR="000D542B" w:rsidRPr="00B9648B" w:rsidRDefault="000D542B" w:rsidP="000D542B">
                  <w:pPr>
                    <w:keepNext/>
                    <w:keepLines/>
                    <w:suppressAutoHyphens/>
                    <w:spacing w:line="240" w:lineRule="auto"/>
                    <w:ind w:right="-1" w:firstLine="0"/>
                    <w:jc w:val="right"/>
                    <w:rPr>
                      <w:bCs w:val="0"/>
                      <w:snapToGrid/>
                      <w:sz w:val="20"/>
                      <w:szCs w:val="20"/>
                    </w:rPr>
                  </w:pPr>
                  <w:r w:rsidRPr="00B9648B">
                    <w:rPr>
                      <w:bCs w:val="0"/>
                      <w:snapToGrid/>
                      <w:sz w:val="20"/>
                      <w:szCs w:val="20"/>
                    </w:rPr>
                    <w:t>____ ____  20_ года</w:t>
                  </w:r>
                </w:p>
              </w:tc>
            </w:tr>
          </w:tbl>
          <w:p w:rsidR="000D542B" w:rsidRPr="00B9648B" w:rsidRDefault="000D542B" w:rsidP="000D542B">
            <w:pPr>
              <w:keepNext/>
              <w:keepLines/>
              <w:suppressAutoHyphens/>
              <w:spacing w:line="240" w:lineRule="auto"/>
              <w:ind w:right="-1" w:firstLine="0"/>
              <w:jc w:val="left"/>
              <w:rPr>
                <w:sz w:val="20"/>
                <w:szCs w:val="20"/>
              </w:rPr>
            </w:pPr>
          </w:p>
          <w:tbl>
            <w:tblPr>
              <w:tblStyle w:val="ac"/>
              <w:tblW w:w="0" w:type="auto"/>
              <w:tblLook w:val="04A0" w:firstRow="1" w:lastRow="0" w:firstColumn="1" w:lastColumn="0" w:noHBand="0" w:noVBand="1"/>
            </w:tblPr>
            <w:tblGrid>
              <w:gridCol w:w="3045"/>
              <w:gridCol w:w="6300"/>
            </w:tblGrid>
            <w:tr w:rsidR="00B9648B" w:rsidRPr="00B9648B" w:rsidTr="00EF0CCB">
              <w:tc>
                <w:tcPr>
                  <w:tcW w:w="3285"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Договор подряда _______</w:t>
                  </w:r>
                </w:p>
              </w:tc>
              <w:tc>
                <w:tcPr>
                  <w:tcW w:w="6462"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 ____________от_______   (далее – «Договор»)</w:t>
                  </w:r>
                </w:p>
              </w:tc>
            </w:tr>
            <w:tr w:rsidR="00B9648B" w:rsidRPr="00B9648B" w:rsidTr="00EF0CCB">
              <w:tc>
                <w:tcPr>
                  <w:tcW w:w="3285"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ЗАКАЗЧИК</w:t>
                  </w:r>
                </w:p>
              </w:tc>
              <w:tc>
                <w:tcPr>
                  <w:tcW w:w="6462"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АО «Теплоэнерго»</w:t>
                  </w:r>
                </w:p>
              </w:tc>
            </w:tr>
            <w:tr w:rsidR="00B9648B" w:rsidRPr="00B9648B" w:rsidTr="00EF0CCB">
              <w:tc>
                <w:tcPr>
                  <w:tcW w:w="3285"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ПОДРЯДЧИК</w:t>
                  </w:r>
                </w:p>
              </w:tc>
              <w:tc>
                <w:tcPr>
                  <w:tcW w:w="6462"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______________________ (ИНН____)</w:t>
                  </w:r>
                </w:p>
              </w:tc>
            </w:tr>
            <w:tr w:rsidR="00B9648B" w:rsidRPr="00B9648B" w:rsidTr="00EF0CCB">
              <w:tc>
                <w:tcPr>
                  <w:tcW w:w="3285"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 xml:space="preserve">Объект </w:t>
                  </w:r>
                </w:p>
              </w:tc>
              <w:tc>
                <w:tcPr>
                  <w:tcW w:w="6462"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__________________________________________________</w:t>
                  </w:r>
                </w:p>
              </w:tc>
            </w:tr>
            <w:tr w:rsidR="00B9648B" w:rsidRPr="00B9648B" w:rsidTr="00EF0CCB">
              <w:tc>
                <w:tcPr>
                  <w:tcW w:w="3285"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Инвентарный номер</w:t>
                  </w:r>
                </w:p>
              </w:tc>
              <w:tc>
                <w:tcPr>
                  <w:tcW w:w="6462"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__________________________________________</w:t>
                  </w:r>
                </w:p>
              </w:tc>
            </w:tr>
          </w:tbl>
          <w:p w:rsidR="000D542B" w:rsidRPr="00B9648B" w:rsidRDefault="000D542B" w:rsidP="000D542B">
            <w:pPr>
              <w:keepNext/>
              <w:keepLines/>
              <w:suppressAutoHyphens/>
              <w:spacing w:line="240" w:lineRule="auto"/>
              <w:ind w:right="-1" w:firstLine="0"/>
              <w:jc w:val="left"/>
              <w:rPr>
                <w:sz w:val="20"/>
                <w:szCs w:val="20"/>
              </w:rPr>
            </w:pPr>
          </w:p>
          <w:p w:rsidR="000D542B" w:rsidRPr="00B9648B" w:rsidRDefault="000D542B" w:rsidP="000D542B">
            <w:pPr>
              <w:keepNext/>
              <w:keepLines/>
              <w:suppressAutoHyphens/>
              <w:spacing w:line="240" w:lineRule="auto"/>
              <w:ind w:right="-1" w:firstLine="708"/>
              <w:rPr>
                <w:sz w:val="20"/>
                <w:szCs w:val="20"/>
              </w:rPr>
            </w:pPr>
          </w:p>
          <w:p w:rsidR="000D542B" w:rsidRPr="00B9648B" w:rsidRDefault="000D542B" w:rsidP="000D542B">
            <w:pPr>
              <w:keepNext/>
              <w:keepLines/>
              <w:suppressAutoHyphens/>
              <w:spacing w:line="240" w:lineRule="auto"/>
              <w:ind w:right="-1" w:firstLine="284"/>
              <w:rPr>
                <w:sz w:val="20"/>
                <w:szCs w:val="20"/>
              </w:rPr>
            </w:pPr>
            <w:r w:rsidRPr="00B9648B">
              <w:rPr>
                <w:sz w:val="20"/>
                <w:szCs w:val="20"/>
              </w:rPr>
              <w:t>АО «Теплоэнерго», именуемое в дальнейшем «ЗАКАЗЧИК», в лице _____________, действующего на основании ____, с одной стороны, и __________, именуемое в дальнейшем «ПОДРЯДЧИК», в лице ___, действующего на основании ___, с другой стороны,  составили настоящий акт о нижеследующем:</w:t>
            </w:r>
          </w:p>
          <w:p w:rsidR="000D542B" w:rsidRPr="00B9648B" w:rsidRDefault="000D542B" w:rsidP="000D542B">
            <w:pPr>
              <w:keepNext/>
              <w:keepLines/>
              <w:suppressAutoHyphens/>
              <w:spacing w:line="240" w:lineRule="auto"/>
              <w:ind w:right="-1" w:firstLine="284"/>
              <w:jc w:val="left"/>
              <w:rPr>
                <w:sz w:val="20"/>
                <w:szCs w:val="20"/>
              </w:rPr>
            </w:pPr>
          </w:p>
          <w:p w:rsidR="000D542B" w:rsidRPr="00B9648B" w:rsidRDefault="000D542B" w:rsidP="000D542B">
            <w:pPr>
              <w:keepNext/>
              <w:keepLines/>
              <w:numPr>
                <w:ilvl w:val="0"/>
                <w:numId w:val="29"/>
              </w:numPr>
              <w:tabs>
                <w:tab w:val="num" w:pos="0"/>
              </w:tabs>
              <w:suppressAutoHyphens/>
              <w:spacing w:line="240" w:lineRule="auto"/>
              <w:ind w:left="0" w:right="-1" w:firstLine="284"/>
              <w:jc w:val="left"/>
              <w:rPr>
                <w:sz w:val="20"/>
                <w:szCs w:val="20"/>
              </w:rPr>
            </w:pPr>
            <w:r w:rsidRPr="00B9648B">
              <w:rPr>
                <w:sz w:val="20"/>
                <w:szCs w:val="20"/>
              </w:rPr>
              <w:t>В соответствии с п. 3.</w:t>
            </w:r>
            <w:r w:rsidR="00D373B3" w:rsidRPr="00B9648B">
              <w:rPr>
                <w:sz w:val="20"/>
                <w:szCs w:val="20"/>
              </w:rPr>
              <w:t>2</w:t>
            </w:r>
            <w:r w:rsidRPr="00B9648B">
              <w:rPr>
                <w:sz w:val="20"/>
                <w:szCs w:val="20"/>
              </w:rPr>
              <w:t xml:space="preserve">.13 Договора ПОДРЯДЧИК передает, а ЗАКАЗЧИК принимает имущество, демонтированное ПОДРЯДЧИКОМ при производстве на Объекте работ по Договору:  </w:t>
            </w:r>
          </w:p>
          <w:p w:rsidR="000D542B" w:rsidRPr="00B9648B" w:rsidRDefault="000D542B" w:rsidP="000D542B">
            <w:pPr>
              <w:keepNext/>
              <w:keepLines/>
              <w:suppressAutoHyphens/>
              <w:spacing w:line="240" w:lineRule="auto"/>
              <w:ind w:right="-1" w:firstLine="284"/>
              <w:rPr>
                <w:sz w:val="20"/>
                <w:szCs w:val="20"/>
              </w:rPr>
            </w:pPr>
          </w:p>
          <w:tbl>
            <w:tblPr>
              <w:tblStyle w:val="ac"/>
              <w:tblW w:w="9634" w:type="dxa"/>
              <w:tblLook w:val="04A0" w:firstRow="1" w:lastRow="0" w:firstColumn="1" w:lastColumn="0" w:noHBand="0" w:noVBand="1"/>
            </w:tblPr>
            <w:tblGrid>
              <w:gridCol w:w="769"/>
              <w:gridCol w:w="1494"/>
              <w:gridCol w:w="1001"/>
              <w:gridCol w:w="1267"/>
              <w:gridCol w:w="709"/>
              <w:gridCol w:w="2126"/>
              <w:gridCol w:w="2268"/>
            </w:tblGrid>
            <w:tr w:rsidR="00B9648B" w:rsidRPr="00B9648B" w:rsidTr="00EF0CCB">
              <w:trPr>
                <w:trHeight w:val="92"/>
              </w:trPr>
              <w:tc>
                <w:tcPr>
                  <w:tcW w:w="769" w:type="dxa"/>
                  <w:vMerge w:val="restart"/>
                </w:tcPr>
                <w:p w:rsidR="000D542B" w:rsidRPr="00B9648B" w:rsidRDefault="000D542B" w:rsidP="000D542B">
                  <w:pPr>
                    <w:keepNext/>
                    <w:keepLines/>
                    <w:suppressAutoHyphens/>
                    <w:spacing w:line="240" w:lineRule="auto"/>
                    <w:ind w:right="-1" w:firstLine="284"/>
                    <w:rPr>
                      <w:sz w:val="20"/>
                      <w:szCs w:val="20"/>
                    </w:rPr>
                  </w:pPr>
                  <w:r w:rsidRPr="00B9648B">
                    <w:rPr>
                      <w:sz w:val="20"/>
                      <w:szCs w:val="20"/>
                    </w:rPr>
                    <w:t>№п/п</w:t>
                  </w:r>
                </w:p>
              </w:tc>
              <w:tc>
                <w:tcPr>
                  <w:tcW w:w="1494" w:type="dxa"/>
                  <w:vMerge w:val="restart"/>
                </w:tcPr>
                <w:p w:rsidR="000D542B" w:rsidRPr="00B9648B" w:rsidRDefault="000D542B" w:rsidP="000D542B">
                  <w:pPr>
                    <w:keepNext/>
                    <w:keepLines/>
                    <w:suppressAutoHyphens/>
                    <w:spacing w:line="240" w:lineRule="auto"/>
                    <w:ind w:right="-1" w:firstLine="284"/>
                    <w:rPr>
                      <w:sz w:val="20"/>
                      <w:szCs w:val="20"/>
                    </w:rPr>
                  </w:pPr>
                  <w:r w:rsidRPr="00B9648B">
                    <w:rPr>
                      <w:sz w:val="20"/>
                      <w:szCs w:val="20"/>
                    </w:rPr>
                    <w:t>Наименование</w:t>
                  </w:r>
                </w:p>
              </w:tc>
              <w:tc>
                <w:tcPr>
                  <w:tcW w:w="1001" w:type="dxa"/>
                  <w:vMerge w:val="restart"/>
                </w:tcPr>
                <w:p w:rsidR="000D542B" w:rsidRPr="00B9648B" w:rsidRDefault="000D542B" w:rsidP="000D542B">
                  <w:pPr>
                    <w:keepNext/>
                    <w:keepLines/>
                    <w:suppressAutoHyphens/>
                    <w:spacing w:line="240" w:lineRule="auto"/>
                    <w:ind w:right="-1" w:firstLine="284"/>
                    <w:rPr>
                      <w:sz w:val="20"/>
                      <w:szCs w:val="20"/>
                    </w:rPr>
                  </w:pPr>
                  <w:r w:rsidRPr="00B9648B">
                    <w:rPr>
                      <w:sz w:val="20"/>
                      <w:szCs w:val="20"/>
                    </w:rPr>
                    <w:t xml:space="preserve">Диаметр, мм </w:t>
                  </w:r>
                </w:p>
              </w:tc>
              <w:tc>
                <w:tcPr>
                  <w:tcW w:w="1976" w:type="dxa"/>
                  <w:gridSpan w:val="2"/>
                </w:tcPr>
                <w:p w:rsidR="000D542B" w:rsidRPr="00B9648B" w:rsidRDefault="000D542B" w:rsidP="000D542B">
                  <w:pPr>
                    <w:keepNext/>
                    <w:keepLines/>
                    <w:suppressAutoHyphens/>
                    <w:spacing w:line="240" w:lineRule="auto"/>
                    <w:ind w:right="-1" w:firstLine="284"/>
                    <w:jc w:val="center"/>
                    <w:rPr>
                      <w:sz w:val="20"/>
                      <w:szCs w:val="20"/>
                    </w:rPr>
                  </w:pPr>
                  <w:r w:rsidRPr="00B9648B">
                    <w:rPr>
                      <w:sz w:val="20"/>
                      <w:szCs w:val="20"/>
                    </w:rPr>
                    <w:t>Количество</w:t>
                  </w:r>
                </w:p>
              </w:tc>
              <w:tc>
                <w:tcPr>
                  <w:tcW w:w="2126" w:type="dxa"/>
                  <w:vMerge w:val="restart"/>
                </w:tcPr>
                <w:p w:rsidR="000D542B" w:rsidRPr="00B9648B" w:rsidRDefault="000D542B" w:rsidP="000D542B">
                  <w:pPr>
                    <w:keepNext/>
                    <w:keepLines/>
                    <w:suppressAutoHyphens/>
                    <w:spacing w:line="240" w:lineRule="auto"/>
                    <w:ind w:right="-1" w:firstLine="284"/>
                    <w:jc w:val="center"/>
                    <w:rPr>
                      <w:sz w:val="20"/>
                      <w:szCs w:val="20"/>
                    </w:rPr>
                  </w:pPr>
                  <w:r w:rsidRPr="00B9648B">
                    <w:rPr>
                      <w:sz w:val="20"/>
                      <w:szCs w:val="20"/>
                    </w:rPr>
                    <w:t>Собственник имущества</w:t>
                  </w:r>
                </w:p>
              </w:tc>
              <w:tc>
                <w:tcPr>
                  <w:tcW w:w="2268" w:type="dxa"/>
                  <w:vMerge w:val="restart"/>
                </w:tcPr>
                <w:p w:rsidR="000D542B" w:rsidRPr="00B9648B" w:rsidRDefault="000D542B" w:rsidP="000D542B">
                  <w:pPr>
                    <w:keepNext/>
                    <w:keepLines/>
                    <w:suppressAutoHyphens/>
                    <w:spacing w:line="240" w:lineRule="auto"/>
                    <w:ind w:right="-1" w:firstLine="284"/>
                    <w:jc w:val="center"/>
                    <w:rPr>
                      <w:sz w:val="20"/>
                      <w:szCs w:val="20"/>
                    </w:rPr>
                  </w:pPr>
                  <w:r w:rsidRPr="00B9648B">
                    <w:rPr>
                      <w:sz w:val="20"/>
                      <w:szCs w:val="20"/>
                    </w:rPr>
                    <w:t>Примечание</w:t>
                  </w:r>
                </w:p>
              </w:tc>
            </w:tr>
            <w:tr w:rsidR="00B9648B" w:rsidRPr="00B9648B" w:rsidTr="00EF0CCB">
              <w:trPr>
                <w:trHeight w:val="91"/>
              </w:trPr>
              <w:tc>
                <w:tcPr>
                  <w:tcW w:w="769" w:type="dxa"/>
                  <w:vMerge/>
                </w:tcPr>
                <w:p w:rsidR="000D542B" w:rsidRPr="00B9648B" w:rsidRDefault="000D542B" w:rsidP="000D542B">
                  <w:pPr>
                    <w:keepNext/>
                    <w:keepLines/>
                    <w:suppressAutoHyphens/>
                    <w:spacing w:line="240" w:lineRule="auto"/>
                    <w:ind w:right="-1" w:firstLine="284"/>
                    <w:rPr>
                      <w:sz w:val="20"/>
                      <w:szCs w:val="20"/>
                    </w:rPr>
                  </w:pPr>
                </w:p>
              </w:tc>
              <w:tc>
                <w:tcPr>
                  <w:tcW w:w="1494" w:type="dxa"/>
                  <w:vMerge/>
                </w:tcPr>
                <w:p w:rsidR="000D542B" w:rsidRPr="00B9648B" w:rsidRDefault="000D542B" w:rsidP="000D542B">
                  <w:pPr>
                    <w:keepNext/>
                    <w:keepLines/>
                    <w:suppressAutoHyphens/>
                    <w:spacing w:line="240" w:lineRule="auto"/>
                    <w:ind w:right="-1" w:firstLine="284"/>
                    <w:rPr>
                      <w:sz w:val="20"/>
                      <w:szCs w:val="20"/>
                    </w:rPr>
                  </w:pPr>
                </w:p>
              </w:tc>
              <w:tc>
                <w:tcPr>
                  <w:tcW w:w="1001" w:type="dxa"/>
                  <w:vMerge/>
                </w:tcPr>
                <w:p w:rsidR="000D542B" w:rsidRPr="00B9648B" w:rsidRDefault="000D542B" w:rsidP="000D542B">
                  <w:pPr>
                    <w:keepNext/>
                    <w:keepLines/>
                    <w:suppressAutoHyphens/>
                    <w:spacing w:line="240" w:lineRule="auto"/>
                    <w:ind w:right="-1" w:firstLine="284"/>
                    <w:rPr>
                      <w:sz w:val="20"/>
                      <w:szCs w:val="20"/>
                    </w:rPr>
                  </w:pPr>
                </w:p>
              </w:tc>
              <w:tc>
                <w:tcPr>
                  <w:tcW w:w="1267" w:type="dxa"/>
                </w:tcPr>
                <w:p w:rsidR="000D542B" w:rsidRPr="00B9648B" w:rsidRDefault="000D542B" w:rsidP="000D542B">
                  <w:pPr>
                    <w:keepNext/>
                    <w:keepLines/>
                    <w:suppressAutoHyphens/>
                    <w:spacing w:line="240" w:lineRule="auto"/>
                    <w:ind w:right="-1" w:firstLine="284"/>
                    <w:rPr>
                      <w:sz w:val="20"/>
                      <w:szCs w:val="20"/>
                    </w:rPr>
                  </w:pPr>
                  <w:r w:rsidRPr="00B9648B">
                    <w:rPr>
                      <w:sz w:val="20"/>
                      <w:szCs w:val="20"/>
                    </w:rPr>
                    <w:t>Длина, п.м</w:t>
                  </w:r>
                </w:p>
              </w:tc>
              <w:tc>
                <w:tcPr>
                  <w:tcW w:w="709" w:type="dxa"/>
                </w:tcPr>
                <w:p w:rsidR="000D542B" w:rsidRPr="00B9648B" w:rsidRDefault="000D542B" w:rsidP="000D542B">
                  <w:pPr>
                    <w:keepNext/>
                    <w:keepLines/>
                    <w:suppressAutoHyphens/>
                    <w:spacing w:line="240" w:lineRule="auto"/>
                    <w:ind w:right="-1" w:firstLine="284"/>
                    <w:rPr>
                      <w:sz w:val="20"/>
                      <w:szCs w:val="20"/>
                    </w:rPr>
                  </w:pPr>
                  <w:r w:rsidRPr="00B9648B">
                    <w:rPr>
                      <w:sz w:val="20"/>
                      <w:szCs w:val="20"/>
                    </w:rPr>
                    <w:t>Шт.</w:t>
                  </w:r>
                </w:p>
              </w:tc>
              <w:tc>
                <w:tcPr>
                  <w:tcW w:w="2126" w:type="dxa"/>
                  <w:vMerge/>
                </w:tcPr>
                <w:p w:rsidR="000D542B" w:rsidRPr="00B9648B" w:rsidRDefault="000D542B" w:rsidP="000D542B">
                  <w:pPr>
                    <w:keepNext/>
                    <w:keepLines/>
                    <w:suppressAutoHyphens/>
                    <w:spacing w:line="240" w:lineRule="auto"/>
                    <w:ind w:right="-1" w:firstLine="284"/>
                    <w:rPr>
                      <w:sz w:val="20"/>
                      <w:szCs w:val="20"/>
                    </w:rPr>
                  </w:pPr>
                </w:p>
              </w:tc>
              <w:tc>
                <w:tcPr>
                  <w:tcW w:w="2268" w:type="dxa"/>
                  <w:vMerge/>
                </w:tcPr>
                <w:p w:rsidR="000D542B" w:rsidRPr="00B9648B" w:rsidRDefault="000D542B" w:rsidP="000D542B">
                  <w:pPr>
                    <w:keepNext/>
                    <w:keepLines/>
                    <w:suppressAutoHyphens/>
                    <w:spacing w:line="240" w:lineRule="auto"/>
                    <w:ind w:right="-1" w:firstLine="284"/>
                    <w:rPr>
                      <w:sz w:val="20"/>
                      <w:szCs w:val="20"/>
                    </w:rPr>
                  </w:pPr>
                </w:p>
              </w:tc>
            </w:tr>
            <w:tr w:rsidR="00B9648B" w:rsidRPr="00B9648B" w:rsidTr="00EF0CCB">
              <w:tc>
                <w:tcPr>
                  <w:tcW w:w="769" w:type="dxa"/>
                </w:tcPr>
                <w:p w:rsidR="000D542B" w:rsidRPr="00B9648B" w:rsidRDefault="000D542B" w:rsidP="000D542B">
                  <w:pPr>
                    <w:keepNext/>
                    <w:keepLines/>
                    <w:suppressAutoHyphens/>
                    <w:spacing w:line="240" w:lineRule="auto"/>
                    <w:ind w:right="-1" w:firstLine="284"/>
                    <w:rPr>
                      <w:sz w:val="20"/>
                      <w:szCs w:val="20"/>
                    </w:rPr>
                  </w:pPr>
                  <w:r w:rsidRPr="00B9648B">
                    <w:rPr>
                      <w:sz w:val="20"/>
                      <w:szCs w:val="20"/>
                    </w:rPr>
                    <w:t>1</w:t>
                  </w:r>
                </w:p>
              </w:tc>
              <w:tc>
                <w:tcPr>
                  <w:tcW w:w="1494" w:type="dxa"/>
                </w:tcPr>
                <w:p w:rsidR="000D542B" w:rsidRPr="00B9648B" w:rsidRDefault="000D542B" w:rsidP="000D542B">
                  <w:pPr>
                    <w:keepNext/>
                    <w:keepLines/>
                    <w:suppressAutoHyphens/>
                    <w:spacing w:line="240" w:lineRule="auto"/>
                    <w:ind w:right="-1" w:firstLine="284"/>
                    <w:rPr>
                      <w:sz w:val="20"/>
                      <w:szCs w:val="20"/>
                    </w:rPr>
                  </w:pPr>
                </w:p>
              </w:tc>
              <w:tc>
                <w:tcPr>
                  <w:tcW w:w="1001" w:type="dxa"/>
                </w:tcPr>
                <w:p w:rsidR="000D542B" w:rsidRPr="00B9648B" w:rsidRDefault="000D542B" w:rsidP="000D542B">
                  <w:pPr>
                    <w:keepNext/>
                    <w:keepLines/>
                    <w:suppressAutoHyphens/>
                    <w:spacing w:line="240" w:lineRule="auto"/>
                    <w:ind w:right="-1" w:firstLine="284"/>
                    <w:rPr>
                      <w:sz w:val="20"/>
                      <w:szCs w:val="20"/>
                    </w:rPr>
                  </w:pPr>
                </w:p>
              </w:tc>
              <w:tc>
                <w:tcPr>
                  <w:tcW w:w="1267" w:type="dxa"/>
                </w:tcPr>
                <w:p w:rsidR="000D542B" w:rsidRPr="00B9648B" w:rsidRDefault="000D542B" w:rsidP="000D542B">
                  <w:pPr>
                    <w:keepNext/>
                    <w:keepLines/>
                    <w:suppressAutoHyphens/>
                    <w:spacing w:line="240" w:lineRule="auto"/>
                    <w:ind w:right="-1" w:firstLine="284"/>
                    <w:rPr>
                      <w:sz w:val="20"/>
                      <w:szCs w:val="20"/>
                    </w:rPr>
                  </w:pPr>
                </w:p>
              </w:tc>
              <w:tc>
                <w:tcPr>
                  <w:tcW w:w="709" w:type="dxa"/>
                </w:tcPr>
                <w:p w:rsidR="000D542B" w:rsidRPr="00B9648B" w:rsidRDefault="000D542B" w:rsidP="000D542B">
                  <w:pPr>
                    <w:keepNext/>
                    <w:keepLines/>
                    <w:suppressAutoHyphens/>
                    <w:spacing w:line="240" w:lineRule="auto"/>
                    <w:ind w:right="-1" w:firstLine="284"/>
                    <w:rPr>
                      <w:sz w:val="20"/>
                      <w:szCs w:val="20"/>
                    </w:rPr>
                  </w:pPr>
                </w:p>
              </w:tc>
              <w:tc>
                <w:tcPr>
                  <w:tcW w:w="2126" w:type="dxa"/>
                </w:tcPr>
                <w:p w:rsidR="000D542B" w:rsidRPr="00B9648B" w:rsidRDefault="000D542B" w:rsidP="000D542B">
                  <w:pPr>
                    <w:keepNext/>
                    <w:keepLines/>
                    <w:suppressAutoHyphens/>
                    <w:spacing w:line="240" w:lineRule="auto"/>
                    <w:ind w:right="-1" w:firstLine="284"/>
                    <w:rPr>
                      <w:sz w:val="20"/>
                      <w:szCs w:val="20"/>
                    </w:rPr>
                  </w:pPr>
                </w:p>
              </w:tc>
              <w:tc>
                <w:tcPr>
                  <w:tcW w:w="2268" w:type="dxa"/>
                </w:tcPr>
                <w:p w:rsidR="000D542B" w:rsidRPr="00B9648B" w:rsidRDefault="000D542B" w:rsidP="000D542B">
                  <w:pPr>
                    <w:keepNext/>
                    <w:keepLines/>
                    <w:suppressAutoHyphens/>
                    <w:spacing w:line="240" w:lineRule="auto"/>
                    <w:ind w:right="-1" w:firstLine="284"/>
                    <w:rPr>
                      <w:sz w:val="20"/>
                      <w:szCs w:val="20"/>
                    </w:rPr>
                  </w:pPr>
                </w:p>
              </w:tc>
            </w:tr>
            <w:tr w:rsidR="00B9648B" w:rsidRPr="00B9648B" w:rsidTr="00EF0CCB">
              <w:tc>
                <w:tcPr>
                  <w:tcW w:w="769" w:type="dxa"/>
                </w:tcPr>
                <w:p w:rsidR="000D542B" w:rsidRPr="00B9648B" w:rsidRDefault="000D542B" w:rsidP="000D542B">
                  <w:pPr>
                    <w:keepNext/>
                    <w:keepLines/>
                    <w:suppressAutoHyphens/>
                    <w:spacing w:line="240" w:lineRule="auto"/>
                    <w:ind w:right="-1" w:firstLine="284"/>
                    <w:rPr>
                      <w:sz w:val="20"/>
                      <w:szCs w:val="20"/>
                    </w:rPr>
                  </w:pPr>
                  <w:r w:rsidRPr="00B9648B">
                    <w:rPr>
                      <w:sz w:val="20"/>
                      <w:szCs w:val="20"/>
                    </w:rPr>
                    <w:t>2</w:t>
                  </w:r>
                </w:p>
              </w:tc>
              <w:tc>
                <w:tcPr>
                  <w:tcW w:w="1494" w:type="dxa"/>
                </w:tcPr>
                <w:p w:rsidR="000D542B" w:rsidRPr="00B9648B" w:rsidRDefault="000D542B" w:rsidP="000D542B">
                  <w:pPr>
                    <w:keepNext/>
                    <w:keepLines/>
                    <w:suppressAutoHyphens/>
                    <w:spacing w:line="240" w:lineRule="auto"/>
                    <w:ind w:right="-1" w:firstLine="284"/>
                    <w:rPr>
                      <w:sz w:val="20"/>
                      <w:szCs w:val="20"/>
                    </w:rPr>
                  </w:pPr>
                </w:p>
              </w:tc>
              <w:tc>
                <w:tcPr>
                  <w:tcW w:w="1001" w:type="dxa"/>
                </w:tcPr>
                <w:p w:rsidR="000D542B" w:rsidRPr="00B9648B" w:rsidRDefault="000D542B" w:rsidP="000D542B">
                  <w:pPr>
                    <w:keepNext/>
                    <w:keepLines/>
                    <w:suppressAutoHyphens/>
                    <w:spacing w:line="240" w:lineRule="auto"/>
                    <w:ind w:right="-1" w:firstLine="284"/>
                    <w:rPr>
                      <w:sz w:val="20"/>
                      <w:szCs w:val="20"/>
                    </w:rPr>
                  </w:pPr>
                </w:p>
              </w:tc>
              <w:tc>
                <w:tcPr>
                  <w:tcW w:w="1267" w:type="dxa"/>
                </w:tcPr>
                <w:p w:rsidR="000D542B" w:rsidRPr="00B9648B" w:rsidRDefault="000D542B" w:rsidP="000D542B">
                  <w:pPr>
                    <w:keepNext/>
                    <w:keepLines/>
                    <w:suppressAutoHyphens/>
                    <w:spacing w:line="240" w:lineRule="auto"/>
                    <w:ind w:right="-1" w:firstLine="284"/>
                    <w:rPr>
                      <w:sz w:val="20"/>
                      <w:szCs w:val="20"/>
                    </w:rPr>
                  </w:pPr>
                </w:p>
              </w:tc>
              <w:tc>
                <w:tcPr>
                  <w:tcW w:w="709" w:type="dxa"/>
                </w:tcPr>
                <w:p w:rsidR="000D542B" w:rsidRPr="00B9648B" w:rsidRDefault="000D542B" w:rsidP="000D542B">
                  <w:pPr>
                    <w:keepNext/>
                    <w:keepLines/>
                    <w:suppressAutoHyphens/>
                    <w:spacing w:line="240" w:lineRule="auto"/>
                    <w:ind w:right="-1" w:firstLine="284"/>
                    <w:rPr>
                      <w:sz w:val="20"/>
                      <w:szCs w:val="20"/>
                    </w:rPr>
                  </w:pPr>
                </w:p>
              </w:tc>
              <w:tc>
                <w:tcPr>
                  <w:tcW w:w="2126" w:type="dxa"/>
                </w:tcPr>
                <w:p w:rsidR="000D542B" w:rsidRPr="00B9648B" w:rsidRDefault="000D542B" w:rsidP="000D542B">
                  <w:pPr>
                    <w:keepNext/>
                    <w:keepLines/>
                    <w:suppressAutoHyphens/>
                    <w:spacing w:line="240" w:lineRule="auto"/>
                    <w:ind w:right="-1" w:firstLine="284"/>
                    <w:rPr>
                      <w:sz w:val="20"/>
                      <w:szCs w:val="20"/>
                    </w:rPr>
                  </w:pPr>
                </w:p>
              </w:tc>
              <w:tc>
                <w:tcPr>
                  <w:tcW w:w="2268" w:type="dxa"/>
                </w:tcPr>
                <w:p w:rsidR="000D542B" w:rsidRPr="00B9648B" w:rsidRDefault="000D542B" w:rsidP="000D542B">
                  <w:pPr>
                    <w:keepNext/>
                    <w:keepLines/>
                    <w:suppressAutoHyphens/>
                    <w:spacing w:line="240" w:lineRule="auto"/>
                    <w:ind w:right="-1" w:firstLine="284"/>
                    <w:rPr>
                      <w:sz w:val="20"/>
                      <w:szCs w:val="20"/>
                    </w:rPr>
                  </w:pPr>
                </w:p>
              </w:tc>
            </w:tr>
            <w:tr w:rsidR="00B9648B" w:rsidRPr="00B9648B" w:rsidTr="00EF0CCB">
              <w:tc>
                <w:tcPr>
                  <w:tcW w:w="769" w:type="dxa"/>
                </w:tcPr>
                <w:p w:rsidR="000D542B" w:rsidRPr="00B9648B" w:rsidRDefault="000D542B" w:rsidP="000D542B">
                  <w:pPr>
                    <w:keepNext/>
                    <w:keepLines/>
                    <w:suppressAutoHyphens/>
                    <w:spacing w:line="240" w:lineRule="auto"/>
                    <w:ind w:right="-1" w:firstLine="284"/>
                    <w:rPr>
                      <w:sz w:val="20"/>
                      <w:szCs w:val="20"/>
                    </w:rPr>
                  </w:pPr>
                  <w:r w:rsidRPr="00B9648B">
                    <w:rPr>
                      <w:sz w:val="20"/>
                      <w:szCs w:val="20"/>
                    </w:rPr>
                    <w:t>3</w:t>
                  </w:r>
                </w:p>
              </w:tc>
              <w:tc>
                <w:tcPr>
                  <w:tcW w:w="1494" w:type="dxa"/>
                </w:tcPr>
                <w:p w:rsidR="000D542B" w:rsidRPr="00B9648B" w:rsidRDefault="000D542B" w:rsidP="000D542B">
                  <w:pPr>
                    <w:keepNext/>
                    <w:keepLines/>
                    <w:suppressAutoHyphens/>
                    <w:spacing w:line="240" w:lineRule="auto"/>
                    <w:ind w:right="-1" w:firstLine="284"/>
                    <w:rPr>
                      <w:sz w:val="20"/>
                      <w:szCs w:val="20"/>
                    </w:rPr>
                  </w:pPr>
                </w:p>
              </w:tc>
              <w:tc>
                <w:tcPr>
                  <w:tcW w:w="1001" w:type="dxa"/>
                </w:tcPr>
                <w:p w:rsidR="000D542B" w:rsidRPr="00B9648B" w:rsidRDefault="000D542B" w:rsidP="000D542B">
                  <w:pPr>
                    <w:keepNext/>
                    <w:keepLines/>
                    <w:suppressAutoHyphens/>
                    <w:spacing w:line="240" w:lineRule="auto"/>
                    <w:ind w:right="-1" w:firstLine="284"/>
                    <w:rPr>
                      <w:sz w:val="20"/>
                      <w:szCs w:val="20"/>
                    </w:rPr>
                  </w:pPr>
                </w:p>
              </w:tc>
              <w:tc>
                <w:tcPr>
                  <w:tcW w:w="1267" w:type="dxa"/>
                </w:tcPr>
                <w:p w:rsidR="000D542B" w:rsidRPr="00B9648B" w:rsidRDefault="000D542B" w:rsidP="000D542B">
                  <w:pPr>
                    <w:keepNext/>
                    <w:keepLines/>
                    <w:suppressAutoHyphens/>
                    <w:spacing w:line="240" w:lineRule="auto"/>
                    <w:ind w:right="-1" w:firstLine="284"/>
                    <w:rPr>
                      <w:sz w:val="20"/>
                      <w:szCs w:val="20"/>
                    </w:rPr>
                  </w:pPr>
                </w:p>
              </w:tc>
              <w:tc>
                <w:tcPr>
                  <w:tcW w:w="709" w:type="dxa"/>
                </w:tcPr>
                <w:p w:rsidR="000D542B" w:rsidRPr="00B9648B" w:rsidRDefault="000D542B" w:rsidP="000D542B">
                  <w:pPr>
                    <w:keepNext/>
                    <w:keepLines/>
                    <w:suppressAutoHyphens/>
                    <w:spacing w:line="240" w:lineRule="auto"/>
                    <w:ind w:right="-1" w:firstLine="284"/>
                    <w:rPr>
                      <w:sz w:val="20"/>
                      <w:szCs w:val="20"/>
                    </w:rPr>
                  </w:pPr>
                </w:p>
              </w:tc>
              <w:tc>
                <w:tcPr>
                  <w:tcW w:w="2126" w:type="dxa"/>
                </w:tcPr>
                <w:p w:rsidR="000D542B" w:rsidRPr="00B9648B" w:rsidRDefault="000D542B" w:rsidP="000D542B">
                  <w:pPr>
                    <w:keepNext/>
                    <w:keepLines/>
                    <w:suppressAutoHyphens/>
                    <w:spacing w:line="240" w:lineRule="auto"/>
                    <w:ind w:right="-1" w:firstLine="284"/>
                    <w:rPr>
                      <w:sz w:val="20"/>
                      <w:szCs w:val="20"/>
                    </w:rPr>
                  </w:pPr>
                </w:p>
              </w:tc>
              <w:tc>
                <w:tcPr>
                  <w:tcW w:w="2268" w:type="dxa"/>
                </w:tcPr>
                <w:p w:rsidR="000D542B" w:rsidRPr="00B9648B" w:rsidRDefault="000D542B" w:rsidP="000D542B">
                  <w:pPr>
                    <w:keepNext/>
                    <w:keepLines/>
                    <w:suppressAutoHyphens/>
                    <w:spacing w:line="240" w:lineRule="auto"/>
                    <w:ind w:right="-1" w:firstLine="284"/>
                    <w:rPr>
                      <w:sz w:val="20"/>
                      <w:szCs w:val="20"/>
                    </w:rPr>
                  </w:pPr>
                </w:p>
              </w:tc>
            </w:tr>
          </w:tbl>
          <w:p w:rsidR="000D542B" w:rsidRPr="00B9648B" w:rsidRDefault="000D542B" w:rsidP="000D542B">
            <w:pPr>
              <w:keepNext/>
              <w:keepLines/>
              <w:suppressAutoHyphens/>
              <w:spacing w:line="240" w:lineRule="auto"/>
              <w:ind w:right="-1" w:firstLine="284"/>
              <w:rPr>
                <w:sz w:val="20"/>
                <w:szCs w:val="20"/>
              </w:rPr>
            </w:pPr>
          </w:p>
          <w:p w:rsidR="000D542B" w:rsidRPr="00B9648B" w:rsidRDefault="000D542B" w:rsidP="000D542B">
            <w:pPr>
              <w:keepNext/>
              <w:keepLines/>
              <w:numPr>
                <w:ilvl w:val="0"/>
                <w:numId w:val="29"/>
              </w:numPr>
              <w:tabs>
                <w:tab w:val="num" w:pos="0"/>
              </w:tabs>
              <w:suppressAutoHyphens/>
              <w:spacing w:line="240" w:lineRule="auto"/>
              <w:ind w:left="0" w:right="-1" w:firstLine="284"/>
              <w:jc w:val="left"/>
              <w:rPr>
                <w:sz w:val="20"/>
                <w:szCs w:val="20"/>
              </w:rPr>
            </w:pPr>
            <w:r w:rsidRPr="00B9648B">
              <w:rPr>
                <w:sz w:val="20"/>
                <w:szCs w:val="20"/>
              </w:rPr>
              <w:t>Названное в п. 1 настоящего акта имущество передано ПОДРЯДЧИКОМ и получено ЗАКАЗЧИКОМ в полном объеме.</w:t>
            </w:r>
          </w:p>
          <w:p w:rsidR="000D542B" w:rsidRPr="00B9648B" w:rsidRDefault="000D542B" w:rsidP="000D542B">
            <w:pPr>
              <w:keepNext/>
              <w:keepLines/>
              <w:numPr>
                <w:ilvl w:val="0"/>
                <w:numId w:val="29"/>
              </w:numPr>
              <w:tabs>
                <w:tab w:val="num" w:pos="0"/>
              </w:tabs>
              <w:suppressAutoHyphens/>
              <w:spacing w:line="240" w:lineRule="auto"/>
              <w:ind w:left="0" w:right="-1" w:firstLine="284"/>
              <w:jc w:val="left"/>
              <w:rPr>
                <w:sz w:val="20"/>
                <w:szCs w:val="20"/>
              </w:rPr>
            </w:pPr>
            <w:r w:rsidRPr="00B9648B">
              <w:rPr>
                <w:sz w:val="20"/>
                <w:szCs w:val="20"/>
              </w:rPr>
              <w:t>Настоящий Акт составлен в двух экземплярах, обладающих равной юридической силой, по одному экземпляру для каждой из Сторон.</w:t>
            </w:r>
          </w:p>
          <w:p w:rsidR="000D542B" w:rsidRPr="00B9648B" w:rsidRDefault="000D542B" w:rsidP="000D542B">
            <w:pPr>
              <w:keepNext/>
              <w:keepLines/>
              <w:suppressAutoHyphens/>
              <w:spacing w:line="240" w:lineRule="auto"/>
              <w:ind w:right="-1" w:firstLine="0"/>
              <w:jc w:val="center"/>
              <w:rPr>
                <w:sz w:val="20"/>
                <w:szCs w:val="20"/>
              </w:rPr>
            </w:pPr>
          </w:p>
          <w:tbl>
            <w:tblPr>
              <w:tblStyle w:val="ac"/>
              <w:tblW w:w="0" w:type="auto"/>
              <w:tblLook w:val="04A0" w:firstRow="1" w:lastRow="0" w:firstColumn="1" w:lastColumn="0" w:noHBand="0" w:noVBand="1"/>
            </w:tblPr>
            <w:tblGrid>
              <w:gridCol w:w="3073"/>
              <w:gridCol w:w="3178"/>
              <w:gridCol w:w="3094"/>
            </w:tblGrid>
            <w:tr w:rsidR="00B9648B" w:rsidRPr="00B9648B" w:rsidTr="00EF0CCB">
              <w:tc>
                <w:tcPr>
                  <w:tcW w:w="3208" w:type="dxa"/>
                </w:tcPr>
                <w:p w:rsidR="000D542B" w:rsidRPr="00B9648B" w:rsidRDefault="000D542B" w:rsidP="000D542B">
                  <w:pPr>
                    <w:keepNext/>
                    <w:keepLines/>
                    <w:suppressAutoHyphens/>
                    <w:spacing w:line="240" w:lineRule="auto"/>
                    <w:ind w:right="-1" w:firstLine="0"/>
                    <w:jc w:val="left"/>
                    <w:rPr>
                      <w:sz w:val="20"/>
                      <w:szCs w:val="20"/>
                    </w:rPr>
                  </w:pPr>
                </w:p>
              </w:tc>
              <w:tc>
                <w:tcPr>
                  <w:tcW w:w="3208" w:type="dxa"/>
                </w:tcPr>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Должность</w:t>
                  </w:r>
                </w:p>
              </w:tc>
              <w:tc>
                <w:tcPr>
                  <w:tcW w:w="3208" w:type="dxa"/>
                </w:tcPr>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ФИО, подпись</w:t>
                  </w:r>
                </w:p>
              </w:tc>
            </w:tr>
            <w:tr w:rsidR="00B9648B" w:rsidRPr="00B9648B" w:rsidTr="00EF0CCB">
              <w:tc>
                <w:tcPr>
                  <w:tcW w:w="3208" w:type="dxa"/>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 xml:space="preserve">ПОДРЯДЧИК передал </w:t>
                  </w:r>
                  <w:r w:rsidRPr="00B9648B">
                    <w:rPr>
                      <w:sz w:val="20"/>
                      <w:szCs w:val="20"/>
                    </w:rPr>
                    <w:tab/>
                  </w:r>
                </w:p>
              </w:tc>
              <w:tc>
                <w:tcPr>
                  <w:tcW w:w="3208" w:type="dxa"/>
                </w:tcPr>
                <w:p w:rsidR="000D542B" w:rsidRPr="00B9648B" w:rsidRDefault="000D542B" w:rsidP="000D542B">
                  <w:pPr>
                    <w:keepNext/>
                    <w:keepLines/>
                    <w:suppressAutoHyphens/>
                    <w:spacing w:line="240" w:lineRule="auto"/>
                    <w:ind w:right="-1" w:firstLine="0"/>
                    <w:jc w:val="center"/>
                    <w:rPr>
                      <w:sz w:val="20"/>
                      <w:szCs w:val="20"/>
                    </w:rPr>
                  </w:pPr>
                </w:p>
              </w:tc>
              <w:tc>
                <w:tcPr>
                  <w:tcW w:w="3208" w:type="dxa"/>
                </w:tcPr>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______________ /___________/</w:t>
                  </w:r>
                </w:p>
              </w:tc>
            </w:tr>
            <w:tr w:rsidR="00B9648B" w:rsidRPr="00B9648B" w:rsidTr="00EF0CCB">
              <w:tc>
                <w:tcPr>
                  <w:tcW w:w="3208" w:type="dxa"/>
                  <w:vMerge w:val="restart"/>
                  <w:vAlign w:val="center"/>
                </w:tcPr>
                <w:p w:rsidR="000D542B" w:rsidRPr="00B9648B" w:rsidRDefault="000D542B" w:rsidP="000D542B">
                  <w:pPr>
                    <w:keepNext/>
                    <w:keepLines/>
                    <w:suppressAutoHyphens/>
                    <w:spacing w:line="240" w:lineRule="auto"/>
                    <w:ind w:right="-1" w:firstLine="0"/>
                    <w:jc w:val="left"/>
                    <w:rPr>
                      <w:sz w:val="20"/>
                      <w:szCs w:val="20"/>
                    </w:rPr>
                  </w:pPr>
                  <w:r w:rsidRPr="00B9648B">
                    <w:rPr>
                      <w:sz w:val="20"/>
                      <w:szCs w:val="20"/>
                    </w:rPr>
                    <w:t>ЗАКАЗЧИК принял</w:t>
                  </w:r>
                </w:p>
              </w:tc>
              <w:tc>
                <w:tcPr>
                  <w:tcW w:w="3208" w:type="dxa"/>
                </w:tcPr>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__________________________</w:t>
                  </w:r>
                </w:p>
              </w:tc>
              <w:tc>
                <w:tcPr>
                  <w:tcW w:w="3208" w:type="dxa"/>
                </w:tcPr>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_______________ /___________/</w:t>
                  </w:r>
                </w:p>
              </w:tc>
            </w:tr>
            <w:tr w:rsidR="00B9648B" w:rsidRPr="00B9648B" w:rsidTr="00EF0CCB">
              <w:tc>
                <w:tcPr>
                  <w:tcW w:w="3208" w:type="dxa"/>
                  <w:vMerge/>
                </w:tcPr>
                <w:p w:rsidR="000D542B" w:rsidRPr="00B9648B" w:rsidRDefault="000D542B" w:rsidP="000D542B">
                  <w:pPr>
                    <w:keepNext/>
                    <w:keepLines/>
                    <w:suppressAutoHyphens/>
                    <w:spacing w:line="240" w:lineRule="auto"/>
                    <w:ind w:right="-1" w:firstLine="0"/>
                    <w:jc w:val="left"/>
                    <w:rPr>
                      <w:sz w:val="20"/>
                      <w:szCs w:val="20"/>
                    </w:rPr>
                  </w:pPr>
                </w:p>
              </w:tc>
              <w:tc>
                <w:tcPr>
                  <w:tcW w:w="3208" w:type="dxa"/>
                </w:tcPr>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__________________________</w:t>
                  </w:r>
                </w:p>
              </w:tc>
              <w:tc>
                <w:tcPr>
                  <w:tcW w:w="3208" w:type="dxa"/>
                </w:tcPr>
                <w:p w:rsidR="000D542B" w:rsidRPr="00B9648B" w:rsidRDefault="000D542B" w:rsidP="000D542B">
                  <w:pPr>
                    <w:keepNext/>
                    <w:keepLines/>
                    <w:suppressAutoHyphens/>
                    <w:spacing w:line="240" w:lineRule="auto"/>
                    <w:ind w:right="-1" w:firstLine="0"/>
                    <w:jc w:val="center"/>
                    <w:rPr>
                      <w:sz w:val="20"/>
                      <w:szCs w:val="20"/>
                    </w:rPr>
                  </w:pPr>
                  <w:r w:rsidRPr="00B9648B">
                    <w:rPr>
                      <w:sz w:val="20"/>
                      <w:szCs w:val="20"/>
                    </w:rPr>
                    <w:t>_______________ /___________/</w:t>
                  </w:r>
                </w:p>
              </w:tc>
            </w:tr>
          </w:tbl>
          <w:p w:rsidR="000D542B" w:rsidRPr="00B9648B" w:rsidRDefault="000D542B" w:rsidP="000D542B">
            <w:pPr>
              <w:keepNext/>
              <w:keepLines/>
              <w:suppressAutoHyphens/>
              <w:spacing w:line="240" w:lineRule="auto"/>
              <w:ind w:right="-1" w:firstLine="0"/>
              <w:jc w:val="left"/>
              <w:rPr>
                <w:sz w:val="20"/>
                <w:szCs w:val="20"/>
              </w:rPr>
            </w:pPr>
          </w:p>
          <w:p w:rsidR="000D542B" w:rsidRPr="00B9648B" w:rsidRDefault="000D542B" w:rsidP="000D542B">
            <w:pPr>
              <w:keepNext/>
              <w:keepLines/>
              <w:suppressAutoHyphens/>
              <w:spacing w:line="240" w:lineRule="auto"/>
              <w:ind w:right="-1" w:firstLine="0"/>
              <w:jc w:val="center"/>
              <w:rPr>
                <w:sz w:val="20"/>
                <w:szCs w:val="20"/>
              </w:rPr>
            </w:pPr>
          </w:p>
        </w:tc>
      </w:tr>
    </w:tbl>
    <w:p w:rsidR="000D542B" w:rsidRPr="00B9648B" w:rsidRDefault="000D542B" w:rsidP="000D542B">
      <w:pPr>
        <w:keepNext/>
        <w:keepLines/>
        <w:suppressAutoHyphens/>
        <w:spacing w:line="240" w:lineRule="auto"/>
        <w:ind w:right="-1" w:firstLine="0"/>
        <w:jc w:val="center"/>
        <w:rPr>
          <w:bCs w:val="0"/>
          <w:snapToGrid/>
          <w:sz w:val="24"/>
          <w:szCs w:val="24"/>
        </w:rPr>
      </w:pPr>
    </w:p>
    <w:p w:rsidR="000D542B" w:rsidRPr="00B9648B" w:rsidRDefault="000D542B" w:rsidP="000D542B">
      <w:pPr>
        <w:keepNext/>
        <w:keepLines/>
        <w:suppressAutoHyphens/>
        <w:spacing w:line="240" w:lineRule="auto"/>
        <w:ind w:right="-1" w:firstLine="0"/>
        <w:jc w:val="center"/>
        <w:rPr>
          <w:bCs w:val="0"/>
          <w:snapToGrid/>
          <w:sz w:val="24"/>
          <w:szCs w:val="24"/>
        </w:rPr>
      </w:pPr>
    </w:p>
    <w:tbl>
      <w:tblPr>
        <w:tblStyle w:val="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1"/>
        <w:gridCol w:w="4040"/>
      </w:tblGrid>
      <w:tr w:rsidR="00B9648B" w:rsidRPr="00B9648B" w:rsidTr="00EF0CCB">
        <w:tc>
          <w:tcPr>
            <w:tcW w:w="5778" w:type="dxa"/>
          </w:tcPr>
          <w:p w:rsidR="000D542B" w:rsidRPr="00B9648B" w:rsidRDefault="000D542B" w:rsidP="000D542B">
            <w:pPr>
              <w:keepNext/>
              <w:keepLines/>
              <w:suppressAutoHyphens/>
              <w:spacing w:line="240" w:lineRule="auto"/>
              <w:ind w:right="-1" w:firstLine="0"/>
              <w:jc w:val="left"/>
              <w:rPr>
                <w:sz w:val="24"/>
              </w:rPr>
            </w:pPr>
            <w:r w:rsidRPr="00B9648B">
              <w:rPr>
                <w:sz w:val="24"/>
              </w:rPr>
              <w:t>ЗАКАЗЧИК:</w:t>
            </w:r>
          </w:p>
        </w:tc>
        <w:tc>
          <w:tcPr>
            <w:tcW w:w="4076" w:type="dxa"/>
          </w:tcPr>
          <w:p w:rsidR="000D542B" w:rsidRPr="00B9648B" w:rsidRDefault="000D542B" w:rsidP="000D542B">
            <w:pPr>
              <w:keepNext/>
              <w:keepLines/>
              <w:shd w:val="clear" w:color="auto" w:fill="FFFFFF"/>
              <w:suppressAutoHyphens/>
              <w:spacing w:line="240" w:lineRule="auto"/>
              <w:ind w:right="-1" w:firstLine="0"/>
              <w:rPr>
                <w:sz w:val="24"/>
              </w:rPr>
            </w:pPr>
            <w:r w:rsidRPr="00B9648B">
              <w:rPr>
                <w:sz w:val="24"/>
                <w:lang w:val="be-BY"/>
              </w:rPr>
              <w:t>ПОДРЯДЧИК:</w:t>
            </w:r>
          </w:p>
          <w:p w:rsidR="000D542B" w:rsidRPr="00B9648B" w:rsidRDefault="000D542B" w:rsidP="000D542B">
            <w:pPr>
              <w:keepNext/>
              <w:keepLines/>
              <w:shd w:val="clear" w:color="auto" w:fill="FFFFFF"/>
              <w:suppressAutoHyphens/>
              <w:spacing w:line="240" w:lineRule="auto"/>
              <w:ind w:right="-1" w:firstLine="0"/>
              <w:rPr>
                <w:sz w:val="24"/>
              </w:rPr>
            </w:pPr>
          </w:p>
        </w:tc>
      </w:tr>
      <w:tr w:rsidR="00B9648B" w:rsidRPr="00B9648B" w:rsidTr="00EF0CCB">
        <w:tc>
          <w:tcPr>
            <w:tcW w:w="5778" w:type="dxa"/>
          </w:tcPr>
          <w:p w:rsidR="000D542B" w:rsidRPr="00B9648B" w:rsidRDefault="000D542B" w:rsidP="000D542B">
            <w:pPr>
              <w:keepNext/>
              <w:keepLines/>
              <w:suppressAutoHyphens/>
              <w:spacing w:line="240" w:lineRule="auto"/>
              <w:ind w:right="-1" w:firstLine="0"/>
              <w:rPr>
                <w:sz w:val="24"/>
              </w:rPr>
            </w:pPr>
          </w:p>
        </w:tc>
        <w:tc>
          <w:tcPr>
            <w:tcW w:w="4076" w:type="dxa"/>
          </w:tcPr>
          <w:p w:rsidR="000D542B" w:rsidRPr="00B9648B" w:rsidRDefault="000D542B" w:rsidP="000D542B">
            <w:pPr>
              <w:keepNext/>
              <w:keepLines/>
              <w:suppressAutoHyphens/>
              <w:spacing w:line="240" w:lineRule="auto"/>
              <w:ind w:right="-1" w:firstLine="0"/>
              <w:rPr>
                <w:sz w:val="24"/>
              </w:rPr>
            </w:pPr>
          </w:p>
        </w:tc>
      </w:tr>
      <w:tr w:rsidR="000D542B" w:rsidRPr="00B9648B" w:rsidTr="00EF0CCB">
        <w:trPr>
          <w:trHeight w:val="534"/>
        </w:trPr>
        <w:tc>
          <w:tcPr>
            <w:tcW w:w="5778" w:type="dxa"/>
          </w:tcPr>
          <w:p w:rsidR="000D542B" w:rsidRPr="00B9648B" w:rsidRDefault="000D542B" w:rsidP="000D542B">
            <w:pPr>
              <w:keepNext/>
              <w:keepLines/>
              <w:suppressAutoHyphens/>
              <w:spacing w:line="240" w:lineRule="auto"/>
              <w:ind w:right="-1" w:firstLine="0"/>
              <w:rPr>
                <w:sz w:val="24"/>
              </w:rPr>
            </w:pPr>
            <w:r w:rsidRPr="00B9648B">
              <w:rPr>
                <w:sz w:val="24"/>
              </w:rPr>
              <w:t>_________________/______________/</w:t>
            </w:r>
          </w:p>
        </w:tc>
        <w:tc>
          <w:tcPr>
            <w:tcW w:w="4076" w:type="dxa"/>
          </w:tcPr>
          <w:p w:rsidR="000D542B" w:rsidRPr="00B9648B" w:rsidRDefault="000D542B" w:rsidP="000D542B">
            <w:pPr>
              <w:keepNext/>
              <w:keepLines/>
              <w:suppressAutoHyphens/>
              <w:spacing w:line="240" w:lineRule="auto"/>
              <w:ind w:right="-1" w:firstLine="0"/>
              <w:rPr>
                <w:sz w:val="24"/>
              </w:rPr>
            </w:pPr>
            <w:r w:rsidRPr="00B9648B">
              <w:rPr>
                <w:sz w:val="24"/>
              </w:rPr>
              <w:t>______________/_______________/</w:t>
            </w:r>
          </w:p>
        </w:tc>
      </w:tr>
    </w:tbl>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p>
    <w:p w:rsidR="000D542B" w:rsidRPr="00B9648B" w:rsidRDefault="000D542B" w:rsidP="000D542B">
      <w:pPr>
        <w:keepNext/>
        <w:keepLines/>
        <w:suppressAutoHyphens/>
        <w:spacing w:line="240" w:lineRule="auto"/>
        <w:ind w:right="-1"/>
        <w:jc w:val="right"/>
        <w:rPr>
          <w:sz w:val="24"/>
          <w:szCs w:val="24"/>
        </w:rPr>
      </w:pPr>
      <w:r w:rsidRPr="00B9648B">
        <w:rPr>
          <w:sz w:val="24"/>
          <w:szCs w:val="24"/>
        </w:rPr>
        <w:t>Приложение № 11</w:t>
      </w:r>
    </w:p>
    <w:p w:rsidR="000D542B" w:rsidRPr="00B9648B" w:rsidRDefault="000D542B" w:rsidP="000D542B">
      <w:pPr>
        <w:keepNext/>
        <w:keepLines/>
        <w:suppressAutoHyphens/>
        <w:spacing w:line="240" w:lineRule="auto"/>
        <w:ind w:right="-1" w:firstLine="709"/>
        <w:jc w:val="right"/>
        <w:rPr>
          <w:sz w:val="24"/>
          <w:szCs w:val="24"/>
        </w:rPr>
      </w:pPr>
      <w:r w:rsidRPr="00B9648B">
        <w:rPr>
          <w:sz w:val="24"/>
          <w:szCs w:val="24"/>
        </w:rPr>
        <w:t>к договору подряда № ______от _________</w:t>
      </w:r>
    </w:p>
    <w:p w:rsidR="000D542B" w:rsidRPr="00B9648B" w:rsidRDefault="000D542B" w:rsidP="000D542B">
      <w:pPr>
        <w:keepNext/>
        <w:keepLines/>
        <w:suppressAutoHyphens/>
        <w:spacing w:line="240" w:lineRule="auto"/>
        <w:ind w:right="-1" w:firstLine="709"/>
        <w:jc w:val="left"/>
        <w:rPr>
          <w:sz w:val="24"/>
          <w:szCs w:val="24"/>
        </w:rPr>
      </w:pPr>
    </w:p>
    <w:p w:rsidR="000D542B" w:rsidRPr="00B9648B" w:rsidRDefault="000D542B" w:rsidP="000D542B">
      <w:pPr>
        <w:keepNext/>
        <w:keepLines/>
        <w:suppressAutoHyphens/>
        <w:spacing w:line="240" w:lineRule="auto"/>
        <w:ind w:right="-1" w:firstLine="0"/>
        <w:jc w:val="center"/>
        <w:outlineLvl w:val="1"/>
        <w:rPr>
          <w:b/>
          <w:sz w:val="24"/>
          <w:szCs w:val="24"/>
        </w:rPr>
      </w:pPr>
      <w:r w:rsidRPr="00B9648B">
        <w:rPr>
          <w:b/>
          <w:sz w:val="24"/>
          <w:szCs w:val="24"/>
        </w:rPr>
        <w:t>АНТИКОРРУПЦИОННАЯ ОГОВОРКА</w:t>
      </w:r>
    </w:p>
    <w:p w:rsidR="000D542B" w:rsidRPr="00B9648B" w:rsidRDefault="000D542B" w:rsidP="000D542B">
      <w:pPr>
        <w:keepNext/>
        <w:keepLines/>
        <w:suppressAutoHyphens/>
        <w:spacing w:line="240" w:lineRule="auto"/>
        <w:ind w:right="-1" w:firstLine="0"/>
        <w:rPr>
          <w:sz w:val="24"/>
          <w:szCs w:val="24"/>
        </w:rPr>
      </w:pP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ab/>
        <w:t>1. При исполнении своих обязательств по настоящему договору Стороны, их аффилированные лица, работники или посредники обязуются не осуществлять действия, квалифицируемые применимым для целей настоящего договора законодательством как дача/получение взятки и (или) коммерческий подкуп (в том числе, но не ограничиваясь: прямо или косвенно предлагать, обещать, выплачивать денежные средства, передавать иные ценности, а также выполнять работы, оказывать услуги имущественного характера сотрудникам и представителям другой стороны с целью оказания недружественного влияния на их поведение по договору или получение других необоснованных преимуществ),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D542B" w:rsidRPr="00B9648B" w:rsidRDefault="000D542B" w:rsidP="000D542B">
      <w:pPr>
        <w:keepNext/>
        <w:keepLines/>
        <w:tabs>
          <w:tab w:val="left" w:pos="567"/>
        </w:tabs>
        <w:spacing w:line="240" w:lineRule="auto"/>
        <w:rPr>
          <w:bCs w:val="0"/>
          <w:snapToGrid/>
          <w:sz w:val="24"/>
          <w:szCs w:val="24"/>
        </w:rPr>
      </w:pPr>
      <w:r w:rsidRPr="00B9648B">
        <w:rPr>
          <w:bCs w:val="0"/>
          <w:snapToGrid/>
          <w:sz w:val="24"/>
          <w:szCs w:val="24"/>
        </w:rPr>
        <w:t>2.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ab/>
        <w:t>- предоставление неоправданных преимуществ по сравнению с другими контрагентами;</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ab/>
        <w:t>- предоставление каких-либо гарантий;</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ab/>
        <w:t>- ускорение существующих процедур;</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ab/>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 xml:space="preserve">3.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Сторона, получившая уведомление о нарушении или риске нарушения положений настоящего приложения, обязана рассмотреть уведомление и сообщить другой стороне об итогах его рассмотрения в течение 5 (пяти) рабочих дней с даты получения письменного уведомления.</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5.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lastRenderedPageBreak/>
        <w:t>6.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0D542B" w:rsidRPr="00B9648B" w:rsidRDefault="000D542B" w:rsidP="000D542B">
      <w:pPr>
        <w:keepNext/>
        <w:keepLines/>
        <w:tabs>
          <w:tab w:val="left" w:pos="709"/>
        </w:tabs>
        <w:spacing w:line="240" w:lineRule="auto"/>
        <w:rPr>
          <w:bCs w:val="0"/>
          <w:snapToGrid/>
          <w:sz w:val="24"/>
          <w:szCs w:val="24"/>
        </w:rPr>
      </w:pPr>
      <w:r w:rsidRPr="00B9648B">
        <w:rPr>
          <w:bCs w:val="0"/>
          <w:snapToGrid/>
          <w:sz w:val="24"/>
          <w:szCs w:val="24"/>
        </w:rPr>
        <w:t>7. Стороны гарантируют осуществление надлежащего разбирательства по представленным в рамках исполнения настоящего договора фактам нарушений антикоррупционных условий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D542B" w:rsidRPr="00B9648B" w:rsidRDefault="000D542B" w:rsidP="000D542B">
      <w:pPr>
        <w:keepNext/>
        <w:keepLines/>
        <w:tabs>
          <w:tab w:val="left" w:pos="709"/>
          <w:tab w:val="left" w:pos="1134"/>
        </w:tabs>
        <w:spacing w:line="240" w:lineRule="auto"/>
        <w:rPr>
          <w:bCs w:val="0"/>
          <w:snapToGrid/>
          <w:sz w:val="24"/>
          <w:szCs w:val="24"/>
        </w:rPr>
      </w:pPr>
      <w:r w:rsidRPr="00B9648B">
        <w:rPr>
          <w:bCs w:val="0"/>
          <w:snapToGrid/>
          <w:sz w:val="24"/>
          <w:szCs w:val="24"/>
        </w:rPr>
        <w:t>8. Стороны, заключая настоящий договор, гарантируют полноту оплаты налоговых платежей в бюджет, связанных с исполнением настоящего договора.</w:t>
      </w:r>
    </w:p>
    <w:p w:rsidR="000D542B" w:rsidRPr="00B9648B" w:rsidRDefault="000D542B" w:rsidP="000D542B">
      <w:pPr>
        <w:keepNext/>
        <w:keepLines/>
        <w:tabs>
          <w:tab w:val="left" w:pos="709"/>
          <w:tab w:val="left" w:pos="1134"/>
        </w:tabs>
        <w:spacing w:line="240" w:lineRule="auto"/>
        <w:rPr>
          <w:bCs w:val="0"/>
          <w:snapToGrid/>
          <w:sz w:val="24"/>
          <w:szCs w:val="24"/>
        </w:rPr>
      </w:pPr>
      <w:r w:rsidRPr="00B9648B">
        <w:rPr>
          <w:bCs w:val="0"/>
          <w:snapToGrid/>
          <w:sz w:val="24"/>
          <w:szCs w:val="24"/>
        </w:rPr>
        <w:t>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её конкретных работников, сообщивших о факте нарушений.</w:t>
      </w:r>
    </w:p>
    <w:p w:rsidR="000D542B" w:rsidRPr="00B9648B" w:rsidRDefault="000D542B" w:rsidP="000D542B">
      <w:pPr>
        <w:keepNext/>
        <w:keepLines/>
        <w:suppressAutoHyphens/>
        <w:spacing w:line="240" w:lineRule="auto"/>
        <w:ind w:right="-1" w:firstLine="0"/>
        <w:rPr>
          <w:sz w:val="24"/>
          <w:szCs w:val="24"/>
        </w:rPr>
      </w:pPr>
    </w:p>
    <w:p w:rsidR="000D542B" w:rsidRPr="00B9648B" w:rsidRDefault="000D542B" w:rsidP="000D542B">
      <w:pPr>
        <w:keepNext/>
        <w:keepLines/>
        <w:suppressAutoHyphens/>
        <w:spacing w:line="240" w:lineRule="auto"/>
        <w:ind w:right="-1" w:firstLine="0"/>
        <w:rPr>
          <w:sz w:val="24"/>
          <w:szCs w:val="24"/>
        </w:rPr>
      </w:pPr>
    </w:p>
    <w:p w:rsidR="000D542B" w:rsidRPr="00B9648B" w:rsidRDefault="000D542B" w:rsidP="000D542B">
      <w:pPr>
        <w:keepNext/>
        <w:keepLines/>
        <w:suppressAutoHyphens/>
        <w:spacing w:line="240" w:lineRule="auto"/>
        <w:ind w:right="-1" w:firstLine="0"/>
        <w:rPr>
          <w:b/>
          <w:bCs w:val="0"/>
          <w:snapToGrid/>
          <w:sz w:val="24"/>
          <w:szCs w:val="24"/>
        </w:rPr>
      </w:pPr>
      <w:r w:rsidRPr="00B9648B">
        <w:rPr>
          <w:b/>
          <w:bCs w:val="0"/>
          <w:snapToGrid/>
          <w:sz w:val="24"/>
          <w:szCs w:val="24"/>
        </w:rPr>
        <w:t xml:space="preserve">ЗАКАЗЧИК:                                                     </w:t>
      </w:r>
      <w:r w:rsidRPr="00B9648B">
        <w:rPr>
          <w:b/>
          <w:bCs w:val="0"/>
          <w:snapToGrid/>
          <w:sz w:val="24"/>
          <w:szCs w:val="24"/>
        </w:rPr>
        <w:tab/>
      </w:r>
      <w:r w:rsidRPr="00B9648B">
        <w:rPr>
          <w:b/>
          <w:bCs w:val="0"/>
          <w:snapToGrid/>
          <w:sz w:val="24"/>
          <w:szCs w:val="24"/>
        </w:rPr>
        <w:tab/>
        <w:t>ПОДРЯДЧИК:</w:t>
      </w:r>
    </w:p>
    <w:p w:rsidR="000D542B" w:rsidRPr="00B9648B" w:rsidRDefault="000D542B" w:rsidP="000D542B">
      <w:pPr>
        <w:keepNext/>
        <w:keepLines/>
        <w:suppressAutoHyphens/>
        <w:spacing w:line="240" w:lineRule="auto"/>
        <w:ind w:right="-1" w:firstLine="0"/>
        <w:jc w:val="center"/>
        <w:rPr>
          <w:b/>
          <w:bCs w:val="0"/>
          <w:snapToGrid/>
          <w:sz w:val="24"/>
          <w:szCs w:val="24"/>
        </w:rPr>
      </w:pPr>
    </w:p>
    <w:p w:rsidR="000D542B" w:rsidRPr="00B9648B" w:rsidRDefault="000D542B" w:rsidP="000D542B">
      <w:pPr>
        <w:keepNext/>
        <w:keepLines/>
        <w:suppressAutoHyphens/>
        <w:spacing w:line="240" w:lineRule="auto"/>
        <w:ind w:right="-1" w:firstLine="0"/>
        <w:rPr>
          <w:b/>
          <w:bCs w:val="0"/>
          <w:snapToGrid/>
          <w:sz w:val="24"/>
          <w:szCs w:val="24"/>
        </w:rPr>
      </w:pPr>
      <w:r w:rsidRPr="00B9648B">
        <w:rPr>
          <w:sz w:val="24"/>
          <w:szCs w:val="24"/>
        </w:rPr>
        <w:t xml:space="preserve">___________________/_________/             </w:t>
      </w:r>
      <w:r w:rsidRPr="00B9648B">
        <w:rPr>
          <w:sz w:val="24"/>
          <w:szCs w:val="24"/>
        </w:rPr>
        <w:tab/>
      </w:r>
      <w:r w:rsidRPr="00B9648B">
        <w:rPr>
          <w:sz w:val="24"/>
          <w:szCs w:val="24"/>
        </w:rPr>
        <w:tab/>
        <w:t>________________ /__________ /</w:t>
      </w:r>
    </w:p>
    <w:p w:rsidR="000D542B" w:rsidRPr="00B9648B" w:rsidRDefault="000D542B" w:rsidP="000D542B">
      <w:pPr>
        <w:keepNext/>
        <w:keepLines/>
        <w:spacing w:after="200" w:line="276" w:lineRule="auto"/>
        <w:ind w:firstLine="0"/>
        <w:jc w:val="left"/>
        <w:rPr>
          <w:b/>
          <w:bCs w:val="0"/>
          <w:snapToGrid/>
          <w:sz w:val="24"/>
          <w:szCs w:val="24"/>
        </w:rPr>
      </w:pPr>
      <w:r w:rsidRPr="00B9648B">
        <w:rPr>
          <w:b/>
          <w:bCs w:val="0"/>
          <w:snapToGrid/>
          <w:sz w:val="24"/>
          <w:szCs w:val="24"/>
        </w:rPr>
        <w:br w:type="page"/>
      </w:r>
    </w:p>
    <w:p w:rsidR="000D542B" w:rsidRPr="00B9648B" w:rsidRDefault="000D542B" w:rsidP="000D542B">
      <w:pPr>
        <w:keepNext/>
        <w:keepLines/>
        <w:suppressAutoHyphens/>
        <w:spacing w:line="240" w:lineRule="auto"/>
        <w:ind w:right="-29"/>
        <w:jc w:val="right"/>
        <w:rPr>
          <w:sz w:val="24"/>
          <w:szCs w:val="24"/>
        </w:rPr>
      </w:pPr>
      <w:r w:rsidRPr="00B9648B">
        <w:rPr>
          <w:sz w:val="24"/>
          <w:szCs w:val="24"/>
        </w:rPr>
        <w:lastRenderedPageBreak/>
        <w:t>Приложение № 12</w:t>
      </w:r>
    </w:p>
    <w:p w:rsidR="000D542B" w:rsidRPr="00B9648B" w:rsidRDefault="000D542B" w:rsidP="000D542B">
      <w:pPr>
        <w:keepNext/>
        <w:keepLines/>
        <w:suppressAutoHyphens/>
        <w:spacing w:line="240" w:lineRule="auto"/>
        <w:ind w:right="-29" w:firstLine="709"/>
        <w:jc w:val="right"/>
        <w:rPr>
          <w:sz w:val="24"/>
          <w:szCs w:val="24"/>
        </w:rPr>
      </w:pPr>
      <w:r w:rsidRPr="00B9648B">
        <w:rPr>
          <w:sz w:val="24"/>
          <w:szCs w:val="24"/>
        </w:rPr>
        <w:t>к договору подряда № ______от _________</w:t>
      </w:r>
    </w:p>
    <w:p w:rsidR="000D542B" w:rsidRPr="00B9648B" w:rsidRDefault="000D542B" w:rsidP="000D542B">
      <w:pPr>
        <w:keepNext/>
        <w:keepLines/>
        <w:suppressAutoHyphens/>
        <w:spacing w:line="240" w:lineRule="auto"/>
        <w:ind w:right="-29" w:firstLine="709"/>
        <w:jc w:val="left"/>
        <w:rPr>
          <w:sz w:val="24"/>
          <w:szCs w:val="24"/>
        </w:rPr>
      </w:pPr>
    </w:p>
    <w:p w:rsidR="000D542B" w:rsidRPr="00B9648B" w:rsidRDefault="000D542B" w:rsidP="000D542B">
      <w:pPr>
        <w:keepNext/>
        <w:keepLines/>
        <w:suppressAutoHyphens/>
        <w:spacing w:line="240" w:lineRule="auto"/>
        <w:ind w:right="-29" w:firstLine="709"/>
        <w:jc w:val="left"/>
      </w:pPr>
    </w:p>
    <w:p w:rsidR="000D542B" w:rsidRPr="00B9648B" w:rsidRDefault="000D542B" w:rsidP="000D542B">
      <w:pPr>
        <w:keepNext/>
        <w:keepLines/>
        <w:suppressAutoHyphens/>
        <w:spacing w:line="240" w:lineRule="auto"/>
        <w:ind w:right="-29" w:firstLine="0"/>
        <w:jc w:val="center"/>
        <w:outlineLvl w:val="1"/>
      </w:pPr>
      <w:r w:rsidRPr="00B9648B">
        <w:t xml:space="preserve">ПОЛОЖЕНИЯ </w:t>
      </w:r>
    </w:p>
    <w:p w:rsidR="000D542B" w:rsidRPr="00B9648B" w:rsidRDefault="000D542B" w:rsidP="000D542B">
      <w:pPr>
        <w:keepNext/>
        <w:keepLines/>
        <w:suppressAutoHyphens/>
        <w:spacing w:line="240" w:lineRule="auto"/>
        <w:ind w:right="-29" w:firstLine="0"/>
        <w:jc w:val="center"/>
        <w:outlineLvl w:val="1"/>
      </w:pPr>
      <w:r w:rsidRPr="00B9648B">
        <w:t>ПО ОБЕСПЕЧЕНИЮ ИСПОЛНЕНИЯ ДОГОВОРА</w:t>
      </w:r>
    </w:p>
    <w:p w:rsidR="000D542B" w:rsidRPr="00B9648B" w:rsidRDefault="000D542B" w:rsidP="000D542B">
      <w:pPr>
        <w:keepNext/>
        <w:keepLines/>
        <w:suppressAutoHyphens/>
        <w:spacing w:line="240" w:lineRule="auto"/>
        <w:ind w:right="-29" w:firstLine="0"/>
        <w:jc w:val="center"/>
        <w:outlineLvl w:val="1"/>
      </w:pPr>
    </w:p>
    <w:p w:rsidR="000D542B" w:rsidRPr="00B9648B" w:rsidRDefault="000D542B" w:rsidP="000D542B">
      <w:pPr>
        <w:keepNext/>
        <w:keepLines/>
        <w:suppressAutoHyphens/>
        <w:spacing w:line="240" w:lineRule="auto"/>
        <w:ind w:right="-29" w:firstLine="709"/>
        <w:rPr>
          <w:b/>
        </w:rPr>
      </w:pPr>
      <w:r w:rsidRPr="00B9648B">
        <w:rPr>
          <w:b/>
        </w:rPr>
        <w:t>Данный раздел зависит от выбранной формы предоставления обеспечения исполнения договора (указать нужное):</w:t>
      </w:r>
    </w:p>
    <w:p w:rsidR="000D542B" w:rsidRPr="00B9648B" w:rsidRDefault="000D542B" w:rsidP="000D542B">
      <w:pPr>
        <w:keepNext/>
        <w:keepLines/>
        <w:suppressAutoHyphens/>
        <w:spacing w:line="240" w:lineRule="auto"/>
        <w:ind w:right="-29" w:firstLine="709"/>
        <w:rPr>
          <w:u w:val="single"/>
        </w:rPr>
      </w:pPr>
    </w:p>
    <w:p w:rsidR="000D542B" w:rsidRPr="00B9648B" w:rsidRDefault="000D542B" w:rsidP="000D542B">
      <w:pPr>
        <w:keepNext/>
        <w:keepLines/>
        <w:suppressAutoHyphens/>
        <w:spacing w:line="240" w:lineRule="auto"/>
        <w:ind w:right="-29" w:firstLine="709"/>
        <w:rPr>
          <w:b/>
          <w:u w:val="single"/>
        </w:rPr>
      </w:pPr>
      <w:r w:rsidRPr="00B9648B">
        <w:rPr>
          <w:b/>
          <w:u w:val="single"/>
        </w:rPr>
        <w:t>При предоставлении обеспечения исполнения договора в форме залога денежных средств:</w:t>
      </w:r>
    </w:p>
    <w:p w:rsidR="000D542B" w:rsidRPr="00B9648B" w:rsidRDefault="000D542B" w:rsidP="000D542B">
      <w:pPr>
        <w:keepNext/>
        <w:keepLines/>
        <w:suppressAutoHyphens/>
        <w:spacing w:line="240" w:lineRule="auto"/>
        <w:ind w:right="-29" w:firstLine="709"/>
        <w:rPr>
          <w:rFonts w:eastAsia="Calibri"/>
        </w:rPr>
      </w:pPr>
      <w:r w:rsidRPr="00B9648B">
        <w:t>1. Обеспечением исполнения всех обязательств ПОДРЯДЧИКА по настоящему договору являются денежные средства, перечисленные ЗАКАЗЧИКУ в обеспечение исполнения настоящего договора в размере ________</w:t>
      </w:r>
      <w:r w:rsidRPr="00B9648B">
        <w:rPr>
          <w:rFonts w:eastAsia="Calibri"/>
        </w:rPr>
        <w:t xml:space="preserve"> (______) руб.</w:t>
      </w:r>
    </w:p>
    <w:p w:rsidR="000D542B" w:rsidRPr="00B9648B" w:rsidRDefault="000D542B" w:rsidP="000D542B">
      <w:pPr>
        <w:keepNext/>
        <w:keepLines/>
        <w:suppressAutoHyphens/>
        <w:spacing w:line="240" w:lineRule="auto"/>
        <w:ind w:right="-29" w:firstLine="709"/>
      </w:pPr>
      <w:r w:rsidRPr="00B9648B">
        <w:t>2. Денежные средства, перечисленные в обеспечение исполнения настоящего договора, должны обеспечивать выплату возмещения ЗАКАЗЧИКУ в случае неисполнения или ненадлежащего исполнения ПОДРЯДЧИКОМ всех своих обязательств по настоящему договору.</w:t>
      </w:r>
    </w:p>
    <w:p w:rsidR="000D542B" w:rsidRPr="00B9648B" w:rsidRDefault="000D542B" w:rsidP="000D542B">
      <w:pPr>
        <w:keepNext/>
        <w:keepLines/>
        <w:suppressAutoHyphens/>
        <w:autoSpaceDE w:val="0"/>
        <w:autoSpaceDN w:val="0"/>
        <w:adjustRightInd w:val="0"/>
        <w:spacing w:line="240" w:lineRule="auto"/>
        <w:ind w:right="-29" w:firstLine="709"/>
        <w:outlineLvl w:val="1"/>
      </w:pPr>
      <w:r w:rsidRPr="00B9648B">
        <w:t xml:space="preserve">3. Денежные средства, внесенные в качестве обеспечения исполнения обязательств по настоящему договору, либо остаток этих денежных средств (за вычетом удержаний за нарушение договорных обязательств) возвращаются ПОДРЯДЧИКУ при условии надлежащего исполнения ПОДРЯДЧИКОМ всех своих обязательств по настоящему договору в течение 10 рабочих дней со дня получения ЗАКАЗЧИКОМ соответствующего письменного требования ПОДРЯДЧИКА. </w:t>
      </w:r>
    </w:p>
    <w:p w:rsidR="000D542B" w:rsidRPr="00B9648B" w:rsidRDefault="000D542B" w:rsidP="000D542B">
      <w:pPr>
        <w:keepNext/>
        <w:keepLines/>
        <w:suppressAutoHyphens/>
        <w:spacing w:line="240" w:lineRule="auto"/>
        <w:ind w:right="-29" w:firstLine="709"/>
        <w:rPr>
          <w:u w:val="single"/>
        </w:rPr>
      </w:pPr>
    </w:p>
    <w:p w:rsidR="000D542B" w:rsidRPr="00B9648B" w:rsidRDefault="000D542B" w:rsidP="000D542B">
      <w:pPr>
        <w:keepNext/>
        <w:keepLines/>
        <w:suppressAutoHyphens/>
        <w:spacing w:line="240" w:lineRule="auto"/>
        <w:ind w:right="-29" w:firstLine="709"/>
        <w:rPr>
          <w:b/>
          <w:u w:val="single"/>
        </w:rPr>
      </w:pPr>
      <w:r w:rsidRPr="00B9648B">
        <w:rPr>
          <w:b/>
          <w:u w:val="single"/>
        </w:rPr>
        <w:t>При предоставлении обеспечения исполнения договора в форме безотзывной банковской гарантии:</w:t>
      </w:r>
    </w:p>
    <w:p w:rsidR="000D542B" w:rsidRPr="00B9648B" w:rsidRDefault="000D542B" w:rsidP="000D542B">
      <w:pPr>
        <w:keepNext/>
        <w:keepLines/>
        <w:suppressAutoHyphens/>
        <w:spacing w:line="240" w:lineRule="auto"/>
        <w:ind w:right="-29" w:firstLine="709"/>
      </w:pPr>
      <w:r w:rsidRPr="00B9648B">
        <w:t>1. Обеспечением исполнения всех обязательств ПОДРЯДЧИКА по настоящему Договору является безотзывная банковская гарантия на сумму _____ (____) руб.</w:t>
      </w:r>
      <w:r w:rsidRPr="00B9648B">
        <w:rPr>
          <w:rFonts w:eastAsia="Calibri"/>
        </w:rPr>
        <w:t xml:space="preserve"> </w:t>
      </w:r>
      <w:r w:rsidRPr="00B9648B">
        <w:t>со сроком до __.__.20__.</w:t>
      </w:r>
    </w:p>
    <w:p w:rsidR="000D542B" w:rsidRPr="00B9648B" w:rsidRDefault="000D542B" w:rsidP="000D542B">
      <w:pPr>
        <w:keepNext/>
        <w:keepLines/>
        <w:suppressAutoHyphens/>
        <w:spacing w:line="240" w:lineRule="auto"/>
        <w:ind w:right="-29" w:firstLine="709"/>
      </w:pPr>
      <w:r w:rsidRPr="00B9648B">
        <w:t>2. Безотзывная банковская гарантия должна обеспечивать выплату возмещения ЗАКАЗЧИКУ в случае неисполнения или ненадлежащего исполнения ПОДРЯДЧИКОМ всех своих обязательств по настоящему договору.</w:t>
      </w:r>
    </w:p>
    <w:p w:rsidR="000D542B" w:rsidRPr="00B9648B" w:rsidRDefault="000D542B" w:rsidP="000D542B">
      <w:pPr>
        <w:keepNext/>
        <w:keepLines/>
        <w:suppressAutoHyphens/>
        <w:spacing w:line="240" w:lineRule="auto"/>
        <w:ind w:right="-29" w:firstLine="709"/>
        <w:rPr>
          <w:bCs w:val="0"/>
        </w:rPr>
      </w:pPr>
      <w:r w:rsidRPr="00B9648B">
        <w:t>3.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банковских дней с момента, когда такое обеспечение перестало действовать, предоставить ЗАКАЗЧИКУ иное (новое) надлежащее обеспечение договора на тех же условиях и в таком же размере, что и предоставленное ранее обеспечение договора.</w:t>
      </w:r>
    </w:p>
    <w:p w:rsidR="000D542B" w:rsidRPr="00B9648B" w:rsidRDefault="000D542B" w:rsidP="000D542B">
      <w:pPr>
        <w:keepNext/>
        <w:keepLines/>
        <w:suppressAutoHyphens/>
        <w:spacing w:line="240" w:lineRule="auto"/>
        <w:ind w:right="-29" w:firstLine="709"/>
        <w:jc w:val="left"/>
      </w:pPr>
    </w:p>
    <w:p w:rsidR="000D542B" w:rsidRPr="00B9648B" w:rsidRDefault="000D542B" w:rsidP="000D542B">
      <w:pPr>
        <w:keepNext/>
        <w:keepLines/>
        <w:suppressAutoHyphens/>
        <w:spacing w:line="240" w:lineRule="auto"/>
        <w:ind w:right="-29" w:firstLine="0"/>
        <w:rPr>
          <w:b/>
          <w:bCs w:val="0"/>
          <w:snapToGrid/>
        </w:rPr>
      </w:pPr>
    </w:p>
    <w:p w:rsidR="000D542B" w:rsidRPr="00B9648B" w:rsidRDefault="000D542B" w:rsidP="000D542B">
      <w:pPr>
        <w:keepNext/>
        <w:keepLines/>
        <w:suppressAutoHyphens/>
        <w:spacing w:line="240" w:lineRule="auto"/>
        <w:ind w:right="-29" w:firstLine="0"/>
        <w:rPr>
          <w:b/>
          <w:bCs w:val="0"/>
          <w:snapToGrid/>
        </w:rPr>
      </w:pPr>
      <w:r w:rsidRPr="00B9648B">
        <w:rPr>
          <w:b/>
          <w:bCs w:val="0"/>
          <w:snapToGrid/>
        </w:rPr>
        <w:t xml:space="preserve">ЗАКАЗЧИК:                                                     </w:t>
      </w:r>
      <w:r w:rsidRPr="00B9648B">
        <w:rPr>
          <w:b/>
          <w:bCs w:val="0"/>
          <w:snapToGrid/>
        </w:rPr>
        <w:tab/>
      </w:r>
      <w:r w:rsidRPr="00B9648B">
        <w:rPr>
          <w:b/>
          <w:bCs w:val="0"/>
          <w:snapToGrid/>
        </w:rPr>
        <w:tab/>
        <w:t>ПОДРЯДЧИК:</w:t>
      </w:r>
    </w:p>
    <w:p w:rsidR="000D542B" w:rsidRPr="00B9648B" w:rsidRDefault="000D542B" w:rsidP="000D542B">
      <w:pPr>
        <w:keepNext/>
        <w:keepLines/>
        <w:suppressAutoHyphens/>
        <w:spacing w:line="240" w:lineRule="auto"/>
        <w:ind w:right="-29" w:firstLine="0"/>
        <w:jc w:val="center"/>
        <w:rPr>
          <w:b/>
          <w:bCs w:val="0"/>
          <w:snapToGrid/>
        </w:rPr>
      </w:pPr>
    </w:p>
    <w:p w:rsidR="000D542B" w:rsidRPr="00B9648B" w:rsidRDefault="000D542B" w:rsidP="000D542B">
      <w:pPr>
        <w:keepNext/>
        <w:keepLines/>
        <w:suppressAutoHyphens/>
        <w:ind w:right="-29" w:firstLine="0"/>
      </w:pPr>
      <w:r w:rsidRPr="00B9648B">
        <w:t xml:space="preserve">___________________/_________/             </w:t>
      </w:r>
      <w:r w:rsidRPr="00B9648B">
        <w:tab/>
      </w:r>
      <w:r w:rsidRPr="00B9648B">
        <w:tab/>
        <w:t>________________ /__________ /</w:t>
      </w:r>
    </w:p>
    <w:p w:rsidR="000D542B" w:rsidRPr="00B9648B" w:rsidRDefault="000D542B" w:rsidP="000D542B">
      <w:pPr>
        <w:keepNext/>
        <w:keepLines/>
        <w:spacing w:after="200" w:line="276" w:lineRule="auto"/>
        <w:ind w:firstLine="0"/>
        <w:jc w:val="left"/>
      </w:pPr>
      <w:r w:rsidRPr="00B9648B">
        <w:br w:type="page"/>
      </w:r>
    </w:p>
    <w:p w:rsidR="000D542B" w:rsidRPr="00B9648B" w:rsidRDefault="000D542B" w:rsidP="000D542B">
      <w:pPr>
        <w:keepNext/>
        <w:keepLines/>
        <w:suppressAutoHyphens/>
        <w:spacing w:line="240" w:lineRule="auto"/>
        <w:ind w:right="-1" w:firstLine="740"/>
        <w:jc w:val="right"/>
        <w:rPr>
          <w:bCs w:val="0"/>
          <w:snapToGrid/>
          <w:sz w:val="24"/>
          <w:szCs w:val="24"/>
          <w:lang w:val="be-BY"/>
        </w:rPr>
        <w:sectPr w:rsidR="000D542B" w:rsidRPr="00B9648B" w:rsidSect="00C11CA4">
          <w:pgSz w:w="11906" w:h="16838"/>
          <w:pgMar w:top="1134" w:right="850" w:bottom="851" w:left="1701" w:header="708" w:footer="450" w:gutter="0"/>
          <w:cols w:space="708"/>
          <w:titlePg/>
          <w:docGrid w:linePitch="360"/>
        </w:sectPr>
      </w:pPr>
    </w:p>
    <w:p w:rsidR="000D542B" w:rsidRPr="00B9648B" w:rsidRDefault="000D542B" w:rsidP="000D542B">
      <w:pPr>
        <w:keepNext/>
        <w:keepLines/>
        <w:suppressAutoHyphens/>
        <w:spacing w:line="240" w:lineRule="auto"/>
        <w:ind w:right="-1" w:firstLine="740"/>
        <w:jc w:val="right"/>
        <w:rPr>
          <w:bCs w:val="0"/>
          <w:snapToGrid/>
          <w:sz w:val="24"/>
          <w:szCs w:val="24"/>
        </w:rPr>
      </w:pPr>
      <w:r w:rsidRPr="00B9648B">
        <w:rPr>
          <w:bCs w:val="0"/>
          <w:snapToGrid/>
          <w:sz w:val="24"/>
          <w:szCs w:val="24"/>
          <w:lang w:val="be-BY"/>
        </w:rPr>
        <w:lastRenderedPageBreak/>
        <w:t xml:space="preserve">Приложение </w:t>
      </w:r>
      <w:r w:rsidRPr="00B9648B">
        <w:rPr>
          <w:bCs w:val="0"/>
          <w:snapToGrid/>
          <w:sz w:val="24"/>
          <w:szCs w:val="24"/>
        </w:rPr>
        <w:t>№ 13</w:t>
      </w:r>
    </w:p>
    <w:p w:rsidR="000D542B" w:rsidRPr="00B9648B" w:rsidRDefault="000D542B" w:rsidP="000D542B">
      <w:pPr>
        <w:keepNext/>
        <w:keepLines/>
        <w:suppressAutoHyphens/>
        <w:spacing w:line="240" w:lineRule="auto"/>
        <w:ind w:right="-1" w:firstLine="740"/>
        <w:jc w:val="right"/>
        <w:rPr>
          <w:bCs w:val="0"/>
          <w:snapToGrid/>
          <w:sz w:val="24"/>
          <w:szCs w:val="24"/>
          <w:lang w:val="be-BY"/>
        </w:rPr>
      </w:pPr>
      <w:r w:rsidRPr="00B9648B">
        <w:rPr>
          <w:bCs w:val="0"/>
          <w:snapToGrid/>
          <w:sz w:val="24"/>
          <w:szCs w:val="24"/>
          <w:lang w:val="be-BY"/>
        </w:rPr>
        <w:t>к договору подряда №</w:t>
      </w:r>
      <w:r w:rsidRPr="00B9648B">
        <w:rPr>
          <w:bCs w:val="0"/>
          <w:snapToGrid/>
          <w:sz w:val="24"/>
          <w:szCs w:val="24"/>
        </w:rPr>
        <w:t xml:space="preserve">_____ </w:t>
      </w:r>
      <w:r w:rsidRPr="00B9648B">
        <w:rPr>
          <w:bCs w:val="0"/>
          <w:snapToGrid/>
          <w:sz w:val="24"/>
          <w:szCs w:val="24"/>
          <w:lang w:val="be-BY"/>
        </w:rPr>
        <w:t xml:space="preserve">от </w:t>
      </w:r>
      <w:r w:rsidRPr="00B9648B">
        <w:rPr>
          <w:bCs w:val="0"/>
          <w:snapToGrid/>
          <w:sz w:val="24"/>
          <w:szCs w:val="24"/>
        </w:rPr>
        <w:t>________</w:t>
      </w:r>
    </w:p>
    <w:p w:rsidR="000D542B" w:rsidRPr="00B9648B" w:rsidRDefault="000D542B" w:rsidP="000D542B">
      <w:pPr>
        <w:keepNext/>
        <w:keepLines/>
        <w:suppressAutoHyphens/>
        <w:snapToGrid w:val="0"/>
        <w:spacing w:line="240" w:lineRule="auto"/>
        <w:ind w:right="-1" w:firstLine="0"/>
        <w:jc w:val="center"/>
        <w:outlineLvl w:val="1"/>
        <w:rPr>
          <w:b/>
          <w:snapToGrid/>
          <w:sz w:val="24"/>
          <w:szCs w:val="24"/>
        </w:rPr>
      </w:pPr>
    </w:p>
    <w:p w:rsidR="000D542B" w:rsidRPr="00B9648B" w:rsidRDefault="000D542B" w:rsidP="000D542B">
      <w:pPr>
        <w:keepNext/>
        <w:keepLines/>
        <w:suppressAutoHyphens/>
        <w:snapToGrid w:val="0"/>
        <w:spacing w:line="240" w:lineRule="auto"/>
        <w:ind w:right="-1" w:firstLine="0"/>
        <w:jc w:val="center"/>
        <w:outlineLvl w:val="1"/>
        <w:rPr>
          <w:b/>
          <w:bCs w:val="0"/>
          <w:snapToGrid/>
          <w:sz w:val="24"/>
          <w:szCs w:val="24"/>
        </w:rPr>
      </w:pPr>
      <w:r w:rsidRPr="00B9648B">
        <w:rPr>
          <w:b/>
          <w:snapToGrid/>
          <w:sz w:val="24"/>
          <w:szCs w:val="24"/>
        </w:rPr>
        <w:t>НАИМЕНОВАНИЕ СТРАНЫ ПРОИСХОЖДЕНИЯ ТОВАРА (ФОРМА)</w:t>
      </w:r>
    </w:p>
    <w:p w:rsidR="000D542B" w:rsidRPr="00B9648B" w:rsidRDefault="000D542B" w:rsidP="000D542B">
      <w:pPr>
        <w:keepNext/>
        <w:keepLines/>
        <w:suppressAutoHyphens/>
        <w:spacing w:line="240" w:lineRule="auto"/>
        <w:ind w:right="-29" w:firstLine="709"/>
        <w:jc w:val="right"/>
        <w:rPr>
          <w:sz w:val="24"/>
          <w:szCs w:val="24"/>
        </w:rPr>
      </w:pPr>
    </w:p>
    <w:tbl>
      <w:tblPr>
        <w:tblStyle w:val="ac"/>
        <w:tblW w:w="4925" w:type="pct"/>
        <w:tblInd w:w="111" w:type="dxa"/>
        <w:tblLook w:val="04A0" w:firstRow="1" w:lastRow="0" w:firstColumn="1" w:lastColumn="0" w:noHBand="0" w:noVBand="1"/>
      </w:tblPr>
      <w:tblGrid>
        <w:gridCol w:w="1673"/>
        <w:gridCol w:w="1977"/>
        <w:gridCol w:w="2086"/>
        <w:gridCol w:w="1766"/>
        <w:gridCol w:w="1797"/>
        <w:gridCol w:w="2033"/>
        <w:gridCol w:w="638"/>
        <w:gridCol w:w="685"/>
        <w:gridCol w:w="1451"/>
        <w:gridCol w:w="1464"/>
      </w:tblGrid>
      <w:tr w:rsidR="00B9648B" w:rsidRPr="00B9648B" w:rsidTr="00EF0CCB">
        <w:tc>
          <w:tcPr>
            <w:tcW w:w="537" w:type="pct"/>
            <w:tcBorders>
              <w:top w:val="single" w:sz="4" w:space="0" w:color="auto"/>
              <w:left w:val="single" w:sz="4" w:space="0" w:color="auto"/>
              <w:bottom w:val="single" w:sz="4" w:space="0" w:color="auto"/>
              <w:right w:val="single" w:sz="4" w:space="0" w:color="auto"/>
            </w:tcBorders>
            <w:vAlign w:val="center"/>
            <w:hideMark/>
          </w:tcPr>
          <w:p w:rsidR="000D542B" w:rsidRPr="00B9648B" w:rsidRDefault="000D542B" w:rsidP="000D542B">
            <w:pPr>
              <w:keepNext/>
              <w:keepLines/>
              <w:tabs>
                <w:tab w:val="left" w:pos="3135"/>
              </w:tabs>
              <w:suppressAutoHyphens/>
              <w:snapToGrid w:val="0"/>
              <w:spacing w:line="240" w:lineRule="auto"/>
              <w:ind w:right="-1" w:firstLine="0"/>
              <w:jc w:val="center"/>
              <w:outlineLvl w:val="1"/>
              <w:rPr>
                <w:b/>
                <w:bCs w:val="0"/>
                <w:sz w:val="20"/>
                <w:szCs w:val="20"/>
              </w:rPr>
            </w:pPr>
            <w:r w:rsidRPr="00B9648B">
              <w:rPr>
                <w:b/>
                <w:sz w:val="20"/>
                <w:szCs w:val="20"/>
              </w:rPr>
              <w:t>Наименование товара, поставляемого при выполнении закупаемых работ (оказании закупаемых услуг)</w:t>
            </w:r>
          </w:p>
        </w:tc>
        <w:tc>
          <w:tcPr>
            <w:tcW w:w="635"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pacing w:line="240" w:lineRule="auto"/>
              <w:ind w:right="-1" w:firstLine="0"/>
              <w:jc w:val="center"/>
              <w:rPr>
                <w:b/>
                <w:sz w:val="20"/>
                <w:szCs w:val="20"/>
              </w:rPr>
            </w:pPr>
            <w:r w:rsidRPr="00B9648B">
              <w:rPr>
                <w:b/>
                <w:sz w:val="20"/>
                <w:szCs w:val="20"/>
              </w:rPr>
              <w:t>Код товара в соответствии с Общероссийским классификатором продукции по видам экономической деятельности (ОКПД 2)</w:t>
            </w:r>
          </w:p>
        </w:tc>
        <w:tc>
          <w:tcPr>
            <w:tcW w:w="670"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pacing w:line="240" w:lineRule="auto"/>
              <w:ind w:right="-1" w:firstLine="0"/>
              <w:jc w:val="center"/>
              <w:rPr>
                <w:b/>
                <w:snapToGrid/>
                <w:sz w:val="20"/>
                <w:szCs w:val="20"/>
              </w:rPr>
            </w:pPr>
            <w:r w:rsidRPr="00B9648B">
              <w:rPr>
                <w:b/>
                <w:snapToGrid/>
                <w:sz w:val="20"/>
                <w:szCs w:val="20"/>
              </w:rPr>
              <w:t xml:space="preserve">Наименование и код страны происхождения </w:t>
            </w:r>
            <w:r w:rsidRPr="00B9648B">
              <w:rPr>
                <w:b/>
                <w:sz w:val="20"/>
                <w:szCs w:val="20"/>
              </w:rPr>
              <w:t>в соответствии с Общероссийским классификатором стран мира (ОКСМ)</w:t>
            </w:r>
          </w:p>
        </w:tc>
        <w:tc>
          <w:tcPr>
            <w:tcW w:w="56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autoSpaceDE w:val="0"/>
              <w:autoSpaceDN w:val="0"/>
              <w:spacing w:line="240" w:lineRule="auto"/>
              <w:ind w:right="-1" w:firstLine="0"/>
              <w:jc w:val="center"/>
              <w:rPr>
                <w:b/>
                <w:sz w:val="20"/>
                <w:szCs w:val="20"/>
              </w:rPr>
            </w:pPr>
            <w:r w:rsidRPr="00B9648B">
              <w:rPr>
                <w:b/>
                <w:snapToGrid/>
                <w:sz w:val="20"/>
                <w:szCs w:val="20"/>
              </w:rPr>
              <w:t xml:space="preserve">Номер реестровой записи товара в </w:t>
            </w:r>
            <w:r w:rsidRPr="00B9648B">
              <w:rPr>
                <w:b/>
                <w:bCs w:val="0"/>
                <w:sz w:val="20"/>
                <w:szCs w:val="20"/>
              </w:rPr>
              <w:t>Реестре промышленной продукции, произведенной на территории Российской Федерации</w:t>
            </w:r>
          </w:p>
          <w:p w:rsidR="000D542B" w:rsidRPr="00B9648B" w:rsidRDefault="000D542B" w:rsidP="000D542B">
            <w:pPr>
              <w:keepNext/>
              <w:keepLines/>
              <w:spacing w:line="240" w:lineRule="auto"/>
              <w:ind w:right="-1" w:firstLine="0"/>
              <w:jc w:val="center"/>
              <w:rPr>
                <w:b/>
                <w:snapToGrid/>
                <w:sz w:val="20"/>
                <w:szCs w:val="20"/>
              </w:rPr>
            </w:pPr>
            <w:r w:rsidRPr="00B9648B">
              <w:rPr>
                <w:snapToGrid/>
                <w:sz w:val="20"/>
                <w:szCs w:val="20"/>
              </w:rPr>
              <w:t>(при наличии)</w:t>
            </w:r>
          </w:p>
        </w:tc>
        <w:tc>
          <w:tcPr>
            <w:tcW w:w="57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pacing w:line="240" w:lineRule="auto"/>
              <w:ind w:right="-1" w:firstLine="0"/>
              <w:jc w:val="center"/>
              <w:rPr>
                <w:b/>
                <w:snapToGrid/>
                <w:sz w:val="20"/>
                <w:szCs w:val="20"/>
              </w:rPr>
            </w:pPr>
            <w:r w:rsidRPr="00B9648B">
              <w:rPr>
                <w:b/>
                <w:snapToGrid/>
                <w:sz w:val="20"/>
                <w:szCs w:val="20"/>
              </w:rPr>
              <w:t>Номер</w:t>
            </w:r>
          </w:p>
          <w:p w:rsidR="000D542B" w:rsidRPr="00B9648B" w:rsidRDefault="000D542B" w:rsidP="000D542B">
            <w:pPr>
              <w:keepNext/>
              <w:keepLines/>
              <w:spacing w:line="240" w:lineRule="auto"/>
              <w:ind w:right="-1" w:firstLine="0"/>
              <w:jc w:val="center"/>
              <w:rPr>
                <w:rFonts w:eastAsiaTheme="minorHAnsi"/>
                <w:b/>
                <w:snapToGrid/>
                <w:sz w:val="20"/>
                <w:szCs w:val="20"/>
                <w:lang w:eastAsia="en-US"/>
              </w:rPr>
            </w:pPr>
            <w:r w:rsidRPr="00B9648B">
              <w:rPr>
                <w:rFonts w:eastAsiaTheme="minorHAnsi"/>
                <w:b/>
                <w:snapToGrid/>
                <w:sz w:val="20"/>
                <w:szCs w:val="20"/>
                <w:lang w:eastAsia="en-US"/>
              </w:rPr>
              <w:t>реестровой записи товара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w:t>
            </w:r>
          </w:p>
          <w:p w:rsidR="000D542B" w:rsidRPr="00B9648B" w:rsidRDefault="000D542B" w:rsidP="000D542B">
            <w:pPr>
              <w:keepNext/>
              <w:keepLines/>
              <w:spacing w:line="240" w:lineRule="auto"/>
              <w:ind w:right="-1" w:firstLine="0"/>
              <w:jc w:val="center"/>
              <w:rPr>
                <w:b/>
                <w:snapToGrid/>
                <w:sz w:val="20"/>
                <w:szCs w:val="20"/>
              </w:rPr>
            </w:pPr>
            <w:r w:rsidRPr="00B9648B">
              <w:rPr>
                <w:snapToGrid/>
                <w:sz w:val="20"/>
                <w:szCs w:val="20"/>
              </w:rPr>
              <w:t>(при наличии)</w:t>
            </w:r>
          </w:p>
        </w:tc>
        <w:tc>
          <w:tcPr>
            <w:tcW w:w="653"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pacing w:line="240" w:lineRule="auto"/>
              <w:ind w:right="-1" w:firstLine="0"/>
              <w:jc w:val="center"/>
              <w:rPr>
                <w:b/>
                <w:snapToGrid/>
                <w:sz w:val="20"/>
                <w:szCs w:val="20"/>
              </w:rPr>
            </w:pPr>
            <w:r w:rsidRPr="00B9648B">
              <w:rPr>
                <w:b/>
                <w:snapToGrid/>
                <w:sz w:val="20"/>
                <w:szCs w:val="20"/>
              </w:rPr>
              <w:t>Номер реестровой записи товара в Едином реестре российской радиоэлектронной продукции</w:t>
            </w:r>
          </w:p>
          <w:p w:rsidR="000D542B" w:rsidRPr="00B9648B" w:rsidRDefault="000D542B" w:rsidP="000D542B">
            <w:pPr>
              <w:keepNext/>
              <w:keepLines/>
              <w:spacing w:line="240" w:lineRule="auto"/>
              <w:ind w:right="-1" w:firstLine="0"/>
              <w:jc w:val="center"/>
              <w:rPr>
                <w:rFonts w:eastAsia="Calibri"/>
                <w:bCs w:val="0"/>
                <w:snapToGrid/>
                <w:sz w:val="20"/>
                <w:szCs w:val="20"/>
                <w:lang w:eastAsia="en-US"/>
              </w:rPr>
            </w:pPr>
            <w:r w:rsidRPr="00B9648B">
              <w:rPr>
                <w:snapToGrid/>
                <w:sz w:val="20"/>
                <w:szCs w:val="20"/>
              </w:rPr>
              <w:t>(при наличии)</w:t>
            </w:r>
          </w:p>
        </w:tc>
        <w:tc>
          <w:tcPr>
            <w:tcW w:w="205"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3135"/>
              </w:tabs>
              <w:suppressAutoHyphens/>
              <w:snapToGrid w:val="0"/>
              <w:spacing w:line="240" w:lineRule="auto"/>
              <w:ind w:right="-1" w:firstLine="0"/>
              <w:jc w:val="center"/>
              <w:outlineLvl w:val="1"/>
              <w:rPr>
                <w:b/>
                <w:sz w:val="20"/>
                <w:szCs w:val="20"/>
              </w:rPr>
            </w:pPr>
            <w:r w:rsidRPr="00B9648B">
              <w:rPr>
                <w:b/>
                <w:sz w:val="20"/>
                <w:szCs w:val="20"/>
              </w:rPr>
              <w:t>Ед. изм.</w:t>
            </w:r>
          </w:p>
        </w:tc>
        <w:tc>
          <w:tcPr>
            <w:tcW w:w="220" w:type="pct"/>
            <w:tcBorders>
              <w:top w:val="single" w:sz="4" w:space="0" w:color="auto"/>
              <w:left w:val="single" w:sz="4" w:space="0" w:color="auto"/>
              <w:bottom w:val="single" w:sz="4" w:space="0" w:color="auto"/>
              <w:right w:val="single" w:sz="4" w:space="0" w:color="auto"/>
            </w:tcBorders>
            <w:vAlign w:val="center"/>
            <w:hideMark/>
          </w:tcPr>
          <w:p w:rsidR="000D542B" w:rsidRPr="00B9648B" w:rsidRDefault="000D542B" w:rsidP="000D542B">
            <w:pPr>
              <w:keepNext/>
              <w:keepLines/>
              <w:tabs>
                <w:tab w:val="left" w:pos="3135"/>
              </w:tabs>
              <w:suppressAutoHyphens/>
              <w:snapToGrid w:val="0"/>
              <w:spacing w:line="240" w:lineRule="auto"/>
              <w:ind w:right="-1" w:firstLine="0"/>
              <w:jc w:val="center"/>
              <w:outlineLvl w:val="1"/>
              <w:rPr>
                <w:b/>
                <w:sz w:val="20"/>
                <w:szCs w:val="20"/>
              </w:rPr>
            </w:pPr>
            <w:r w:rsidRPr="00B9648B">
              <w:rPr>
                <w:b/>
                <w:sz w:val="20"/>
                <w:szCs w:val="20"/>
              </w:rPr>
              <w:t>Кол-во</w:t>
            </w:r>
          </w:p>
        </w:tc>
        <w:tc>
          <w:tcPr>
            <w:tcW w:w="466"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pacing w:line="240" w:lineRule="auto"/>
              <w:ind w:right="-1" w:firstLine="0"/>
              <w:jc w:val="center"/>
              <w:rPr>
                <w:b/>
                <w:sz w:val="20"/>
                <w:szCs w:val="20"/>
              </w:rPr>
            </w:pPr>
            <w:r w:rsidRPr="00B9648B">
              <w:rPr>
                <w:b/>
                <w:sz w:val="20"/>
                <w:szCs w:val="20"/>
              </w:rPr>
              <w:t>Цена,</w:t>
            </w:r>
          </w:p>
          <w:p w:rsidR="000D542B" w:rsidRPr="00B9648B" w:rsidRDefault="000D542B" w:rsidP="000D542B">
            <w:pPr>
              <w:keepNext/>
              <w:keepLines/>
              <w:spacing w:line="240" w:lineRule="auto"/>
              <w:ind w:right="-1" w:firstLine="0"/>
              <w:jc w:val="center"/>
              <w:rPr>
                <w:b/>
                <w:sz w:val="20"/>
                <w:szCs w:val="20"/>
              </w:rPr>
            </w:pPr>
            <w:r w:rsidRPr="00B9648B">
              <w:rPr>
                <w:b/>
                <w:sz w:val="20"/>
                <w:szCs w:val="20"/>
              </w:rPr>
              <w:t>руб. с НДС</w:t>
            </w:r>
          </w:p>
        </w:tc>
        <w:tc>
          <w:tcPr>
            <w:tcW w:w="471"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3135"/>
              </w:tabs>
              <w:suppressAutoHyphens/>
              <w:snapToGrid w:val="0"/>
              <w:spacing w:line="240" w:lineRule="auto"/>
              <w:ind w:right="-1" w:firstLine="0"/>
              <w:jc w:val="center"/>
              <w:outlineLvl w:val="1"/>
              <w:rPr>
                <w:b/>
                <w:sz w:val="20"/>
                <w:szCs w:val="20"/>
              </w:rPr>
            </w:pPr>
            <w:r w:rsidRPr="00B9648B">
              <w:rPr>
                <w:b/>
                <w:sz w:val="20"/>
                <w:szCs w:val="20"/>
              </w:rPr>
              <w:t>Сумма,</w:t>
            </w:r>
          </w:p>
          <w:p w:rsidR="000D542B" w:rsidRPr="00B9648B" w:rsidRDefault="000D542B" w:rsidP="000D542B">
            <w:pPr>
              <w:keepNext/>
              <w:keepLines/>
              <w:tabs>
                <w:tab w:val="left" w:pos="3135"/>
              </w:tabs>
              <w:suppressAutoHyphens/>
              <w:snapToGrid w:val="0"/>
              <w:spacing w:line="240" w:lineRule="auto"/>
              <w:ind w:right="-1" w:firstLine="0"/>
              <w:jc w:val="center"/>
              <w:outlineLvl w:val="1"/>
              <w:rPr>
                <w:b/>
                <w:bCs w:val="0"/>
                <w:sz w:val="20"/>
                <w:szCs w:val="20"/>
              </w:rPr>
            </w:pPr>
            <w:r w:rsidRPr="00B9648B">
              <w:rPr>
                <w:b/>
                <w:sz w:val="20"/>
                <w:szCs w:val="20"/>
              </w:rPr>
              <w:t>руб. с НДС</w:t>
            </w:r>
          </w:p>
        </w:tc>
      </w:tr>
      <w:tr w:rsidR="00B9648B" w:rsidRPr="00B9648B" w:rsidTr="00EF0CCB">
        <w:tc>
          <w:tcPr>
            <w:tcW w:w="53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308"/>
              </w:tabs>
              <w:spacing w:line="240" w:lineRule="auto"/>
              <w:ind w:right="-1" w:firstLine="0"/>
              <w:contextualSpacing/>
              <w:jc w:val="center"/>
              <w:rPr>
                <w:bCs w:val="0"/>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161"/>
              </w:tabs>
              <w:spacing w:line="240" w:lineRule="auto"/>
              <w:ind w:right="-1" w:firstLine="0"/>
              <w:jc w:val="center"/>
              <w:rPr>
                <w:sz w:val="20"/>
                <w:szCs w:val="20"/>
              </w:rPr>
            </w:pPr>
          </w:p>
        </w:tc>
        <w:tc>
          <w:tcPr>
            <w:tcW w:w="670"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161"/>
              </w:tabs>
              <w:spacing w:line="240" w:lineRule="auto"/>
              <w:ind w:right="-1" w:firstLine="0"/>
              <w:jc w:val="center"/>
              <w:rPr>
                <w:sz w:val="20"/>
                <w:szCs w:val="20"/>
              </w:rPr>
            </w:pPr>
          </w:p>
        </w:tc>
        <w:tc>
          <w:tcPr>
            <w:tcW w:w="56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57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220"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466"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r>
      <w:tr w:rsidR="00B9648B" w:rsidRPr="00B9648B" w:rsidTr="00EF0CCB">
        <w:tc>
          <w:tcPr>
            <w:tcW w:w="53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308"/>
              </w:tabs>
              <w:spacing w:line="240" w:lineRule="auto"/>
              <w:ind w:right="-1" w:firstLine="0"/>
              <w:contextualSpacing/>
              <w:jc w:val="center"/>
              <w:rPr>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161"/>
              </w:tabs>
              <w:spacing w:line="240" w:lineRule="auto"/>
              <w:ind w:right="-1" w:firstLine="0"/>
              <w:jc w:val="center"/>
              <w:rPr>
                <w:sz w:val="20"/>
                <w:szCs w:val="20"/>
              </w:rPr>
            </w:pPr>
          </w:p>
        </w:tc>
        <w:tc>
          <w:tcPr>
            <w:tcW w:w="670"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161"/>
              </w:tabs>
              <w:spacing w:line="240" w:lineRule="auto"/>
              <w:ind w:right="-1" w:firstLine="0"/>
              <w:jc w:val="center"/>
              <w:rPr>
                <w:sz w:val="20"/>
                <w:szCs w:val="20"/>
              </w:rPr>
            </w:pPr>
          </w:p>
        </w:tc>
        <w:tc>
          <w:tcPr>
            <w:tcW w:w="56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57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220"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466"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r>
      <w:tr w:rsidR="00B9648B" w:rsidRPr="00B9648B" w:rsidTr="00EF0CCB">
        <w:tc>
          <w:tcPr>
            <w:tcW w:w="53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308"/>
              </w:tabs>
              <w:spacing w:line="240" w:lineRule="auto"/>
              <w:ind w:right="-1" w:firstLine="0"/>
              <w:contextualSpacing/>
              <w:jc w:val="center"/>
              <w:rPr>
                <w:sz w:val="20"/>
                <w:szCs w:val="20"/>
              </w:rPr>
            </w:pPr>
          </w:p>
        </w:tc>
        <w:tc>
          <w:tcPr>
            <w:tcW w:w="635"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161"/>
              </w:tabs>
              <w:spacing w:line="240" w:lineRule="auto"/>
              <w:ind w:right="-1" w:firstLine="0"/>
              <w:jc w:val="center"/>
              <w:rPr>
                <w:sz w:val="20"/>
                <w:szCs w:val="20"/>
              </w:rPr>
            </w:pPr>
          </w:p>
        </w:tc>
        <w:tc>
          <w:tcPr>
            <w:tcW w:w="670"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tabs>
                <w:tab w:val="left" w:pos="161"/>
              </w:tabs>
              <w:spacing w:line="240" w:lineRule="auto"/>
              <w:ind w:right="-1" w:firstLine="0"/>
              <w:jc w:val="center"/>
              <w:rPr>
                <w:sz w:val="20"/>
                <w:szCs w:val="20"/>
              </w:rPr>
            </w:pPr>
          </w:p>
        </w:tc>
        <w:tc>
          <w:tcPr>
            <w:tcW w:w="56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577"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205"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220"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466"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c>
          <w:tcPr>
            <w:tcW w:w="471" w:type="pct"/>
            <w:tcBorders>
              <w:top w:val="single" w:sz="4" w:space="0" w:color="auto"/>
              <w:left w:val="single" w:sz="4" w:space="0" w:color="auto"/>
              <w:bottom w:val="single" w:sz="4" w:space="0" w:color="auto"/>
              <w:right w:val="single" w:sz="4" w:space="0" w:color="auto"/>
            </w:tcBorders>
            <w:vAlign w:val="center"/>
          </w:tcPr>
          <w:p w:rsidR="000D542B" w:rsidRPr="00B9648B" w:rsidRDefault="000D542B" w:rsidP="000D542B">
            <w:pPr>
              <w:keepNext/>
              <w:keepLines/>
              <w:suppressAutoHyphens/>
              <w:snapToGrid w:val="0"/>
              <w:spacing w:line="240" w:lineRule="auto"/>
              <w:ind w:right="-1" w:firstLine="0"/>
              <w:jc w:val="center"/>
              <w:outlineLvl w:val="1"/>
              <w:rPr>
                <w:bCs w:val="0"/>
                <w:sz w:val="20"/>
                <w:szCs w:val="20"/>
              </w:rPr>
            </w:pPr>
          </w:p>
        </w:tc>
      </w:tr>
    </w:tbl>
    <w:p w:rsidR="000D542B" w:rsidRPr="00B9648B" w:rsidRDefault="000D542B" w:rsidP="000D542B">
      <w:pPr>
        <w:keepNext/>
        <w:keepLines/>
        <w:suppressAutoHyphens/>
        <w:snapToGrid w:val="0"/>
        <w:spacing w:line="240" w:lineRule="auto"/>
        <w:ind w:right="-1" w:firstLine="0"/>
        <w:rPr>
          <w:b/>
          <w:bCs w:val="0"/>
          <w:snapToGrid/>
          <w:sz w:val="24"/>
          <w:szCs w:val="24"/>
        </w:rPr>
      </w:pPr>
      <w:r w:rsidRPr="00B9648B">
        <w:rPr>
          <w:b/>
          <w:snapToGrid/>
          <w:sz w:val="24"/>
          <w:szCs w:val="24"/>
        </w:rPr>
        <w:t xml:space="preserve">                                                  </w:t>
      </w:r>
      <w:r w:rsidRPr="00B9648B">
        <w:rPr>
          <w:b/>
          <w:snapToGrid/>
          <w:sz w:val="24"/>
          <w:szCs w:val="24"/>
        </w:rPr>
        <w:tab/>
      </w:r>
    </w:p>
    <w:p w:rsidR="000D542B" w:rsidRPr="00B9648B" w:rsidRDefault="000D542B" w:rsidP="000D542B">
      <w:pPr>
        <w:keepNext/>
        <w:keepLines/>
        <w:suppressAutoHyphens/>
        <w:snapToGrid w:val="0"/>
        <w:spacing w:line="240" w:lineRule="auto"/>
        <w:ind w:right="-1"/>
        <w:jc w:val="center"/>
        <w:rPr>
          <w:b/>
          <w:bCs w:val="0"/>
          <w:snapToGrid/>
          <w:sz w:val="24"/>
          <w:szCs w:val="24"/>
        </w:rPr>
      </w:pPr>
    </w:p>
    <w:tbl>
      <w:tblPr>
        <w:tblW w:w="9360" w:type="dxa"/>
        <w:tblInd w:w="108" w:type="dxa"/>
        <w:tblLayout w:type="fixed"/>
        <w:tblLook w:val="01E0" w:firstRow="1" w:lastRow="1" w:firstColumn="1" w:lastColumn="1" w:noHBand="0" w:noVBand="0"/>
      </w:tblPr>
      <w:tblGrid>
        <w:gridCol w:w="4822"/>
        <w:gridCol w:w="4538"/>
      </w:tblGrid>
      <w:tr w:rsidR="00B9648B" w:rsidRPr="00B9648B" w:rsidTr="00EF0CCB">
        <w:trPr>
          <w:trHeight w:val="561"/>
        </w:trPr>
        <w:tc>
          <w:tcPr>
            <w:tcW w:w="4820" w:type="dxa"/>
          </w:tcPr>
          <w:p w:rsidR="000D542B" w:rsidRPr="00B9648B" w:rsidRDefault="000D542B" w:rsidP="000D542B">
            <w:pPr>
              <w:keepNext/>
              <w:keepLines/>
              <w:shd w:val="clear" w:color="auto" w:fill="FFFFFF"/>
              <w:suppressAutoHyphens/>
              <w:autoSpaceDE w:val="0"/>
              <w:autoSpaceDN w:val="0"/>
              <w:adjustRightInd w:val="0"/>
              <w:snapToGrid w:val="0"/>
              <w:spacing w:line="240" w:lineRule="auto"/>
              <w:ind w:firstLine="0"/>
              <w:jc w:val="left"/>
              <w:rPr>
                <w:b/>
                <w:snapToGrid/>
                <w:sz w:val="24"/>
                <w:szCs w:val="24"/>
                <w:lang w:eastAsia="en-US"/>
              </w:rPr>
            </w:pPr>
            <w:r w:rsidRPr="00B9648B">
              <w:rPr>
                <w:b/>
                <w:snapToGrid/>
                <w:sz w:val="24"/>
                <w:szCs w:val="24"/>
              </w:rPr>
              <w:t>ЗАКАЗЧИК:</w:t>
            </w:r>
          </w:p>
        </w:tc>
        <w:tc>
          <w:tcPr>
            <w:tcW w:w="4536" w:type="dxa"/>
          </w:tcPr>
          <w:p w:rsidR="000D542B" w:rsidRPr="00B9648B" w:rsidRDefault="000D542B" w:rsidP="000D542B">
            <w:pPr>
              <w:keepNext/>
              <w:keepLines/>
              <w:shd w:val="clear" w:color="auto" w:fill="FFFFFF"/>
              <w:suppressAutoHyphens/>
              <w:autoSpaceDE w:val="0"/>
              <w:autoSpaceDN w:val="0"/>
              <w:adjustRightInd w:val="0"/>
              <w:snapToGrid w:val="0"/>
              <w:spacing w:line="240" w:lineRule="auto"/>
              <w:ind w:right="624" w:firstLine="0"/>
              <w:jc w:val="left"/>
              <w:rPr>
                <w:b/>
                <w:snapToGrid/>
                <w:sz w:val="24"/>
                <w:szCs w:val="24"/>
                <w:lang w:eastAsia="en-US"/>
              </w:rPr>
            </w:pPr>
            <w:r w:rsidRPr="00B9648B">
              <w:rPr>
                <w:b/>
                <w:snapToGrid/>
                <w:sz w:val="24"/>
                <w:szCs w:val="24"/>
              </w:rPr>
              <w:t>ПОДРЯДЧИК:</w:t>
            </w:r>
          </w:p>
        </w:tc>
      </w:tr>
      <w:tr w:rsidR="000D542B" w:rsidRPr="00B9648B" w:rsidTr="00EF0CCB">
        <w:trPr>
          <w:trHeight w:val="268"/>
        </w:trPr>
        <w:tc>
          <w:tcPr>
            <w:tcW w:w="4820" w:type="dxa"/>
            <w:hideMark/>
          </w:tcPr>
          <w:p w:rsidR="000D542B" w:rsidRPr="00B9648B" w:rsidRDefault="000D542B" w:rsidP="000D542B">
            <w:pPr>
              <w:keepNext/>
              <w:keepLines/>
              <w:shd w:val="clear" w:color="auto" w:fill="FFFFFF"/>
              <w:suppressAutoHyphens/>
              <w:autoSpaceDE w:val="0"/>
              <w:autoSpaceDN w:val="0"/>
              <w:adjustRightInd w:val="0"/>
              <w:snapToGrid w:val="0"/>
              <w:spacing w:line="240" w:lineRule="auto"/>
              <w:ind w:firstLine="0"/>
              <w:jc w:val="left"/>
              <w:rPr>
                <w:b/>
                <w:bCs w:val="0"/>
                <w:snapToGrid/>
                <w:lang w:eastAsia="en-US"/>
              </w:rPr>
            </w:pPr>
            <w:r w:rsidRPr="00B9648B">
              <w:rPr>
                <w:b/>
                <w:snapToGrid/>
                <w:sz w:val="24"/>
                <w:szCs w:val="24"/>
                <w:lang w:eastAsia="en-US"/>
              </w:rPr>
              <w:t>_______________/ ___________/</w:t>
            </w:r>
            <w:r w:rsidRPr="00B9648B">
              <w:rPr>
                <w:snapToGrid/>
                <w:sz w:val="24"/>
                <w:szCs w:val="24"/>
                <w:lang w:eastAsia="en-US"/>
              </w:rPr>
              <w:t xml:space="preserve"> </w:t>
            </w:r>
          </w:p>
        </w:tc>
        <w:tc>
          <w:tcPr>
            <w:tcW w:w="4536" w:type="dxa"/>
            <w:hideMark/>
          </w:tcPr>
          <w:p w:rsidR="000D542B" w:rsidRPr="00B9648B" w:rsidRDefault="000D542B" w:rsidP="000D542B">
            <w:pPr>
              <w:keepNext/>
              <w:keepLines/>
              <w:shd w:val="clear" w:color="auto" w:fill="FFFFFF"/>
              <w:suppressAutoHyphens/>
              <w:autoSpaceDE w:val="0"/>
              <w:autoSpaceDN w:val="0"/>
              <w:adjustRightInd w:val="0"/>
              <w:snapToGrid w:val="0"/>
              <w:spacing w:line="240" w:lineRule="auto"/>
              <w:ind w:right="624" w:firstLine="0"/>
              <w:jc w:val="left"/>
              <w:rPr>
                <w:b/>
                <w:bCs w:val="0"/>
                <w:snapToGrid/>
                <w:lang w:eastAsia="en-US"/>
              </w:rPr>
            </w:pPr>
            <w:r w:rsidRPr="00B9648B">
              <w:rPr>
                <w:b/>
                <w:snapToGrid/>
                <w:sz w:val="24"/>
                <w:szCs w:val="24"/>
                <w:lang w:eastAsia="en-US"/>
              </w:rPr>
              <w:t>_______________ / _____________/</w:t>
            </w:r>
          </w:p>
        </w:tc>
      </w:tr>
    </w:tbl>
    <w:p w:rsidR="000D542B" w:rsidRPr="00B9648B" w:rsidRDefault="000D542B" w:rsidP="000D542B">
      <w:pPr>
        <w:keepNext/>
        <w:keepLines/>
        <w:suppressAutoHyphens/>
        <w:ind w:right="-29" w:firstLine="0"/>
      </w:pPr>
    </w:p>
    <w:p w:rsidR="00CB6BEC" w:rsidRPr="00B9648B" w:rsidRDefault="00CB6BEC" w:rsidP="00CB6BEC">
      <w:pPr>
        <w:keepNext/>
        <w:keepLines/>
        <w:spacing w:line="240" w:lineRule="auto"/>
        <w:ind w:firstLine="0"/>
        <w:rPr>
          <w:b/>
          <w:bCs w:val="0"/>
          <w:snapToGrid/>
          <w:sz w:val="24"/>
          <w:szCs w:val="24"/>
        </w:rPr>
        <w:sectPr w:rsidR="00CB6BEC" w:rsidRPr="00B9648B" w:rsidSect="00CB6BEC">
          <w:headerReference w:type="even" r:id="rId18"/>
          <w:footerReference w:type="default" r:id="rId19"/>
          <w:footerReference w:type="first" r:id="rId20"/>
          <w:pgSz w:w="16838" w:h="11906" w:orient="landscape" w:code="9"/>
          <w:pgMar w:top="1247" w:right="567" w:bottom="567" w:left="680" w:header="340" w:footer="340" w:gutter="0"/>
          <w:cols w:space="708"/>
          <w:docGrid w:linePitch="381"/>
        </w:sectPr>
      </w:pPr>
    </w:p>
    <w:p w:rsidR="00E11F8F" w:rsidRPr="00B9648B" w:rsidRDefault="00E11F8F" w:rsidP="00CB6BEC">
      <w:pPr>
        <w:keepNext/>
        <w:keepLines/>
        <w:suppressAutoHyphens/>
        <w:spacing w:line="240" w:lineRule="auto"/>
        <w:ind w:right="-1" w:firstLine="0"/>
        <w:rPr>
          <w:sz w:val="24"/>
          <w:szCs w:val="24"/>
        </w:rPr>
      </w:pPr>
    </w:p>
    <w:sectPr w:rsidR="00E11F8F" w:rsidRPr="00B9648B" w:rsidSect="000D542B">
      <w:pgSz w:w="11906" w:h="16838" w:code="9"/>
      <w:pgMar w:top="567" w:right="567" w:bottom="680" w:left="1247" w:header="340" w:footer="34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24E" w:rsidRDefault="0094424E" w:rsidP="00AE1D6C">
      <w:pPr>
        <w:spacing w:line="240" w:lineRule="auto"/>
      </w:pPr>
      <w:r>
        <w:separator/>
      </w:r>
    </w:p>
  </w:endnote>
  <w:endnote w:type="continuationSeparator" w:id="0">
    <w:p w:rsidR="0094424E" w:rsidRDefault="0094424E" w:rsidP="00AE1D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25569900"/>
      <w:docPartObj>
        <w:docPartGallery w:val="Page Numbers (Bottom of Page)"/>
        <w:docPartUnique/>
      </w:docPartObj>
    </w:sdtPr>
    <w:sdtEndPr/>
    <w:sdtContent>
      <w:sdt>
        <w:sdtPr>
          <w:rPr>
            <w:sz w:val="16"/>
            <w:szCs w:val="16"/>
          </w:rPr>
          <w:id w:val="-325569899"/>
          <w:docPartObj>
            <w:docPartGallery w:val="Page Numbers (Top of Page)"/>
            <w:docPartUnique/>
          </w:docPartObj>
        </w:sdtPr>
        <w:sdtEndPr/>
        <w:sdtContent>
          <w:p w:rsidR="00920AE8" w:rsidRPr="00175653" w:rsidRDefault="00920AE8">
            <w:pPr>
              <w:pStyle w:val="a6"/>
              <w:jc w:val="right"/>
              <w:rPr>
                <w:sz w:val="16"/>
                <w:szCs w:val="16"/>
              </w:rPr>
            </w:pPr>
            <w:r w:rsidRPr="00175653">
              <w:rPr>
                <w:sz w:val="16"/>
                <w:szCs w:val="16"/>
              </w:rPr>
              <w:t xml:space="preserve">Страница </w:t>
            </w:r>
            <w:r w:rsidR="000A2600" w:rsidRPr="00175653">
              <w:rPr>
                <w:b/>
                <w:sz w:val="16"/>
                <w:szCs w:val="16"/>
              </w:rPr>
              <w:fldChar w:fldCharType="begin"/>
            </w:r>
            <w:r w:rsidRPr="00175653">
              <w:rPr>
                <w:b/>
                <w:sz w:val="16"/>
                <w:szCs w:val="16"/>
              </w:rPr>
              <w:instrText>PAGE</w:instrText>
            </w:r>
            <w:r w:rsidR="000A2600" w:rsidRPr="00175653">
              <w:rPr>
                <w:b/>
                <w:sz w:val="16"/>
                <w:szCs w:val="16"/>
              </w:rPr>
              <w:fldChar w:fldCharType="separate"/>
            </w:r>
            <w:r w:rsidR="00EF3BB6">
              <w:rPr>
                <w:b/>
                <w:noProof/>
                <w:sz w:val="16"/>
                <w:szCs w:val="16"/>
              </w:rPr>
              <w:t>2</w:t>
            </w:r>
            <w:r w:rsidR="000A2600" w:rsidRPr="00175653">
              <w:rPr>
                <w:b/>
                <w:sz w:val="16"/>
                <w:szCs w:val="16"/>
              </w:rPr>
              <w:fldChar w:fldCharType="end"/>
            </w:r>
            <w:r w:rsidRPr="00175653">
              <w:rPr>
                <w:sz w:val="16"/>
                <w:szCs w:val="16"/>
              </w:rPr>
              <w:t xml:space="preserve"> из </w:t>
            </w:r>
            <w:r w:rsidR="000A2600" w:rsidRPr="00175653">
              <w:rPr>
                <w:b/>
                <w:sz w:val="16"/>
                <w:szCs w:val="16"/>
              </w:rPr>
              <w:fldChar w:fldCharType="begin"/>
            </w:r>
            <w:r w:rsidRPr="00175653">
              <w:rPr>
                <w:b/>
                <w:sz w:val="16"/>
                <w:szCs w:val="16"/>
              </w:rPr>
              <w:instrText>NUMPAGES</w:instrText>
            </w:r>
            <w:r w:rsidR="000A2600" w:rsidRPr="00175653">
              <w:rPr>
                <w:b/>
                <w:sz w:val="16"/>
                <w:szCs w:val="16"/>
              </w:rPr>
              <w:fldChar w:fldCharType="separate"/>
            </w:r>
            <w:r w:rsidR="00EF3BB6">
              <w:rPr>
                <w:b/>
                <w:noProof/>
                <w:sz w:val="16"/>
                <w:szCs w:val="16"/>
              </w:rPr>
              <w:t>79</w:t>
            </w:r>
            <w:r w:rsidR="000A2600" w:rsidRPr="00175653">
              <w:rPr>
                <w:b/>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AE8" w:rsidRPr="00160E70" w:rsidRDefault="00920AE8">
    <w:pPr>
      <w:pStyle w:val="a6"/>
      <w:jc w:val="right"/>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42B" w:rsidRDefault="000D542B">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42B" w:rsidRPr="00E65A5B" w:rsidRDefault="000D542B" w:rsidP="004C7980">
    <w:pPr>
      <w:pStyle w:val="a6"/>
      <w:ind w:firstLine="0"/>
      <w:rPr>
        <w:szCs w:val="16"/>
      </w:rPr>
    </w:pPr>
    <w:r w:rsidRPr="00D973D7">
      <w:rPr>
        <w:sz w:val="16"/>
        <w:szCs w:val="16"/>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AE8" w:rsidRDefault="00920AE8">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AE8" w:rsidRPr="00E65A5B" w:rsidRDefault="00920AE8" w:rsidP="00681CFE">
    <w:pPr>
      <w:pStyle w:val="a6"/>
      <w:ind w:firstLine="0"/>
      <w:rPr>
        <w:szCs w:val="16"/>
      </w:rPr>
    </w:pPr>
    <w:r w:rsidRPr="00D973D7">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24E" w:rsidRDefault="0094424E" w:rsidP="00AE1D6C">
      <w:pPr>
        <w:spacing w:line="240" w:lineRule="auto"/>
      </w:pPr>
      <w:r>
        <w:separator/>
      </w:r>
    </w:p>
  </w:footnote>
  <w:footnote w:type="continuationSeparator" w:id="0">
    <w:p w:rsidR="0094424E" w:rsidRDefault="0094424E" w:rsidP="00AE1D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42B" w:rsidRDefault="000A2600" w:rsidP="004C7980">
    <w:pPr>
      <w:pStyle w:val="a4"/>
      <w:framePr w:wrap="auto" w:vAnchor="text" w:hAnchor="margin" w:xAlign="center" w:y="1"/>
      <w:rPr>
        <w:rStyle w:val="afb"/>
      </w:rPr>
    </w:pPr>
    <w:r>
      <w:rPr>
        <w:rStyle w:val="afb"/>
      </w:rPr>
      <w:fldChar w:fldCharType="begin"/>
    </w:r>
    <w:r w:rsidR="000D542B">
      <w:rPr>
        <w:rStyle w:val="afb"/>
      </w:rPr>
      <w:instrText xml:space="preserve">PAGE  </w:instrText>
    </w:r>
    <w:r>
      <w:rPr>
        <w:rStyle w:val="afb"/>
      </w:rPr>
      <w:fldChar w:fldCharType="end"/>
    </w:r>
  </w:p>
  <w:p w:rsidR="000D542B" w:rsidRDefault="000D542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AE8" w:rsidRDefault="000A2600" w:rsidP="006668BA">
    <w:pPr>
      <w:pStyle w:val="a4"/>
      <w:framePr w:wrap="auto" w:vAnchor="text" w:hAnchor="margin" w:xAlign="center" w:y="1"/>
      <w:rPr>
        <w:rStyle w:val="afb"/>
      </w:rPr>
    </w:pPr>
    <w:r>
      <w:rPr>
        <w:rStyle w:val="afb"/>
      </w:rPr>
      <w:fldChar w:fldCharType="begin"/>
    </w:r>
    <w:r w:rsidR="00920AE8">
      <w:rPr>
        <w:rStyle w:val="afb"/>
      </w:rPr>
      <w:instrText xml:space="preserve">PAGE  </w:instrText>
    </w:r>
    <w:r>
      <w:rPr>
        <w:rStyle w:val="afb"/>
      </w:rPr>
      <w:fldChar w:fldCharType="end"/>
    </w:r>
  </w:p>
  <w:p w:rsidR="00920AE8" w:rsidRDefault="00920A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EFE1CF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062DA4"/>
    <w:multiLevelType w:val="hybridMultilevel"/>
    <w:tmpl w:val="72664EFA"/>
    <w:lvl w:ilvl="0" w:tplc="C50E45FC">
      <w:start w:val="1"/>
      <w:numFmt w:val="decimal"/>
      <w:lvlText w:val="%1)"/>
      <w:lvlJc w:val="left"/>
      <w:pPr>
        <w:ind w:left="1429" w:hanging="360"/>
      </w:pPr>
      <w:rPr>
        <w:rFonts w:hint="default"/>
        <w:color w:val="auto"/>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4A73CFD"/>
    <w:multiLevelType w:val="hybridMultilevel"/>
    <w:tmpl w:val="72E8B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373F58"/>
    <w:multiLevelType w:val="hybridMultilevel"/>
    <w:tmpl w:val="CF987720"/>
    <w:lvl w:ilvl="0" w:tplc="A1B8AA14">
      <w:start w:val="1"/>
      <w:numFmt w:val="russianLower"/>
      <w:lvlText w:val="%1)"/>
      <w:lvlJc w:val="left"/>
      <w:pPr>
        <w:ind w:left="1429" w:hanging="360"/>
      </w:pPr>
      <w:rPr>
        <w:rFonts w:hint="default"/>
      </w:rPr>
    </w:lvl>
    <w:lvl w:ilvl="1" w:tplc="E1BED74C">
      <w:start w:val="1"/>
      <w:numFmt w:val="decimal"/>
      <w:lvlText w:val="%2)"/>
      <w:lvlJc w:val="left"/>
      <w:pPr>
        <w:ind w:left="2149" w:hanging="360"/>
      </w:pPr>
      <w:rPr>
        <w:rFonts w:hint="default"/>
      </w:rPr>
    </w:lvl>
    <w:lvl w:ilvl="2" w:tplc="88267D98">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C50156A"/>
    <w:multiLevelType w:val="hybridMultilevel"/>
    <w:tmpl w:val="B6960C1C"/>
    <w:lvl w:ilvl="0" w:tplc="3A4CF8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FC601B"/>
    <w:multiLevelType w:val="hybridMultilevel"/>
    <w:tmpl w:val="7C1000D4"/>
    <w:lvl w:ilvl="0" w:tplc="7A0A72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527C1B"/>
    <w:multiLevelType w:val="hybridMultilevel"/>
    <w:tmpl w:val="E48A40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E86FEC"/>
    <w:multiLevelType w:val="hybridMultilevel"/>
    <w:tmpl w:val="114AB7FA"/>
    <w:lvl w:ilvl="0" w:tplc="7A0A72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2A6864"/>
    <w:multiLevelType w:val="multilevel"/>
    <w:tmpl w:val="311E9278"/>
    <w:lvl w:ilvl="0">
      <w:start w:val="3"/>
      <w:numFmt w:val="decimal"/>
      <w:lvlText w:val="%1."/>
      <w:lvlJc w:val="left"/>
      <w:pPr>
        <w:ind w:left="1107"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E4B5F36"/>
    <w:multiLevelType w:val="hybridMultilevel"/>
    <w:tmpl w:val="D44AD868"/>
    <w:lvl w:ilvl="0" w:tplc="C50E45F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FE26564"/>
    <w:multiLevelType w:val="hybridMultilevel"/>
    <w:tmpl w:val="73A03B52"/>
    <w:lvl w:ilvl="0" w:tplc="C34A95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3425B93"/>
    <w:multiLevelType w:val="hybridMultilevel"/>
    <w:tmpl w:val="5BAC4040"/>
    <w:lvl w:ilvl="0" w:tplc="9F22450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F285B06"/>
    <w:multiLevelType w:val="singleLevel"/>
    <w:tmpl w:val="4B0ECE4E"/>
    <w:lvl w:ilvl="0">
      <w:start w:val="6"/>
      <w:numFmt w:val="decimal"/>
      <w:lvlText w:val="%1."/>
      <w:lvlJc w:val="left"/>
      <w:pPr>
        <w:tabs>
          <w:tab w:val="num" w:pos="0"/>
        </w:tabs>
        <w:ind w:left="0" w:firstLine="0"/>
      </w:pPr>
      <w:rPr>
        <w:rFonts w:ascii="Times New Roman" w:hAnsi="Times New Roman" w:cs="Times New Roman" w:hint="default"/>
      </w:rPr>
    </w:lvl>
  </w:abstractNum>
  <w:abstractNum w:abstractNumId="13" w15:restartNumberingAfterBreak="0">
    <w:nsid w:val="30BB3B21"/>
    <w:multiLevelType w:val="hybridMultilevel"/>
    <w:tmpl w:val="E47E63E0"/>
    <w:lvl w:ilvl="0" w:tplc="6024A2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776E02"/>
    <w:multiLevelType w:val="hybridMultilevel"/>
    <w:tmpl w:val="3EA810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2FA45B0"/>
    <w:multiLevelType w:val="hybridMultilevel"/>
    <w:tmpl w:val="5AEA58A8"/>
    <w:lvl w:ilvl="0" w:tplc="D2F0D5D2">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464"/>
        </w:tabs>
        <w:ind w:left="146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E87B42"/>
    <w:multiLevelType w:val="hybridMultilevel"/>
    <w:tmpl w:val="DDC437E8"/>
    <w:lvl w:ilvl="0" w:tplc="C50E45F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BEC59C8"/>
    <w:multiLevelType w:val="hybridMultilevel"/>
    <w:tmpl w:val="0AC812BE"/>
    <w:lvl w:ilvl="0" w:tplc="C50E45FC">
      <w:start w:val="1"/>
      <w:numFmt w:val="decimal"/>
      <w:lvlText w:val="%1)"/>
      <w:lvlJc w:val="left"/>
      <w:pPr>
        <w:ind w:left="928" w:hanging="360"/>
      </w:pPr>
      <w:rPr>
        <w:rFonts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4F3E3A69"/>
    <w:multiLevelType w:val="hybridMultilevel"/>
    <w:tmpl w:val="1798836C"/>
    <w:lvl w:ilvl="0" w:tplc="6D8E7A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36E57CF"/>
    <w:multiLevelType w:val="multilevel"/>
    <w:tmpl w:val="ACBE9D68"/>
    <w:lvl w:ilvl="0">
      <w:start w:val="1"/>
      <w:numFmt w:val="decimal"/>
      <w:lvlText w:val="%1."/>
      <w:lvlJc w:val="left"/>
      <w:pPr>
        <w:ind w:left="1920" w:hanging="360"/>
      </w:pPr>
      <w:rPr>
        <w:rFonts w:ascii="Times New Roman" w:eastAsia="Times New Roman" w:hAnsi="Times New Roman" w:cs="Times New Roman"/>
      </w:rPr>
    </w:lvl>
    <w:lvl w:ilvl="1">
      <w:start w:val="1"/>
      <w:numFmt w:val="decimal"/>
      <w:lvlText w:val="%1.%2."/>
      <w:lvlJc w:val="left"/>
      <w:pPr>
        <w:ind w:left="4685" w:hanging="432"/>
      </w:pPr>
      <w:rPr>
        <w:rFonts w:ascii="Times New Roman" w:hAnsi="Times New Roman" w:cs="Times New Roman" w:hint="default"/>
        <w:b w:val="0"/>
        <w:color w:val="auto"/>
        <w:sz w:val="22"/>
        <w:szCs w:val="22"/>
      </w:rPr>
    </w:lvl>
    <w:lvl w:ilvl="2">
      <w:start w:val="1"/>
      <w:numFmt w:val="decimal"/>
      <w:lvlText w:val="%3)"/>
      <w:lvlJc w:val="left"/>
      <w:pPr>
        <w:ind w:left="1072" w:hanging="504"/>
      </w:pPr>
      <w:rPr>
        <w:rFonts w:hint="default"/>
        <w:b w:val="0"/>
        <w:color w:val="auto"/>
        <w:sz w:val="22"/>
        <w:szCs w:val="22"/>
      </w:rPr>
    </w:lvl>
    <w:lvl w:ilvl="3">
      <w:start w:val="1"/>
      <w:numFmt w:val="decimal"/>
      <w:lvlText w:val="%1.%2.%3.%4."/>
      <w:lvlJc w:val="left"/>
      <w:pPr>
        <w:ind w:left="5752" w:hanging="648"/>
      </w:pPr>
      <w:rPr>
        <w:sz w:val="28"/>
        <w:szCs w:val="28"/>
      </w:rPr>
    </w:lvl>
    <w:lvl w:ilvl="4">
      <w:start w:val="1"/>
      <w:numFmt w:val="decimal"/>
      <w:lvlText w:val="%1.%2.%3.%4.%5."/>
      <w:lvlJc w:val="left"/>
      <w:pPr>
        <w:ind w:left="4784" w:hanging="792"/>
      </w:pPr>
    </w:lvl>
    <w:lvl w:ilvl="5">
      <w:start w:val="1"/>
      <w:numFmt w:val="decimal"/>
      <w:lvlText w:val="%1.%2.%3.%4.%5.%6."/>
      <w:lvlJc w:val="left"/>
      <w:pPr>
        <w:ind w:left="5288" w:hanging="936"/>
      </w:pPr>
    </w:lvl>
    <w:lvl w:ilvl="6">
      <w:start w:val="1"/>
      <w:numFmt w:val="decimal"/>
      <w:lvlText w:val="%1.%2.%3.%4.%5.%6.%7."/>
      <w:lvlJc w:val="left"/>
      <w:pPr>
        <w:ind w:left="5792" w:hanging="1080"/>
      </w:pPr>
    </w:lvl>
    <w:lvl w:ilvl="7">
      <w:start w:val="1"/>
      <w:numFmt w:val="decimal"/>
      <w:lvlText w:val="%1.%2.%3.%4.%5.%6.%7.%8."/>
      <w:lvlJc w:val="left"/>
      <w:pPr>
        <w:ind w:left="6296" w:hanging="1224"/>
      </w:pPr>
    </w:lvl>
    <w:lvl w:ilvl="8">
      <w:start w:val="1"/>
      <w:numFmt w:val="decimal"/>
      <w:lvlText w:val="%1.%2.%3.%4.%5.%6.%7.%8.%9."/>
      <w:lvlJc w:val="left"/>
      <w:pPr>
        <w:ind w:left="6872" w:hanging="1440"/>
      </w:pPr>
    </w:lvl>
  </w:abstractNum>
  <w:abstractNum w:abstractNumId="21" w15:restartNumberingAfterBreak="0">
    <w:nsid w:val="543E1D3F"/>
    <w:multiLevelType w:val="multilevel"/>
    <w:tmpl w:val="7A3E11EE"/>
    <w:lvl w:ilvl="0">
      <w:start w:val="1"/>
      <w:numFmt w:val="decimal"/>
      <w:lvlText w:val="%1."/>
      <w:lvlJc w:val="left"/>
      <w:pPr>
        <w:ind w:left="644" w:hanging="360"/>
      </w:pPr>
      <w:rPr>
        <w:b/>
      </w:rPr>
    </w:lvl>
    <w:lvl w:ilvl="1">
      <w:start w:val="1"/>
      <w:numFmt w:val="decimal"/>
      <w:isLgl/>
      <w:lvlText w:val="%1.%2."/>
      <w:lvlJc w:val="left"/>
      <w:pPr>
        <w:ind w:left="1910" w:hanging="1200"/>
      </w:pPr>
      <w:rPr>
        <w:rFonts w:hint="default"/>
        <w:b w:val="0"/>
        <w:i w:val="0"/>
        <w:color w:val="auto"/>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543F4111"/>
    <w:multiLevelType w:val="hybridMultilevel"/>
    <w:tmpl w:val="231C6B12"/>
    <w:lvl w:ilvl="0" w:tplc="9BFA46A6">
      <w:start w:val="1"/>
      <w:numFmt w:val="decimal"/>
      <w:lvlText w:val="3.%1."/>
      <w:lvlJc w:val="left"/>
      <w:pPr>
        <w:ind w:left="720" w:hanging="360"/>
      </w:pPr>
      <w:rPr>
        <w:rFonts w:hint="default"/>
      </w:rPr>
    </w:lvl>
    <w:lvl w:ilvl="1" w:tplc="04190019">
      <w:start w:val="1"/>
      <w:numFmt w:val="lowerLetter"/>
      <w:lvlText w:val="%2."/>
      <w:lvlJc w:val="left"/>
      <w:pPr>
        <w:ind w:left="1212"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9E20B7"/>
    <w:multiLevelType w:val="hybridMultilevel"/>
    <w:tmpl w:val="8FB456EE"/>
    <w:lvl w:ilvl="0" w:tplc="C50E45F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BB4527B"/>
    <w:multiLevelType w:val="hybridMultilevel"/>
    <w:tmpl w:val="39CEE66E"/>
    <w:lvl w:ilvl="0" w:tplc="6318E722">
      <w:start w:val="1"/>
      <w:numFmt w:val="decimal"/>
      <w:lvlText w:val="%1."/>
      <w:lvlJc w:val="left"/>
      <w:pPr>
        <w:ind w:left="780" w:hanging="360"/>
      </w:pPr>
      <w:rPr>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61541DA0"/>
    <w:multiLevelType w:val="hybridMultilevel"/>
    <w:tmpl w:val="74FC7F52"/>
    <w:lvl w:ilvl="0" w:tplc="C50E45F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26D3DF8"/>
    <w:multiLevelType w:val="multilevel"/>
    <w:tmpl w:val="9DCAFEE2"/>
    <w:lvl w:ilvl="0">
      <w:start w:val="1"/>
      <w:numFmt w:val="decimal"/>
      <w:lvlText w:val="%1."/>
      <w:lvlJc w:val="left"/>
      <w:pPr>
        <w:ind w:left="1920" w:hanging="360"/>
      </w:pPr>
      <w:rPr>
        <w:rFonts w:ascii="Times New Roman" w:eastAsia="Times New Roman" w:hAnsi="Times New Roman" w:cs="Times New Roman"/>
      </w:rPr>
    </w:lvl>
    <w:lvl w:ilvl="1">
      <w:start w:val="1"/>
      <w:numFmt w:val="decimal"/>
      <w:lvlText w:val="%1.%2."/>
      <w:lvlJc w:val="left"/>
      <w:pPr>
        <w:ind w:left="4685" w:hanging="432"/>
      </w:pPr>
      <w:rPr>
        <w:rFonts w:ascii="Times New Roman" w:hAnsi="Times New Roman" w:cs="Times New Roman" w:hint="default"/>
        <w:b w:val="0"/>
        <w:color w:val="auto"/>
        <w:sz w:val="22"/>
        <w:szCs w:val="22"/>
      </w:rPr>
    </w:lvl>
    <w:lvl w:ilvl="2">
      <w:start w:val="1"/>
      <w:numFmt w:val="decimal"/>
      <w:lvlText w:val="%1.%2.%3."/>
      <w:lvlJc w:val="left"/>
      <w:pPr>
        <w:ind w:left="1072" w:hanging="504"/>
      </w:pPr>
      <w:rPr>
        <w:b w:val="0"/>
        <w:color w:val="auto"/>
        <w:sz w:val="22"/>
        <w:szCs w:val="22"/>
      </w:rPr>
    </w:lvl>
    <w:lvl w:ilvl="3">
      <w:start w:val="1"/>
      <w:numFmt w:val="decimal"/>
      <w:lvlText w:val="%1.%2.%3.%4."/>
      <w:lvlJc w:val="left"/>
      <w:pPr>
        <w:ind w:left="5752" w:hanging="648"/>
      </w:pPr>
      <w:rPr>
        <w:sz w:val="22"/>
        <w:szCs w:val="22"/>
      </w:rPr>
    </w:lvl>
    <w:lvl w:ilvl="4">
      <w:start w:val="1"/>
      <w:numFmt w:val="decimal"/>
      <w:lvlText w:val="%1.%2.%3.%4.%5."/>
      <w:lvlJc w:val="left"/>
      <w:pPr>
        <w:ind w:left="4784" w:hanging="792"/>
      </w:pPr>
    </w:lvl>
    <w:lvl w:ilvl="5">
      <w:start w:val="1"/>
      <w:numFmt w:val="decimal"/>
      <w:lvlText w:val="%1.%2.%3.%4.%5.%6."/>
      <w:lvlJc w:val="left"/>
      <w:pPr>
        <w:ind w:left="5288" w:hanging="936"/>
      </w:pPr>
    </w:lvl>
    <w:lvl w:ilvl="6">
      <w:start w:val="1"/>
      <w:numFmt w:val="decimal"/>
      <w:lvlText w:val="%1.%2.%3.%4.%5.%6.%7."/>
      <w:lvlJc w:val="left"/>
      <w:pPr>
        <w:ind w:left="5792" w:hanging="1080"/>
      </w:pPr>
    </w:lvl>
    <w:lvl w:ilvl="7">
      <w:start w:val="1"/>
      <w:numFmt w:val="decimal"/>
      <w:lvlText w:val="%1.%2.%3.%4.%5.%6.%7.%8."/>
      <w:lvlJc w:val="left"/>
      <w:pPr>
        <w:ind w:left="6296" w:hanging="1224"/>
      </w:pPr>
    </w:lvl>
    <w:lvl w:ilvl="8">
      <w:start w:val="1"/>
      <w:numFmt w:val="decimal"/>
      <w:lvlText w:val="%1.%2.%3.%4.%5.%6.%7.%8.%9."/>
      <w:lvlJc w:val="left"/>
      <w:pPr>
        <w:ind w:left="6872" w:hanging="1440"/>
      </w:pPr>
    </w:lvl>
  </w:abstractNum>
  <w:abstractNum w:abstractNumId="27" w15:restartNumberingAfterBreak="0">
    <w:nsid w:val="63352B2C"/>
    <w:multiLevelType w:val="hybridMultilevel"/>
    <w:tmpl w:val="76B6877E"/>
    <w:lvl w:ilvl="0" w:tplc="DD800816">
      <w:start w:val="1"/>
      <w:numFmt w:val="decimal"/>
      <w:lvlText w:val="3.1.%1."/>
      <w:lvlJc w:val="left"/>
      <w:pPr>
        <w:ind w:left="928" w:hanging="360"/>
      </w:pPr>
      <w:rPr>
        <w:rFonts w:hint="default"/>
      </w:rPr>
    </w:lvl>
    <w:lvl w:ilvl="1" w:tplc="8A742636">
      <w:start w:val="1"/>
      <w:numFmt w:val="lowerLetter"/>
      <w:lvlText w:val="%2."/>
      <w:lvlJc w:val="left"/>
      <w:pPr>
        <w:ind w:left="1440" w:hanging="360"/>
      </w:pPr>
    </w:lvl>
    <w:lvl w:ilvl="2" w:tplc="4AA03304" w:tentative="1">
      <w:start w:val="1"/>
      <w:numFmt w:val="lowerRoman"/>
      <w:lvlText w:val="%3."/>
      <w:lvlJc w:val="right"/>
      <w:pPr>
        <w:ind w:left="2160" w:hanging="180"/>
      </w:pPr>
    </w:lvl>
    <w:lvl w:ilvl="3" w:tplc="69AEBF42" w:tentative="1">
      <w:start w:val="1"/>
      <w:numFmt w:val="decimal"/>
      <w:lvlText w:val="%4."/>
      <w:lvlJc w:val="left"/>
      <w:pPr>
        <w:ind w:left="2880" w:hanging="360"/>
      </w:pPr>
    </w:lvl>
    <w:lvl w:ilvl="4" w:tplc="F4644AC2" w:tentative="1">
      <w:start w:val="1"/>
      <w:numFmt w:val="lowerLetter"/>
      <w:lvlText w:val="%5."/>
      <w:lvlJc w:val="left"/>
      <w:pPr>
        <w:ind w:left="3600" w:hanging="360"/>
      </w:pPr>
    </w:lvl>
    <w:lvl w:ilvl="5" w:tplc="4516ABBC" w:tentative="1">
      <w:start w:val="1"/>
      <w:numFmt w:val="lowerRoman"/>
      <w:lvlText w:val="%6."/>
      <w:lvlJc w:val="right"/>
      <w:pPr>
        <w:ind w:left="4320" w:hanging="180"/>
      </w:pPr>
    </w:lvl>
    <w:lvl w:ilvl="6" w:tplc="E1C627A0">
      <w:start w:val="1"/>
      <w:numFmt w:val="decimal"/>
      <w:lvlText w:val="%7."/>
      <w:lvlJc w:val="left"/>
      <w:pPr>
        <w:ind w:left="5040" w:hanging="360"/>
      </w:pPr>
    </w:lvl>
    <w:lvl w:ilvl="7" w:tplc="A12CC6C4" w:tentative="1">
      <w:start w:val="1"/>
      <w:numFmt w:val="lowerLetter"/>
      <w:lvlText w:val="%8."/>
      <w:lvlJc w:val="left"/>
      <w:pPr>
        <w:ind w:left="5760" w:hanging="360"/>
      </w:pPr>
    </w:lvl>
    <w:lvl w:ilvl="8" w:tplc="CF989344" w:tentative="1">
      <w:start w:val="1"/>
      <w:numFmt w:val="lowerRoman"/>
      <w:lvlText w:val="%9."/>
      <w:lvlJc w:val="right"/>
      <w:pPr>
        <w:ind w:left="6480" w:hanging="180"/>
      </w:pPr>
    </w:lvl>
  </w:abstractNum>
  <w:abstractNum w:abstractNumId="28" w15:restartNumberingAfterBreak="0">
    <w:nsid w:val="66B917E5"/>
    <w:multiLevelType w:val="hybridMultilevel"/>
    <w:tmpl w:val="7E68C6EE"/>
    <w:lvl w:ilvl="0" w:tplc="9CD06E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98C34F7"/>
    <w:multiLevelType w:val="hybridMultilevel"/>
    <w:tmpl w:val="08561A76"/>
    <w:lvl w:ilvl="0" w:tplc="D11496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9A87D6A"/>
    <w:multiLevelType w:val="hybridMultilevel"/>
    <w:tmpl w:val="4D6C89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A5C6A51"/>
    <w:multiLevelType w:val="hybridMultilevel"/>
    <w:tmpl w:val="02E8C9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D7F321F"/>
    <w:multiLevelType w:val="hybridMultilevel"/>
    <w:tmpl w:val="0D34002A"/>
    <w:lvl w:ilvl="0" w:tplc="C50E45F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1"/>
  </w:num>
  <w:num w:numId="2">
    <w:abstractNumId w:val="19"/>
  </w:num>
  <w:num w:numId="3">
    <w:abstractNumId w:val="29"/>
  </w:num>
  <w:num w:numId="4">
    <w:abstractNumId w:val="14"/>
  </w:num>
  <w:num w:numId="5">
    <w:abstractNumId w:val="16"/>
  </w:num>
  <w:num w:numId="6">
    <w:abstractNumId w:val="32"/>
  </w:num>
  <w:num w:numId="7">
    <w:abstractNumId w:val="30"/>
  </w:num>
  <w:num w:numId="8">
    <w:abstractNumId w:val="17"/>
  </w:num>
  <w:num w:numId="9">
    <w:abstractNumId w:val="23"/>
  </w:num>
  <w:num w:numId="10">
    <w:abstractNumId w:val="9"/>
  </w:num>
  <w:num w:numId="11">
    <w:abstractNumId w:val="25"/>
  </w:num>
  <w:num w:numId="12">
    <w:abstractNumId w:val="3"/>
  </w:num>
  <w:num w:numId="13">
    <w:abstractNumId w:val="1"/>
  </w:num>
  <w:num w:numId="14">
    <w:abstractNumId w:val="33"/>
  </w:num>
  <w:num w:numId="15">
    <w:abstractNumId w:val="5"/>
  </w:num>
  <w:num w:numId="16">
    <w:abstractNumId w:val="7"/>
  </w:num>
  <w:num w:numId="17">
    <w:abstractNumId w:val="18"/>
  </w:num>
  <w:num w:numId="18">
    <w:abstractNumId w:val="27"/>
  </w:num>
  <w:num w:numId="19">
    <w:abstractNumId w:val="28"/>
  </w:num>
  <w:num w:numId="20">
    <w:abstractNumId w:val="15"/>
  </w:num>
  <w:num w:numId="21">
    <w:abstractNumId w:val="26"/>
  </w:num>
  <w:num w:numId="22">
    <w:abstractNumId w:val="24"/>
  </w:num>
  <w:num w:numId="23">
    <w:abstractNumId w:val="31"/>
  </w:num>
  <w:num w:numId="24">
    <w:abstractNumId w:val="6"/>
  </w:num>
  <w:num w:numId="25">
    <w:abstractNumId w:val="20"/>
  </w:num>
  <w:num w:numId="26">
    <w:abstractNumId w:val="2"/>
  </w:num>
  <w:num w:numId="27">
    <w:abstractNumId w:val="12"/>
  </w:num>
  <w:num w:numId="28">
    <w:abstractNumId w:val="13"/>
  </w:num>
  <w:num w:numId="29">
    <w:abstractNumId w:val="11"/>
  </w:num>
  <w:num w:numId="30">
    <w:abstractNumId w:val="22"/>
  </w:num>
  <w:num w:numId="31">
    <w:abstractNumId w:val="10"/>
  </w:num>
  <w:num w:numId="32">
    <w:abstractNumId w:val="0"/>
  </w:num>
  <w:num w:numId="33">
    <w:abstractNumId w:val="4"/>
  </w:num>
  <w:num w:numId="34">
    <w:abstractNumId w:val="8"/>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Евсикова Елена Николаевна">
    <w15:presenceInfo w15:providerId="AD" w15:userId="S-1-5-21-160751059-3556666771-4095224030-167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A23F6"/>
    <w:rsid w:val="0000055E"/>
    <w:rsid w:val="00000622"/>
    <w:rsid w:val="000007E5"/>
    <w:rsid w:val="0000094A"/>
    <w:rsid w:val="000009AA"/>
    <w:rsid w:val="00000D14"/>
    <w:rsid w:val="00000E49"/>
    <w:rsid w:val="00000F2F"/>
    <w:rsid w:val="000010B5"/>
    <w:rsid w:val="00001201"/>
    <w:rsid w:val="000012A3"/>
    <w:rsid w:val="000012D4"/>
    <w:rsid w:val="0000165A"/>
    <w:rsid w:val="000017AB"/>
    <w:rsid w:val="0000191A"/>
    <w:rsid w:val="00001E59"/>
    <w:rsid w:val="00001F54"/>
    <w:rsid w:val="000025EA"/>
    <w:rsid w:val="000029D8"/>
    <w:rsid w:val="00002A11"/>
    <w:rsid w:val="00002AEB"/>
    <w:rsid w:val="00002E6D"/>
    <w:rsid w:val="00002FB5"/>
    <w:rsid w:val="000032BC"/>
    <w:rsid w:val="00003524"/>
    <w:rsid w:val="0000374F"/>
    <w:rsid w:val="00003AAB"/>
    <w:rsid w:val="00003B0A"/>
    <w:rsid w:val="00003B20"/>
    <w:rsid w:val="00003EDF"/>
    <w:rsid w:val="0000408D"/>
    <w:rsid w:val="000040C6"/>
    <w:rsid w:val="00004610"/>
    <w:rsid w:val="00004820"/>
    <w:rsid w:val="00004894"/>
    <w:rsid w:val="0000490C"/>
    <w:rsid w:val="00004A8A"/>
    <w:rsid w:val="00004BA8"/>
    <w:rsid w:val="00004DB7"/>
    <w:rsid w:val="00004E19"/>
    <w:rsid w:val="00004F69"/>
    <w:rsid w:val="000050AF"/>
    <w:rsid w:val="000050DC"/>
    <w:rsid w:val="0000543B"/>
    <w:rsid w:val="00005831"/>
    <w:rsid w:val="00005AD8"/>
    <w:rsid w:val="00005C6E"/>
    <w:rsid w:val="00005CE0"/>
    <w:rsid w:val="00005E85"/>
    <w:rsid w:val="00006266"/>
    <w:rsid w:val="000062AA"/>
    <w:rsid w:val="00006361"/>
    <w:rsid w:val="00006434"/>
    <w:rsid w:val="0000662E"/>
    <w:rsid w:val="0000673E"/>
    <w:rsid w:val="00006A46"/>
    <w:rsid w:val="00006A84"/>
    <w:rsid w:val="00006CC9"/>
    <w:rsid w:val="00006E27"/>
    <w:rsid w:val="0000708E"/>
    <w:rsid w:val="000070BE"/>
    <w:rsid w:val="000072CD"/>
    <w:rsid w:val="000072D3"/>
    <w:rsid w:val="000077BC"/>
    <w:rsid w:val="000077E8"/>
    <w:rsid w:val="00007899"/>
    <w:rsid w:val="00007ABF"/>
    <w:rsid w:val="00007BA8"/>
    <w:rsid w:val="00007C36"/>
    <w:rsid w:val="00007EBD"/>
    <w:rsid w:val="00010026"/>
    <w:rsid w:val="000101E2"/>
    <w:rsid w:val="000102B5"/>
    <w:rsid w:val="000106FA"/>
    <w:rsid w:val="00010A92"/>
    <w:rsid w:val="00010B83"/>
    <w:rsid w:val="00010C0C"/>
    <w:rsid w:val="00010C8D"/>
    <w:rsid w:val="00010F4B"/>
    <w:rsid w:val="00010F72"/>
    <w:rsid w:val="0001106E"/>
    <w:rsid w:val="00011419"/>
    <w:rsid w:val="00012115"/>
    <w:rsid w:val="00012601"/>
    <w:rsid w:val="0001285C"/>
    <w:rsid w:val="00012B33"/>
    <w:rsid w:val="00012D2E"/>
    <w:rsid w:val="00012DA7"/>
    <w:rsid w:val="00012F24"/>
    <w:rsid w:val="00013475"/>
    <w:rsid w:val="0001365D"/>
    <w:rsid w:val="000136ED"/>
    <w:rsid w:val="00013A6C"/>
    <w:rsid w:val="00013B86"/>
    <w:rsid w:val="00013B8B"/>
    <w:rsid w:val="00013D70"/>
    <w:rsid w:val="00013F03"/>
    <w:rsid w:val="00014008"/>
    <w:rsid w:val="000140F0"/>
    <w:rsid w:val="0001411E"/>
    <w:rsid w:val="0001436B"/>
    <w:rsid w:val="000143C3"/>
    <w:rsid w:val="00014497"/>
    <w:rsid w:val="000147E8"/>
    <w:rsid w:val="00014936"/>
    <w:rsid w:val="00015005"/>
    <w:rsid w:val="00015403"/>
    <w:rsid w:val="00015918"/>
    <w:rsid w:val="000159F9"/>
    <w:rsid w:val="00015AE8"/>
    <w:rsid w:val="00015C68"/>
    <w:rsid w:val="00015D0B"/>
    <w:rsid w:val="00015FF4"/>
    <w:rsid w:val="00016348"/>
    <w:rsid w:val="0001647E"/>
    <w:rsid w:val="0001667C"/>
    <w:rsid w:val="000168F4"/>
    <w:rsid w:val="00016BC7"/>
    <w:rsid w:val="00016C34"/>
    <w:rsid w:val="00016D04"/>
    <w:rsid w:val="00016D60"/>
    <w:rsid w:val="00016F4F"/>
    <w:rsid w:val="00016F70"/>
    <w:rsid w:val="00016FB9"/>
    <w:rsid w:val="00017330"/>
    <w:rsid w:val="00017566"/>
    <w:rsid w:val="00017D48"/>
    <w:rsid w:val="00020140"/>
    <w:rsid w:val="0002016E"/>
    <w:rsid w:val="00020815"/>
    <w:rsid w:val="00020C01"/>
    <w:rsid w:val="00020E10"/>
    <w:rsid w:val="00020F26"/>
    <w:rsid w:val="00020F33"/>
    <w:rsid w:val="00021117"/>
    <w:rsid w:val="0002129C"/>
    <w:rsid w:val="00021307"/>
    <w:rsid w:val="000213F2"/>
    <w:rsid w:val="00021655"/>
    <w:rsid w:val="00021863"/>
    <w:rsid w:val="0002199F"/>
    <w:rsid w:val="000219FB"/>
    <w:rsid w:val="00021C3B"/>
    <w:rsid w:val="00021D3A"/>
    <w:rsid w:val="00021EA3"/>
    <w:rsid w:val="000221CF"/>
    <w:rsid w:val="0002225A"/>
    <w:rsid w:val="00022360"/>
    <w:rsid w:val="00022739"/>
    <w:rsid w:val="0002289C"/>
    <w:rsid w:val="0002294C"/>
    <w:rsid w:val="000232C5"/>
    <w:rsid w:val="00023328"/>
    <w:rsid w:val="00023423"/>
    <w:rsid w:val="00023506"/>
    <w:rsid w:val="00023546"/>
    <w:rsid w:val="00023839"/>
    <w:rsid w:val="00023926"/>
    <w:rsid w:val="000241C8"/>
    <w:rsid w:val="00024432"/>
    <w:rsid w:val="00024461"/>
    <w:rsid w:val="000244E7"/>
    <w:rsid w:val="000244F6"/>
    <w:rsid w:val="00024501"/>
    <w:rsid w:val="000245EF"/>
    <w:rsid w:val="00024606"/>
    <w:rsid w:val="00024865"/>
    <w:rsid w:val="000248E4"/>
    <w:rsid w:val="00024B07"/>
    <w:rsid w:val="00024DD7"/>
    <w:rsid w:val="00024F03"/>
    <w:rsid w:val="00024F7E"/>
    <w:rsid w:val="000254CD"/>
    <w:rsid w:val="00025A95"/>
    <w:rsid w:val="00025B9A"/>
    <w:rsid w:val="00025BC3"/>
    <w:rsid w:val="00025D40"/>
    <w:rsid w:val="00026018"/>
    <w:rsid w:val="0002609A"/>
    <w:rsid w:val="00026A2C"/>
    <w:rsid w:val="00026C1C"/>
    <w:rsid w:val="00026D97"/>
    <w:rsid w:val="00026E9D"/>
    <w:rsid w:val="00026F8E"/>
    <w:rsid w:val="00026FA5"/>
    <w:rsid w:val="00026FA6"/>
    <w:rsid w:val="0002731F"/>
    <w:rsid w:val="00027619"/>
    <w:rsid w:val="000277B1"/>
    <w:rsid w:val="0002782B"/>
    <w:rsid w:val="00027A6B"/>
    <w:rsid w:val="00027B41"/>
    <w:rsid w:val="00027BA1"/>
    <w:rsid w:val="00027C88"/>
    <w:rsid w:val="00027D84"/>
    <w:rsid w:val="00027DAC"/>
    <w:rsid w:val="00027FA6"/>
    <w:rsid w:val="0003002C"/>
    <w:rsid w:val="0003025D"/>
    <w:rsid w:val="00030417"/>
    <w:rsid w:val="00030AC8"/>
    <w:rsid w:val="00030AE5"/>
    <w:rsid w:val="00030C16"/>
    <w:rsid w:val="00030FA0"/>
    <w:rsid w:val="00030FBE"/>
    <w:rsid w:val="00030FF0"/>
    <w:rsid w:val="0003119C"/>
    <w:rsid w:val="000312BE"/>
    <w:rsid w:val="000312D4"/>
    <w:rsid w:val="000313AA"/>
    <w:rsid w:val="000314BF"/>
    <w:rsid w:val="000314FB"/>
    <w:rsid w:val="00031580"/>
    <w:rsid w:val="00031591"/>
    <w:rsid w:val="00031681"/>
    <w:rsid w:val="00031ACF"/>
    <w:rsid w:val="00031CA4"/>
    <w:rsid w:val="000322E5"/>
    <w:rsid w:val="000324A2"/>
    <w:rsid w:val="000325A4"/>
    <w:rsid w:val="0003270A"/>
    <w:rsid w:val="00032B45"/>
    <w:rsid w:val="00032E81"/>
    <w:rsid w:val="00032E9B"/>
    <w:rsid w:val="00033164"/>
    <w:rsid w:val="0003318D"/>
    <w:rsid w:val="0003320D"/>
    <w:rsid w:val="000332AF"/>
    <w:rsid w:val="000334A0"/>
    <w:rsid w:val="000334AA"/>
    <w:rsid w:val="0003396B"/>
    <w:rsid w:val="00033A59"/>
    <w:rsid w:val="00033AE0"/>
    <w:rsid w:val="00033EA9"/>
    <w:rsid w:val="00033EB0"/>
    <w:rsid w:val="00034091"/>
    <w:rsid w:val="00034151"/>
    <w:rsid w:val="0003419F"/>
    <w:rsid w:val="000341CC"/>
    <w:rsid w:val="00034346"/>
    <w:rsid w:val="000343BB"/>
    <w:rsid w:val="00034852"/>
    <w:rsid w:val="00034C05"/>
    <w:rsid w:val="00034DC7"/>
    <w:rsid w:val="0003501F"/>
    <w:rsid w:val="00035263"/>
    <w:rsid w:val="00035689"/>
    <w:rsid w:val="000357C1"/>
    <w:rsid w:val="000357D0"/>
    <w:rsid w:val="00035889"/>
    <w:rsid w:val="0003588E"/>
    <w:rsid w:val="00035B56"/>
    <w:rsid w:val="00035D3F"/>
    <w:rsid w:val="00035E8E"/>
    <w:rsid w:val="00035EBD"/>
    <w:rsid w:val="00036011"/>
    <w:rsid w:val="00036154"/>
    <w:rsid w:val="00036202"/>
    <w:rsid w:val="000363F9"/>
    <w:rsid w:val="0003648E"/>
    <w:rsid w:val="000364E6"/>
    <w:rsid w:val="000366BE"/>
    <w:rsid w:val="00036898"/>
    <w:rsid w:val="00036A0E"/>
    <w:rsid w:val="00036AF1"/>
    <w:rsid w:val="00036B28"/>
    <w:rsid w:val="00036C4A"/>
    <w:rsid w:val="00036C8A"/>
    <w:rsid w:val="00036DA9"/>
    <w:rsid w:val="00037577"/>
    <w:rsid w:val="0003767F"/>
    <w:rsid w:val="000376B4"/>
    <w:rsid w:val="0003770A"/>
    <w:rsid w:val="000377E8"/>
    <w:rsid w:val="000378A6"/>
    <w:rsid w:val="00037A5C"/>
    <w:rsid w:val="00037D40"/>
    <w:rsid w:val="00037E84"/>
    <w:rsid w:val="0004024F"/>
    <w:rsid w:val="000402BB"/>
    <w:rsid w:val="00040303"/>
    <w:rsid w:val="00040401"/>
    <w:rsid w:val="00040477"/>
    <w:rsid w:val="00040492"/>
    <w:rsid w:val="0004055C"/>
    <w:rsid w:val="00040595"/>
    <w:rsid w:val="00040897"/>
    <w:rsid w:val="000408DA"/>
    <w:rsid w:val="00040D79"/>
    <w:rsid w:val="00040E05"/>
    <w:rsid w:val="00040F92"/>
    <w:rsid w:val="000410EB"/>
    <w:rsid w:val="00041203"/>
    <w:rsid w:val="00041266"/>
    <w:rsid w:val="0004140C"/>
    <w:rsid w:val="00041410"/>
    <w:rsid w:val="00041577"/>
    <w:rsid w:val="00041676"/>
    <w:rsid w:val="0004181D"/>
    <w:rsid w:val="00041BA6"/>
    <w:rsid w:val="00041FAD"/>
    <w:rsid w:val="00042735"/>
    <w:rsid w:val="00042774"/>
    <w:rsid w:val="00042CE9"/>
    <w:rsid w:val="00042CFA"/>
    <w:rsid w:val="00042DA6"/>
    <w:rsid w:val="000431A3"/>
    <w:rsid w:val="000437E9"/>
    <w:rsid w:val="00043AC0"/>
    <w:rsid w:val="00043ACD"/>
    <w:rsid w:val="00043AF6"/>
    <w:rsid w:val="00043BBE"/>
    <w:rsid w:val="00043D74"/>
    <w:rsid w:val="00043D96"/>
    <w:rsid w:val="00043E3D"/>
    <w:rsid w:val="00043E45"/>
    <w:rsid w:val="00043E6C"/>
    <w:rsid w:val="000441D3"/>
    <w:rsid w:val="000443C9"/>
    <w:rsid w:val="000443EC"/>
    <w:rsid w:val="000443FB"/>
    <w:rsid w:val="0004444A"/>
    <w:rsid w:val="00044653"/>
    <w:rsid w:val="00044990"/>
    <w:rsid w:val="000449D9"/>
    <w:rsid w:val="00044AE3"/>
    <w:rsid w:val="00045096"/>
    <w:rsid w:val="00045342"/>
    <w:rsid w:val="00045906"/>
    <w:rsid w:val="00045A9A"/>
    <w:rsid w:val="00045B94"/>
    <w:rsid w:val="00045E31"/>
    <w:rsid w:val="00045E5F"/>
    <w:rsid w:val="00046142"/>
    <w:rsid w:val="000461F1"/>
    <w:rsid w:val="00046224"/>
    <w:rsid w:val="00046286"/>
    <w:rsid w:val="00046514"/>
    <w:rsid w:val="00046576"/>
    <w:rsid w:val="00046624"/>
    <w:rsid w:val="00046626"/>
    <w:rsid w:val="0004670C"/>
    <w:rsid w:val="000467E2"/>
    <w:rsid w:val="00046944"/>
    <w:rsid w:val="00046C98"/>
    <w:rsid w:val="00046E2E"/>
    <w:rsid w:val="0004701E"/>
    <w:rsid w:val="0004702B"/>
    <w:rsid w:val="000472C1"/>
    <w:rsid w:val="00047880"/>
    <w:rsid w:val="0004790F"/>
    <w:rsid w:val="00047A8E"/>
    <w:rsid w:val="00047B0F"/>
    <w:rsid w:val="00047B5E"/>
    <w:rsid w:val="000501EC"/>
    <w:rsid w:val="000502C1"/>
    <w:rsid w:val="000502E9"/>
    <w:rsid w:val="00050581"/>
    <w:rsid w:val="0005058A"/>
    <w:rsid w:val="000505F4"/>
    <w:rsid w:val="00050892"/>
    <w:rsid w:val="00050AEB"/>
    <w:rsid w:val="0005111E"/>
    <w:rsid w:val="0005115F"/>
    <w:rsid w:val="000513BC"/>
    <w:rsid w:val="00051685"/>
    <w:rsid w:val="00051AF7"/>
    <w:rsid w:val="00051BAC"/>
    <w:rsid w:val="00051CCF"/>
    <w:rsid w:val="000522C1"/>
    <w:rsid w:val="0005240B"/>
    <w:rsid w:val="00052445"/>
    <w:rsid w:val="00052493"/>
    <w:rsid w:val="00052658"/>
    <w:rsid w:val="000528B3"/>
    <w:rsid w:val="00052BD1"/>
    <w:rsid w:val="00052C8F"/>
    <w:rsid w:val="00052CDC"/>
    <w:rsid w:val="00052CE2"/>
    <w:rsid w:val="00052E97"/>
    <w:rsid w:val="000530DF"/>
    <w:rsid w:val="00053391"/>
    <w:rsid w:val="0005368A"/>
    <w:rsid w:val="000536CC"/>
    <w:rsid w:val="000536E4"/>
    <w:rsid w:val="000539D0"/>
    <w:rsid w:val="00053AA9"/>
    <w:rsid w:val="00053CB7"/>
    <w:rsid w:val="00053D54"/>
    <w:rsid w:val="00053E2D"/>
    <w:rsid w:val="000540C3"/>
    <w:rsid w:val="000542C7"/>
    <w:rsid w:val="0005434B"/>
    <w:rsid w:val="00054388"/>
    <w:rsid w:val="00054672"/>
    <w:rsid w:val="0005494A"/>
    <w:rsid w:val="00054CF6"/>
    <w:rsid w:val="0005508D"/>
    <w:rsid w:val="0005514A"/>
    <w:rsid w:val="00055235"/>
    <w:rsid w:val="00055341"/>
    <w:rsid w:val="00055449"/>
    <w:rsid w:val="00055581"/>
    <w:rsid w:val="00055796"/>
    <w:rsid w:val="00055969"/>
    <w:rsid w:val="000559F2"/>
    <w:rsid w:val="00055B21"/>
    <w:rsid w:val="00055D5A"/>
    <w:rsid w:val="00055E7D"/>
    <w:rsid w:val="00055E93"/>
    <w:rsid w:val="00055FFE"/>
    <w:rsid w:val="000562E7"/>
    <w:rsid w:val="00056914"/>
    <w:rsid w:val="00056991"/>
    <w:rsid w:val="00056CFD"/>
    <w:rsid w:val="000571C7"/>
    <w:rsid w:val="0005733F"/>
    <w:rsid w:val="0005737D"/>
    <w:rsid w:val="000575F4"/>
    <w:rsid w:val="0005770D"/>
    <w:rsid w:val="000579D4"/>
    <w:rsid w:val="00057FDA"/>
    <w:rsid w:val="0006024D"/>
    <w:rsid w:val="00060497"/>
    <w:rsid w:val="00060524"/>
    <w:rsid w:val="00060560"/>
    <w:rsid w:val="0006076B"/>
    <w:rsid w:val="00060834"/>
    <w:rsid w:val="00060FEE"/>
    <w:rsid w:val="00061435"/>
    <w:rsid w:val="000614E0"/>
    <w:rsid w:val="000618D6"/>
    <w:rsid w:val="00061B14"/>
    <w:rsid w:val="00061B83"/>
    <w:rsid w:val="00061FB7"/>
    <w:rsid w:val="00062064"/>
    <w:rsid w:val="000622C7"/>
    <w:rsid w:val="00062423"/>
    <w:rsid w:val="00062BEC"/>
    <w:rsid w:val="00062F0C"/>
    <w:rsid w:val="00062F4F"/>
    <w:rsid w:val="00063029"/>
    <w:rsid w:val="000631C7"/>
    <w:rsid w:val="000631C9"/>
    <w:rsid w:val="000634CF"/>
    <w:rsid w:val="0006367C"/>
    <w:rsid w:val="00063745"/>
    <w:rsid w:val="00063F57"/>
    <w:rsid w:val="00063FEB"/>
    <w:rsid w:val="00064054"/>
    <w:rsid w:val="000640E9"/>
    <w:rsid w:val="00064236"/>
    <w:rsid w:val="0006447D"/>
    <w:rsid w:val="0006477B"/>
    <w:rsid w:val="00064AA1"/>
    <w:rsid w:val="00064C27"/>
    <w:rsid w:val="00064DFB"/>
    <w:rsid w:val="00064E50"/>
    <w:rsid w:val="00064F4F"/>
    <w:rsid w:val="00064FBB"/>
    <w:rsid w:val="000652ED"/>
    <w:rsid w:val="00065429"/>
    <w:rsid w:val="0006551A"/>
    <w:rsid w:val="00065671"/>
    <w:rsid w:val="0006587A"/>
    <w:rsid w:val="00065989"/>
    <w:rsid w:val="00065A63"/>
    <w:rsid w:val="00065AE3"/>
    <w:rsid w:val="00065EA1"/>
    <w:rsid w:val="00065EC4"/>
    <w:rsid w:val="00065FA4"/>
    <w:rsid w:val="000660BB"/>
    <w:rsid w:val="000661E5"/>
    <w:rsid w:val="00066310"/>
    <w:rsid w:val="000665EB"/>
    <w:rsid w:val="00066615"/>
    <w:rsid w:val="00066641"/>
    <w:rsid w:val="000667C9"/>
    <w:rsid w:val="000669C3"/>
    <w:rsid w:val="00066BC5"/>
    <w:rsid w:val="00066CA6"/>
    <w:rsid w:val="00066E38"/>
    <w:rsid w:val="00067126"/>
    <w:rsid w:val="000678E0"/>
    <w:rsid w:val="00067992"/>
    <w:rsid w:val="00067A8F"/>
    <w:rsid w:val="00067D85"/>
    <w:rsid w:val="00070043"/>
    <w:rsid w:val="00070264"/>
    <w:rsid w:val="00070819"/>
    <w:rsid w:val="00070A86"/>
    <w:rsid w:val="00070A9A"/>
    <w:rsid w:val="00070C2A"/>
    <w:rsid w:val="00070D30"/>
    <w:rsid w:val="00070DB7"/>
    <w:rsid w:val="00070DEC"/>
    <w:rsid w:val="00070E6B"/>
    <w:rsid w:val="000710D7"/>
    <w:rsid w:val="0007114A"/>
    <w:rsid w:val="00071376"/>
    <w:rsid w:val="000714CC"/>
    <w:rsid w:val="00071532"/>
    <w:rsid w:val="0007154A"/>
    <w:rsid w:val="000715E1"/>
    <w:rsid w:val="00071785"/>
    <w:rsid w:val="00071C09"/>
    <w:rsid w:val="00071D4F"/>
    <w:rsid w:val="00071D8A"/>
    <w:rsid w:val="00071E5A"/>
    <w:rsid w:val="00071F8F"/>
    <w:rsid w:val="000721B5"/>
    <w:rsid w:val="00072296"/>
    <w:rsid w:val="00072324"/>
    <w:rsid w:val="00072519"/>
    <w:rsid w:val="00072BFD"/>
    <w:rsid w:val="00072C65"/>
    <w:rsid w:val="00072D59"/>
    <w:rsid w:val="00072D97"/>
    <w:rsid w:val="00073157"/>
    <w:rsid w:val="0007323D"/>
    <w:rsid w:val="000732D6"/>
    <w:rsid w:val="000733F8"/>
    <w:rsid w:val="000737E9"/>
    <w:rsid w:val="0007386E"/>
    <w:rsid w:val="000738B0"/>
    <w:rsid w:val="00073D96"/>
    <w:rsid w:val="00073F3F"/>
    <w:rsid w:val="000740A7"/>
    <w:rsid w:val="000742CB"/>
    <w:rsid w:val="00074D44"/>
    <w:rsid w:val="00074E88"/>
    <w:rsid w:val="0007520B"/>
    <w:rsid w:val="000752BD"/>
    <w:rsid w:val="00075771"/>
    <w:rsid w:val="000759B5"/>
    <w:rsid w:val="00075A54"/>
    <w:rsid w:val="00075A6B"/>
    <w:rsid w:val="00075AA6"/>
    <w:rsid w:val="00075B0A"/>
    <w:rsid w:val="00075B5C"/>
    <w:rsid w:val="00075C95"/>
    <w:rsid w:val="00075E97"/>
    <w:rsid w:val="00075F4C"/>
    <w:rsid w:val="00076035"/>
    <w:rsid w:val="00076095"/>
    <w:rsid w:val="00076195"/>
    <w:rsid w:val="00076590"/>
    <w:rsid w:val="000765EC"/>
    <w:rsid w:val="0007671D"/>
    <w:rsid w:val="00076A84"/>
    <w:rsid w:val="00076D87"/>
    <w:rsid w:val="00076F48"/>
    <w:rsid w:val="00076FC0"/>
    <w:rsid w:val="0007706F"/>
    <w:rsid w:val="000771DE"/>
    <w:rsid w:val="00077233"/>
    <w:rsid w:val="00077921"/>
    <w:rsid w:val="00077BCC"/>
    <w:rsid w:val="00077E2B"/>
    <w:rsid w:val="00080176"/>
    <w:rsid w:val="00080345"/>
    <w:rsid w:val="0008081D"/>
    <w:rsid w:val="0008083C"/>
    <w:rsid w:val="0008090C"/>
    <w:rsid w:val="00080A3C"/>
    <w:rsid w:val="000810CC"/>
    <w:rsid w:val="0008112C"/>
    <w:rsid w:val="0008119D"/>
    <w:rsid w:val="00081213"/>
    <w:rsid w:val="00081220"/>
    <w:rsid w:val="00081365"/>
    <w:rsid w:val="00081440"/>
    <w:rsid w:val="00081520"/>
    <w:rsid w:val="00081574"/>
    <w:rsid w:val="000818CF"/>
    <w:rsid w:val="0008197C"/>
    <w:rsid w:val="00081AB4"/>
    <w:rsid w:val="00081BE3"/>
    <w:rsid w:val="00081D40"/>
    <w:rsid w:val="00081F7F"/>
    <w:rsid w:val="00082129"/>
    <w:rsid w:val="000822C1"/>
    <w:rsid w:val="000822E8"/>
    <w:rsid w:val="000824C3"/>
    <w:rsid w:val="000826AE"/>
    <w:rsid w:val="000826F2"/>
    <w:rsid w:val="00082B04"/>
    <w:rsid w:val="00082CAE"/>
    <w:rsid w:val="00082D42"/>
    <w:rsid w:val="00082E1D"/>
    <w:rsid w:val="00083710"/>
    <w:rsid w:val="00083717"/>
    <w:rsid w:val="0008397F"/>
    <w:rsid w:val="00083B52"/>
    <w:rsid w:val="0008452B"/>
    <w:rsid w:val="00084602"/>
    <w:rsid w:val="00084646"/>
    <w:rsid w:val="00084829"/>
    <w:rsid w:val="0008492D"/>
    <w:rsid w:val="000849E3"/>
    <w:rsid w:val="00084A16"/>
    <w:rsid w:val="00084BAC"/>
    <w:rsid w:val="00084CF5"/>
    <w:rsid w:val="00084F09"/>
    <w:rsid w:val="00085115"/>
    <w:rsid w:val="000852DD"/>
    <w:rsid w:val="0008538B"/>
    <w:rsid w:val="00085399"/>
    <w:rsid w:val="00085661"/>
    <w:rsid w:val="00085B8F"/>
    <w:rsid w:val="00085D3B"/>
    <w:rsid w:val="000861DE"/>
    <w:rsid w:val="0008631D"/>
    <w:rsid w:val="0008644E"/>
    <w:rsid w:val="0008658C"/>
    <w:rsid w:val="000866ED"/>
    <w:rsid w:val="00086BA8"/>
    <w:rsid w:val="00086C55"/>
    <w:rsid w:val="00086F69"/>
    <w:rsid w:val="000873E2"/>
    <w:rsid w:val="0008759E"/>
    <w:rsid w:val="0008764B"/>
    <w:rsid w:val="000877B3"/>
    <w:rsid w:val="000879D2"/>
    <w:rsid w:val="00087AB6"/>
    <w:rsid w:val="00087D1A"/>
    <w:rsid w:val="00087E03"/>
    <w:rsid w:val="00087F2E"/>
    <w:rsid w:val="00090260"/>
    <w:rsid w:val="00090C15"/>
    <w:rsid w:val="00090DA2"/>
    <w:rsid w:val="0009103B"/>
    <w:rsid w:val="000912D4"/>
    <w:rsid w:val="000913B4"/>
    <w:rsid w:val="000913DC"/>
    <w:rsid w:val="00091430"/>
    <w:rsid w:val="000914F4"/>
    <w:rsid w:val="00091652"/>
    <w:rsid w:val="00091689"/>
    <w:rsid w:val="00091736"/>
    <w:rsid w:val="000918B1"/>
    <w:rsid w:val="00091C63"/>
    <w:rsid w:val="00091E48"/>
    <w:rsid w:val="00092080"/>
    <w:rsid w:val="0009276D"/>
    <w:rsid w:val="00092899"/>
    <w:rsid w:val="00092926"/>
    <w:rsid w:val="00092ABB"/>
    <w:rsid w:val="00092ADF"/>
    <w:rsid w:val="00092D38"/>
    <w:rsid w:val="00093414"/>
    <w:rsid w:val="0009342F"/>
    <w:rsid w:val="000937BA"/>
    <w:rsid w:val="000937FE"/>
    <w:rsid w:val="0009382B"/>
    <w:rsid w:val="000938D1"/>
    <w:rsid w:val="0009391F"/>
    <w:rsid w:val="00093932"/>
    <w:rsid w:val="0009394E"/>
    <w:rsid w:val="00093A33"/>
    <w:rsid w:val="00093A8C"/>
    <w:rsid w:val="00093B39"/>
    <w:rsid w:val="00093B81"/>
    <w:rsid w:val="00093C7A"/>
    <w:rsid w:val="00093FA6"/>
    <w:rsid w:val="00093FC1"/>
    <w:rsid w:val="0009431E"/>
    <w:rsid w:val="00094517"/>
    <w:rsid w:val="0009456F"/>
    <w:rsid w:val="000947E5"/>
    <w:rsid w:val="0009485F"/>
    <w:rsid w:val="00094A0A"/>
    <w:rsid w:val="00094C85"/>
    <w:rsid w:val="00094CDA"/>
    <w:rsid w:val="00094E20"/>
    <w:rsid w:val="00094E67"/>
    <w:rsid w:val="00094E82"/>
    <w:rsid w:val="00095585"/>
    <w:rsid w:val="000955E5"/>
    <w:rsid w:val="00095A3B"/>
    <w:rsid w:val="00095E64"/>
    <w:rsid w:val="000966C6"/>
    <w:rsid w:val="000967D0"/>
    <w:rsid w:val="000967EE"/>
    <w:rsid w:val="00096A0D"/>
    <w:rsid w:val="00096F13"/>
    <w:rsid w:val="00097068"/>
    <w:rsid w:val="000970B8"/>
    <w:rsid w:val="00097215"/>
    <w:rsid w:val="000972B9"/>
    <w:rsid w:val="000972C2"/>
    <w:rsid w:val="000973AA"/>
    <w:rsid w:val="000973F9"/>
    <w:rsid w:val="000978BD"/>
    <w:rsid w:val="000978BE"/>
    <w:rsid w:val="000978E6"/>
    <w:rsid w:val="00097AA5"/>
    <w:rsid w:val="00097AD7"/>
    <w:rsid w:val="00097FCE"/>
    <w:rsid w:val="000A0047"/>
    <w:rsid w:val="000A00F1"/>
    <w:rsid w:val="000A025F"/>
    <w:rsid w:val="000A04EB"/>
    <w:rsid w:val="000A052C"/>
    <w:rsid w:val="000A06AD"/>
    <w:rsid w:val="000A06DA"/>
    <w:rsid w:val="000A086F"/>
    <w:rsid w:val="000A091D"/>
    <w:rsid w:val="000A0AB7"/>
    <w:rsid w:val="000A0BB4"/>
    <w:rsid w:val="000A0FAC"/>
    <w:rsid w:val="000A0FE3"/>
    <w:rsid w:val="000A10CC"/>
    <w:rsid w:val="000A1244"/>
    <w:rsid w:val="000A129C"/>
    <w:rsid w:val="000A1315"/>
    <w:rsid w:val="000A145E"/>
    <w:rsid w:val="000A148E"/>
    <w:rsid w:val="000A15D3"/>
    <w:rsid w:val="000A1617"/>
    <w:rsid w:val="000A16C6"/>
    <w:rsid w:val="000A16FC"/>
    <w:rsid w:val="000A1A7E"/>
    <w:rsid w:val="000A1BA3"/>
    <w:rsid w:val="000A1C29"/>
    <w:rsid w:val="000A1CA9"/>
    <w:rsid w:val="000A204E"/>
    <w:rsid w:val="000A20BE"/>
    <w:rsid w:val="000A242E"/>
    <w:rsid w:val="000A24D3"/>
    <w:rsid w:val="000A2600"/>
    <w:rsid w:val="000A2BF0"/>
    <w:rsid w:val="000A2C5F"/>
    <w:rsid w:val="000A2F66"/>
    <w:rsid w:val="000A3325"/>
    <w:rsid w:val="000A3600"/>
    <w:rsid w:val="000A36A5"/>
    <w:rsid w:val="000A3948"/>
    <w:rsid w:val="000A39C8"/>
    <w:rsid w:val="000A3A52"/>
    <w:rsid w:val="000A3B80"/>
    <w:rsid w:val="000A3B91"/>
    <w:rsid w:val="000A3D6D"/>
    <w:rsid w:val="000A3DFE"/>
    <w:rsid w:val="000A3EC3"/>
    <w:rsid w:val="000A4160"/>
    <w:rsid w:val="000A468E"/>
    <w:rsid w:val="000A4784"/>
    <w:rsid w:val="000A482F"/>
    <w:rsid w:val="000A4872"/>
    <w:rsid w:val="000A48B0"/>
    <w:rsid w:val="000A48C1"/>
    <w:rsid w:val="000A4987"/>
    <w:rsid w:val="000A4B4C"/>
    <w:rsid w:val="000A4CC8"/>
    <w:rsid w:val="000A533C"/>
    <w:rsid w:val="000A53E4"/>
    <w:rsid w:val="000A5441"/>
    <w:rsid w:val="000A5493"/>
    <w:rsid w:val="000A54FD"/>
    <w:rsid w:val="000A5592"/>
    <w:rsid w:val="000A55A4"/>
    <w:rsid w:val="000A55B6"/>
    <w:rsid w:val="000A58C2"/>
    <w:rsid w:val="000A58E4"/>
    <w:rsid w:val="000A59D2"/>
    <w:rsid w:val="000A5A39"/>
    <w:rsid w:val="000A5ACA"/>
    <w:rsid w:val="000A5DE1"/>
    <w:rsid w:val="000A5EFD"/>
    <w:rsid w:val="000A5F03"/>
    <w:rsid w:val="000A60CA"/>
    <w:rsid w:val="000A615C"/>
    <w:rsid w:val="000A63BF"/>
    <w:rsid w:val="000A64C0"/>
    <w:rsid w:val="000A64EF"/>
    <w:rsid w:val="000A6721"/>
    <w:rsid w:val="000A69F0"/>
    <w:rsid w:val="000A6B03"/>
    <w:rsid w:val="000A6B73"/>
    <w:rsid w:val="000A6B91"/>
    <w:rsid w:val="000A6E7D"/>
    <w:rsid w:val="000A724E"/>
    <w:rsid w:val="000A72CC"/>
    <w:rsid w:val="000A73AD"/>
    <w:rsid w:val="000A761B"/>
    <w:rsid w:val="000A7784"/>
    <w:rsid w:val="000A7AEA"/>
    <w:rsid w:val="000A7C94"/>
    <w:rsid w:val="000A7DB7"/>
    <w:rsid w:val="000A7DE3"/>
    <w:rsid w:val="000A7F4A"/>
    <w:rsid w:val="000B00B2"/>
    <w:rsid w:val="000B00FB"/>
    <w:rsid w:val="000B04E5"/>
    <w:rsid w:val="000B074A"/>
    <w:rsid w:val="000B0C53"/>
    <w:rsid w:val="000B0D04"/>
    <w:rsid w:val="000B0D20"/>
    <w:rsid w:val="000B0D30"/>
    <w:rsid w:val="000B0E47"/>
    <w:rsid w:val="000B11C2"/>
    <w:rsid w:val="000B1243"/>
    <w:rsid w:val="000B1745"/>
    <w:rsid w:val="000B1821"/>
    <w:rsid w:val="000B1971"/>
    <w:rsid w:val="000B1A05"/>
    <w:rsid w:val="000B1A38"/>
    <w:rsid w:val="000B1AB6"/>
    <w:rsid w:val="000B1BE7"/>
    <w:rsid w:val="000B1C6D"/>
    <w:rsid w:val="000B2160"/>
    <w:rsid w:val="000B2190"/>
    <w:rsid w:val="000B21D7"/>
    <w:rsid w:val="000B220C"/>
    <w:rsid w:val="000B2297"/>
    <w:rsid w:val="000B22CC"/>
    <w:rsid w:val="000B274E"/>
    <w:rsid w:val="000B2985"/>
    <w:rsid w:val="000B2B0D"/>
    <w:rsid w:val="000B2BFB"/>
    <w:rsid w:val="000B312E"/>
    <w:rsid w:val="000B3436"/>
    <w:rsid w:val="000B3529"/>
    <w:rsid w:val="000B35A1"/>
    <w:rsid w:val="000B35A2"/>
    <w:rsid w:val="000B3868"/>
    <w:rsid w:val="000B39F1"/>
    <w:rsid w:val="000B3A86"/>
    <w:rsid w:val="000B3E1B"/>
    <w:rsid w:val="000B3E94"/>
    <w:rsid w:val="000B4163"/>
    <w:rsid w:val="000B4585"/>
    <w:rsid w:val="000B476A"/>
    <w:rsid w:val="000B47E0"/>
    <w:rsid w:val="000B47E8"/>
    <w:rsid w:val="000B4864"/>
    <w:rsid w:val="000B4953"/>
    <w:rsid w:val="000B4ABE"/>
    <w:rsid w:val="000B4CA1"/>
    <w:rsid w:val="000B4EAD"/>
    <w:rsid w:val="000B4F98"/>
    <w:rsid w:val="000B51D1"/>
    <w:rsid w:val="000B51E9"/>
    <w:rsid w:val="000B531A"/>
    <w:rsid w:val="000B5372"/>
    <w:rsid w:val="000B5379"/>
    <w:rsid w:val="000B540D"/>
    <w:rsid w:val="000B57FE"/>
    <w:rsid w:val="000B5985"/>
    <w:rsid w:val="000B599C"/>
    <w:rsid w:val="000B5A03"/>
    <w:rsid w:val="000B5A27"/>
    <w:rsid w:val="000B5A2D"/>
    <w:rsid w:val="000B5A7F"/>
    <w:rsid w:val="000B5BC3"/>
    <w:rsid w:val="000B5D47"/>
    <w:rsid w:val="000B5D57"/>
    <w:rsid w:val="000B5DFF"/>
    <w:rsid w:val="000B6001"/>
    <w:rsid w:val="000B6018"/>
    <w:rsid w:val="000B60C3"/>
    <w:rsid w:val="000B60D5"/>
    <w:rsid w:val="000B6187"/>
    <w:rsid w:val="000B6356"/>
    <w:rsid w:val="000B635B"/>
    <w:rsid w:val="000B6506"/>
    <w:rsid w:val="000B6567"/>
    <w:rsid w:val="000B66EA"/>
    <w:rsid w:val="000B6896"/>
    <w:rsid w:val="000B68E5"/>
    <w:rsid w:val="000B6B42"/>
    <w:rsid w:val="000B6D15"/>
    <w:rsid w:val="000B70AA"/>
    <w:rsid w:val="000B70D1"/>
    <w:rsid w:val="000B73DE"/>
    <w:rsid w:val="000B7520"/>
    <w:rsid w:val="000B75B2"/>
    <w:rsid w:val="000B7681"/>
    <w:rsid w:val="000B7753"/>
    <w:rsid w:val="000B781E"/>
    <w:rsid w:val="000B798F"/>
    <w:rsid w:val="000B7F32"/>
    <w:rsid w:val="000B7FD6"/>
    <w:rsid w:val="000C0210"/>
    <w:rsid w:val="000C0435"/>
    <w:rsid w:val="000C07B3"/>
    <w:rsid w:val="000C0861"/>
    <w:rsid w:val="000C08DA"/>
    <w:rsid w:val="000C0A51"/>
    <w:rsid w:val="000C0AF8"/>
    <w:rsid w:val="000C0BB9"/>
    <w:rsid w:val="000C0EFF"/>
    <w:rsid w:val="000C117D"/>
    <w:rsid w:val="000C128B"/>
    <w:rsid w:val="000C1606"/>
    <w:rsid w:val="000C186B"/>
    <w:rsid w:val="000C1A95"/>
    <w:rsid w:val="000C1C75"/>
    <w:rsid w:val="000C1CF3"/>
    <w:rsid w:val="000C1D65"/>
    <w:rsid w:val="000C2252"/>
    <w:rsid w:val="000C2282"/>
    <w:rsid w:val="000C2614"/>
    <w:rsid w:val="000C26E6"/>
    <w:rsid w:val="000C2753"/>
    <w:rsid w:val="000C2AA8"/>
    <w:rsid w:val="000C2AFE"/>
    <w:rsid w:val="000C2F75"/>
    <w:rsid w:val="000C31B2"/>
    <w:rsid w:val="000C389C"/>
    <w:rsid w:val="000C3EA6"/>
    <w:rsid w:val="000C4130"/>
    <w:rsid w:val="000C43D4"/>
    <w:rsid w:val="000C462E"/>
    <w:rsid w:val="000C4B02"/>
    <w:rsid w:val="000C4E5D"/>
    <w:rsid w:val="000C4E63"/>
    <w:rsid w:val="000C4F9F"/>
    <w:rsid w:val="000C50A2"/>
    <w:rsid w:val="000C5144"/>
    <w:rsid w:val="000C531C"/>
    <w:rsid w:val="000C545A"/>
    <w:rsid w:val="000C5659"/>
    <w:rsid w:val="000C5A71"/>
    <w:rsid w:val="000C5C81"/>
    <w:rsid w:val="000C5E13"/>
    <w:rsid w:val="000C5E1B"/>
    <w:rsid w:val="000C5EC3"/>
    <w:rsid w:val="000C5F22"/>
    <w:rsid w:val="000C60B7"/>
    <w:rsid w:val="000C60D9"/>
    <w:rsid w:val="000C6702"/>
    <w:rsid w:val="000C6771"/>
    <w:rsid w:val="000C6777"/>
    <w:rsid w:val="000C69CF"/>
    <w:rsid w:val="000C6A75"/>
    <w:rsid w:val="000C6BAB"/>
    <w:rsid w:val="000C71EF"/>
    <w:rsid w:val="000C72E8"/>
    <w:rsid w:val="000C752A"/>
    <w:rsid w:val="000C75EF"/>
    <w:rsid w:val="000C7930"/>
    <w:rsid w:val="000C79E5"/>
    <w:rsid w:val="000C7BAC"/>
    <w:rsid w:val="000C7DC3"/>
    <w:rsid w:val="000D039F"/>
    <w:rsid w:val="000D05A6"/>
    <w:rsid w:val="000D07C0"/>
    <w:rsid w:val="000D0858"/>
    <w:rsid w:val="000D0A5C"/>
    <w:rsid w:val="000D0AB7"/>
    <w:rsid w:val="000D0C04"/>
    <w:rsid w:val="000D0C31"/>
    <w:rsid w:val="000D0DA7"/>
    <w:rsid w:val="000D0E1E"/>
    <w:rsid w:val="000D106E"/>
    <w:rsid w:val="000D1088"/>
    <w:rsid w:val="000D1196"/>
    <w:rsid w:val="000D13C3"/>
    <w:rsid w:val="000D17BD"/>
    <w:rsid w:val="000D183D"/>
    <w:rsid w:val="000D1B6F"/>
    <w:rsid w:val="000D1B8C"/>
    <w:rsid w:val="000D1C46"/>
    <w:rsid w:val="000D23E7"/>
    <w:rsid w:val="000D23F1"/>
    <w:rsid w:val="000D23FE"/>
    <w:rsid w:val="000D2440"/>
    <w:rsid w:val="000D257A"/>
    <w:rsid w:val="000D261E"/>
    <w:rsid w:val="000D26C2"/>
    <w:rsid w:val="000D2755"/>
    <w:rsid w:val="000D27A1"/>
    <w:rsid w:val="000D285A"/>
    <w:rsid w:val="000D2901"/>
    <w:rsid w:val="000D2AF7"/>
    <w:rsid w:val="000D2B78"/>
    <w:rsid w:val="000D2C12"/>
    <w:rsid w:val="000D2D85"/>
    <w:rsid w:val="000D2DBF"/>
    <w:rsid w:val="000D2EA4"/>
    <w:rsid w:val="000D3037"/>
    <w:rsid w:val="000D303E"/>
    <w:rsid w:val="000D3069"/>
    <w:rsid w:val="000D3150"/>
    <w:rsid w:val="000D32C2"/>
    <w:rsid w:val="000D3340"/>
    <w:rsid w:val="000D389E"/>
    <w:rsid w:val="000D39D8"/>
    <w:rsid w:val="000D3AAD"/>
    <w:rsid w:val="000D3CFD"/>
    <w:rsid w:val="000D3DD3"/>
    <w:rsid w:val="000D401C"/>
    <w:rsid w:val="000D4148"/>
    <w:rsid w:val="000D4149"/>
    <w:rsid w:val="000D4660"/>
    <w:rsid w:val="000D46BD"/>
    <w:rsid w:val="000D472E"/>
    <w:rsid w:val="000D4C31"/>
    <w:rsid w:val="000D4DB1"/>
    <w:rsid w:val="000D4E6E"/>
    <w:rsid w:val="000D502F"/>
    <w:rsid w:val="000D53FA"/>
    <w:rsid w:val="000D542B"/>
    <w:rsid w:val="000D55C5"/>
    <w:rsid w:val="000D55D1"/>
    <w:rsid w:val="000D56AF"/>
    <w:rsid w:val="000D575C"/>
    <w:rsid w:val="000D5A70"/>
    <w:rsid w:val="000D5DA3"/>
    <w:rsid w:val="000D5ED6"/>
    <w:rsid w:val="000D5F6A"/>
    <w:rsid w:val="000D5F84"/>
    <w:rsid w:val="000D635C"/>
    <w:rsid w:val="000D63C3"/>
    <w:rsid w:val="000D685A"/>
    <w:rsid w:val="000D696A"/>
    <w:rsid w:val="000D6A35"/>
    <w:rsid w:val="000D6D8B"/>
    <w:rsid w:val="000D7200"/>
    <w:rsid w:val="000D724B"/>
    <w:rsid w:val="000D739F"/>
    <w:rsid w:val="000D79BB"/>
    <w:rsid w:val="000D7A0D"/>
    <w:rsid w:val="000D7BD2"/>
    <w:rsid w:val="000D7BD4"/>
    <w:rsid w:val="000D7C59"/>
    <w:rsid w:val="000D7C78"/>
    <w:rsid w:val="000D7DC9"/>
    <w:rsid w:val="000D7E00"/>
    <w:rsid w:val="000D7E67"/>
    <w:rsid w:val="000D7F3B"/>
    <w:rsid w:val="000D7F80"/>
    <w:rsid w:val="000E0015"/>
    <w:rsid w:val="000E029D"/>
    <w:rsid w:val="000E0480"/>
    <w:rsid w:val="000E04B5"/>
    <w:rsid w:val="000E08CD"/>
    <w:rsid w:val="000E091E"/>
    <w:rsid w:val="000E0B2B"/>
    <w:rsid w:val="000E0BB2"/>
    <w:rsid w:val="000E0C33"/>
    <w:rsid w:val="000E0C89"/>
    <w:rsid w:val="000E0E1D"/>
    <w:rsid w:val="000E0EA3"/>
    <w:rsid w:val="000E10F7"/>
    <w:rsid w:val="000E1621"/>
    <w:rsid w:val="000E17CD"/>
    <w:rsid w:val="000E17F1"/>
    <w:rsid w:val="000E18F4"/>
    <w:rsid w:val="000E1BEB"/>
    <w:rsid w:val="000E1C40"/>
    <w:rsid w:val="000E21CE"/>
    <w:rsid w:val="000E23A2"/>
    <w:rsid w:val="000E2719"/>
    <w:rsid w:val="000E2A30"/>
    <w:rsid w:val="000E2B39"/>
    <w:rsid w:val="000E2BB4"/>
    <w:rsid w:val="000E2BE2"/>
    <w:rsid w:val="000E2F84"/>
    <w:rsid w:val="000E3036"/>
    <w:rsid w:val="000E303C"/>
    <w:rsid w:val="000E3092"/>
    <w:rsid w:val="000E355F"/>
    <w:rsid w:val="000E3891"/>
    <w:rsid w:val="000E38E5"/>
    <w:rsid w:val="000E3BAC"/>
    <w:rsid w:val="000E3C09"/>
    <w:rsid w:val="000E40FC"/>
    <w:rsid w:val="000E4279"/>
    <w:rsid w:val="000E4449"/>
    <w:rsid w:val="000E4571"/>
    <w:rsid w:val="000E49F1"/>
    <w:rsid w:val="000E4A47"/>
    <w:rsid w:val="000E4C49"/>
    <w:rsid w:val="000E4C6B"/>
    <w:rsid w:val="000E4EAE"/>
    <w:rsid w:val="000E5566"/>
    <w:rsid w:val="000E57CD"/>
    <w:rsid w:val="000E5A31"/>
    <w:rsid w:val="000E5C4D"/>
    <w:rsid w:val="000E5D2A"/>
    <w:rsid w:val="000E5EAC"/>
    <w:rsid w:val="000E5EC3"/>
    <w:rsid w:val="000E6086"/>
    <w:rsid w:val="000E6186"/>
    <w:rsid w:val="000E630C"/>
    <w:rsid w:val="000E64FC"/>
    <w:rsid w:val="000E68EC"/>
    <w:rsid w:val="000E6A69"/>
    <w:rsid w:val="000E6B2B"/>
    <w:rsid w:val="000E6DF7"/>
    <w:rsid w:val="000E6E12"/>
    <w:rsid w:val="000E6E68"/>
    <w:rsid w:val="000E6EE1"/>
    <w:rsid w:val="000E6EF4"/>
    <w:rsid w:val="000E70A9"/>
    <w:rsid w:val="000E74B1"/>
    <w:rsid w:val="000E75C3"/>
    <w:rsid w:val="000E7860"/>
    <w:rsid w:val="000E7A0F"/>
    <w:rsid w:val="000E7B50"/>
    <w:rsid w:val="000E7EF9"/>
    <w:rsid w:val="000F0145"/>
    <w:rsid w:val="000F0519"/>
    <w:rsid w:val="000F0723"/>
    <w:rsid w:val="000F08E2"/>
    <w:rsid w:val="000F0BBA"/>
    <w:rsid w:val="000F0DBB"/>
    <w:rsid w:val="000F0E51"/>
    <w:rsid w:val="000F1069"/>
    <w:rsid w:val="000F14DA"/>
    <w:rsid w:val="000F1635"/>
    <w:rsid w:val="000F1B66"/>
    <w:rsid w:val="000F1DB1"/>
    <w:rsid w:val="000F1EBA"/>
    <w:rsid w:val="000F21A3"/>
    <w:rsid w:val="000F2312"/>
    <w:rsid w:val="000F239D"/>
    <w:rsid w:val="000F2481"/>
    <w:rsid w:val="000F2521"/>
    <w:rsid w:val="000F257C"/>
    <w:rsid w:val="000F2622"/>
    <w:rsid w:val="000F278C"/>
    <w:rsid w:val="000F2805"/>
    <w:rsid w:val="000F2C2C"/>
    <w:rsid w:val="000F2CA1"/>
    <w:rsid w:val="000F2CE6"/>
    <w:rsid w:val="000F2EB0"/>
    <w:rsid w:val="000F2FCD"/>
    <w:rsid w:val="000F3183"/>
    <w:rsid w:val="000F32B1"/>
    <w:rsid w:val="000F3375"/>
    <w:rsid w:val="000F340F"/>
    <w:rsid w:val="000F34EB"/>
    <w:rsid w:val="000F3639"/>
    <w:rsid w:val="000F37A8"/>
    <w:rsid w:val="000F38A1"/>
    <w:rsid w:val="000F3A35"/>
    <w:rsid w:val="000F3DAA"/>
    <w:rsid w:val="000F3E21"/>
    <w:rsid w:val="000F3E71"/>
    <w:rsid w:val="000F3EFF"/>
    <w:rsid w:val="000F3FA7"/>
    <w:rsid w:val="000F4038"/>
    <w:rsid w:val="000F4243"/>
    <w:rsid w:val="000F427A"/>
    <w:rsid w:val="000F4417"/>
    <w:rsid w:val="000F47BD"/>
    <w:rsid w:val="000F492D"/>
    <w:rsid w:val="000F49B5"/>
    <w:rsid w:val="000F523F"/>
    <w:rsid w:val="000F5293"/>
    <w:rsid w:val="000F53FF"/>
    <w:rsid w:val="000F54D1"/>
    <w:rsid w:val="000F553A"/>
    <w:rsid w:val="000F558D"/>
    <w:rsid w:val="000F55B3"/>
    <w:rsid w:val="000F5C95"/>
    <w:rsid w:val="000F5E55"/>
    <w:rsid w:val="000F5EEB"/>
    <w:rsid w:val="000F6124"/>
    <w:rsid w:val="000F6285"/>
    <w:rsid w:val="000F63F3"/>
    <w:rsid w:val="000F6C23"/>
    <w:rsid w:val="000F6EDD"/>
    <w:rsid w:val="000F6FCA"/>
    <w:rsid w:val="000F706C"/>
    <w:rsid w:val="000F7157"/>
    <w:rsid w:val="000F71BB"/>
    <w:rsid w:val="000F76F9"/>
    <w:rsid w:val="000F7916"/>
    <w:rsid w:val="000F7C8F"/>
    <w:rsid w:val="000F7CC8"/>
    <w:rsid w:val="000F7DC7"/>
    <w:rsid w:val="001001C5"/>
    <w:rsid w:val="001001C7"/>
    <w:rsid w:val="001001CF"/>
    <w:rsid w:val="0010026E"/>
    <w:rsid w:val="001003F4"/>
    <w:rsid w:val="0010056C"/>
    <w:rsid w:val="00100C1C"/>
    <w:rsid w:val="00100D56"/>
    <w:rsid w:val="00100D84"/>
    <w:rsid w:val="00100EFA"/>
    <w:rsid w:val="00100F2E"/>
    <w:rsid w:val="00100FE1"/>
    <w:rsid w:val="001011EE"/>
    <w:rsid w:val="0010134D"/>
    <w:rsid w:val="0010167D"/>
    <w:rsid w:val="001016A1"/>
    <w:rsid w:val="00101763"/>
    <w:rsid w:val="00101786"/>
    <w:rsid w:val="001019B9"/>
    <w:rsid w:val="00101A54"/>
    <w:rsid w:val="00101C2B"/>
    <w:rsid w:val="001020D2"/>
    <w:rsid w:val="001022B3"/>
    <w:rsid w:val="001025FC"/>
    <w:rsid w:val="001026FB"/>
    <w:rsid w:val="001027EC"/>
    <w:rsid w:val="001028D3"/>
    <w:rsid w:val="00102B02"/>
    <w:rsid w:val="00102B80"/>
    <w:rsid w:val="00102C01"/>
    <w:rsid w:val="00102E05"/>
    <w:rsid w:val="00102E56"/>
    <w:rsid w:val="00102FF9"/>
    <w:rsid w:val="00103176"/>
    <w:rsid w:val="0010369C"/>
    <w:rsid w:val="001036E4"/>
    <w:rsid w:val="00103790"/>
    <w:rsid w:val="001038BC"/>
    <w:rsid w:val="00103952"/>
    <w:rsid w:val="00103A25"/>
    <w:rsid w:val="00103B3B"/>
    <w:rsid w:val="00103D27"/>
    <w:rsid w:val="00103EF6"/>
    <w:rsid w:val="00103F97"/>
    <w:rsid w:val="0010432A"/>
    <w:rsid w:val="001044A5"/>
    <w:rsid w:val="00104579"/>
    <w:rsid w:val="00104714"/>
    <w:rsid w:val="001047BF"/>
    <w:rsid w:val="0010486C"/>
    <w:rsid w:val="00104E24"/>
    <w:rsid w:val="00104ED4"/>
    <w:rsid w:val="00105231"/>
    <w:rsid w:val="00105259"/>
    <w:rsid w:val="0010559C"/>
    <w:rsid w:val="0010588A"/>
    <w:rsid w:val="00105AD3"/>
    <w:rsid w:val="00105B8B"/>
    <w:rsid w:val="00105C5E"/>
    <w:rsid w:val="00105C9F"/>
    <w:rsid w:val="00105E9F"/>
    <w:rsid w:val="00106155"/>
    <w:rsid w:val="001061DC"/>
    <w:rsid w:val="00106291"/>
    <w:rsid w:val="00106745"/>
    <w:rsid w:val="00106B8B"/>
    <w:rsid w:val="00106C41"/>
    <w:rsid w:val="00106E26"/>
    <w:rsid w:val="00106EFE"/>
    <w:rsid w:val="0010700F"/>
    <w:rsid w:val="001075E6"/>
    <w:rsid w:val="00107646"/>
    <w:rsid w:val="00107994"/>
    <w:rsid w:val="00107BF4"/>
    <w:rsid w:val="00107C1D"/>
    <w:rsid w:val="00107D39"/>
    <w:rsid w:val="00107D47"/>
    <w:rsid w:val="00110140"/>
    <w:rsid w:val="0011014E"/>
    <w:rsid w:val="00110609"/>
    <w:rsid w:val="001106C4"/>
    <w:rsid w:val="00110776"/>
    <w:rsid w:val="00110A65"/>
    <w:rsid w:val="00110E0C"/>
    <w:rsid w:val="00111061"/>
    <w:rsid w:val="001114E0"/>
    <w:rsid w:val="0011162D"/>
    <w:rsid w:val="00111674"/>
    <w:rsid w:val="001119A2"/>
    <w:rsid w:val="00111DD1"/>
    <w:rsid w:val="00111DD7"/>
    <w:rsid w:val="00111E78"/>
    <w:rsid w:val="00112467"/>
    <w:rsid w:val="001125BD"/>
    <w:rsid w:val="001125C7"/>
    <w:rsid w:val="001127A2"/>
    <w:rsid w:val="00112960"/>
    <w:rsid w:val="001131F5"/>
    <w:rsid w:val="00113241"/>
    <w:rsid w:val="00113386"/>
    <w:rsid w:val="001134E4"/>
    <w:rsid w:val="001139E7"/>
    <w:rsid w:val="00113B5D"/>
    <w:rsid w:val="00113F6C"/>
    <w:rsid w:val="00114224"/>
    <w:rsid w:val="0011427D"/>
    <w:rsid w:val="0011438E"/>
    <w:rsid w:val="00114A79"/>
    <w:rsid w:val="00114B96"/>
    <w:rsid w:val="00114C3C"/>
    <w:rsid w:val="00114CFD"/>
    <w:rsid w:val="00114FC2"/>
    <w:rsid w:val="0011512B"/>
    <w:rsid w:val="001152C2"/>
    <w:rsid w:val="001156A9"/>
    <w:rsid w:val="001158AE"/>
    <w:rsid w:val="00115C52"/>
    <w:rsid w:val="00115CB6"/>
    <w:rsid w:val="00115E61"/>
    <w:rsid w:val="0011617E"/>
    <w:rsid w:val="0011626D"/>
    <w:rsid w:val="00116584"/>
    <w:rsid w:val="001165FD"/>
    <w:rsid w:val="00116851"/>
    <w:rsid w:val="0011690D"/>
    <w:rsid w:val="00116A5C"/>
    <w:rsid w:val="00116B6C"/>
    <w:rsid w:val="00117684"/>
    <w:rsid w:val="001177FD"/>
    <w:rsid w:val="001177FE"/>
    <w:rsid w:val="0011798F"/>
    <w:rsid w:val="00117A7F"/>
    <w:rsid w:val="00117B77"/>
    <w:rsid w:val="0012006F"/>
    <w:rsid w:val="0012016A"/>
    <w:rsid w:val="00120569"/>
    <w:rsid w:val="00120570"/>
    <w:rsid w:val="00120576"/>
    <w:rsid w:val="001205BE"/>
    <w:rsid w:val="0012066A"/>
    <w:rsid w:val="001206DE"/>
    <w:rsid w:val="001206E3"/>
    <w:rsid w:val="00120AAB"/>
    <w:rsid w:val="00120BAE"/>
    <w:rsid w:val="00120BDB"/>
    <w:rsid w:val="00120F82"/>
    <w:rsid w:val="0012168A"/>
    <w:rsid w:val="0012187D"/>
    <w:rsid w:val="00121BBE"/>
    <w:rsid w:val="00121C25"/>
    <w:rsid w:val="00122015"/>
    <w:rsid w:val="001220A5"/>
    <w:rsid w:val="00122264"/>
    <w:rsid w:val="00122455"/>
    <w:rsid w:val="001225CB"/>
    <w:rsid w:val="0012262F"/>
    <w:rsid w:val="00122868"/>
    <w:rsid w:val="00122882"/>
    <w:rsid w:val="00122B68"/>
    <w:rsid w:val="00122C96"/>
    <w:rsid w:val="00122DE0"/>
    <w:rsid w:val="00122FBD"/>
    <w:rsid w:val="00123727"/>
    <w:rsid w:val="00123943"/>
    <w:rsid w:val="0012395B"/>
    <w:rsid w:val="00123A2A"/>
    <w:rsid w:val="00123ACC"/>
    <w:rsid w:val="00123AD3"/>
    <w:rsid w:val="00123C0C"/>
    <w:rsid w:val="00123E47"/>
    <w:rsid w:val="00123F6C"/>
    <w:rsid w:val="0012464C"/>
    <w:rsid w:val="0012479B"/>
    <w:rsid w:val="00124A4F"/>
    <w:rsid w:val="00124AF3"/>
    <w:rsid w:val="00125171"/>
    <w:rsid w:val="001252D3"/>
    <w:rsid w:val="00125348"/>
    <w:rsid w:val="001253B9"/>
    <w:rsid w:val="00125448"/>
    <w:rsid w:val="0012554E"/>
    <w:rsid w:val="00125958"/>
    <w:rsid w:val="00125967"/>
    <w:rsid w:val="001259C9"/>
    <w:rsid w:val="00125B96"/>
    <w:rsid w:val="00125BC8"/>
    <w:rsid w:val="00125C21"/>
    <w:rsid w:val="0012618E"/>
    <w:rsid w:val="001261EB"/>
    <w:rsid w:val="00126397"/>
    <w:rsid w:val="00126439"/>
    <w:rsid w:val="0012658C"/>
    <w:rsid w:val="00126968"/>
    <w:rsid w:val="00126C26"/>
    <w:rsid w:val="00126C63"/>
    <w:rsid w:val="00126E98"/>
    <w:rsid w:val="00126FB4"/>
    <w:rsid w:val="001270BF"/>
    <w:rsid w:val="00127210"/>
    <w:rsid w:val="001272AA"/>
    <w:rsid w:val="001272F4"/>
    <w:rsid w:val="00127364"/>
    <w:rsid w:val="00127563"/>
    <w:rsid w:val="001275D0"/>
    <w:rsid w:val="0012782B"/>
    <w:rsid w:val="00127D1C"/>
    <w:rsid w:val="00127F6E"/>
    <w:rsid w:val="00130181"/>
    <w:rsid w:val="00130236"/>
    <w:rsid w:val="001303A1"/>
    <w:rsid w:val="001305C9"/>
    <w:rsid w:val="0013065A"/>
    <w:rsid w:val="001307D7"/>
    <w:rsid w:val="00130935"/>
    <w:rsid w:val="00130A1F"/>
    <w:rsid w:val="00130B16"/>
    <w:rsid w:val="00131059"/>
    <w:rsid w:val="00131274"/>
    <w:rsid w:val="001314D0"/>
    <w:rsid w:val="0013159F"/>
    <w:rsid w:val="0013172A"/>
    <w:rsid w:val="00131A96"/>
    <w:rsid w:val="00131ACF"/>
    <w:rsid w:val="00131B17"/>
    <w:rsid w:val="00131C89"/>
    <w:rsid w:val="00131F5C"/>
    <w:rsid w:val="001320C5"/>
    <w:rsid w:val="0013230E"/>
    <w:rsid w:val="001324E4"/>
    <w:rsid w:val="00132846"/>
    <w:rsid w:val="0013286E"/>
    <w:rsid w:val="0013296A"/>
    <w:rsid w:val="00132A4E"/>
    <w:rsid w:val="00132B09"/>
    <w:rsid w:val="00132B24"/>
    <w:rsid w:val="00132B45"/>
    <w:rsid w:val="00132B88"/>
    <w:rsid w:val="00132DED"/>
    <w:rsid w:val="00132F12"/>
    <w:rsid w:val="00132F9E"/>
    <w:rsid w:val="00133428"/>
    <w:rsid w:val="0013381E"/>
    <w:rsid w:val="00133DB2"/>
    <w:rsid w:val="00133DE2"/>
    <w:rsid w:val="00134230"/>
    <w:rsid w:val="00134508"/>
    <w:rsid w:val="0013463D"/>
    <w:rsid w:val="00134774"/>
    <w:rsid w:val="00134940"/>
    <w:rsid w:val="001349BE"/>
    <w:rsid w:val="00134A8A"/>
    <w:rsid w:val="00134AD3"/>
    <w:rsid w:val="00134CE2"/>
    <w:rsid w:val="00134F72"/>
    <w:rsid w:val="001350BD"/>
    <w:rsid w:val="00135398"/>
    <w:rsid w:val="001353BA"/>
    <w:rsid w:val="00135A8B"/>
    <w:rsid w:val="00135CA8"/>
    <w:rsid w:val="00135D1E"/>
    <w:rsid w:val="00135DE1"/>
    <w:rsid w:val="00135E2D"/>
    <w:rsid w:val="00136032"/>
    <w:rsid w:val="0013604C"/>
    <w:rsid w:val="0013631E"/>
    <w:rsid w:val="00136434"/>
    <w:rsid w:val="0013651F"/>
    <w:rsid w:val="00136927"/>
    <w:rsid w:val="001369D5"/>
    <w:rsid w:val="001369FB"/>
    <w:rsid w:val="00136CF6"/>
    <w:rsid w:val="00136E21"/>
    <w:rsid w:val="00136F86"/>
    <w:rsid w:val="00137013"/>
    <w:rsid w:val="00137018"/>
    <w:rsid w:val="0013705D"/>
    <w:rsid w:val="001371EA"/>
    <w:rsid w:val="001372C7"/>
    <w:rsid w:val="001375AF"/>
    <w:rsid w:val="001379D6"/>
    <w:rsid w:val="00137AD8"/>
    <w:rsid w:val="00137E7E"/>
    <w:rsid w:val="0014082D"/>
    <w:rsid w:val="00140F72"/>
    <w:rsid w:val="00140FA8"/>
    <w:rsid w:val="00141224"/>
    <w:rsid w:val="00141266"/>
    <w:rsid w:val="0014129E"/>
    <w:rsid w:val="001412EC"/>
    <w:rsid w:val="00141425"/>
    <w:rsid w:val="00141466"/>
    <w:rsid w:val="0014148C"/>
    <w:rsid w:val="0014157E"/>
    <w:rsid w:val="001415C0"/>
    <w:rsid w:val="001416E6"/>
    <w:rsid w:val="001417D8"/>
    <w:rsid w:val="00141A39"/>
    <w:rsid w:val="00141A5B"/>
    <w:rsid w:val="00141B56"/>
    <w:rsid w:val="00141DC4"/>
    <w:rsid w:val="00141EE3"/>
    <w:rsid w:val="00142220"/>
    <w:rsid w:val="00142343"/>
    <w:rsid w:val="00142824"/>
    <w:rsid w:val="0014293B"/>
    <w:rsid w:val="00142BAC"/>
    <w:rsid w:val="00142BD4"/>
    <w:rsid w:val="00142C39"/>
    <w:rsid w:val="00142DBE"/>
    <w:rsid w:val="00142F29"/>
    <w:rsid w:val="00142FA1"/>
    <w:rsid w:val="00143159"/>
    <w:rsid w:val="00143525"/>
    <w:rsid w:val="0014366E"/>
    <w:rsid w:val="0014375E"/>
    <w:rsid w:val="00143C2F"/>
    <w:rsid w:val="00143C95"/>
    <w:rsid w:val="00143D3C"/>
    <w:rsid w:val="00143EEA"/>
    <w:rsid w:val="00144078"/>
    <w:rsid w:val="0014412B"/>
    <w:rsid w:val="00144371"/>
    <w:rsid w:val="001443AD"/>
    <w:rsid w:val="001443FF"/>
    <w:rsid w:val="0014450A"/>
    <w:rsid w:val="0014468D"/>
    <w:rsid w:val="0014476A"/>
    <w:rsid w:val="001449AE"/>
    <w:rsid w:val="001449DC"/>
    <w:rsid w:val="0014552A"/>
    <w:rsid w:val="001458A5"/>
    <w:rsid w:val="00145E23"/>
    <w:rsid w:val="00145E95"/>
    <w:rsid w:val="0014611D"/>
    <w:rsid w:val="00146395"/>
    <w:rsid w:val="001463E0"/>
    <w:rsid w:val="001465F6"/>
    <w:rsid w:val="0014694F"/>
    <w:rsid w:val="00146A5F"/>
    <w:rsid w:val="00146A95"/>
    <w:rsid w:val="00146F3E"/>
    <w:rsid w:val="00146F8A"/>
    <w:rsid w:val="00146FFA"/>
    <w:rsid w:val="001471CE"/>
    <w:rsid w:val="00147293"/>
    <w:rsid w:val="00147478"/>
    <w:rsid w:val="001475D5"/>
    <w:rsid w:val="00147A6D"/>
    <w:rsid w:val="00147D9E"/>
    <w:rsid w:val="00147DFB"/>
    <w:rsid w:val="00150015"/>
    <w:rsid w:val="00150524"/>
    <w:rsid w:val="00150692"/>
    <w:rsid w:val="001506AF"/>
    <w:rsid w:val="001506CF"/>
    <w:rsid w:val="00150726"/>
    <w:rsid w:val="00150768"/>
    <w:rsid w:val="00150908"/>
    <w:rsid w:val="00150E79"/>
    <w:rsid w:val="0015113D"/>
    <w:rsid w:val="001513A2"/>
    <w:rsid w:val="00151866"/>
    <w:rsid w:val="001518E9"/>
    <w:rsid w:val="00151A54"/>
    <w:rsid w:val="00151AC2"/>
    <w:rsid w:val="00151EE9"/>
    <w:rsid w:val="00151FE0"/>
    <w:rsid w:val="001522AA"/>
    <w:rsid w:val="0015232A"/>
    <w:rsid w:val="0015236C"/>
    <w:rsid w:val="001523C4"/>
    <w:rsid w:val="0015247E"/>
    <w:rsid w:val="001525EA"/>
    <w:rsid w:val="00152716"/>
    <w:rsid w:val="001527BE"/>
    <w:rsid w:val="00152CED"/>
    <w:rsid w:val="00153071"/>
    <w:rsid w:val="001535FE"/>
    <w:rsid w:val="00153830"/>
    <w:rsid w:val="00153F03"/>
    <w:rsid w:val="00153F91"/>
    <w:rsid w:val="00153FC0"/>
    <w:rsid w:val="0015412E"/>
    <w:rsid w:val="00154130"/>
    <w:rsid w:val="00154306"/>
    <w:rsid w:val="001544E9"/>
    <w:rsid w:val="00154980"/>
    <w:rsid w:val="00154CF7"/>
    <w:rsid w:val="00154D3D"/>
    <w:rsid w:val="00154F2F"/>
    <w:rsid w:val="001552CA"/>
    <w:rsid w:val="001555D1"/>
    <w:rsid w:val="001558AE"/>
    <w:rsid w:val="00155AE6"/>
    <w:rsid w:val="00155B11"/>
    <w:rsid w:val="00155D5D"/>
    <w:rsid w:val="0015604B"/>
    <w:rsid w:val="0015608F"/>
    <w:rsid w:val="001562D5"/>
    <w:rsid w:val="00156599"/>
    <w:rsid w:val="00156DC0"/>
    <w:rsid w:val="00156E1B"/>
    <w:rsid w:val="00156F06"/>
    <w:rsid w:val="00157319"/>
    <w:rsid w:val="001573A2"/>
    <w:rsid w:val="00157663"/>
    <w:rsid w:val="00157671"/>
    <w:rsid w:val="00157809"/>
    <w:rsid w:val="00157A6D"/>
    <w:rsid w:val="00157C7E"/>
    <w:rsid w:val="0016029D"/>
    <w:rsid w:val="00160370"/>
    <w:rsid w:val="001606F7"/>
    <w:rsid w:val="00160BD2"/>
    <w:rsid w:val="00160C74"/>
    <w:rsid w:val="00160D3F"/>
    <w:rsid w:val="00160E70"/>
    <w:rsid w:val="0016124D"/>
    <w:rsid w:val="001613DD"/>
    <w:rsid w:val="001615C0"/>
    <w:rsid w:val="001615E5"/>
    <w:rsid w:val="00161684"/>
    <w:rsid w:val="001617ED"/>
    <w:rsid w:val="00161853"/>
    <w:rsid w:val="00161BAD"/>
    <w:rsid w:val="00161E5F"/>
    <w:rsid w:val="00161F3D"/>
    <w:rsid w:val="0016209B"/>
    <w:rsid w:val="001623A3"/>
    <w:rsid w:val="0016245E"/>
    <w:rsid w:val="00162C92"/>
    <w:rsid w:val="00162D79"/>
    <w:rsid w:val="00162E98"/>
    <w:rsid w:val="00163237"/>
    <w:rsid w:val="0016331D"/>
    <w:rsid w:val="00163369"/>
    <w:rsid w:val="00163861"/>
    <w:rsid w:val="00163996"/>
    <w:rsid w:val="00163ACC"/>
    <w:rsid w:val="00163B19"/>
    <w:rsid w:val="00163BD2"/>
    <w:rsid w:val="00163C71"/>
    <w:rsid w:val="00163D78"/>
    <w:rsid w:val="00163E6C"/>
    <w:rsid w:val="001645D1"/>
    <w:rsid w:val="0016477E"/>
    <w:rsid w:val="001647CF"/>
    <w:rsid w:val="00164878"/>
    <w:rsid w:val="001648FF"/>
    <w:rsid w:val="00164B16"/>
    <w:rsid w:val="00164C1F"/>
    <w:rsid w:val="00164C69"/>
    <w:rsid w:val="00164FAB"/>
    <w:rsid w:val="00165086"/>
    <w:rsid w:val="001651C8"/>
    <w:rsid w:val="001654C2"/>
    <w:rsid w:val="001654CA"/>
    <w:rsid w:val="00165881"/>
    <w:rsid w:val="001658BF"/>
    <w:rsid w:val="0016591E"/>
    <w:rsid w:val="00165B52"/>
    <w:rsid w:val="00165C47"/>
    <w:rsid w:val="00165FCF"/>
    <w:rsid w:val="00166026"/>
    <w:rsid w:val="001660FE"/>
    <w:rsid w:val="00166120"/>
    <w:rsid w:val="00166333"/>
    <w:rsid w:val="0016649A"/>
    <w:rsid w:val="001664D1"/>
    <w:rsid w:val="00166624"/>
    <w:rsid w:val="0016669C"/>
    <w:rsid w:val="00166D21"/>
    <w:rsid w:val="00166FC2"/>
    <w:rsid w:val="00167195"/>
    <w:rsid w:val="0016736A"/>
    <w:rsid w:val="00167488"/>
    <w:rsid w:val="001676C5"/>
    <w:rsid w:val="001676E5"/>
    <w:rsid w:val="001676F7"/>
    <w:rsid w:val="001676FD"/>
    <w:rsid w:val="0016778F"/>
    <w:rsid w:val="00167C4E"/>
    <w:rsid w:val="00167EB0"/>
    <w:rsid w:val="001700AB"/>
    <w:rsid w:val="001700B6"/>
    <w:rsid w:val="00170204"/>
    <w:rsid w:val="001705B2"/>
    <w:rsid w:val="0017090C"/>
    <w:rsid w:val="00170912"/>
    <w:rsid w:val="001709EE"/>
    <w:rsid w:val="00170AB4"/>
    <w:rsid w:val="00170ABF"/>
    <w:rsid w:val="00170AF5"/>
    <w:rsid w:val="00170D1C"/>
    <w:rsid w:val="00170DF2"/>
    <w:rsid w:val="00171007"/>
    <w:rsid w:val="001710A9"/>
    <w:rsid w:val="001715CC"/>
    <w:rsid w:val="0017190A"/>
    <w:rsid w:val="00171BAA"/>
    <w:rsid w:val="00171C68"/>
    <w:rsid w:val="00171DDA"/>
    <w:rsid w:val="00171E69"/>
    <w:rsid w:val="0017216B"/>
    <w:rsid w:val="001721D2"/>
    <w:rsid w:val="00172334"/>
    <w:rsid w:val="00172440"/>
    <w:rsid w:val="001724F4"/>
    <w:rsid w:val="0017256A"/>
    <w:rsid w:val="00172576"/>
    <w:rsid w:val="00172745"/>
    <w:rsid w:val="00172D4B"/>
    <w:rsid w:val="00172EC1"/>
    <w:rsid w:val="00172EE9"/>
    <w:rsid w:val="001730AC"/>
    <w:rsid w:val="001730F6"/>
    <w:rsid w:val="00173179"/>
    <w:rsid w:val="001733CE"/>
    <w:rsid w:val="00173615"/>
    <w:rsid w:val="00173DEC"/>
    <w:rsid w:val="00173F71"/>
    <w:rsid w:val="00174113"/>
    <w:rsid w:val="0017431E"/>
    <w:rsid w:val="00174630"/>
    <w:rsid w:val="0017490C"/>
    <w:rsid w:val="001749AB"/>
    <w:rsid w:val="00174BF3"/>
    <w:rsid w:val="00174EB2"/>
    <w:rsid w:val="00174EF0"/>
    <w:rsid w:val="00174F91"/>
    <w:rsid w:val="001751B3"/>
    <w:rsid w:val="001752D2"/>
    <w:rsid w:val="001752E6"/>
    <w:rsid w:val="001753CE"/>
    <w:rsid w:val="001753D1"/>
    <w:rsid w:val="00175468"/>
    <w:rsid w:val="001755B9"/>
    <w:rsid w:val="001755E0"/>
    <w:rsid w:val="00175653"/>
    <w:rsid w:val="001756A7"/>
    <w:rsid w:val="00175705"/>
    <w:rsid w:val="00175C32"/>
    <w:rsid w:val="00175C6D"/>
    <w:rsid w:val="00175CD6"/>
    <w:rsid w:val="00175DB2"/>
    <w:rsid w:val="00175DDF"/>
    <w:rsid w:val="00175EF3"/>
    <w:rsid w:val="00175F38"/>
    <w:rsid w:val="00175F7D"/>
    <w:rsid w:val="001760F7"/>
    <w:rsid w:val="001762A8"/>
    <w:rsid w:val="001767B6"/>
    <w:rsid w:val="001768F6"/>
    <w:rsid w:val="00176B75"/>
    <w:rsid w:val="00176D7D"/>
    <w:rsid w:val="00176E47"/>
    <w:rsid w:val="00176E68"/>
    <w:rsid w:val="00177053"/>
    <w:rsid w:val="001770E9"/>
    <w:rsid w:val="00177417"/>
    <w:rsid w:val="0017758B"/>
    <w:rsid w:val="00177940"/>
    <w:rsid w:val="00177C66"/>
    <w:rsid w:val="00177D3A"/>
    <w:rsid w:val="00177DAD"/>
    <w:rsid w:val="00177DE1"/>
    <w:rsid w:val="00177E5B"/>
    <w:rsid w:val="0018014B"/>
    <w:rsid w:val="0018057B"/>
    <w:rsid w:val="001808BA"/>
    <w:rsid w:val="001809D5"/>
    <w:rsid w:val="00180B3A"/>
    <w:rsid w:val="00180CCC"/>
    <w:rsid w:val="00180CD6"/>
    <w:rsid w:val="00180F04"/>
    <w:rsid w:val="00180F19"/>
    <w:rsid w:val="00180FC1"/>
    <w:rsid w:val="00181219"/>
    <w:rsid w:val="00181A86"/>
    <w:rsid w:val="00181AA6"/>
    <w:rsid w:val="00181B36"/>
    <w:rsid w:val="00181BCF"/>
    <w:rsid w:val="00181C1D"/>
    <w:rsid w:val="00181CC9"/>
    <w:rsid w:val="00182027"/>
    <w:rsid w:val="001821B2"/>
    <w:rsid w:val="0018236D"/>
    <w:rsid w:val="00182512"/>
    <w:rsid w:val="0018256B"/>
    <w:rsid w:val="00182610"/>
    <w:rsid w:val="00182998"/>
    <w:rsid w:val="00182C63"/>
    <w:rsid w:val="00182C81"/>
    <w:rsid w:val="00182EE6"/>
    <w:rsid w:val="00183295"/>
    <w:rsid w:val="0018331F"/>
    <w:rsid w:val="0018364F"/>
    <w:rsid w:val="00183D6A"/>
    <w:rsid w:val="00183DFB"/>
    <w:rsid w:val="00183FA4"/>
    <w:rsid w:val="00184062"/>
    <w:rsid w:val="001841EC"/>
    <w:rsid w:val="00184274"/>
    <w:rsid w:val="00184320"/>
    <w:rsid w:val="00184366"/>
    <w:rsid w:val="0018452F"/>
    <w:rsid w:val="001846D8"/>
    <w:rsid w:val="0018473E"/>
    <w:rsid w:val="00184795"/>
    <w:rsid w:val="001849EE"/>
    <w:rsid w:val="00184CA3"/>
    <w:rsid w:val="00184E3A"/>
    <w:rsid w:val="00184FB6"/>
    <w:rsid w:val="00185066"/>
    <w:rsid w:val="0018527A"/>
    <w:rsid w:val="001854F8"/>
    <w:rsid w:val="0018579E"/>
    <w:rsid w:val="001857ED"/>
    <w:rsid w:val="001858AA"/>
    <w:rsid w:val="001858F0"/>
    <w:rsid w:val="00185A2A"/>
    <w:rsid w:val="00185A44"/>
    <w:rsid w:val="00185A81"/>
    <w:rsid w:val="00185C39"/>
    <w:rsid w:val="00185CEF"/>
    <w:rsid w:val="00185DDA"/>
    <w:rsid w:val="00185FAA"/>
    <w:rsid w:val="00185FE1"/>
    <w:rsid w:val="00186143"/>
    <w:rsid w:val="001863FA"/>
    <w:rsid w:val="00186526"/>
    <w:rsid w:val="0018657D"/>
    <w:rsid w:val="00186720"/>
    <w:rsid w:val="00186837"/>
    <w:rsid w:val="0018698F"/>
    <w:rsid w:val="00186FEE"/>
    <w:rsid w:val="00186FF5"/>
    <w:rsid w:val="00187001"/>
    <w:rsid w:val="0018705E"/>
    <w:rsid w:val="00187499"/>
    <w:rsid w:val="00187558"/>
    <w:rsid w:val="001877C8"/>
    <w:rsid w:val="001878E3"/>
    <w:rsid w:val="0018799B"/>
    <w:rsid w:val="00187C29"/>
    <w:rsid w:val="00187CE0"/>
    <w:rsid w:val="00187DD3"/>
    <w:rsid w:val="00187DF2"/>
    <w:rsid w:val="00187F4D"/>
    <w:rsid w:val="00190099"/>
    <w:rsid w:val="001900D4"/>
    <w:rsid w:val="00190261"/>
    <w:rsid w:val="00190461"/>
    <w:rsid w:val="00190492"/>
    <w:rsid w:val="0019056D"/>
    <w:rsid w:val="001907E2"/>
    <w:rsid w:val="00190963"/>
    <w:rsid w:val="00190B65"/>
    <w:rsid w:val="00190DF9"/>
    <w:rsid w:val="001913F2"/>
    <w:rsid w:val="001916B4"/>
    <w:rsid w:val="00191762"/>
    <w:rsid w:val="001918A4"/>
    <w:rsid w:val="0019197F"/>
    <w:rsid w:val="00191AEB"/>
    <w:rsid w:val="00191B1B"/>
    <w:rsid w:val="00191B8C"/>
    <w:rsid w:val="00191BDB"/>
    <w:rsid w:val="00191D54"/>
    <w:rsid w:val="00191DFD"/>
    <w:rsid w:val="00191FCA"/>
    <w:rsid w:val="001920A8"/>
    <w:rsid w:val="0019248E"/>
    <w:rsid w:val="001924D0"/>
    <w:rsid w:val="00192725"/>
    <w:rsid w:val="0019276A"/>
    <w:rsid w:val="00192B2E"/>
    <w:rsid w:val="00192B57"/>
    <w:rsid w:val="00192C01"/>
    <w:rsid w:val="00192D77"/>
    <w:rsid w:val="00192D7D"/>
    <w:rsid w:val="00192E85"/>
    <w:rsid w:val="00193041"/>
    <w:rsid w:val="001930B9"/>
    <w:rsid w:val="0019320D"/>
    <w:rsid w:val="00193416"/>
    <w:rsid w:val="00193456"/>
    <w:rsid w:val="001937D7"/>
    <w:rsid w:val="001938B5"/>
    <w:rsid w:val="00193928"/>
    <w:rsid w:val="00193937"/>
    <w:rsid w:val="0019410D"/>
    <w:rsid w:val="00194643"/>
    <w:rsid w:val="001947A0"/>
    <w:rsid w:val="00194957"/>
    <w:rsid w:val="00194D15"/>
    <w:rsid w:val="00195082"/>
    <w:rsid w:val="0019510B"/>
    <w:rsid w:val="0019520D"/>
    <w:rsid w:val="001953C9"/>
    <w:rsid w:val="0019544B"/>
    <w:rsid w:val="001954A6"/>
    <w:rsid w:val="0019558E"/>
    <w:rsid w:val="001956D7"/>
    <w:rsid w:val="0019578E"/>
    <w:rsid w:val="001957A4"/>
    <w:rsid w:val="00195A28"/>
    <w:rsid w:val="00195C39"/>
    <w:rsid w:val="00195D14"/>
    <w:rsid w:val="0019614A"/>
    <w:rsid w:val="00196324"/>
    <w:rsid w:val="00196326"/>
    <w:rsid w:val="00196350"/>
    <w:rsid w:val="001963C9"/>
    <w:rsid w:val="00196408"/>
    <w:rsid w:val="001964B6"/>
    <w:rsid w:val="00196706"/>
    <w:rsid w:val="001968D4"/>
    <w:rsid w:val="00196A24"/>
    <w:rsid w:val="00196ADA"/>
    <w:rsid w:val="00196AEB"/>
    <w:rsid w:val="00196D29"/>
    <w:rsid w:val="00196D93"/>
    <w:rsid w:val="00196E2B"/>
    <w:rsid w:val="00196E2D"/>
    <w:rsid w:val="00196E61"/>
    <w:rsid w:val="00196EEE"/>
    <w:rsid w:val="001971AF"/>
    <w:rsid w:val="001973D1"/>
    <w:rsid w:val="0019766E"/>
    <w:rsid w:val="00197737"/>
    <w:rsid w:val="00197AA3"/>
    <w:rsid w:val="00197B13"/>
    <w:rsid w:val="00197EFA"/>
    <w:rsid w:val="00197F3E"/>
    <w:rsid w:val="00197F48"/>
    <w:rsid w:val="00197F54"/>
    <w:rsid w:val="00197FCF"/>
    <w:rsid w:val="001A01C7"/>
    <w:rsid w:val="001A03B7"/>
    <w:rsid w:val="001A041F"/>
    <w:rsid w:val="001A0645"/>
    <w:rsid w:val="001A0988"/>
    <w:rsid w:val="001A0AFA"/>
    <w:rsid w:val="001A0E79"/>
    <w:rsid w:val="001A0F5A"/>
    <w:rsid w:val="001A112D"/>
    <w:rsid w:val="001A120B"/>
    <w:rsid w:val="001A1334"/>
    <w:rsid w:val="001A142D"/>
    <w:rsid w:val="001A150F"/>
    <w:rsid w:val="001A157B"/>
    <w:rsid w:val="001A16F7"/>
    <w:rsid w:val="001A17B7"/>
    <w:rsid w:val="001A1919"/>
    <w:rsid w:val="001A1947"/>
    <w:rsid w:val="001A19FB"/>
    <w:rsid w:val="001A1B36"/>
    <w:rsid w:val="001A1F18"/>
    <w:rsid w:val="001A212D"/>
    <w:rsid w:val="001A2358"/>
    <w:rsid w:val="001A2431"/>
    <w:rsid w:val="001A2665"/>
    <w:rsid w:val="001A2B0B"/>
    <w:rsid w:val="001A2BE8"/>
    <w:rsid w:val="001A2D14"/>
    <w:rsid w:val="001A2F59"/>
    <w:rsid w:val="001A36F8"/>
    <w:rsid w:val="001A3706"/>
    <w:rsid w:val="001A3722"/>
    <w:rsid w:val="001A3C38"/>
    <w:rsid w:val="001A3C6C"/>
    <w:rsid w:val="001A3CAD"/>
    <w:rsid w:val="001A3EF8"/>
    <w:rsid w:val="001A4389"/>
    <w:rsid w:val="001A43EA"/>
    <w:rsid w:val="001A4696"/>
    <w:rsid w:val="001A4916"/>
    <w:rsid w:val="001A4BF3"/>
    <w:rsid w:val="001A4C0C"/>
    <w:rsid w:val="001A4C78"/>
    <w:rsid w:val="001A4D1E"/>
    <w:rsid w:val="001A4E34"/>
    <w:rsid w:val="001A526B"/>
    <w:rsid w:val="001A54E0"/>
    <w:rsid w:val="001A54F5"/>
    <w:rsid w:val="001A57E1"/>
    <w:rsid w:val="001A590B"/>
    <w:rsid w:val="001A598E"/>
    <w:rsid w:val="001A61E5"/>
    <w:rsid w:val="001A6C61"/>
    <w:rsid w:val="001A6D0B"/>
    <w:rsid w:val="001A6DC4"/>
    <w:rsid w:val="001A7132"/>
    <w:rsid w:val="001A73F8"/>
    <w:rsid w:val="001A743B"/>
    <w:rsid w:val="001A7651"/>
    <w:rsid w:val="001A780C"/>
    <w:rsid w:val="001A79B1"/>
    <w:rsid w:val="001A7B30"/>
    <w:rsid w:val="001A7CF2"/>
    <w:rsid w:val="001A7E3F"/>
    <w:rsid w:val="001A7F8E"/>
    <w:rsid w:val="001B0247"/>
    <w:rsid w:val="001B03B5"/>
    <w:rsid w:val="001B0586"/>
    <w:rsid w:val="001B0900"/>
    <w:rsid w:val="001B0CD0"/>
    <w:rsid w:val="001B0CE8"/>
    <w:rsid w:val="001B0D43"/>
    <w:rsid w:val="001B0DFD"/>
    <w:rsid w:val="001B0F14"/>
    <w:rsid w:val="001B0F76"/>
    <w:rsid w:val="001B1018"/>
    <w:rsid w:val="001B123F"/>
    <w:rsid w:val="001B13AB"/>
    <w:rsid w:val="001B142A"/>
    <w:rsid w:val="001B14A1"/>
    <w:rsid w:val="001B16E5"/>
    <w:rsid w:val="001B1D36"/>
    <w:rsid w:val="001B1DB9"/>
    <w:rsid w:val="001B1FA1"/>
    <w:rsid w:val="001B2067"/>
    <w:rsid w:val="001B2205"/>
    <w:rsid w:val="001B2729"/>
    <w:rsid w:val="001B2761"/>
    <w:rsid w:val="001B2785"/>
    <w:rsid w:val="001B2A0E"/>
    <w:rsid w:val="001B2A70"/>
    <w:rsid w:val="001B2AA4"/>
    <w:rsid w:val="001B2AC3"/>
    <w:rsid w:val="001B3382"/>
    <w:rsid w:val="001B3457"/>
    <w:rsid w:val="001B353F"/>
    <w:rsid w:val="001B362B"/>
    <w:rsid w:val="001B3939"/>
    <w:rsid w:val="001B397F"/>
    <w:rsid w:val="001B3A61"/>
    <w:rsid w:val="001B3E68"/>
    <w:rsid w:val="001B3ECF"/>
    <w:rsid w:val="001B4167"/>
    <w:rsid w:val="001B4250"/>
    <w:rsid w:val="001B434F"/>
    <w:rsid w:val="001B4527"/>
    <w:rsid w:val="001B4583"/>
    <w:rsid w:val="001B4596"/>
    <w:rsid w:val="001B45F4"/>
    <w:rsid w:val="001B4612"/>
    <w:rsid w:val="001B46BD"/>
    <w:rsid w:val="001B4A23"/>
    <w:rsid w:val="001B4BF3"/>
    <w:rsid w:val="001B4DB7"/>
    <w:rsid w:val="001B509A"/>
    <w:rsid w:val="001B5176"/>
    <w:rsid w:val="001B5354"/>
    <w:rsid w:val="001B5399"/>
    <w:rsid w:val="001B565A"/>
    <w:rsid w:val="001B5E3C"/>
    <w:rsid w:val="001B62A7"/>
    <w:rsid w:val="001B62C8"/>
    <w:rsid w:val="001B6736"/>
    <w:rsid w:val="001B6928"/>
    <w:rsid w:val="001B7087"/>
    <w:rsid w:val="001B70F1"/>
    <w:rsid w:val="001B74C4"/>
    <w:rsid w:val="001C0196"/>
    <w:rsid w:val="001C022C"/>
    <w:rsid w:val="001C04CF"/>
    <w:rsid w:val="001C05BF"/>
    <w:rsid w:val="001C06A2"/>
    <w:rsid w:val="001C07A8"/>
    <w:rsid w:val="001C09C1"/>
    <w:rsid w:val="001C0B91"/>
    <w:rsid w:val="001C0CE9"/>
    <w:rsid w:val="001C0D3F"/>
    <w:rsid w:val="001C0DDF"/>
    <w:rsid w:val="001C0E61"/>
    <w:rsid w:val="001C0E64"/>
    <w:rsid w:val="001C1345"/>
    <w:rsid w:val="001C15B5"/>
    <w:rsid w:val="001C1E73"/>
    <w:rsid w:val="001C2152"/>
    <w:rsid w:val="001C2229"/>
    <w:rsid w:val="001C2435"/>
    <w:rsid w:val="001C2579"/>
    <w:rsid w:val="001C2856"/>
    <w:rsid w:val="001C2BF5"/>
    <w:rsid w:val="001C2C81"/>
    <w:rsid w:val="001C2CA5"/>
    <w:rsid w:val="001C2CB9"/>
    <w:rsid w:val="001C2F91"/>
    <w:rsid w:val="001C3119"/>
    <w:rsid w:val="001C321C"/>
    <w:rsid w:val="001C323E"/>
    <w:rsid w:val="001C3594"/>
    <w:rsid w:val="001C37C8"/>
    <w:rsid w:val="001C3BFB"/>
    <w:rsid w:val="001C3C78"/>
    <w:rsid w:val="001C4525"/>
    <w:rsid w:val="001C466D"/>
    <w:rsid w:val="001C4942"/>
    <w:rsid w:val="001C4947"/>
    <w:rsid w:val="001C49EE"/>
    <w:rsid w:val="001C4AC0"/>
    <w:rsid w:val="001C4BD0"/>
    <w:rsid w:val="001C4CD1"/>
    <w:rsid w:val="001C4EFE"/>
    <w:rsid w:val="001C4FBF"/>
    <w:rsid w:val="001C5108"/>
    <w:rsid w:val="001C529F"/>
    <w:rsid w:val="001C539B"/>
    <w:rsid w:val="001C54E7"/>
    <w:rsid w:val="001C55D9"/>
    <w:rsid w:val="001C5605"/>
    <w:rsid w:val="001C571B"/>
    <w:rsid w:val="001C5887"/>
    <w:rsid w:val="001C5A74"/>
    <w:rsid w:val="001C5A8D"/>
    <w:rsid w:val="001C5C98"/>
    <w:rsid w:val="001C5D66"/>
    <w:rsid w:val="001C6233"/>
    <w:rsid w:val="001C6294"/>
    <w:rsid w:val="001C640C"/>
    <w:rsid w:val="001C6839"/>
    <w:rsid w:val="001C6849"/>
    <w:rsid w:val="001C6909"/>
    <w:rsid w:val="001C6945"/>
    <w:rsid w:val="001C6EF9"/>
    <w:rsid w:val="001C7068"/>
    <w:rsid w:val="001C72C1"/>
    <w:rsid w:val="001C7321"/>
    <w:rsid w:val="001C74DD"/>
    <w:rsid w:val="001C74FC"/>
    <w:rsid w:val="001C760F"/>
    <w:rsid w:val="001C78D4"/>
    <w:rsid w:val="001C7CC6"/>
    <w:rsid w:val="001C7F54"/>
    <w:rsid w:val="001D000D"/>
    <w:rsid w:val="001D00EE"/>
    <w:rsid w:val="001D012D"/>
    <w:rsid w:val="001D0144"/>
    <w:rsid w:val="001D016D"/>
    <w:rsid w:val="001D02A5"/>
    <w:rsid w:val="001D038F"/>
    <w:rsid w:val="001D03D3"/>
    <w:rsid w:val="001D0566"/>
    <w:rsid w:val="001D075A"/>
    <w:rsid w:val="001D088E"/>
    <w:rsid w:val="001D0CF6"/>
    <w:rsid w:val="001D0E54"/>
    <w:rsid w:val="001D12C4"/>
    <w:rsid w:val="001D13CD"/>
    <w:rsid w:val="001D155E"/>
    <w:rsid w:val="001D1791"/>
    <w:rsid w:val="001D1921"/>
    <w:rsid w:val="001D19E8"/>
    <w:rsid w:val="001D19EF"/>
    <w:rsid w:val="001D1A1C"/>
    <w:rsid w:val="001D1CEB"/>
    <w:rsid w:val="001D1EDE"/>
    <w:rsid w:val="001D2071"/>
    <w:rsid w:val="001D21A0"/>
    <w:rsid w:val="001D24D7"/>
    <w:rsid w:val="001D2565"/>
    <w:rsid w:val="001D2A45"/>
    <w:rsid w:val="001D2B7D"/>
    <w:rsid w:val="001D2F3A"/>
    <w:rsid w:val="001D2F90"/>
    <w:rsid w:val="001D3160"/>
    <w:rsid w:val="001D3485"/>
    <w:rsid w:val="001D3759"/>
    <w:rsid w:val="001D37A2"/>
    <w:rsid w:val="001D37A8"/>
    <w:rsid w:val="001D38B8"/>
    <w:rsid w:val="001D38EE"/>
    <w:rsid w:val="001D3A2D"/>
    <w:rsid w:val="001D3EE2"/>
    <w:rsid w:val="001D3EF5"/>
    <w:rsid w:val="001D3F8B"/>
    <w:rsid w:val="001D4338"/>
    <w:rsid w:val="001D4558"/>
    <w:rsid w:val="001D4872"/>
    <w:rsid w:val="001D4C69"/>
    <w:rsid w:val="001D4CD4"/>
    <w:rsid w:val="001D50B3"/>
    <w:rsid w:val="001D51C9"/>
    <w:rsid w:val="001D51EF"/>
    <w:rsid w:val="001D560A"/>
    <w:rsid w:val="001D5719"/>
    <w:rsid w:val="001D589E"/>
    <w:rsid w:val="001D59EF"/>
    <w:rsid w:val="001D5B5F"/>
    <w:rsid w:val="001D5C72"/>
    <w:rsid w:val="001D5CB1"/>
    <w:rsid w:val="001D65E7"/>
    <w:rsid w:val="001D6DA0"/>
    <w:rsid w:val="001D7082"/>
    <w:rsid w:val="001D73EF"/>
    <w:rsid w:val="001D7866"/>
    <w:rsid w:val="001D7B19"/>
    <w:rsid w:val="001D7C9C"/>
    <w:rsid w:val="001D7DF9"/>
    <w:rsid w:val="001D7F8A"/>
    <w:rsid w:val="001E0229"/>
    <w:rsid w:val="001E04B9"/>
    <w:rsid w:val="001E04E1"/>
    <w:rsid w:val="001E0564"/>
    <w:rsid w:val="001E058F"/>
    <w:rsid w:val="001E07E1"/>
    <w:rsid w:val="001E07F9"/>
    <w:rsid w:val="001E0933"/>
    <w:rsid w:val="001E0AF9"/>
    <w:rsid w:val="001E0B86"/>
    <w:rsid w:val="001E0E5A"/>
    <w:rsid w:val="001E100F"/>
    <w:rsid w:val="001E1010"/>
    <w:rsid w:val="001E1135"/>
    <w:rsid w:val="001E133C"/>
    <w:rsid w:val="001E1749"/>
    <w:rsid w:val="001E1C2A"/>
    <w:rsid w:val="001E1D50"/>
    <w:rsid w:val="001E1D5D"/>
    <w:rsid w:val="001E2067"/>
    <w:rsid w:val="001E20D5"/>
    <w:rsid w:val="001E212E"/>
    <w:rsid w:val="001E2224"/>
    <w:rsid w:val="001E224B"/>
    <w:rsid w:val="001E2529"/>
    <w:rsid w:val="001E28B3"/>
    <w:rsid w:val="001E2AEF"/>
    <w:rsid w:val="001E2B83"/>
    <w:rsid w:val="001E2DF7"/>
    <w:rsid w:val="001E307D"/>
    <w:rsid w:val="001E3170"/>
    <w:rsid w:val="001E32BB"/>
    <w:rsid w:val="001E344B"/>
    <w:rsid w:val="001E34E2"/>
    <w:rsid w:val="001E3617"/>
    <w:rsid w:val="001E3801"/>
    <w:rsid w:val="001E39E7"/>
    <w:rsid w:val="001E3E2E"/>
    <w:rsid w:val="001E3FF3"/>
    <w:rsid w:val="001E4005"/>
    <w:rsid w:val="001E42A9"/>
    <w:rsid w:val="001E47E1"/>
    <w:rsid w:val="001E4A26"/>
    <w:rsid w:val="001E4F09"/>
    <w:rsid w:val="001E50FC"/>
    <w:rsid w:val="001E5110"/>
    <w:rsid w:val="001E53F2"/>
    <w:rsid w:val="001E5488"/>
    <w:rsid w:val="001E54B4"/>
    <w:rsid w:val="001E57CA"/>
    <w:rsid w:val="001E5B9A"/>
    <w:rsid w:val="001E5C0F"/>
    <w:rsid w:val="001E5D2A"/>
    <w:rsid w:val="001E5ECA"/>
    <w:rsid w:val="001E5F9A"/>
    <w:rsid w:val="001E6041"/>
    <w:rsid w:val="001E60CF"/>
    <w:rsid w:val="001E635C"/>
    <w:rsid w:val="001E6849"/>
    <w:rsid w:val="001E69C1"/>
    <w:rsid w:val="001E6D60"/>
    <w:rsid w:val="001E6D86"/>
    <w:rsid w:val="001E6D92"/>
    <w:rsid w:val="001E7009"/>
    <w:rsid w:val="001E732D"/>
    <w:rsid w:val="001E764A"/>
    <w:rsid w:val="001E7733"/>
    <w:rsid w:val="001E78F9"/>
    <w:rsid w:val="001E7D82"/>
    <w:rsid w:val="001E7EDD"/>
    <w:rsid w:val="001F02F4"/>
    <w:rsid w:val="001F0443"/>
    <w:rsid w:val="001F08C7"/>
    <w:rsid w:val="001F0CA1"/>
    <w:rsid w:val="001F0E30"/>
    <w:rsid w:val="001F0F12"/>
    <w:rsid w:val="001F0FC4"/>
    <w:rsid w:val="001F109B"/>
    <w:rsid w:val="001F11D7"/>
    <w:rsid w:val="001F1252"/>
    <w:rsid w:val="001F1488"/>
    <w:rsid w:val="001F158D"/>
    <w:rsid w:val="001F16DD"/>
    <w:rsid w:val="001F17BF"/>
    <w:rsid w:val="001F184E"/>
    <w:rsid w:val="001F197B"/>
    <w:rsid w:val="001F19D9"/>
    <w:rsid w:val="001F1D89"/>
    <w:rsid w:val="001F1E45"/>
    <w:rsid w:val="001F1E85"/>
    <w:rsid w:val="001F216A"/>
    <w:rsid w:val="001F21A8"/>
    <w:rsid w:val="001F2959"/>
    <w:rsid w:val="001F2A2C"/>
    <w:rsid w:val="001F2AA5"/>
    <w:rsid w:val="001F2D47"/>
    <w:rsid w:val="001F2ECF"/>
    <w:rsid w:val="001F356E"/>
    <w:rsid w:val="001F35AD"/>
    <w:rsid w:val="001F379A"/>
    <w:rsid w:val="001F37C9"/>
    <w:rsid w:val="001F3CC7"/>
    <w:rsid w:val="001F40D3"/>
    <w:rsid w:val="001F429D"/>
    <w:rsid w:val="001F44B5"/>
    <w:rsid w:val="001F45F6"/>
    <w:rsid w:val="001F4615"/>
    <w:rsid w:val="001F4659"/>
    <w:rsid w:val="001F4837"/>
    <w:rsid w:val="001F498C"/>
    <w:rsid w:val="001F4DDE"/>
    <w:rsid w:val="001F5292"/>
    <w:rsid w:val="001F5703"/>
    <w:rsid w:val="001F5803"/>
    <w:rsid w:val="001F5E43"/>
    <w:rsid w:val="001F5F17"/>
    <w:rsid w:val="001F62A6"/>
    <w:rsid w:val="001F6BAE"/>
    <w:rsid w:val="001F6DED"/>
    <w:rsid w:val="001F6EE4"/>
    <w:rsid w:val="001F6F01"/>
    <w:rsid w:val="001F7069"/>
    <w:rsid w:val="001F7263"/>
    <w:rsid w:val="001F7288"/>
    <w:rsid w:val="001F72EA"/>
    <w:rsid w:val="001F747C"/>
    <w:rsid w:val="001F7569"/>
    <w:rsid w:val="001F78F1"/>
    <w:rsid w:val="001F7DE2"/>
    <w:rsid w:val="00200018"/>
    <w:rsid w:val="00200295"/>
    <w:rsid w:val="002005CB"/>
    <w:rsid w:val="002007DF"/>
    <w:rsid w:val="00200852"/>
    <w:rsid w:val="0020092B"/>
    <w:rsid w:val="00200D72"/>
    <w:rsid w:val="00200DB2"/>
    <w:rsid w:val="002012BA"/>
    <w:rsid w:val="0020131A"/>
    <w:rsid w:val="002015AD"/>
    <w:rsid w:val="002015FA"/>
    <w:rsid w:val="00201711"/>
    <w:rsid w:val="0020180E"/>
    <w:rsid w:val="00201866"/>
    <w:rsid w:val="00201923"/>
    <w:rsid w:val="002019F4"/>
    <w:rsid w:val="00201AC4"/>
    <w:rsid w:val="00201B4A"/>
    <w:rsid w:val="00201C58"/>
    <w:rsid w:val="00202326"/>
    <w:rsid w:val="00202342"/>
    <w:rsid w:val="002024B4"/>
    <w:rsid w:val="002025AD"/>
    <w:rsid w:val="002028BD"/>
    <w:rsid w:val="00202B21"/>
    <w:rsid w:val="00202B62"/>
    <w:rsid w:val="00202D33"/>
    <w:rsid w:val="00202F1E"/>
    <w:rsid w:val="002030F2"/>
    <w:rsid w:val="00203192"/>
    <w:rsid w:val="002031CF"/>
    <w:rsid w:val="002032AE"/>
    <w:rsid w:val="0020333C"/>
    <w:rsid w:val="00203374"/>
    <w:rsid w:val="0020377A"/>
    <w:rsid w:val="00203851"/>
    <w:rsid w:val="002038CA"/>
    <w:rsid w:val="0020390C"/>
    <w:rsid w:val="00203ADD"/>
    <w:rsid w:val="00203BF9"/>
    <w:rsid w:val="00203D55"/>
    <w:rsid w:val="00203E2F"/>
    <w:rsid w:val="0020403D"/>
    <w:rsid w:val="002041EB"/>
    <w:rsid w:val="0020428F"/>
    <w:rsid w:val="002042D2"/>
    <w:rsid w:val="002044AF"/>
    <w:rsid w:val="002044BC"/>
    <w:rsid w:val="00204734"/>
    <w:rsid w:val="0020493B"/>
    <w:rsid w:val="00204A15"/>
    <w:rsid w:val="0020500E"/>
    <w:rsid w:val="002050FC"/>
    <w:rsid w:val="0020526D"/>
    <w:rsid w:val="0020563F"/>
    <w:rsid w:val="002056A0"/>
    <w:rsid w:val="00205A72"/>
    <w:rsid w:val="00205CC3"/>
    <w:rsid w:val="00205E01"/>
    <w:rsid w:val="00205F85"/>
    <w:rsid w:val="002061A2"/>
    <w:rsid w:val="002063CE"/>
    <w:rsid w:val="00206936"/>
    <w:rsid w:val="002069D5"/>
    <w:rsid w:val="0020743C"/>
    <w:rsid w:val="00207A14"/>
    <w:rsid w:val="00207C09"/>
    <w:rsid w:val="00207C34"/>
    <w:rsid w:val="00207D2D"/>
    <w:rsid w:val="00207F9C"/>
    <w:rsid w:val="00207FC5"/>
    <w:rsid w:val="00207FE8"/>
    <w:rsid w:val="002102B4"/>
    <w:rsid w:val="002102DB"/>
    <w:rsid w:val="00210830"/>
    <w:rsid w:val="0021099E"/>
    <w:rsid w:val="00210BBF"/>
    <w:rsid w:val="00210E20"/>
    <w:rsid w:val="00210E3D"/>
    <w:rsid w:val="0021123B"/>
    <w:rsid w:val="0021159B"/>
    <w:rsid w:val="0021198D"/>
    <w:rsid w:val="00211B5B"/>
    <w:rsid w:val="00211E15"/>
    <w:rsid w:val="00211EAD"/>
    <w:rsid w:val="00211F0E"/>
    <w:rsid w:val="002125C2"/>
    <w:rsid w:val="002127EC"/>
    <w:rsid w:val="00212867"/>
    <w:rsid w:val="002128FD"/>
    <w:rsid w:val="002129C0"/>
    <w:rsid w:val="00212A2B"/>
    <w:rsid w:val="00212AC7"/>
    <w:rsid w:val="00212C08"/>
    <w:rsid w:val="00212E56"/>
    <w:rsid w:val="00212F9B"/>
    <w:rsid w:val="0021322A"/>
    <w:rsid w:val="00213254"/>
    <w:rsid w:val="002134DC"/>
    <w:rsid w:val="00213650"/>
    <w:rsid w:val="00213668"/>
    <w:rsid w:val="00213A61"/>
    <w:rsid w:val="00213DD8"/>
    <w:rsid w:val="00213F0F"/>
    <w:rsid w:val="00214322"/>
    <w:rsid w:val="002145A3"/>
    <w:rsid w:val="002148EC"/>
    <w:rsid w:val="0021497C"/>
    <w:rsid w:val="00214CC7"/>
    <w:rsid w:val="00214E86"/>
    <w:rsid w:val="00215166"/>
    <w:rsid w:val="00215499"/>
    <w:rsid w:val="0021565E"/>
    <w:rsid w:val="002158D5"/>
    <w:rsid w:val="00215A06"/>
    <w:rsid w:val="00215BF3"/>
    <w:rsid w:val="00215C1D"/>
    <w:rsid w:val="00215DE2"/>
    <w:rsid w:val="002161C1"/>
    <w:rsid w:val="00216302"/>
    <w:rsid w:val="002163C3"/>
    <w:rsid w:val="00216492"/>
    <w:rsid w:val="002164DB"/>
    <w:rsid w:val="002165E9"/>
    <w:rsid w:val="00216832"/>
    <w:rsid w:val="0021684A"/>
    <w:rsid w:val="00216A46"/>
    <w:rsid w:val="00216E06"/>
    <w:rsid w:val="00216E62"/>
    <w:rsid w:val="00216EE2"/>
    <w:rsid w:val="00217471"/>
    <w:rsid w:val="0021768C"/>
    <w:rsid w:val="002176CF"/>
    <w:rsid w:val="00217948"/>
    <w:rsid w:val="002179EE"/>
    <w:rsid w:val="00217B84"/>
    <w:rsid w:val="00217C1D"/>
    <w:rsid w:val="00217CCD"/>
    <w:rsid w:val="00217E35"/>
    <w:rsid w:val="00217ECF"/>
    <w:rsid w:val="00217FE5"/>
    <w:rsid w:val="00220048"/>
    <w:rsid w:val="002200DC"/>
    <w:rsid w:val="0022027C"/>
    <w:rsid w:val="002202E0"/>
    <w:rsid w:val="002203BB"/>
    <w:rsid w:val="00220855"/>
    <w:rsid w:val="002208A7"/>
    <w:rsid w:val="00220A57"/>
    <w:rsid w:val="00220B17"/>
    <w:rsid w:val="00220BB3"/>
    <w:rsid w:val="00220BBA"/>
    <w:rsid w:val="002211D7"/>
    <w:rsid w:val="0022125E"/>
    <w:rsid w:val="00221411"/>
    <w:rsid w:val="00221462"/>
    <w:rsid w:val="002214E6"/>
    <w:rsid w:val="00221731"/>
    <w:rsid w:val="00221774"/>
    <w:rsid w:val="002217EC"/>
    <w:rsid w:val="00221CED"/>
    <w:rsid w:val="00221D00"/>
    <w:rsid w:val="00221EF2"/>
    <w:rsid w:val="0022209A"/>
    <w:rsid w:val="002224C3"/>
    <w:rsid w:val="0022263A"/>
    <w:rsid w:val="00222BB4"/>
    <w:rsid w:val="00222DD2"/>
    <w:rsid w:val="00222EB8"/>
    <w:rsid w:val="002230C2"/>
    <w:rsid w:val="00223306"/>
    <w:rsid w:val="002233D9"/>
    <w:rsid w:val="00223708"/>
    <w:rsid w:val="002238D3"/>
    <w:rsid w:val="00223EC8"/>
    <w:rsid w:val="0022409E"/>
    <w:rsid w:val="00224104"/>
    <w:rsid w:val="002243C4"/>
    <w:rsid w:val="002248EA"/>
    <w:rsid w:val="00224B4F"/>
    <w:rsid w:val="00224BC8"/>
    <w:rsid w:val="00224BE7"/>
    <w:rsid w:val="00224C74"/>
    <w:rsid w:val="00224E65"/>
    <w:rsid w:val="00224F69"/>
    <w:rsid w:val="0022529F"/>
    <w:rsid w:val="00225306"/>
    <w:rsid w:val="00225BA2"/>
    <w:rsid w:val="00225DA5"/>
    <w:rsid w:val="00225F5B"/>
    <w:rsid w:val="00226021"/>
    <w:rsid w:val="00226252"/>
    <w:rsid w:val="002264F6"/>
    <w:rsid w:val="0022673C"/>
    <w:rsid w:val="00226931"/>
    <w:rsid w:val="00226A71"/>
    <w:rsid w:val="00226AA4"/>
    <w:rsid w:val="00226BDE"/>
    <w:rsid w:val="00227013"/>
    <w:rsid w:val="00227200"/>
    <w:rsid w:val="0022799D"/>
    <w:rsid w:val="00227C6B"/>
    <w:rsid w:val="00227C7E"/>
    <w:rsid w:val="00227E9C"/>
    <w:rsid w:val="00227F90"/>
    <w:rsid w:val="002301BF"/>
    <w:rsid w:val="00230206"/>
    <w:rsid w:val="002303E0"/>
    <w:rsid w:val="0023041E"/>
    <w:rsid w:val="002304AA"/>
    <w:rsid w:val="00230688"/>
    <w:rsid w:val="00230896"/>
    <w:rsid w:val="00230C82"/>
    <w:rsid w:val="00230DE5"/>
    <w:rsid w:val="00231135"/>
    <w:rsid w:val="00231267"/>
    <w:rsid w:val="00231521"/>
    <w:rsid w:val="00231599"/>
    <w:rsid w:val="00231724"/>
    <w:rsid w:val="00231794"/>
    <w:rsid w:val="002317B8"/>
    <w:rsid w:val="00231803"/>
    <w:rsid w:val="00231B59"/>
    <w:rsid w:val="00231F12"/>
    <w:rsid w:val="002320F7"/>
    <w:rsid w:val="0023225F"/>
    <w:rsid w:val="00232675"/>
    <w:rsid w:val="00232777"/>
    <w:rsid w:val="00232991"/>
    <w:rsid w:val="00232AE2"/>
    <w:rsid w:val="00232F0E"/>
    <w:rsid w:val="0023328F"/>
    <w:rsid w:val="00233319"/>
    <w:rsid w:val="00233D7C"/>
    <w:rsid w:val="00233EB0"/>
    <w:rsid w:val="00234191"/>
    <w:rsid w:val="00234603"/>
    <w:rsid w:val="00234660"/>
    <w:rsid w:val="002347AA"/>
    <w:rsid w:val="002347DB"/>
    <w:rsid w:val="002347EB"/>
    <w:rsid w:val="00234901"/>
    <w:rsid w:val="00234A53"/>
    <w:rsid w:val="00234BDB"/>
    <w:rsid w:val="00234C2B"/>
    <w:rsid w:val="00234E66"/>
    <w:rsid w:val="00235438"/>
    <w:rsid w:val="002354AE"/>
    <w:rsid w:val="002356BD"/>
    <w:rsid w:val="00235839"/>
    <w:rsid w:val="0023583E"/>
    <w:rsid w:val="00235B0B"/>
    <w:rsid w:val="00235B8B"/>
    <w:rsid w:val="00235D9D"/>
    <w:rsid w:val="002360C1"/>
    <w:rsid w:val="002361F4"/>
    <w:rsid w:val="00236438"/>
    <w:rsid w:val="00236498"/>
    <w:rsid w:val="002364B3"/>
    <w:rsid w:val="0023655F"/>
    <w:rsid w:val="00236789"/>
    <w:rsid w:val="00237367"/>
    <w:rsid w:val="0023736E"/>
    <w:rsid w:val="002376D5"/>
    <w:rsid w:val="00237821"/>
    <w:rsid w:val="00237A5D"/>
    <w:rsid w:val="00237CC1"/>
    <w:rsid w:val="00237F40"/>
    <w:rsid w:val="00240226"/>
    <w:rsid w:val="002403EF"/>
    <w:rsid w:val="00240510"/>
    <w:rsid w:val="0024080D"/>
    <w:rsid w:val="0024098B"/>
    <w:rsid w:val="00240AB3"/>
    <w:rsid w:val="00240B82"/>
    <w:rsid w:val="00240E01"/>
    <w:rsid w:val="0024136B"/>
    <w:rsid w:val="00241899"/>
    <w:rsid w:val="002419FC"/>
    <w:rsid w:val="00241A1B"/>
    <w:rsid w:val="00241AB8"/>
    <w:rsid w:val="00241E8D"/>
    <w:rsid w:val="00242189"/>
    <w:rsid w:val="002423C2"/>
    <w:rsid w:val="00242427"/>
    <w:rsid w:val="002426D2"/>
    <w:rsid w:val="002428F6"/>
    <w:rsid w:val="00242975"/>
    <w:rsid w:val="002429F3"/>
    <w:rsid w:val="00242D54"/>
    <w:rsid w:val="00242DCD"/>
    <w:rsid w:val="00242F4E"/>
    <w:rsid w:val="00243540"/>
    <w:rsid w:val="00243577"/>
    <w:rsid w:val="002437FE"/>
    <w:rsid w:val="002438AA"/>
    <w:rsid w:val="00243921"/>
    <w:rsid w:val="00243960"/>
    <w:rsid w:val="002439F1"/>
    <w:rsid w:val="00243CF1"/>
    <w:rsid w:val="00243EA6"/>
    <w:rsid w:val="0024459C"/>
    <w:rsid w:val="0024461B"/>
    <w:rsid w:val="002446AA"/>
    <w:rsid w:val="00244ABE"/>
    <w:rsid w:val="00244E2D"/>
    <w:rsid w:val="00244ED5"/>
    <w:rsid w:val="00244F30"/>
    <w:rsid w:val="00244FB1"/>
    <w:rsid w:val="00245291"/>
    <w:rsid w:val="00245473"/>
    <w:rsid w:val="0024552E"/>
    <w:rsid w:val="00245A19"/>
    <w:rsid w:val="00245A43"/>
    <w:rsid w:val="00245AC8"/>
    <w:rsid w:val="00245D3F"/>
    <w:rsid w:val="00245E2F"/>
    <w:rsid w:val="00245E38"/>
    <w:rsid w:val="00245E8D"/>
    <w:rsid w:val="00246018"/>
    <w:rsid w:val="0024602F"/>
    <w:rsid w:val="0024616A"/>
    <w:rsid w:val="002462A8"/>
    <w:rsid w:val="00246319"/>
    <w:rsid w:val="00246454"/>
    <w:rsid w:val="00246549"/>
    <w:rsid w:val="0024673D"/>
    <w:rsid w:val="00246AC7"/>
    <w:rsid w:val="00246AF1"/>
    <w:rsid w:val="00246C70"/>
    <w:rsid w:val="00246CB4"/>
    <w:rsid w:val="00247127"/>
    <w:rsid w:val="002475E0"/>
    <w:rsid w:val="00247A05"/>
    <w:rsid w:val="00247A8C"/>
    <w:rsid w:val="00247B15"/>
    <w:rsid w:val="002504D9"/>
    <w:rsid w:val="00250605"/>
    <w:rsid w:val="00250A7C"/>
    <w:rsid w:val="00250ACA"/>
    <w:rsid w:val="00250C96"/>
    <w:rsid w:val="00250D10"/>
    <w:rsid w:val="00250D21"/>
    <w:rsid w:val="00250E2E"/>
    <w:rsid w:val="00251001"/>
    <w:rsid w:val="00251159"/>
    <w:rsid w:val="002512A8"/>
    <w:rsid w:val="00251438"/>
    <w:rsid w:val="002515A1"/>
    <w:rsid w:val="002516BF"/>
    <w:rsid w:val="002516D0"/>
    <w:rsid w:val="0025188B"/>
    <w:rsid w:val="002518EB"/>
    <w:rsid w:val="002519F5"/>
    <w:rsid w:val="00251C13"/>
    <w:rsid w:val="00251D2A"/>
    <w:rsid w:val="00251D86"/>
    <w:rsid w:val="00251F33"/>
    <w:rsid w:val="0025201F"/>
    <w:rsid w:val="00252157"/>
    <w:rsid w:val="00252168"/>
    <w:rsid w:val="002521BF"/>
    <w:rsid w:val="002522BA"/>
    <w:rsid w:val="0025230D"/>
    <w:rsid w:val="00252364"/>
    <w:rsid w:val="0025242D"/>
    <w:rsid w:val="00252572"/>
    <w:rsid w:val="002527B8"/>
    <w:rsid w:val="00252807"/>
    <w:rsid w:val="00252DE6"/>
    <w:rsid w:val="00252E4F"/>
    <w:rsid w:val="00253830"/>
    <w:rsid w:val="00253B5F"/>
    <w:rsid w:val="00253B92"/>
    <w:rsid w:val="00253BB0"/>
    <w:rsid w:val="00253F24"/>
    <w:rsid w:val="00254223"/>
    <w:rsid w:val="00254484"/>
    <w:rsid w:val="002544FF"/>
    <w:rsid w:val="00254A7A"/>
    <w:rsid w:val="00254ABD"/>
    <w:rsid w:val="00254C0A"/>
    <w:rsid w:val="00255120"/>
    <w:rsid w:val="0025530A"/>
    <w:rsid w:val="0025542C"/>
    <w:rsid w:val="0025547A"/>
    <w:rsid w:val="002555AE"/>
    <w:rsid w:val="002555B9"/>
    <w:rsid w:val="00255711"/>
    <w:rsid w:val="00255862"/>
    <w:rsid w:val="002558B4"/>
    <w:rsid w:val="0025595A"/>
    <w:rsid w:val="002559C0"/>
    <w:rsid w:val="00255B82"/>
    <w:rsid w:val="00255BE1"/>
    <w:rsid w:val="00255C94"/>
    <w:rsid w:val="00255EFB"/>
    <w:rsid w:val="00256098"/>
    <w:rsid w:val="00256268"/>
    <w:rsid w:val="0025663A"/>
    <w:rsid w:val="00256983"/>
    <w:rsid w:val="0025699F"/>
    <w:rsid w:val="00256CC9"/>
    <w:rsid w:val="00256D7F"/>
    <w:rsid w:val="00257143"/>
    <w:rsid w:val="002571CD"/>
    <w:rsid w:val="00257332"/>
    <w:rsid w:val="002573DE"/>
    <w:rsid w:val="0025759C"/>
    <w:rsid w:val="002576E0"/>
    <w:rsid w:val="00257B46"/>
    <w:rsid w:val="00257D66"/>
    <w:rsid w:val="00257D8E"/>
    <w:rsid w:val="00257E47"/>
    <w:rsid w:val="00257F3B"/>
    <w:rsid w:val="0026036A"/>
    <w:rsid w:val="00260604"/>
    <w:rsid w:val="002606A1"/>
    <w:rsid w:val="0026077B"/>
    <w:rsid w:val="00260911"/>
    <w:rsid w:val="00261188"/>
    <w:rsid w:val="00261357"/>
    <w:rsid w:val="002613FE"/>
    <w:rsid w:val="00261533"/>
    <w:rsid w:val="00261616"/>
    <w:rsid w:val="00261960"/>
    <w:rsid w:val="00261C3C"/>
    <w:rsid w:val="00261E05"/>
    <w:rsid w:val="00262115"/>
    <w:rsid w:val="0026248A"/>
    <w:rsid w:val="002626E8"/>
    <w:rsid w:val="0026296D"/>
    <w:rsid w:val="00262A09"/>
    <w:rsid w:val="00262AAC"/>
    <w:rsid w:val="00262BDB"/>
    <w:rsid w:val="00263324"/>
    <w:rsid w:val="002636B0"/>
    <w:rsid w:val="0026373D"/>
    <w:rsid w:val="0026375E"/>
    <w:rsid w:val="00263777"/>
    <w:rsid w:val="00263AB6"/>
    <w:rsid w:val="00263C8B"/>
    <w:rsid w:val="00263D87"/>
    <w:rsid w:val="00263E11"/>
    <w:rsid w:val="0026488C"/>
    <w:rsid w:val="002648DC"/>
    <w:rsid w:val="002649B0"/>
    <w:rsid w:val="00264A14"/>
    <w:rsid w:val="00264D0D"/>
    <w:rsid w:val="00264D94"/>
    <w:rsid w:val="00264F0D"/>
    <w:rsid w:val="00264FEF"/>
    <w:rsid w:val="002650F0"/>
    <w:rsid w:val="00265542"/>
    <w:rsid w:val="002655E9"/>
    <w:rsid w:val="0026562D"/>
    <w:rsid w:val="0026563F"/>
    <w:rsid w:val="002658D1"/>
    <w:rsid w:val="00265955"/>
    <w:rsid w:val="002659FC"/>
    <w:rsid w:val="00265C5C"/>
    <w:rsid w:val="00265CF8"/>
    <w:rsid w:val="00265EEC"/>
    <w:rsid w:val="0026607F"/>
    <w:rsid w:val="002660A7"/>
    <w:rsid w:val="0026612C"/>
    <w:rsid w:val="00266278"/>
    <w:rsid w:val="0026642D"/>
    <w:rsid w:val="00266476"/>
    <w:rsid w:val="0026655C"/>
    <w:rsid w:val="0026656F"/>
    <w:rsid w:val="002665A5"/>
    <w:rsid w:val="00266694"/>
    <w:rsid w:val="00266BFD"/>
    <w:rsid w:val="00266D73"/>
    <w:rsid w:val="00266E42"/>
    <w:rsid w:val="00266EA3"/>
    <w:rsid w:val="00267064"/>
    <w:rsid w:val="00267120"/>
    <w:rsid w:val="00267289"/>
    <w:rsid w:val="0026742C"/>
    <w:rsid w:val="002674A5"/>
    <w:rsid w:val="002675F8"/>
    <w:rsid w:val="00267757"/>
    <w:rsid w:val="00267833"/>
    <w:rsid w:val="00267B51"/>
    <w:rsid w:val="00267B67"/>
    <w:rsid w:val="00267C96"/>
    <w:rsid w:val="00267CBB"/>
    <w:rsid w:val="00267DCE"/>
    <w:rsid w:val="00267FCC"/>
    <w:rsid w:val="0027004A"/>
    <w:rsid w:val="0027022B"/>
    <w:rsid w:val="002702A9"/>
    <w:rsid w:val="00270381"/>
    <w:rsid w:val="002707BA"/>
    <w:rsid w:val="00270840"/>
    <w:rsid w:val="00270B08"/>
    <w:rsid w:val="00270B6B"/>
    <w:rsid w:val="00270CB6"/>
    <w:rsid w:val="00270DEE"/>
    <w:rsid w:val="00270EDA"/>
    <w:rsid w:val="00270F6F"/>
    <w:rsid w:val="00270FCD"/>
    <w:rsid w:val="0027109B"/>
    <w:rsid w:val="002715B8"/>
    <w:rsid w:val="002716E2"/>
    <w:rsid w:val="002717BE"/>
    <w:rsid w:val="00271CB9"/>
    <w:rsid w:val="00271CDB"/>
    <w:rsid w:val="002720A8"/>
    <w:rsid w:val="002722CE"/>
    <w:rsid w:val="002723C2"/>
    <w:rsid w:val="00272611"/>
    <w:rsid w:val="002727AE"/>
    <w:rsid w:val="00272C2F"/>
    <w:rsid w:val="00272D7D"/>
    <w:rsid w:val="00272DC2"/>
    <w:rsid w:val="00272EBA"/>
    <w:rsid w:val="002732A5"/>
    <w:rsid w:val="00273514"/>
    <w:rsid w:val="002736ED"/>
    <w:rsid w:val="0027392B"/>
    <w:rsid w:val="0027397D"/>
    <w:rsid w:val="00273A81"/>
    <w:rsid w:val="00273D38"/>
    <w:rsid w:val="00273D86"/>
    <w:rsid w:val="00273F1D"/>
    <w:rsid w:val="0027424D"/>
    <w:rsid w:val="002745B1"/>
    <w:rsid w:val="0027474E"/>
    <w:rsid w:val="00274B03"/>
    <w:rsid w:val="00274C51"/>
    <w:rsid w:val="00274D65"/>
    <w:rsid w:val="00275024"/>
    <w:rsid w:val="0027540F"/>
    <w:rsid w:val="00275783"/>
    <w:rsid w:val="002758E2"/>
    <w:rsid w:val="00275B2E"/>
    <w:rsid w:val="00275C7F"/>
    <w:rsid w:val="00275CBF"/>
    <w:rsid w:val="00275DA7"/>
    <w:rsid w:val="00275E55"/>
    <w:rsid w:val="00275ED0"/>
    <w:rsid w:val="002760C5"/>
    <w:rsid w:val="00276509"/>
    <w:rsid w:val="0027656D"/>
    <w:rsid w:val="00276818"/>
    <w:rsid w:val="00276B65"/>
    <w:rsid w:val="00276C26"/>
    <w:rsid w:val="00276CA4"/>
    <w:rsid w:val="00276E51"/>
    <w:rsid w:val="00276E68"/>
    <w:rsid w:val="00276F8C"/>
    <w:rsid w:val="00276FD3"/>
    <w:rsid w:val="0027706C"/>
    <w:rsid w:val="002770D9"/>
    <w:rsid w:val="002775C4"/>
    <w:rsid w:val="0027767B"/>
    <w:rsid w:val="00277927"/>
    <w:rsid w:val="0027795B"/>
    <w:rsid w:val="00277A28"/>
    <w:rsid w:val="00277B9C"/>
    <w:rsid w:val="00277D68"/>
    <w:rsid w:val="00277E35"/>
    <w:rsid w:val="002801DE"/>
    <w:rsid w:val="002803A6"/>
    <w:rsid w:val="00280711"/>
    <w:rsid w:val="00280BA4"/>
    <w:rsid w:val="00280C2C"/>
    <w:rsid w:val="00280CE1"/>
    <w:rsid w:val="00280DB5"/>
    <w:rsid w:val="00280F21"/>
    <w:rsid w:val="00281083"/>
    <w:rsid w:val="002812BA"/>
    <w:rsid w:val="00281426"/>
    <w:rsid w:val="00281514"/>
    <w:rsid w:val="002817CA"/>
    <w:rsid w:val="0028181C"/>
    <w:rsid w:val="00281997"/>
    <w:rsid w:val="00281C68"/>
    <w:rsid w:val="00281DB6"/>
    <w:rsid w:val="00281EB2"/>
    <w:rsid w:val="0028222B"/>
    <w:rsid w:val="00282707"/>
    <w:rsid w:val="00282899"/>
    <w:rsid w:val="00282922"/>
    <w:rsid w:val="00282F2F"/>
    <w:rsid w:val="0028300B"/>
    <w:rsid w:val="0028313E"/>
    <w:rsid w:val="0028315B"/>
    <w:rsid w:val="00283202"/>
    <w:rsid w:val="002832AD"/>
    <w:rsid w:val="002832F1"/>
    <w:rsid w:val="0028336A"/>
    <w:rsid w:val="002833AF"/>
    <w:rsid w:val="00283457"/>
    <w:rsid w:val="00283556"/>
    <w:rsid w:val="002835B8"/>
    <w:rsid w:val="0028361B"/>
    <w:rsid w:val="00283658"/>
    <w:rsid w:val="002838EA"/>
    <w:rsid w:val="00283BE7"/>
    <w:rsid w:val="00283DFC"/>
    <w:rsid w:val="00283F46"/>
    <w:rsid w:val="00284143"/>
    <w:rsid w:val="002841E2"/>
    <w:rsid w:val="002843C5"/>
    <w:rsid w:val="00284516"/>
    <w:rsid w:val="00284681"/>
    <w:rsid w:val="00284803"/>
    <w:rsid w:val="002848F2"/>
    <w:rsid w:val="00284DF7"/>
    <w:rsid w:val="002853D1"/>
    <w:rsid w:val="0028562D"/>
    <w:rsid w:val="0028565E"/>
    <w:rsid w:val="00285CA2"/>
    <w:rsid w:val="00285D0E"/>
    <w:rsid w:val="002860D4"/>
    <w:rsid w:val="002860EE"/>
    <w:rsid w:val="002862CC"/>
    <w:rsid w:val="002863AE"/>
    <w:rsid w:val="0028679E"/>
    <w:rsid w:val="002867CE"/>
    <w:rsid w:val="00286830"/>
    <w:rsid w:val="00286900"/>
    <w:rsid w:val="00286B4E"/>
    <w:rsid w:val="00286BE7"/>
    <w:rsid w:val="00286C77"/>
    <w:rsid w:val="00286E69"/>
    <w:rsid w:val="0028723C"/>
    <w:rsid w:val="002872F5"/>
    <w:rsid w:val="0028737D"/>
    <w:rsid w:val="00287556"/>
    <w:rsid w:val="0028759D"/>
    <w:rsid w:val="0028770D"/>
    <w:rsid w:val="0028786B"/>
    <w:rsid w:val="00287ABC"/>
    <w:rsid w:val="00287CA4"/>
    <w:rsid w:val="00287DA6"/>
    <w:rsid w:val="00290070"/>
    <w:rsid w:val="00290320"/>
    <w:rsid w:val="0029047B"/>
    <w:rsid w:val="002904E6"/>
    <w:rsid w:val="002905BD"/>
    <w:rsid w:val="00290756"/>
    <w:rsid w:val="002908CC"/>
    <w:rsid w:val="002908D8"/>
    <w:rsid w:val="00290A14"/>
    <w:rsid w:val="00290A45"/>
    <w:rsid w:val="00290A55"/>
    <w:rsid w:val="00290AD3"/>
    <w:rsid w:val="00290C1F"/>
    <w:rsid w:val="00290D31"/>
    <w:rsid w:val="00290DE5"/>
    <w:rsid w:val="00291094"/>
    <w:rsid w:val="002911EE"/>
    <w:rsid w:val="00291777"/>
    <w:rsid w:val="00291BF8"/>
    <w:rsid w:val="00291D74"/>
    <w:rsid w:val="00291DDB"/>
    <w:rsid w:val="00292012"/>
    <w:rsid w:val="00292116"/>
    <w:rsid w:val="002926CD"/>
    <w:rsid w:val="00292787"/>
    <w:rsid w:val="002929C4"/>
    <w:rsid w:val="00292C76"/>
    <w:rsid w:val="00292D84"/>
    <w:rsid w:val="002932CA"/>
    <w:rsid w:val="002933B3"/>
    <w:rsid w:val="002933B5"/>
    <w:rsid w:val="002937CC"/>
    <w:rsid w:val="00293839"/>
    <w:rsid w:val="00293AF2"/>
    <w:rsid w:val="00293B2E"/>
    <w:rsid w:val="00293B85"/>
    <w:rsid w:val="00293CC8"/>
    <w:rsid w:val="00293D47"/>
    <w:rsid w:val="00293DEC"/>
    <w:rsid w:val="002946F6"/>
    <w:rsid w:val="00294857"/>
    <w:rsid w:val="00294953"/>
    <w:rsid w:val="00294C89"/>
    <w:rsid w:val="00294E59"/>
    <w:rsid w:val="00294FDA"/>
    <w:rsid w:val="0029527C"/>
    <w:rsid w:val="0029532B"/>
    <w:rsid w:val="00295352"/>
    <w:rsid w:val="00295777"/>
    <w:rsid w:val="00295A4B"/>
    <w:rsid w:val="00295AB6"/>
    <w:rsid w:val="002960BC"/>
    <w:rsid w:val="00296217"/>
    <w:rsid w:val="002964F6"/>
    <w:rsid w:val="0029651E"/>
    <w:rsid w:val="0029652C"/>
    <w:rsid w:val="002965C4"/>
    <w:rsid w:val="00296B34"/>
    <w:rsid w:val="00296E72"/>
    <w:rsid w:val="00296EEF"/>
    <w:rsid w:val="00297028"/>
    <w:rsid w:val="0029712D"/>
    <w:rsid w:val="00297380"/>
    <w:rsid w:val="0029758B"/>
    <w:rsid w:val="00297837"/>
    <w:rsid w:val="0029783B"/>
    <w:rsid w:val="002978EB"/>
    <w:rsid w:val="00297988"/>
    <w:rsid w:val="00297B2A"/>
    <w:rsid w:val="002A0131"/>
    <w:rsid w:val="002A0138"/>
    <w:rsid w:val="002A02FF"/>
    <w:rsid w:val="002A0381"/>
    <w:rsid w:val="002A0567"/>
    <w:rsid w:val="002A056B"/>
    <w:rsid w:val="002A0690"/>
    <w:rsid w:val="002A081B"/>
    <w:rsid w:val="002A093D"/>
    <w:rsid w:val="002A10DF"/>
    <w:rsid w:val="002A11B7"/>
    <w:rsid w:val="002A124D"/>
    <w:rsid w:val="002A1523"/>
    <w:rsid w:val="002A1553"/>
    <w:rsid w:val="002A1557"/>
    <w:rsid w:val="002A161C"/>
    <w:rsid w:val="002A1678"/>
    <w:rsid w:val="002A17AD"/>
    <w:rsid w:val="002A1A41"/>
    <w:rsid w:val="002A1BF4"/>
    <w:rsid w:val="002A1D6E"/>
    <w:rsid w:val="002A1F72"/>
    <w:rsid w:val="002A208C"/>
    <w:rsid w:val="002A2249"/>
    <w:rsid w:val="002A24FC"/>
    <w:rsid w:val="002A2803"/>
    <w:rsid w:val="002A2B45"/>
    <w:rsid w:val="002A2B98"/>
    <w:rsid w:val="002A2E5A"/>
    <w:rsid w:val="002A2EB5"/>
    <w:rsid w:val="002A35A0"/>
    <w:rsid w:val="002A36B2"/>
    <w:rsid w:val="002A373A"/>
    <w:rsid w:val="002A38EF"/>
    <w:rsid w:val="002A39E5"/>
    <w:rsid w:val="002A3B47"/>
    <w:rsid w:val="002A3F5E"/>
    <w:rsid w:val="002A41AD"/>
    <w:rsid w:val="002A447D"/>
    <w:rsid w:val="002A47E9"/>
    <w:rsid w:val="002A4896"/>
    <w:rsid w:val="002A4958"/>
    <w:rsid w:val="002A4A93"/>
    <w:rsid w:val="002A4BE8"/>
    <w:rsid w:val="002A4C17"/>
    <w:rsid w:val="002A4E6E"/>
    <w:rsid w:val="002A5086"/>
    <w:rsid w:val="002A5277"/>
    <w:rsid w:val="002A5449"/>
    <w:rsid w:val="002A55EC"/>
    <w:rsid w:val="002A56DF"/>
    <w:rsid w:val="002A584E"/>
    <w:rsid w:val="002A5B1C"/>
    <w:rsid w:val="002A5D65"/>
    <w:rsid w:val="002A6178"/>
    <w:rsid w:val="002A62CE"/>
    <w:rsid w:val="002A64FC"/>
    <w:rsid w:val="002A6940"/>
    <w:rsid w:val="002A6AA6"/>
    <w:rsid w:val="002A6CFD"/>
    <w:rsid w:val="002A6D97"/>
    <w:rsid w:val="002A6DB4"/>
    <w:rsid w:val="002A6F36"/>
    <w:rsid w:val="002A7048"/>
    <w:rsid w:val="002A71D6"/>
    <w:rsid w:val="002A7262"/>
    <w:rsid w:val="002A726C"/>
    <w:rsid w:val="002A7553"/>
    <w:rsid w:val="002A75FF"/>
    <w:rsid w:val="002A7959"/>
    <w:rsid w:val="002A7BDC"/>
    <w:rsid w:val="002A7BF0"/>
    <w:rsid w:val="002A7CCB"/>
    <w:rsid w:val="002A7D1E"/>
    <w:rsid w:val="002A7FA1"/>
    <w:rsid w:val="002B0030"/>
    <w:rsid w:val="002B0254"/>
    <w:rsid w:val="002B0336"/>
    <w:rsid w:val="002B04AE"/>
    <w:rsid w:val="002B054E"/>
    <w:rsid w:val="002B0598"/>
    <w:rsid w:val="002B05DF"/>
    <w:rsid w:val="002B0E5B"/>
    <w:rsid w:val="002B1371"/>
    <w:rsid w:val="002B138C"/>
    <w:rsid w:val="002B1430"/>
    <w:rsid w:val="002B14C8"/>
    <w:rsid w:val="002B1574"/>
    <w:rsid w:val="002B16C2"/>
    <w:rsid w:val="002B1AA7"/>
    <w:rsid w:val="002B1C28"/>
    <w:rsid w:val="002B1CF5"/>
    <w:rsid w:val="002B1D5B"/>
    <w:rsid w:val="002B1F91"/>
    <w:rsid w:val="002B20D4"/>
    <w:rsid w:val="002B2196"/>
    <w:rsid w:val="002B24D8"/>
    <w:rsid w:val="002B25FF"/>
    <w:rsid w:val="002B2611"/>
    <w:rsid w:val="002B29CC"/>
    <w:rsid w:val="002B2A23"/>
    <w:rsid w:val="002B2C84"/>
    <w:rsid w:val="002B2CAC"/>
    <w:rsid w:val="002B2CBE"/>
    <w:rsid w:val="002B32C2"/>
    <w:rsid w:val="002B3645"/>
    <w:rsid w:val="002B37AC"/>
    <w:rsid w:val="002B37E5"/>
    <w:rsid w:val="002B3A7A"/>
    <w:rsid w:val="002B3D2D"/>
    <w:rsid w:val="002B3D38"/>
    <w:rsid w:val="002B3D3A"/>
    <w:rsid w:val="002B3D52"/>
    <w:rsid w:val="002B3E35"/>
    <w:rsid w:val="002B4463"/>
    <w:rsid w:val="002B4535"/>
    <w:rsid w:val="002B4641"/>
    <w:rsid w:val="002B489C"/>
    <w:rsid w:val="002B4B26"/>
    <w:rsid w:val="002B4B43"/>
    <w:rsid w:val="002B5128"/>
    <w:rsid w:val="002B51E3"/>
    <w:rsid w:val="002B57A6"/>
    <w:rsid w:val="002B5942"/>
    <w:rsid w:val="002B5AA3"/>
    <w:rsid w:val="002B5B63"/>
    <w:rsid w:val="002B5C8A"/>
    <w:rsid w:val="002B5CF2"/>
    <w:rsid w:val="002B5D8D"/>
    <w:rsid w:val="002B5DB7"/>
    <w:rsid w:val="002B5FD6"/>
    <w:rsid w:val="002B600F"/>
    <w:rsid w:val="002B60CC"/>
    <w:rsid w:val="002B626A"/>
    <w:rsid w:val="002B675B"/>
    <w:rsid w:val="002B67FA"/>
    <w:rsid w:val="002B689F"/>
    <w:rsid w:val="002B68C8"/>
    <w:rsid w:val="002B6C72"/>
    <w:rsid w:val="002B71D4"/>
    <w:rsid w:val="002B7615"/>
    <w:rsid w:val="002B76A6"/>
    <w:rsid w:val="002B78F2"/>
    <w:rsid w:val="002B7A34"/>
    <w:rsid w:val="002B7C6C"/>
    <w:rsid w:val="002B7D0A"/>
    <w:rsid w:val="002B7E65"/>
    <w:rsid w:val="002B7E8C"/>
    <w:rsid w:val="002B7EEE"/>
    <w:rsid w:val="002B7F08"/>
    <w:rsid w:val="002C012A"/>
    <w:rsid w:val="002C02BC"/>
    <w:rsid w:val="002C04AE"/>
    <w:rsid w:val="002C04C9"/>
    <w:rsid w:val="002C0560"/>
    <w:rsid w:val="002C05A2"/>
    <w:rsid w:val="002C06C2"/>
    <w:rsid w:val="002C06CB"/>
    <w:rsid w:val="002C0963"/>
    <w:rsid w:val="002C09A8"/>
    <w:rsid w:val="002C0A23"/>
    <w:rsid w:val="002C0C0B"/>
    <w:rsid w:val="002C0C33"/>
    <w:rsid w:val="002C0ECC"/>
    <w:rsid w:val="002C0EEF"/>
    <w:rsid w:val="002C11B2"/>
    <w:rsid w:val="002C12D7"/>
    <w:rsid w:val="002C12F9"/>
    <w:rsid w:val="002C1391"/>
    <w:rsid w:val="002C15F0"/>
    <w:rsid w:val="002C18FE"/>
    <w:rsid w:val="002C19F4"/>
    <w:rsid w:val="002C1B0B"/>
    <w:rsid w:val="002C1BE3"/>
    <w:rsid w:val="002C1F90"/>
    <w:rsid w:val="002C229A"/>
    <w:rsid w:val="002C261B"/>
    <w:rsid w:val="002C277F"/>
    <w:rsid w:val="002C28FF"/>
    <w:rsid w:val="002C298A"/>
    <w:rsid w:val="002C29A1"/>
    <w:rsid w:val="002C2BC2"/>
    <w:rsid w:val="002C2C78"/>
    <w:rsid w:val="002C2EE3"/>
    <w:rsid w:val="002C3197"/>
    <w:rsid w:val="002C33E3"/>
    <w:rsid w:val="002C3B7C"/>
    <w:rsid w:val="002C3B8D"/>
    <w:rsid w:val="002C3E9F"/>
    <w:rsid w:val="002C3EE9"/>
    <w:rsid w:val="002C41F4"/>
    <w:rsid w:val="002C4362"/>
    <w:rsid w:val="002C43B7"/>
    <w:rsid w:val="002C43E1"/>
    <w:rsid w:val="002C4602"/>
    <w:rsid w:val="002C47D6"/>
    <w:rsid w:val="002C4991"/>
    <w:rsid w:val="002C5062"/>
    <w:rsid w:val="002C5066"/>
    <w:rsid w:val="002C514D"/>
    <w:rsid w:val="002C519D"/>
    <w:rsid w:val="002C51C4"/>
    <w:rsid w:val="002C526B"/>
    <w:rsid w:val="002C57FF"/>
    <w:rsid w:val="002C5990"/>
    <w:rsid w:val="002C5A88"/>
    <w:rsid w:val="002C5AA1"/>
    <w:rsid w:val="002C5BC1"/>
    <w:rsid w:val="002C5D8E"/>
    <w:rsid w:val="002C5DBA"/>
    <w:rsid w:val="002C5DC2"/>
    <w:rsid w:val="002C5EB5"/>
    <w:rsid w:val="002C5F46"/>
    <w:rsid w:val="002C5FB3"/>
    <w:rsid w:val="002C5FD7"/>
    <w:rsid w:val="002C601A"/>
    <w:rsid w:val="002C64C7"/>
    <w:rsid w:val="002C6731"/>
    <w:rsid w:val="002C6BAD"/>
    <w:rsid w:val="002C6F4D"/>
    <w:rsid w:val="002C757B"/>
    <w:rsid w:val="002C75AF"/>
    <w:rsid w:val="002C7C95"/>
    <w:rsid w:val="002C7DB3"/>
    <w:rsid w:val="002D00AD"/>
    <w:rsid w:val="002D0217"/>
    <w:rsid w:val="002D0960"/>
    <w:rsid w:val="002D09BD"/>
    <w:rsid w:val="002D0BDE"/>
    <w:rsid w:val="002D137B"/>
    <w:rsid w:val="002D1438"/>
    <w:rsid w:val="002D1686"/>
    <w:rsid w:val="002D1800"/>
    <w:rsid w:val="002D181D"/>
    <w:rsid w:val="002D19D8"/>
    <w:rsid w:val="002D1B1D"/>
    <w:rsid w:val="002D1DDA"/>
    <w:rsid w:val="002D2225"/>
    <w:rsid w:val="002D2530"/>
    <w:rsid w:val="002D261D"/>
    <w:rsid w:val="002D2710"/>
    <w:rsid w:val="002D273A"/>
    <w:rsid w:val="002D281D"/>
    <w:rsid w:val="002D28F1"/>
    <w:rsid w:val="002D2A12"/>
    <w:rsid w:val="002D2A4A"/>
    <w:rsid w:val="002D2B2D"/>
    <w:rsid w:val="002D2CC0"/>
    <w:rsid w:val="002D2ECF"/>
    <w:rsid w:val="002D3069"/>
    <w:rsid w:val="002D31E6"/>
    <w:rsid w:val="002D330A"/>
    <w:rsid w:val="002D34DE"/>
    <w:rsid w:val="002D34F4"/>
    <w:rsid w:val="002D3665"/>
    <w:rsid w:val="002D3B9E"/>
    <w:rsid w:val="002D3BA6"/>
    <w:rsid w:val="002D3DF5"/>
    <w:rsid w:val="002D3F1F"/>
    <w:rsid w:val="002D4160"/>
    <w:rsid w:val="002D4189"/>
    <w:rsid w:val="002D456A"/>
    <w:rsid w:val="002D45C6"/>
    <w:rsid w:val="002D46E0"/>
    <w:rsid w:val="002D4710"/>
    <w:rsid w:val="002D474D"/>
    <w:rsid w:val="002D483E"/>
    <w:rsid w:val="002D4C36"/>
    <w:rsid w:val="002D4C63"/>
    <w:rsid w:val="002D4C88"/>
    <w:rsid w:val="002D534C"/>
    <w:rsid w:val="002D55B0"/>
    <w:rsid w:val="002D58EA"/>
    <w:rsid w:val="002D5A2C"/>
    <w:rsid w:val="002D5D1F"/>
    <w:rsid w:val="002D5DC9"/>
    <w:rsid w:val="002D651A"/>
    <w:rsid w:val="002D65E0"/>
    <w:rsid w:val="002D6686"/>
    <w:rsid w:val="002D6ADA"/>
    <w:rsid w:val="002D6C9E"/>
    <w:rsid w:val="002D6CCD"/>
    <w:rsid w:val="002D7430"/>
    <w:rsid w:val="002D7817"/>
    <w:rsid w:val="002D7A17"/>
    <w:rsid w:val="002D7BBC"/>
    <w:rsid w:val="002E00C4"/>
    <w:rsid w:val="002E03E5"/>
    <w:rsid w:val="002E0580"/>
    <w:rsid w:val="002E07BE"/>
    <w:rsid w:val="002E0984"/>
    <w:rsid w:val="002E0CDF"/>
    <w:rsid w:val="002E0FAF"/>
    <w:rsid w:val="002E121A"/>
    <w:rsid w:val="002E13B3"/>
    <w:rsid w:val="002E14A2"/>
    <w:rsid w:val="002E15A2"/>
    <w:rsid w:val="002E16D0"/>
    <w:rsid w:val="002E1787"/>
    <w:rsid w:val="002E18A5"/>
    <w:rsid w:val="002E1A0B"/>
    <w:rsid w:val="002E1B2D"/>
    <w:rsid w:val="002E1D84"/>
    <w:rsid w:val="002E1E0B"/>
    <w:rsid w:val="002E2097"/>
    <w:rsid w:val="002E22FB"/>
    <w:rsid w:val="002E23D3"/>
    <w:rsid w:val="002E2839"/>
    <w:rsid w:val="002E2B78"/>
    <w:rsid w:val="002E2BA0"/>
    <w:rsid w:val="002E2D52"/>
    <w:rsid w:val="002E2F6B"/>
    <w:rsid w:val="002E33D6"/>
    <w:rsid w:val="002E358F"/>
    <w:rsid w:val="002E36C2"/>
    <w:rsid w:val="002E3C68"/>
    <w:rsid w:val="002E42B1"/>
    <w:rsid w:val="002E42D7"/>
    <w:rsid w:val="002E4317"/>
    <w:rsid w:val="002E4322"/>
    <w:rsid w:val="002E4C23"/>
    <w:rsid w:val="002E4E59"/>
    <w:rsid w:val="002E4FE2"/>
    <w:rsid w:val="002E51B0"/>
    <w:rsid w:val="002E52E1"/>
    <w:rsid w:val="002E5638"/>
    <w:rsid w:val="002E57EC"/>
    <w:rsid w:val="002E59D4"/>
    <w:rsid w:val="002E5E76"/>
    <w:rsid w:val="002E618F"/>
    <w:rsid w:val="002E61D3"/>
    <w:rsid w:val="002E6281"/>
    <w:rsid w:val="002E6344"/>
    <w:rsid w:val="002E6465"/>
    <w:rsid w:val="002E646A"/>
    <w:rsid w:val="002E6477"/>
    <w:rsid w:val="002E664D"/>
    <w:rsid w:val="002E6726"/>
    <w:rsid w:val="002E6D71"/>
    <w:rsid w:val="002E7493"/>
    <w:rsid w:val="002E7748"/>
    <w:rsid w:val="002E7837"/>
    <w:rsid w:val="002E7D62"/>
    <w:rsid w:val="002E7EC3"/>
    <w:rsid w:val="002F01B1"/>
    <w:rsid w:val="002F0267"/>
    <w:rsid w:val="002F07D8"/>
    <w:rsid w:val="002F07EB"/>
    <w:rsid w:val="002F09D8"/>
    <w:rsid w:val="002F0A9B"/>
    <w:rsid w:val="002F0EC2"/>
    <w:rsid w:val="002F0EC8"/>
    <w:rsid w:val="002F10EA"/>
    <w:rsid w:val="002F1686"/>
    <w:rsid w:val="002F1711"/>
    <w:rsid w:val="002F19AB"/>
    <w:rsid w:val="002F1CB2"/>
    <w:rsid w:val="002F1F45"/>
    <w:rsid w:val="002F2433"/>
    <w:rsid w:val="002F24A8"/>
    <w:rsid w:val="002F25F6"/>
    <w:rsid w:val="002F2C5D"/>
    <w:rsid w:val="002F2D00"/>
    <w:rsid w:val="002F2D49"/>
    <w:rsid w:val="002F2F8F"/>
    <w:rsid w:val="002F3081"/>
    <w:rsid w:val="002F30AA"/>
    <w:rsid w:val="002F31D8"/>
    <w:rsid w:val="002F358A"/>
    <w:rsid w:val="002F3664"/>
    <w:rsid w:val="002F37BA"/>
    <w:rsid w:val="002F384E"/>
    <w:rsid w:val="002F3BBE"/>
    <w:rsid w:val="002F3D0C"/>
    <w:rsid w:val="002F3E89"/>
    <w:rsid w:val="002F3EAA"/>
    <w:rsid w:val="002F3EC6"/>
    <w:rsid w:val="002F4040"/>
    <w:rsid w:val="002F4642"/>
    <w:rsid w:val="002F46EC"/>
    <w:rsid w:val="002F48EE"/>
    <w:rsid w:val="002F4AA8"/>
    <w:rsid w:val="002F4C5C"/>
    <w:rsid w:val="002F4C99"/>
    <w:rsid w:val="002F4CAB"/>
    <w:rsid w:val="002F4CDE"/>
    <w:rsid w:val="002F51AD"/>
    <w:rsid w:val="002F51EC"/>
    <w:rsid w:val="002F5D48"/>
    <w:rsid w:val="002F5DFF"/>
    <w:rsid w:val="002F5EA8"/>
    <w:rsid w:val="002F6022"/>
    <w:rsid w:val="002F64C1"/>
    <w:rsid w:val="002F660D"/>
    <w:rsid w:val="002F676C"/>
    <w:rsid w:val="002F685D"/>
    <w:rsid w:val="002F688A"/>
    <w:rsid w:val="002F6A20"/>
    <w:rsid w:val="002F6A50"/>
    <w:rsid w:val="002F6AE2"/>
    <w:rsid w:val="002F6B40"/>
    <w:rsid w:val="002F6B70"/>
    <w:rsid w:val="002F7295"/>
    <w:rsid w:val="002F72F3"/>
    <w:rsid w:val="002F731F"/>
    <w:rsid w:val="002F74D7"/>
    <w:rsid w:val="002F7539"/>
    <w:rsid w:val="002F7778"/>
    <w:rsid w:val="002F7872"/>
    <w:rsid w:val="002F790C"/>
    <w:rsid w:val="002F7B96"/>
    <w:rsid w:val="002F7FBE"/>
    <w:rsid w:val="00300266"/>
    <w:rsid w:val="00300654"/>
    <w:rsid w:val="00300833"/>
    <w:rsid w:val="00300A25"/>
    <w:rsid w:val="00300C9F"/>
    <w:rsid w:val="00301047"/>
    <w:rsid w:val="003010AF"/>
    <w:rsid w:val="003011E3"/>
    <w:rsid w:val="0030164A"/>
    <w:rsid w:val="00301687"/>
    <w:rsid w:val="003016DF"/>
    <w:rsid w:val="00301BA8"/>
    <w:rsid w:val="00301BEE"/>
    <w:rsid w:val="00301CFA"/>
    <w:rsid w:val="00302157"/>
    <w:rsid w:val="0030221C"/>
    <w:rsid w:val="003025CA"/>
    <w:rsid w:val="00302618"/>
    <w:rsid w:val="00302748"/>
    <w:rsid w:val="00302892"/>
    <w:rsid w:val="00302AAF"/>
    <w:rsid w:val="00302CC8"/>
    <w:rsid w:val="0030305F"/>
    <w:rsid w:val="00303207"/>
    <w:rsid w:val="003033EC"/>
    <w:rsid w:val="00303578"/>
    <w:rsid w:val="003039A7"/>
    <w:rsid w:val="003039D7"/>
    <w:rsid w:val="00303A0E"/>
    <w:rsid w:val="00303BCF"/>
    <w:rsid w:val="00303BE8"/>
    <w:rsid w:val="00304012"/>
    <w:rsid w:val="00304553"/>
    <w:rsid w:val="00304817"/>
    <w:rsid w:val="00304870"/>
    <w:rsid w:val="0030487D"/>
    <w:rsid w:val="003048FC"/>
    <w:rsid w:val="0030491C"/>
    <w:rsid w:val="00304947"/>
    <w:rsid w:val="0030499A"/>
    <w:rsid w:val="00304AF3"/>
    <w:rsid w:val="00304DDA"/>
    <w:rsid w:val="00304E60"/>
    <w:rsid w:val="00304EE7"/>
    <w:rsid w:val="00304EE8"/>
    <w:rsid w:val="003050D5"/>
    <w:rsid w:val="00305127"/>
    <w:rsid w:val="00305146"/>
    <w:rsid w:val="00305183"/>
    <w:rsid w:val="00305407"/>
    <w:rsid w:val="0030549A"/>
    <w:rsid w:val="00305690"/>
    <w:rsid w:val="003056E9"/>
    <w:rsid w:val="00305840"/>
    <w:rsid w:val="003059BE"/>
    <w:rsid w:val="00305A78"/>
    <w:rsid w:val="00305CC0"/>
    <w:rsid w:val="00305CED"/>
    <w:rsid w:val="003060F4"/>
    <w:rsid w:val="003061F8"/>
    <w:rsid w:val="003062FB"/>
    <w:rsid w:val="003066D2"/>
    <w:rsid w:val="00306773"/>
    <w:rsid w:val="00306811"/>
    <w:rsid w:val="00306877"/>
    <w:rsid w:val="00306B75"/>
    <w:rsid w:val="00306D0E"/>
    <w:rsid w:val="00306D4E"/>
    <w:rsid w:val="00307041"/>
    <w:rsid w:val="003070CF"/>
    <w:rsid w:val="003071A1"/>
    <w:rsid w:val="003072D7"/>
    <w:rsid w:val="003073B9"/>
    <w:rsid w:val="003076CF"/>
    <w:rsid w:val="0030774C"/>
    <w:rsid w:val="0030780F"/>
    <w:rsid w:val="003079B6"/>
    <w:rsid w:val="00307A8D"/>
    <w:rsid w:val="00307FCD"/>
    <w:rsid w:val="00307FD0"/>
    <w:rsid w:val="0031006C"/>
    <w:rsid w:val="003100E2"/>
    <w:rsid w:val="0031025F"/>
    <w:rsid w:val="003103DE"/>
    <w:rsid w:val="003108A4"/>
    <w:rsid w:val="003109DF"/>
    <w:rsid w:val="003109E5"/>
    <w:rsid w:val="00310AF2"/>
    <w:rsid w:val="00310C6C"/>
    <w:rsid w:val="00310DCB"/>
    <w:rsid w:val="00310E4D"/>
    <w:rsid w:val="00311094"/>
    <w:rsid w:val="003110D1"/>
    <w:rsid w:val="00311264"/>
    <w:rsid w:val="00311475"/>
    <w:rsid w:val="003114B0"/>
    <w:rsid w:val="00311A19"/>
    <w:rsid w:val="00311AF3"/>
    <w:rsid w:val="00311C6B"/>
    <w:rsid w:val="00311CCC"/>
    <w:rsid w:val="00311D69"/>
    <w:rsid w:val="00311F0F"/>
    <w:rsid w:val="00311F45"/>
    <w:rsid w:val="00312353"/>
    <w:rsid w:val="003128AE"/>
    <w:rsid w:val="00312B5B"/>
    <w:rsid w:val="00312D19"/>
    <w:rsid w:val="00312FEE"/>
    <w:rsid w:val="003133DB"/>
    <w:rsid w:val="00313460"/>
    <w:rsid w:val="00313489"/>
    <w:rsid w:val="0031361B"/>
    <w:rsid w:val="00313659"/>
    <w:rsid w:val="003139A7"/>
    <w:rsid w:val="00313A36"/>
    <w:rsid w:val="00313B2A"/>
    <w:rsid w:val="00313BF5"/>
    <w:rsid w:val="00313F48"/>
    <w:rsid w:val="00314164"/>
    <w:rsid w:val="003141C5"/>
    <w:rsid w:val="0031436B"/>
    <w:rsid w:val="003143AD"/>
    <w:rsid w:val="00314523"/>
    <w:rsid w:val="00314732"/>
    <w:rsid w:val="00314833"/>
    <w:rsid w:val="003148B5"/>
    <w:rsid w:val="00314CB0"/>
    <w:rsid w:val="00314D6B"/>
    <w:rsid w:val="00314E74"/>
    <w:rsid w:val="00314F5B"/>
    <w:rsid w:val="00315043"/>
    <w:rsid w:val="003150AC"/>
    <w:rsid w:val="003151BF"/>
    <w:rsid w:val="00315577"/>
    <w:rsid w:val="00315A7F"/>
    <w:rsid w:val="00315BC4"/>
    <w:rsid w:val="00315CA9"/>
    <w:rsid w:val="00315E51"/>
    <w:rsid w:val="00315F1C"/>
    <w:rsid w:val="00315F53"/>
    <w:rsid w:val="00315FAF"/>
    <w:rsid w:val="0031608E"/>
    <w:rsid w:val="003161DB"/>
    <w:rsid w:val="00316583"/>
    <w:rsid w:val="0031674A"/>
    <w:rsid w:val="0031677E"/>
    <w:rsid w:val="003167EB"/>
    <w:rsid w:val="003169AB"/>
    <w:rsid w:val="00316B27"/>
    <w:rsid w:val="00316FE6"/>
    <w:rsid w:val="00317052"/>
    <w:rsid w:val="003171B1"/>
    <w:rsid w:val="003173A5"/>
    <w:rsid w:val="0031741D"/>
    <w:rsid w:val="003176BC"/>
    <w:rsid w:val="00317721"/>
    <w:rsid w:val="00317808"/>
    <w:rsid w:val="003179E5"/>
    <w:rsid w:val="00317EFC"/>
    <w:rsid w:val="00317F9D"/>
    <w:rsid w:val="0032047F"/>
    <w:rsid w:val="0032095A"/>
    <w:rsid w:val="00320AC8"/>
    <w:rsid w:val="00320BB9"/>
    <w:rsid w:val="00320E74"/>
    <w:rsid w:val="003210F5"/>
    <w:rsid w:val="00321209"/>
    <w:rsid w:val="0032138F"/>
    <w:rsid w:val="003213F1"/>
    <w:rsid w:val="00321539"/>
    <w:rsid w:val="003217BE"/>
    <w:rsid w:val="00321845"/>
    <w:rsid w:val="00321846"/>
    <w:rsid w:val="00321856"/>
    <w:rsid w:val="0032189C"/>
    <w:rsid w:val="00321998"/>
    <w:rsid w:val="003219B0"/>
    <w:rsid w:val="00321B16"/>
    <w:rsid w:val="00321C06"/>
    <w:rsid w:val="00321CA1"/>
    <w:rsid w:val="00321D39"/>
    <w:rsid w:val="00321E36"/>
    <w:rsid w:val="0032204D"/>
    <w:rsid w:val="0032239F"/>
    <w:rsid w:val="003225D7"/>
    <w:rsid w:val="00322676"/>
    <w:rsid w:val="0032278C"/>
    <w:rsid w:val="0032279F"/>
    <w:rsid w:val="003227C7"/>
    <w:rsid w:val="00322DDC"/>
    <w:rsid w:val="00322E9D"/>
    <w:rsid w:val="00323090"/>
    <w:rsid w:val="00323115"/>
    <w:rsid w:val="00323379"/>
    <w:rsid w:val="00323386"/>
    <w:rsid w:val="00323609"/>
    <w:rsid w:val="00323942"/>
    <w:rsid w:val="00323B01"/>
    <w:rsid w:val="00323D7E"/>
    <w:rsid w:val="00323E5E"/>
    <w:rsid w:val="0032405A"/>
    <w:rsid w:val="00324082"/>
    <w:rsid w:val="00324151"/>
    <w:rsid w:val="003241DF"/>
    <w:rsid w:val="00324445"/>
    <w:rsid w:val="0032449A"/>
    <w:rsid w:val="00324583"/>
    <w:rsid w:val="00324670"/>
    <w:rsid w:val="00324709"/>
    <w:rsid w:val="0032479D"/>
    <w:rsid w:val="0032497D"/>
    <w:rsid w:val="00324984"/>
    <w:rsid w:val="00324B61"/>
    <w:rsid w:val="00324C5F"/>
    <w:rsid w:val="00324FCE"/>
    <w:rsid w:val="00325034"/>
    <w:rsid w:val="003251C4"/>
    <w:rsid w:val="00325551"/>
    <w:rsid w:val="00325578"/>
    <w:rsid w:val="00325666"/>
    <w:rsid w:val="003258F5"/>
    <w:rsid w:val="00325A85"/>
    <w:rsid w:val="00325C20"/>
    <w:rsid w:val="00325D93"/>
    <w:rsid w:val="00325DEC"/>
    <w:rsid w:val="00325E38"/>
    <w:rsid w:val="00325E8B"/>
    <w:rsid w:val="00325F64"/>
    <w:rsid w:val="00326000"/>
    <w:rsid w:val="003260CF"/>
    <w:rsid w:val="00326130"/>
    <w:rsid w:val="003263AF"/>
    <w:rsid w:val="0032682A"/>
    <w:rsid w:val="00326A8E"/>
    <w:rsid w:val="00326DBB"/>
    <w:rsid w:val="00326F30"/>
    <w:rsid w:val="00326F68"/>
    <w:rsid w:val="00326F80"/>
    <w:rsid w:val="00327A14"/>
    <w:rsid w:val="00327A27"/>
    <w:rsid w:val="00327F91"/>
    <w:rsid w:val="003302A8"/>
    <w:rsid w:val="00330727"/>
    <w:rsid w:val="00330A3C"/>
    <w:rsid w:val="00330BAA"/>
    <w:rsid w:val="00330D62"/>
    <w:rsid w:val="00330D6E"/>
    <w:rsid w:val="00330E49"/>
    <w:rsid w:val="00330FFE"/>
    <w:rsid w:val="0033105D"/>
    <w:rsid w:val="00331128"/>
    <w:rsid w:val="003315AB"/>
    <w:rsid w:val="0033162A"/>
    <w:rsid w:val="00331A0E"/>
    <w:rsid w:val="00331BBD"/>
    <w:rsid w:val="00331DA0"/>
    <w:rsid w:val="0033217B"/>
    <w:rsid w:val="003321FE"/>
    <w:rsid w:val="00332276"/>
    <w:rsid w:val="003322D3"/>
    <w:rsid w:val="0033245D"/>
    <w:rsid w:val="003324B3"/>
    <w:rsid w:val="003329D0"/>
    <w:rsid w:val="00332D65"/>
    <w:rsid w:val="00332E0D"/>
    <w:rsid w:val="00332E8D"/>
    <w:rsid w:val="00332FCA"/>
    <w:rsid w:val="003331CB"/>
    <w:rsid w:val="00333317"/>
    <w:rsid w:val="003335F5"/>
    <w:rsid w:val="00333915"/>
    <w:rsid w:val="00333B43"/>
    <w:rsid w:val="00333B5B"/>
    <w:rsid w:val="00333C78"/>
    <w:rsid w:val="0033431F"/>
    <w:rsid w:val="00334CC0"/>
    <w:rsid w:val="00334CF2"/>
    <w:rsid w:val="00334D6C"/>
    <w:rsid w:val="00334D8C"/>
    <w:rsid w:val="00334D8F"/>
    <w:rsid w:val="00334F21"/>
    <w:rsid w:val="00335069"/>
    <w:rsid w:val="003351E9"/>
    <w:rsid w:val="003352B0"/>
    <w:rsid w:val="003353A8"/>
    <w:rsid w:val="003353C4"/>
    <w:rsid w:val="00335401"/>
    <w:rsid w:val="00335556"/>
    <w:rsid w:val="003356D3"/>
    <w:rsid w:val="003358CD"/>
    <w:rsid w:val="00335A75"/>
    <w:rsid w:val="00335CF6"/>
    <w:rsid w:val="00335D79"/>
    <w:rsid w:val="0033616D"/>
    <w:rsid w:val="0033634A"/>
    <w:rsid w:val="003363DF"/>
    <w:rsid w:val="0033642A"/>
    <w:rsid w:val="003369C5"/>
    <w:rsid w:val="00336AAA"/>
    <w:rsid w:val="00337049"/>
    <w:rsid w:val="003370B8"/>
    <w:rsid w:val="003373DF"/>
    <w:rsid w:val="003373F1"/>
    <w:rsid w:val="00337CE3"/>
    <w:rsid w:val="00340050"/>
    <w:rsid w:val="00340081"/>
    <w:rsid w:val="00340535"/>
    <w:rsid w:val="00340558"/>
    <w:rsid w:val="00340591"/>
    <w:rsid w:val="003405FF"/>
    <w:rsid w:val="00340751"/>
    <w:rsid w:val="00340876"/>
    <w:rsid w:val="00340937"/>
    <w:rsid w:val="003409B8"/>
    <w:rsid w:val="003409DA"/>
    <w:rsid w:val="00340B0D"/>
    <w:rsid w:val="00340B52"/>
    <w:rsid w:val="003410B0"/>
    <w:rsid w:val="003412D6"/>
    <w:rsid w:val="003412E0"/>
    <w:rsid w:val="00341591"/>
    <w:rsid w:val="003418B1"/>
    <w:rsid w:val="003419B9"/>
    <w:rsid w:val="00341A89"/>
    <w:rsid w:val="00341DA4"/>
    <w:rsid w:val="00341E5A"/>
    <w:rsid w:val="0034229A"/>
    <w:rsid w:val="00342343"/>
    <w:rsid w:val="0034238A"/>
    <w:rsid w:val="003423DC"/>
    <w:rsid w:val="00342522"/>
    <w:rsid w:val="00342556"/>
    <w:rsid w:val="00342618"/>
    <w:rsid w:val="003428F7"/>
    <w:rsid w:val="00342A11"/>
    <w:rsid w:val="00342BA6"/>
    <w:rsid w:val="00342F48"/>
    <w:rsid w:val="003433D2"/>
    <w:rsid w:val="003434D5"/>
    <w:rsid w:val="00343859"/>
    <w:rsid w:val="003438D8"/>
    <w:rsid w:val="003439F4"/>
    <w:rsid w:val="00343A40"/>
    <w:rsid w:val="00343C13"/>
    <w:rsid w:val="00343F64"/>
    <w:rsid w:val="00344408"/>
    <w:rsid w:val="00344511"/>
    <w:rsid w:val="00344819"/>
    <w:rsid w:val="0034484B"/>
    <w:rsid w:val="00344BD9"/>
    <w:rsid w:val="00344D18"/>
    <w:rsid w:val="00344D84"/>
    <w:rsid w:val="00344F5C"/>
    <w:rsid w:val="0034501F"/>
    <w:rsid w:val="0034503C"/>
    <w:rsid w:val="003450FB"/>
    <w:rsid w:val="0034519C"/>
    <w:rsid w:val="00345556"/>
    <w:rsid w:val="00345773"/>
    <w:rsid w:val="003458B1"/>
    <w:rsid w:val="00345A8F"/>
    <w:rsid w:val="00345B1D"/>
    <w:rsid w:val="00345F8C"/>
    <w:rsid w:val="0034602F"/>
    <w:rsid w:val="0034627F"/>
    <w:rsid w:val="003463AD"/>
    <w:rsid w:val="003464C0"/>
    <w:rsid w:val="003464FA"/>
    <w:rsid w:val="0034653C"/>
    <w:rsid w:val="0034682A"/>
    <w:rsid w:val="003468F9"/>
    <w:rsid w:val="003469B0"/>
    <w:rsid w:val="00346C67"/>
    <w:rsid w:val="00346EEF"/>
    <w:rsid w:val="0034703E"/>
    <w:rsid w:val="003471B5"/>
    <w:rsid w:val="00347371"/>
    <w:rsid w:val="00347557"/>
    <w:rsid w:val="003475CE"/>
    <w:rsid w:val="00347679"/>
    <w:rsid w:val="0034787F"/>
    <w:rsid w:val="00347909"/>
    <w:rsid w:val="00347954"/>
    <w:rsid w:val="0034795B"/>
    <w:rsid w:val="00347A06"/>
    <w:rsid w:val="00347ED8"/>
    <w:rsid w:val="0035015A"/>
    <w:rsid w:val="0035016C"/>
    <w:rsid w:val="00350358"/>
    <w:rsid w:val="003503DC"/>
    <w:rsid w:val="003506F5"/>
    <w:rsid w:val="00350871"/>
    <w:rsid w:val="00350CB8"/>
    <w:rsid w:val="0035111F"/>
    <w:rsid w:val="003512AA"/>
    <w:rsid w:val="003513EC"/>
    <w:rsid w:val="00351707"/>
    <w:rsid w:val="0035170F"/>
    <w:rsid w:val="00351851"/>
    <w:rsid w:val="00351865"/>
    <w:rsid w:val="00351A99"/>
    <w:rsid w:val="00351AB1"/>
    <w:rsid w:val="00351C75"/>
    <w:rsid w:val="00351FC5"/>
    <w:rsid w:val="003520AB"/>
    <w:rsid w:val="00352186"/>
    <w:rsid w:val="00352242"/>
    <w:rsid w:val="0035224F"/>
    <w:rsid w:val="003522D2"/>
    <w:rsid w:val="00352ED3"/>
    <w:rsid w:val="0035320C"/>
    <w:rsid w:val="0035321D"/>
    <w:rsid w:val="00353327"/>
    <w:rsid w:val="00353345"/>
    <w:rsid w:val="00353474"/>
    <w:rsid w:val="00353597"/>
    <w:rsid w:val="00353B45"/>
    <w:rsid w:val="00353D32"/>
    <w:rsid w:val="00353E4E"/>
    <w:rsid w:val="00354068"/>
    <w:rsid w:val="003544BA"/>
    <w:rsid w:val="003544C3"/>
    <w:rsid w:val="0035480F"/>
    <w:rsid w:val="003549B2"/>
    <w:rsid w:val="00354C6A"/>
    <w:rsid w:val="003550FF"/>
    <w:rsid w:val="003551E0"/>
    <w:rsid w:val="00355C40"/>
    <w:rsid w:val="0035613D"/>
    <w:rsid w:val="00356167"/>
    <w:rsid w:val="0035637E"/>
    <w:rsid w:val="0035678F"/>
    <w:rsid w:val="00356803"/>
    <w:rsid w:val="00356910"/>
    <w:rsid w:val="00356D10"/>
    <w:rsid w:val="0035706A"/>
    <w:rsid w:val="00357357"/>
    <w:rsid w:val="00357365"/>
    <w:rsid w:val="00357435"/>
    <w:rsid w:val="0035767E"/>
    <w:rsid w:val="00357870"/>
    <w:rsid w:val="00357A1D"/>
    <w:rsid w:val="00357D19"/>
    <w:rsid w:val="00357FF1"/>
    <w:rsid w:val="003600B3"/>
    <w:rsid w:val="00360293"/>
    <w:rsid w:val="0036031B"/>
    <w:rsid w:val="00360341"/>
    <w:rsid w:val="00360391"/>
    <w:rsid w:val="00360582"/>
    <w:rsid w:val="0036060C"/>
    <w:rsid w:val="00360727"/>
    <w:rsid w:val="0036073C"/>
    <w:rsid w:val="00360809"/>
    <w:rsid w:val="00360B04"/>
    <w:rsid w:val="00360B19"/>
    <w:rsid w:val="00360B8F"/>
    <w:rsid w:val="00360FBB"/>
    <w:rsid w:val="00360FFE"/>
    <w:rsid w:val="003618C5"/>
    <w:rsid w:val="0036199C"/>
    <w:rsid w:val="00361C0B"/>
    <w:rsid w:val="00361DF6"/>
    <w:rsid w:val="00361ECE"/>
    <w:rsid w:val="003620D3"/>
    <w:rsid w:val="003620F6"/>
    <w:rsid w:val="00362363"/>
    <w:rsid w:val="00362616"/>
    <w:rsid w:val="00362660"/>
    <w:rsid w:val="003626D3"/>
    <w:rsid w:val="003627C9"/>
    <w:rsid w:val="00362973"/>
    <w:rsid w:val="003632EC"/>
    <w:rsid w:val="00363786"/>
    <w:rsid w:val="00363917"/>
    <w:rsid w:val="00363984"/>
    <w:rsid w:val="003639EE"/>
    <w:rsid w:val="00363AD1"/>
    <w:rsid w:val="00363C44"/>
    <w:rsid w:val="00363D10"/>
    <w:rsid w:val="00363ED0"/>
    <w:rsid w:val="0036404E"/>
    <w:rsid w:val="00364275"/>
    <w:rsid w:val="003643DF"/>
    <w:rsid w:val="003645D3"/>
    <w:rsid w:val="0036461F"/>
    <w:rsid w:val="003648B5"/>
    <w:rsid w:val="00364C01"/>
    <w:rsid w:val="00364DEF"/>
    <w:rsid w:val="00364E66"/>
    <w:rsid w:val="00364E8F"/>
    <w:rsid w:val="00364F63"/>
    <w:rsid w:val="0036514A"/>
    <w:rsid w:val="003652EA"/>
    <w:rsid w:val="00365468"/>
    <w:rsid w:val="0036560A"/>
    <w:rsid w:val="00365657"/>
    <w:rsid w:val="003659E7"/>
    <w:rsid w:val="00365ACD"/>
    <w:rsid w:val="0036616A"/>
    <w:rsid w:val="003661B6"/>
    <w:rsid w:val="0036657B"/>
    <w:rsid w:val="00366628"/>
    <w:rsid w:val="003666F6"/>
    <w:rsid w:val="003668C5"/>
    <w:rsid w:val="00366A37"/>
    <w:rsid w:val="00366BBF"/>
    <w:rsid w:val="00366BDF"/>
    <w:rsid w:val="00366FDE"/>
    <w:rsid w:val="00367072"/>
    <w:rsid w:val="00367073"/>
    <w:rsid w:val="00367379"/>
    <w:rsid w:val="003675D3"/>
    <w:rsid w:val="00367C5C"/>
    <w:rsid w:val="003700F1"/>
    <w:rsid w:val="003707B0"/>
    <w:rsid w:val="00370B23"/>
    <w:rsid w:val="00370E62"/>
    <w:rsid w:val="00371430"/>
    <w:rsid w:val="00371514"/>
    <w:rsid w:val="0037154D"/>
    <w:rsid w:val="00371873"/>
    <w:rsid w:val="003718C8"/>
    <w:rsid w:val="003718CD"/>
    <w:rsid w:val="00371A8E"/>
    <w:rsid w:val="00371AA9"/>
    <w:rsid w:val="00371F0F"/>
    <w:rsid w:val="00372092"/>
    <w:rsid w:val="00372129"/>
    <w:rsid w:val="0037253F"/>
    <w:rsid w:val="00372647"/>
    <w:rsid w:val="00372765"/>
    <w:rsid w:val="003732C2"/>
    <w:rsid w:val="00373368"/>
    <w:rsid w:val="003733E2"/>
    <w:rsid w:val="00373701"/>
    <w:rsid w:val="00373709"/>
    <w:rsid w:val="0037391D"/>
    <w:rsid w:val="003739F9"/>
    <w:rsid w:val="00373A2C"/>
    <w:rsid w:val="00373B09"/>
    <w:rsid w:val="00373B1C"/>
    <w:rsid w:val="003740A4"/>
    <w:rsid w:val="003745C6"/>
    <w:rsid w:val="003745F7"/>
    <w:rsid w:val="00374678"/>
    <w:rsid w:val="0037485B"/>
    <w:rsid w:val="003748AA"/>
    <w:rsid w:val="003748BE"/>
    <w:rsid w:val="00374A85"/>
    <w:rsid w:val="00374ABD"/>
    <w:rsid w:val="00374B1E"/>
    <w:rsid w:val="00374B34"/>
    <w:rsid w:val="00374BDE"/>
    <w:rsid w:val="00374CA5"/>
    <w:rsid w:val="00374D24"/>
    <w:rsid w:val="00374E77"/>
    <w:rsid w:val="00374EE4"/>
    <w:rsid w:val="003753AD"/>
    <w:rsid w:val="003753E9"/>
    <w:rsid w:val="0037560B"/>
    <w:rsid w:val="003757D8"/>
    <w:rsid w:val="003759D7"/>
    <w:rsid w:val="00375A8C"/>
    <w:rsid w:val="00375D3A"/>
    <w:rsid w:val="00375D7C"/>
    <w:rsid w:val="00376209"/>
    <w:rsid w:val="003763DB"/>
    <w:rsid w:val="00376642"/>
    <w:rsid w:val="0037664B"/>
    <w:rsid w:val="0037670F"/>
    <w:rsid w:val="003767C8"/>
    <w:rsid w:val="00376861"/>
    <w:rsid w:val="003769CC"/>
    <w:rsid w:val="00376A85"/>
    <w:rsid w:val="00376CAC"/>
    <w:rsid w:val="00376EC4"/>
    <w:rsid w:val="00377140"/>
    <w:rsid w:val="003771DD"/>
    <w:rsid w:val="003772CA"/>
    <w:rsid w:val="003775C4"/>
    <w:rsid w:val="00377662"/>
    <w:rsid w:val="003778AC"/>
    <w:rsid w:val="00377906"/>
    <w:rsid w:val="00377A78"/>
    <w:rsid w:val="00377BA9"/>
    <w:rsid w:val="00377C6D"/>
    <w:rsid w:val="00377CFE"/>
    <w:rsid w:val="00377EC6"/>
    <w:rsid w:val="00377F60"/>
    <w:rsid w:val="003803BB"/>
    <w:rsid w:val="003803C6"/>
    <w:rsid w:val="0038051C"/>
    <w:rsid w:val="00380971"/>
    <w:rsid w:val="003809C3"/>
    <w:rsid w:val="003809F9"/>
    <w:rsid w:val="00380A95"/>
    <w:rsid w:val="00381189"/>
    <w:rsid w:val="00381544"/>
    <w:rsid w:val="003816F6"/>
    <w:rsid w:val="003819FF"/>
    <w:rsid w:val="00381BA0"/>
    <w:rsid w:val="00381CAC"/>
    <w:rsid w:val="003820A4"/>
    <w:rsid w:val="00382141"/>
    <w:rsid w:val="003822DD"/>
    <w:rsid w:val="003824DB"/>
    <w:rsid w:val="0038259F"/>
    <w:rsid w:val="00382A8B"/>
    <w:rsid w:val="00382A8E"/>
    <w:rsid w:val="00382B8F"/>
    <w:rsid w:val="00382DD3"/>
    <w:rsid w:val="00383070"/>
    <w:rsid w:val="00383147"/>
    <w:rsid w:val="00383759"/>
    <w:rsid w:val="003838A5"/>
    <w:rsid w:val="00383A02"/>
    <w:rsid w:val="00383A38"/>
    <w:rsid w:val="00383CEE"/>
    <w:rsid w:val="00383F88"/>
    <w:rsid w:val="003841EB"/>
    <w:rsid w:val="0038428C"/>
    <w:rsid w:val="003846F0"/>
    <w:rsid w:val="00384793"/>
    <w:rsid w:val="00384DCA"/>
    <w:rsid w:val="00384F06"/>
    <w:rsid w:val="00384FEC"/>
    <w:rsid w:val="003855B8"/>
    <w:rsid w:val="003857A8"/>
    <w:rsid w:val="00385804"/>
    <w:rsid w:val="0038598D"/>
    <w:rsid w:val="00385ACC"/>
    <w:rsid w:val="00385B53"/>
    <w:rsid w:val="00385F3B"/>
    <w:rsid w:val="0038641B"/>
    <w:rsid w:val="003865D0"/>
    <w:rsid w:val="003866EA"/>
    <w:rsid w:val="00386B67"/>
    <w:rsid w:val="00386E90"/>
    <w:rsid w:val="00386ED3"/>
    <w:rsid w:val="00386EDF"/>
    <w:rsid w:val="00386F41"/>
    <w:rsid w:val="00386FC9"/>
    <w:rsid w:val="00387027"/>
    <w:rsid w:val="00387345"/>
    <w:rsid w:val="003873ED"/>
    <w:rsid w:val="0038768A"/>
    <w:rsid w:val="00387722"/>
    <w:rsid w:val="00387ACD"/>
    <w:rsid w:val="00387AE0"/>
    <w:rsid w:val="00387B66"/>
    <w:rsid w:val="00387C20"/>
    <w:rsid w:val="00387C5A"/>
    <w:rsid w:val="00387D35"/>
    <w:rsid w:val="00387D7C"/>
    <w:rsid w:val="003900AB"/>
    <w:rsid w:val="003901D1"/>
    <w:rsid w:val="00390407"/>
    <w:rsid w:val="003906CB"/>
    <w:rsid w:val="00390878"/>
    <w:rsid w:val="003908E4"/>
    <w:rsid w:val="00390A27"/>
    <w:rsid w:val="00390A9D"/>
    <w:rsid w:val="00390AC1"/>
    <w:rsid w:val="00390B37"/>
    <w:rsid w:val="00390C3D"/>
    <w:rsid w:val="00390C57"/>
    <w:rsid w:val="00390D89"/>
    <w:rsid w:val="00390E2F"/>
    <w:rsid w:val="003917FB"/>
    <w:rsid w:val="003918BD"/>
    <w:rsid w:val="00391DBA"/>
    <w:rsid w:val="00391E23"/>
    <w:rsid w:val="00391EC0"/>
    <w:rsid w:val="00391FC8"/>
    <w:rsid w:val="003920E4"/>
    <w:rsid w:val="0039247B"/>
    <w:rsid w:val="003924CB"/>
    <w:rsid w:val="0039250B"/>
    <w:rsid w:val="0039280C"/>
    <w:rsid w:val="003928B8"/>
    <w:rsid w:val="003928C5"/>
    <w:rsid w:val="00392D70"/>
    <w:rsid w:val="0039311F"/>
    <w:rsid w:val="00393238"/>
    <w:rsid w:val="003937B3"/>
    <w:rsid w:val="00393844"/>
    <w:rsid w:val="003938DD"/>
    <w:rsid w:val="00393D20"/>
    <w:rsid w:val="00393DE5"/>
    <w:rsid w:val="00393ED2"/>
    <w:rsid w:val="00394332"/>
    <w:rsid w:val="003944E9"/>
    <w:rsid w:val="00394661"/>
    <w:rsid w:val="003949DF"/>
    <w:rsid w:val="00394B00"/>
    <w:rsid w:val="00394E9D"/>
    <w:rsid w:val="00394ECA"/>
    <w:rsid w:val="00394FF8"/>
    <w:rsid w:val="00395412"/>
    <w:rsid w:val="003956DC"/>
    <w:rsid w:val="003959C0"/>
    <w:rsid w:val="003959FB"/>
    <w:rsid w:val="00395A87"/>
    <w:rsid w:val="00395AAC"/>
    <w:rsid w:val="00395B16"/>
    <w:rsid w:val="00395D0A"/>
    <w:rsid w:val="003963FA"/>
    <w:rsid w:val="0039658F"/>
    <w:rsid w:val="003968FD"/>
    <w:rsid w:val="00396A3B"/>
    <w:rsid w:val="00396A79"/>
    <w:rsid w:val="00396B83"/>
    <w:rsid w:val="00396BC8"/>
    <w:rsid w:val="00396BFB"/>
    <w:rsid w:val="00396FBE"/>
    <w:rsid w:val="0039721E"/>
    <w:rsid w:val="003978FB"/>
    <w:rsid w:val="003A00A3"/>
    <w:rsid w:val="003A03A0"/>
    <w:rsid w:val="003A03BD"/>
    <w:rsid w:val="003A08CC"/>
    <w:rsid w:val="003A08D6"/>
    <w:rsid w:val="003A09FC"/>
    <w:rsid w:val="003A0C66"/>
    <w:rsid w:val="003A0DD5"/>
    <w:rsid w:val="003A10FD"/>
    <w:rsid w:val="003A152D"/>
    <w:rsid w:val="003A1709"/>
    <w:rsid w:val="003A1843"/>
    <w:rsid w:val="003A1AAF"/>
    <w:rsid w:val="003A1CEB"/>
    <w:rsid w:val="003A1D9C"/>
    <w:rsid w:val="003A242A"/>
    <w:rsid w:val="003A289B"/>
    <w:rsid w:val="003A2962"/>
    <w:rsid w:val="003A299E"/>
    <w:rsid w:val="003A2A35"/>
    <w:rsid w:val="003A2A48"/>
    <w:rsid w:val="003A2BAA"/>
    <w:rsid w:val="003A2BDE"/>
    <w:rsid w:val="003A3006"/>
    <w:rsid w:val="003A3378"/>
    <w:rsid w:val="003A3454"/>
    <w:rsid w:val="003A3800"/>
    <w:rsid w:val="003A3830"/>
    <w:rsid w:val="003A3935"/>
    <w:rsid w:val="003A3A84"/>
    <w:rsid w:val="003A3AA8"/>
    <w:rsid w:val="003A3BFA"/>
    <w:rsid w:val="003A41EE"/>
    <w:rsid w:val="003A4623"/>
    <w:rsid w:val="003A46FE"/>
    <w:rsid w:val="003A4A69"/>
    <w:rsid w:val="003A4B6E"/>
    <w:rsid w:val="003A4B85"/>
    <w:rsid w:val="003A4C16"/>
    <w:rsid w:val="003A4CA5"/>
    <w:rsid w:val="003A4E95"/>
    <w:rsid w:val="003A4F3E"/>
    <w:rsid w:val="003A5422"/>
    <w:rsid w:val="003A54A2"/>
    <w:rsid w:val="003A55F9"/>
    <w:rsid w:val="003A56D2"/>
    <w:rsid w:val="003A56EF"/>
    <w:rsid w:val="003A5893"/>
    <w:rsid w:val="003A5A56"/>
    <w:rsid w:val="003A5C6F"/>
    <w:rsid w:val="003A5E9D"/>
    <w:rsid w:val="003A5F03"/>
    <w:rsid w:val="003A5F2F"/>
    <w:rsid w:val="003A5FC9"/>
    <w:rsid w:val="003A62E8"/>
    <w:rsid w:val="003A6785"/>
    <w:rsid w:val="003A688E"/>
    <w:rsid w:val="003A6930"/>
    <w:rsid w:val="003A6D58"/>
    <w:rsid w:val="003A6DDD"/>
    <w:rsid w:val="003A6F03"/>
    <w:rsid w:val="003A6FC5"/>
    <w:rsid w:val="003A7233"/>
    <w:rsid w:val="003A72E6"/>
    <w:rsid w:val="003A7303"/>
    <w:rsid w:val="003A76FB"/>
    <w:rsid w:val="003A771B"/>
    <w:rsid w:val="003A78C8"/>
    <w:rsid w:val="003A7AA1"/>
    <w:rsid w:val="003A7D2E"/>
    <w:rsid w:val="003A7E8F"/>
    <w:rsid w:val="003A7F05"/>
    <w:rsid w:val="003A7F15"/>
    <w:rsid w:val="003A7F44"/>
    <w:rsid w:val="003B000A"/>
    <w:rsid w:val="003B02FD"/>
    <w:rsid w:val="003B0308"/>
    <w:rsid w:val="003B03C7"/>
    <w:rsid w:val="003B040A"/>
    <w:rsid w:val="003B0C7A"/>
    <w:rsid w:val="003B0E13"/>
    <w:rsid w:val="003B1477"/>
    <w:rsid w:val="003B1492"/>
    <w:rsid w:val="003B195E"/>
    <w:rsid w:val="003B1C98"/>
    <w:rsid w:val="003B1D5A"/>
    <w:rsid w:val="003B2006"/>
    <w:rsid w:val="003B2057"/>
    <w:rsid w:val="003B2258"/>
    <w:rsid w:val="003B22AD"/>
    <w:rsid w:val="003B2635"/>
    <w:rsid w:val="003B26C3"/>
    <w:rsid w:val="003B27B2"/>
    <w:rsid w:val="003B2906"/>
    <w:rsid w:val="003B2942"/>
    <w:rsid w:val="003B2CA7"/>
    <w:rsid w:val="003B2FCE"/>
    <w:rsid w:val="003B2FFE"/>
    <w:rsid w:val="003B31C9"/>
    <w:rsid w:val="003B3327"/>
    <w:rsid w:val="003B356D"/>
    <w:rsid w:val="003B35BA"/>
    <w:rsid w:val="003B39A1"/>
    <w:rsid w:val="003B3D0F"/>
    <w:rsid w:val="003B3D8A"/>
    <w:rsid w:val="003B41EB"/>
    <w:rsid w:val="003B4349"/>
    <w:rsid w:val="003B4419"/>
    <w:rsid w:val="003B448F"/>
    <w:rsid w:val="003B44F1"/>
    <w:rsid w:val="003B4562"/>
    <w:rsid w:val="003B4658"/>
    <w:rsid w:val="003B4742"/>
    <w:rsid w:val="003B475F"/>
    <w:rsid w:val="003B48D7"/>
    <w:rsid w:val="003B4AFC"/>
    <w:rsid w:val="003B4B17"/>
    <w:rsid w:val="003B4B49"/>
    <w:rsid w:val="003B4C72"/>
    <w:rsid w:val="003B4CF8"/>
    <w:rsid w:val="003B4FB8"/>
    <w:rsid w:val="003B5271"/>
    <w:rsid w:val="003B52BA"/>
    <w:rsid w:val="003B52FA"/>
    <w:rsid w:val="003B5385"/>
    <w:rsid w:val="003B56A4"/>
    <w:rsid w:val="003B5916"/>
    <w:rsid w:val="003B59FE"/>
    <w:rsid w:val="003B5A69"/>
    <w:rsid w:val="003B5BD8"/>
    <w:rsid w:val="003B5D5A"/>
    <w:rsid w:val="003B6086"/>
    <w:rsid w:val="003B6116"/>
    <w:rsid w:val="003B6327"/>
    <w:rsid w:val="003B6346"/>
    <w:rsid w:val="003B657D"/>
    <w:rsid w:val="003B662F"/>
    <w:rsid w:val="003B66BC"/>
    <w:rsid w:val="003B679E"/>
    <w:rsid w:val="003B694E"/>
    <w:rsid w:val="003B7039"/>
    <w:rsid w:val="003B705E"/>
    <w:rsid w:val="003B72CE"/>
    <w:rsid w:val="003B7322"/>
    <w:rsid w:val="003B7445"/>
    <w:rsid w:val="003B75CB"/>
    <w:rsid w:val="003B7623"/>
    <w:rsid w:val="003B76D6"/>
    <w:rsid w:val="003B7966"/>
    <w:rsid w:val="003B7A60"/>
    <w:rsid w:val="003B7B03"/>
    <w:rsid w:val="003B7BCE"/>
    <w:rsid w:val="003B7C38"/>
    <w:rsid w:val="003B7C64"/>
    <w:rsid w:val="003B7CFB"/>
    <w:rsid w:val="003B7D78"/>
    <w:rsid w:val="003B7DD5"/>
    <w:rsid w:val="003B7E76"/>
    <w:rsid w:val="003B7ED0"/>
    <w:rsid w:val="003C0099"/>
    <w:rsid w:val="003C03F0"/>
    <w:rsid w:val="003C04A1"/>
    <w:rsid w:val="003C07A9"/>
    <w:rsid w:val="003C0959"/>
    <w:rsid w:val="003C09EE"/>
    <w:rsid w:val="003C09F6"/>
    <w:rsid w:val="003C0A73"/>
    <w:rsid w:val="003C0F2C"/>
    <w:rsid w:val="003C10AD"/>
    <w:rsid w:val="003C10B7"/>
    <w:rsid w:val="003C1117"/>
    <w:rsid w:val="003C11B4"/>
    <w:rsid w:val="003C11CB"/>
    <w:rsid w:val="003C1628"/>
    <w:rsid w:val="003C190B"/>
    <w:rsid w:val="003C19C8"/>
    <w:rsid w:val="003C1B82"/>
    <w:rsid w:val="003C1D75"/>
    <w:rsid w:val="003C1D92"/>
    <w:rsid w:val="003C1E8A"/>
    <w:rsid w:val="003C1F8E"/>
    <w:rsid w:val="003C2003"/>
    <w:rsid w:val="003C208A"/>
    <w:rsid w:val="003C2385"/>
    <w:rsid w:val="003C245C"/>
    <w:rsid w:val="003C2C20"/>
    <w:rsid w:val="003C2FE1"/>
    <w:rsid w:val="003C3151"/>
    <w:rsid w:val="003C31FE"/>
    <w:rsid w:val="003C33DC"/>
    <w:rsid w:val="003C3640"/>
    <w:rsid w:val="003C37AA"/>
    <w:rsid w:val="003C3860"/>
    <w:rsid w:val="003C3954"/>
    <w:rsid w:val="003C3A88"/>
    <w:rsid w:val="003C3AD7"/>
    <w:rsid w:val="003C3B12"/>
    <w:rsid w:val="003C3EDA"/>
    <w:rsid w:val="003C3EE1"/>
    <w:rsid w:val="003C40E7"/>
    <w:rsid w:val="003C433D"/>
    <w:rsid w:val="003C4628"/>
    <w:rsid w:val="003C47B9"/>
    <w:rsid w:val="003C4974"/>
    <w:rsid w:val="003C4AC4"/>
    <w:rsid w:val="003C4B97"/>
    <w:rsid w:val="003C4E9C"/>
    <w:rsid w:val="003C4F30"/>
    <w:rsid w:val="003C5192"/>
    <w:rsid w:val="003C519A"/>
    <w:rsid w:val="003C5263"/>
    <w:rsid w:val="003C53A6"/>
    <w:rsid w:val="003C5624"/>
    <w:rsid w:val="003C582B"/>
    <w:rsid w:val="003C58E0"/>
    <w:rsid w:val="003C59AB"/>
    <w:rsid w:val="003C5B9F"/>
    <w:rsid w:val="003C60EC"/>
    <w:rsid w:val="003C610D"/>
    <w:rsid w:val="003C618C"/>
    <w:rsid w:val="003C62B4"/>
    <w:rsid w:val="003C65DF"/>
    <w:rsid w:val="003C6652"/>
    <w:rsid w:val="003C6930"/>
    <w:rsid w:val="003C6CBA"/>
    <w:rsid w:val="003C6D1B"/>
    <w:rsid w:val="003C707E"/>
    <w:rsid w:val="003C70B2"/>
    <w:rsid w:val="003C70B6"/>
    <w:rsid w:val="003C7439"/>
    <w:rsid w:val="003C7484"/>
    <w:rsid w:val="003C7515"/>
    <w:rsid w:val="003C781A"/>
    <w:rsid w:val="003C79D0"/>
    <w:rsid w:val="003C7A6E"/>
    <w:rsid w:val="003C7B28"/>
    <w:rsid w:val="003C7BEA"/>
    <w:rsid w:val="003C7D45"/>
    <w:rsid w:val="003D009A"/>
    <w:rsid w:val="003D02A5"/>
    <w:rsid w:val="003D032E"/>
    <w:rsid w:val="003D03BD"/>
    <w:rsid w:val="003D0408"/>
    <w:rsid w:val="003D08AE"/>
    <w:rsid w:val="003D08F4"/>
    <w:rsid w:val="003D0A28"/>
    <w:rsid w:val="003D0A49"/>
    <w:rsid w:val="003D0AAF"/>
    <w:rsid w:val="003D0BAA"/>
    <w:rsid w:val="003D0C8D"/>
    <w:rsid w:val="003D0E92"/>
    <w:rsid w:val="003D0F92"/>
    <w:rsid w:val="003D0FEF"/>
    <w:rsid w:val="003D104E"/>
    <w:rsid w:val="003D10E0"/>
    <w:rsid w:val="003D110B"/>
    <w:rsid w:val="003D1126"/>
    <w:rsid w:val="003D1137"/>
    <w:rsid w:val="003D115A"/>
    <w:rsid w:val="003D1211"/>
    <w:rsid w:val="003D121E"/>
    <w:rsid w:val="003D146D"/>
    <w:rsid w:val="003D149B"/>
    <w:rsid w:val="003D15F2"/>
    <w:rsid w:val="003D1672"/>
    <w:rsid w:val="003D1722"/>
    <w:rsid w:val="003D172C"/>
    <w:rsid w:val="003D19F9"/>
    <w:rsid w:val="003D1A30"/>
    <w:rsid w:val="003D1AEE"/>
    <w:rsid w:val="003D2337"/>
    <w:rsid w:val="003D2618"/>
    <w:rsid w:val="003D28B9"/>
    <w:rsid w:val="003D2B2A"/>
    <w:rsid w:val="003D2C1B"/>
    <w:rsid w:val="003D2FDB"/>
    <w:rsid w:val="003D3025"/>
    <w:rsid w:val="003D35F5"/>
    <w:rsid w:val="003D3761"/>
    <w:rsid w:val="003D38C5"/>
    <w:rsid w:val="003D3AD8"/>
    <w:rsid w:val="003D3CBB"/>
    <w:rsid w:val="003D414C"/>
    <w:rsid w:val="003D4552"/>
    <w:rsid w:val="003D486A"/>
    <w:rsid w:val="003D4E69"/>
    <w:rsid w:val="003D506E"/>
    <w:rsid w:val="003D5141"/>
    <w:rsid w:val="003D533C"/>
    <w:rsid w:val="003D54B3"/>
    <w:rsid w:val="003D5551"/>
    <w:rsid w:val="003D5823"/>
    <w:rsid w:val="003D58F2"/>
    <w:rsid w:val="003D5A19"/>
    <w:rsid w:val="003D5AAC"/>
    <w:rsid w:val="003D5B18"/>
    <w:rsid w:val="003D5BC3"/>
    <w:rsid w:val="003D5C5B"/>
    <w:rsid w:val="003D5ED9"/>
    <w:rsid w:val="003D6008"/>
    <w:rsid w:val="003D601C"/>
    <w:rsid w:val="003D6206"/>
    <w:rsid w:val="003D623E"/>
    <w:rsid w:val="003D6353"/>
    <w:rsid w:val="003D6623"/>
    <w:rsid w:val="003D678C"/>
    <w:rsid w:val="003D6BD1"/>
    <w:rsid w:val="003D6C99"/>
    <w:rsid w:val="003D6D32"/>
    <w:rsid w:val="003D6EA5"/>
    <w:rsid w:val="003D6EA7"/>
    <w:rsid w:val="003D7171"/>
    <w:rsid w:val="003D724F"/>
    <w:rsid w:val="003D72AE"/>
    <w:rsid w:val="003D73A0"/>
    <w:rsid w:val="003D7405"/>
    <w:rsid w:val="003D7A97"/>
    <w:rsid w:val="003D7CB7"/>
    <w:rsid w:val="003D7D3E"/>
    <w:rsid w:val="003D7FB4"/>
    <w:rsid w:val="003E011B"/>
    <w:rsid w:val="003E02B5"/>
    <w:rsid w:val="003E037F"/>
    <w:rsid w:val="003E03B4"/>
    <w:rsid w:val="003E0402"/>
    <w:rsid w:val="003E051C"/>
    <w:rsid w:val="003E0672"/>
    <w:rsid w:val="003E073C"/>
    <w:rsid w:val="003E098E"/>
    <w:rsid w:val="003E0B68"/>
    <w:rsid w:val="003E0CA4"/>
    <w:rsid w:val="003E0D1B"/>
    <w:rsid w:val="003E0ECA"/>
    <w:rsid w:val="003E0F28"/>
    <w:rsid w:val="003E1007"/>
    <w:rsid w:val="003E10D1"/>
    <w:rsid w:val="003E113E"/>
    <w:rsid w:val="003E1183"/>
    <w:rsid w:val="003E11FB"/>
    <w:rsid w:val="003E15D7"/>
    <w:rsid w:val="003E16B8"/>
    <w:rsid w:val="003E17C5"/>
    <w:rsid w:val="003E1963"/>
    <w:rsid w:val="003E1A49"/>
    <w:rsid w:val="003E1D9C"/>
    <w:rsid w:val="003E1E38"/>
    <w:rsid w:val="003E1EEF"/>
    <w:rsid w:val="003E1F6B"/>
    <w:rsid w:val="003E1F83"/>
    <w:rsid w:val="003E202C"/>
    <w:rsid w:val="003E20A4"/>
    <w:rsid w:val="003E2185"/>
    <w:rsid w:val="003E22D9"/>
    <w:rsid w:val="003E2591"/>
    <w:rsid w:val="003E2649"/>
    <w:rsid w:val="003E2AEA"/>
    <w:rsid w:val="003E30FA"/>
    <w:rsid w:val="003E327D"/>
    <w:rsid w:val="003E333D"/>
    <w:rsid w:val="003E33B6"/>
    <w:rsid w:val="003E34F0"/>
    <w:rsid w:val="003E34FA"/>
    <w:rsid w:val="003E362B"/>
    <w:rsid w:val="003E375C"/>
    <w:rsid w:val="003E3793"/>
    <w:rsid w:val="003E3921"/>
    <w:rsid w:val="003E39B3"/>
    <w:rsid w:val="003E3B1C"/>
    <w:rsid w:val="003E3C0A"/>
    <w:rsid w:val="003E3D87"/>
    <w:rsid w:val="003E3F84"/>
    <w:rsid w:val="003E411C"/>
    <w:rsid w:val="003E4153"/>
    <w:rsid w:val="003E42E6"/>
    <w:rsid w:val="003E4508"/>
    <w:rsid w:val="003E46AE"/>
    <w:rsid w:val="003E493F"/>
    <w:rsid w:val="003E4CC6"/>
    <w:rsid w:val="003E4E74"/>
    <w:rsid w:val="003E4F67"/>
    <w:rsid w:val="003E504A"/>
    <w:rsid w:val="003E504D"/>
    <w:rsid w:val="003E506C"/>
    <w:rsid w:val="003E5154"/>
    <w:rsid w:val="003E52D4"/>
    <w:rsid w:val="003E53B0"/>
    <w:rsid w:val="003E5460"/>
    <w:rsid w:val="003E563C"/>
    <w:rsid w:val="003E58DD"/>
    <w:rsid w:val="003E5D47"/>
    <w:rsid w:val="003E5E7A"/>
    <w:rsid w:val="003E60A3"/>
    <w:rsid w:val="003E618F"/>
    <w:rsid w:val="003E6225"/>
    <w:rsid w:val="003E6266"/>
    <w:rsid w:val="003E6309"/>
    <w:rsid w:val="003E6568"/>
    <w:rsid w:val="003E657E"/>
    <w:rsid w:val="003E65E5"/>
    <w:rsid w:val="003E676A"/>
    <w:rsid w:val="003E67BB"/>
    <w:rsid w:val="003E67E0"/>
    <w:rsid w:val="003E68F9"/>
    <w:rsid w:val="003E6A49"/>
    <w:rsid w:val="003E6B9B"/>
    <w:rsid w:val="003E6C22"/>
    <w:rsid w:val="003E6E9C"/>
    <w:rsid w:val="003E6F65"/>
    <w:rsid w:val="003E71BC"/>
    <w:rsid w:val="003E72A9"/>
    <w:rsid w:val="003E73DF"/>
    <w:rsid w:val="003E7503"/>
    <w:rsid w:val="003E75F0"/>
    <w:rsid w:val="003E77AD"/>
    <w:rsid w:val="003E79E8"/>
    <w:rsid w:val="003E7A84"/>
    <w:rsid w:val="003F03CF"/>
    <w:rsid w:val="003F055A"/>
    <w:rsid w:val="003F0680"/>
    <w:rsid w:val="003F0996"/>
    <w:rsid w:val="003F0CA2"/>
    <w:rsid w:val="003F118A"/>
    <w:rsid w:val="003F14DC"/>
    <w:rsid w:val="003F168D"/>
    <w:rsid w:val="003F1742"/>
    <w:rsid w:val="003F17DC"/>
    <w:rsid w:val="003F1ADD"/>
    <w:rsid w:val="003F1DCF"/>
    <w:rsid w:val="003F2100"/>
    <w:rsid w:val="003F211B"/>
    <w:rsid w:val="003F2513"/>
    <w:rsid w:val="003F271C"/>
    <w:rsid w:val="003F290D"/>
    <w:rsid w:val="003F2B8B"/>
    <w:rsid w:val="003F2BF9"/>
    <w:rsid w:val="003F2C7F"/>
    <w:rsid w:val="003F2F32"/>
    <w:rsid w:val="003F32BD"/>
    <w:rsid w:val="003F3303"/>
    <w:rsid w:val="003F337D"/>
    <w:rsid w:val="003F33A1"/>
    <w:rsid w:val="003F349B"/>
    <w:rsid w:val="003F37FD"/>
    <w:rsid w:val="003F3C41"/>
    <w:rsid w:val="003F3C9F"/>
    <w:rsid w:val="003F3D5D"/>
    <w:rsid w:val="003F3DB5"/>
    <w:rsid w:val="003F408B"/>
    <w:rsid w:val="003F420E"/>
    <w:rsid w:val="003F430D"/>
    <w:rsid w:val="003F437C"/>
    <w:rsid w:val="003F4580"/>
    <w:rsid w:val="003F45CE"/>
    <w:rsid w:val="003F4AEF"/>
    <w:rsid w:val="003F51B0"/>
    <w:rsid w:val="003F526F"/>
    <w:rsid w:val="003F552E"/>
    <w:rsid w:val="003F5574"/>
    <w:rsid w:val="003F55BB"/>
    <w:rsid w:val="003F5809"/>
    <w:rsid w:val="003F5A03"/>
    <w:rsid w:val="003F6024"/>
    <w:rsid w:val="003F60EF"/>
    <w:rsid w:val="003F6597"/>
    <w:rsid w:val="003F6B6A"/>
    <w:rsid w:val="003F6B7D"/>
    <w:rsid w:val="003F6F44"/>
    <w:rsid w:val="003F7051"/>
    <w:rsid w:val="003F7092"/>
    <w:rsid w:val="003F7281"/>
    <w:rsid w:val="003F7531"/>
    <w:rsid w:val="003F763B"/>
    <w:rsid w:val="003F76E9"/>
    <w:rsid w:val="003F7980"/>
    <w:rsid w:val="003F7AC8"/>
    <w:rsid w:val="00400031"/>
    <w:rsid w:val="004001DC"/>
    <w:rsid w:val="004002C0"/>
    <w:rsid w:val="004005E9"/>
    <w:rsid w:val="0040079E"/>
    <w:rsid w:val="0040081C"/>
    <w:rsid w:val="0040097A"/>
    <w:rsid w:val="00400C32"/>
    <w:rsid w:val="00400E66"/>
    <w:rsid w:val="00400F36"/>
    <w:rsid w:val="0040111B"/>
    <w:rsid w:val="00401197"/>
    <w:rsid w:val="00401501"/>
    <w:rsid w:val="004015BF"/>
    <w:rsid w:val="00401687"/>
    <w:rsid w:val="004016EE"/>
    <w:rsid w:val="0040179C"/>
    <w:rsid w:val="004018C5"/>
    <w:rsid w:val="00401A51"/>
    <w:rsid w:val="00401AA6"/>
    <w:rsid w:val="00401B24"/>
    <w:rsid w:val="00401B8C"/>
    <w:rsid w:val="00401C30"/>
    <w:rsid w:val="00401DB7"/>
    <w:rsid w:val="00401E6B"/>
    <w:rsid w:val="0040201E"/>
    <w:rsid w:val="0040211F"/>
    <w:rsid w:val="0040223A"/>
    <w:rsid w:val="00402775"/>
    <w:rsid w:val="00402921"/>
    <w:rsid w:val="00402ABC"/>
    <w:rsid w:val="00402D12"/>
    <w:rsid w:val="00402E17"/>
    <w:rsid w:val="00402F3A"/>
    <w:rsid w:val="00402F60"/>
    <w:rsid w:val="00403499"/>
    <w:rsid w:val="0040350B"/>
    <w:rsid w:val="00403757"/>
    <w:rsid w:val="00403758"/>
    <w:rsid w:val="0040380A"/>
    <w:rsid w:val="00403838"/>
    <w:rsid w:val="00403AE0"/>
    <w:rsid w:val="00403D6F"/>
    <w:rsid w:val="00403E85"/>
    <w:rsid w:val="00404164"/>
    <w:rsid w:val="00404599"/>
    <w:rsid w:val="0040462F"/>
    <w:rsid w:val="00404988"/>
    <w:rsid w:val="00404B3C"/>
    <w:rsid w:val="00404CB8"/>
    <w:rsid w:val="00404EE0"/>
    <w:rsid w:val="00405051"/>
    <w:rsid w:val="004052F4"/>
    <w:rsid w:val="0040538F"/>
    <w:rsid w:val="004056DB"/>
    <w:rsid w:val="004057F0"/>
    <w:rsid w:val="004058AB"/>
    <w:rsid w:val="00405B01"/>
    <w:rsid w:val="00405B2F"/>
    <w:rsid w:val="00405BA8"/>
    <w:rsid w:val="00405C8A"/>
    <w:rsid w:val="00405CE5"/>
    <w:rsid w:val="00405E33"/>
    <w:rsid w:val="00406142"/>
    <w:rsid w:val="00406191"/>
    <w:rsid w:val="0040623A"/>
    <w:rsid w:val="004063BF"/>
    <w:rsid w:val="004066E8"/>
    <w:rsid w:val="00406C51"/>
    <w:rsid w:val="00406E4B"/>
    <w:rsid w:val="00406F38"/>
    <w:rsid w:val="004072CB"/>
    <w:rsid w:val="0040752B"/>
    <w:rsid w:val="00407560"/>
    <w:rsid w:val="0040771D"/>
    <w:rsid w:val="00407B01"/>
    <w:rsid w:val="00407C30"/>
    <w:rsid w:val="00407DD2"/>
    <w:rsid w:val="00407DEF"/>
    <w:rsid w:val="00407FA7"/>
    <w:rsid w:val="00407FF0"/>
    <w:rsid w:val="004102CD"/>
    <w:rsid w:val="0041040A"/>
    <w:rsid w:val="00410452"/>
    <w:rsid w:val="00410658"/>
    <w:rsid w:val="004108B7"/>
    <w:rsid w:val="00410B4A"/>
    <w:rsid w:val="004111A6"/>
    <w:rsid w:val="00411448"/>
    <w:rsid w:val="00411473"/>
    <w:rsid w:val="004115F2"/>
    <w:rsid w:val="00411663"/>
    <w:rsid w:val="00411D73"/>
    <w:rsid w:val="0041213B"/>
    <w:rsid w:val="0041255E"/>
    <w:rsid w:val="00412639"/>
    <w:rsid w:val="0041270B"/>
    <w:rsid w:val="00412833"/>
    <w:rsid w:val="00412D50"/>
    <w:rsid w:val="00412D6C"/>
    <w:rsid w:val="00412DDD"/>
    <w:rsid w:val="00412E3E"/>
    <w:rsid w:val="00412ECC"/>
    <w:rsid w:val="004131DC"/>
    <w:rsid w:val="00413281"/>
    <w:rsid w:val="004134FF"/>
    <w:rsid w:val="0041352F"/>
    <w:rsid w:val="0041364F"/>
    <w:rsid w:val="0041369B"/>
    <w:rsid w:val="00413793"/>
    <w:rsid w:val="004137AF"/>
    <w:rsid w:val="004137C9"/>
    <w:rsid w:val="004137E1"/>
    <w:rsid w:val="00413880"/>
    <w:rsid w:val="00413A15"/>
    <w:rsid w:val="00413E51"/>
    <w:rsid w:val="00413F58"/>
    <w:rsid w:val="00414049"/>
    <w:rsid w:val="0041422F"/>
    <w:rsid w:val="00414289"/>
    <w:rsid w:val="0041445B"/>
    <w:rsid w:val="004146C9"/>
    <w:rsid w:val="0041488D"/>
    <w:rsid w:val="004148E1"/>
    <w:rsid w:val="00414C58"/>
    <w:rsid w:val="00414D09"/>
    <w:rsid w:val="00414EE6"/>
    <w:rsid w:val="00414FC0"/>
    <w:rsid w:val="0041508F"/>
    <w:rsid w:val="00415100"/>
    <w:rsid w:val="004151FD"/>
    <w:rsid w:val="004154EF"/>
    <w:rsid w:val="00415668"/>
    <w:rsid w:val="004157A9"/>
    <w:rsid w:val="0041580F"/>
    <w:rsid w:val="00415EAD"/>
    <w:rsid w:val="00415F14"/>
    <w:rsid w:val="004161EA"/>
    <w:rsid w:val="0041635A"/>
    <w:rsid w:val="00416537"/>
    <w:rsid w:val="004168A8"/>
    <w:rsid w:val="00416915"/>
    <w:rsid w:val="00416AF9"/>
    <w:rsid w:val="00416B04"/>
    <w:rsid w:val="00416F35"/>
    <w:rsid w:val="004170EF"/>
    <w:rsid w:val="00417601"/>
    <w:rsid w:val="004177A7"/>
    <w:rsid w:val="00417AFE"/>
    <w:rsid w:val="00417DF6"/>
    <w:rsid w:val="00420199"/>
    <w:rsid w:val="004203DE"/>
    <w:rsid w:val="0042046D"/>
    <w:rsid w:val="00420B82"/>
    <w:rsid w:val="00420C2A"/>
    <w:rsid w:val="00421434"/>
    <w:rsid w:val="004218E9"/>
    <w:rsid w:val="00421C42"/>
    <w:rsid w:val="00421CC1"/>
    <w:rsid w:val="00421D36"/>
    <w:rsid w:val="00421E64"/>
    <w:rsid w:val="00421EB4"/>
    <w:rsid w:val="00421F58"/>
    <w:rsid w:val="00422008"/>
    <w:rsid w:val="004221AC"/>
    <w:rsid w:val="004221B4"/>
    <w:rsid w:val="0042249A"/>
    <w:rsid w:val="004224D6"/>
    <w:rsid w:val="004225B7"/>
    <w:rsid w:val="0042264E"/>
    <w:rsid w:val="004227CA"/>
    <w:rsid w:val="004227D8"/>
    <w:rsid w:val="0042282C"/>
    <w:rsid w:val="00422E83"/>
    <w:rsid w:val="00422EC4"/>
    <w:rsid w:val="004230BA"/>
    <w:rsid w:val="00423116"/>
    <w:rsid w:val="004232C6"/>
    <w:rsid w:val="00423563"/>
    <w:rsid w:val="004236DC"/>
    <w:rsid w:val="00423818"/>
    <w:rsid w:val="004239D1"/>
    <w:rsid w:val="00423A44"/>
    <w:rsid w:val="00423A4D"/>
    <w:rsid w:val="00423A75"/>
    <w:rsid w:val="00423BB4"/>
    <w:rsid w:val="00423EE7"/>
    <w:rsid w:val="00423EF9"/>
    <w:rsid w:val="00423F62"/>
    <w:rsid w:val="00423FEA"/>
    <w:rsid w:val="004240BB"/>
    <w:rsid w:val="004243AE"/>
    <w:rsid w:val="00424426"/>
    <w:rsid w:val="00424606"/>
    <w:rsid w:val="004247FA"/>
    <w:rsid w:val="00424811"/>
    <w:rsid w:val="00424AA2"/>
    <w:rsid w:val="00424CE3"/>
    <w:rsid w:val="00424EFE"/>
    <w:rsid w:val="00424F19"/>
    <w:rsid w:val="00424F91"/>
    <w:rsid w:val="00425161"/>
    <w:rsid w:val="00425219"/>
    <w:rsid w:val="0042526C"/>
    <w:rsid w:val="00425624"/>
    <w:rsid w:val="004257DD"/>
    <w:rsid w:val="0042582E"/>
    <w:rsid w:val="00425956"/>
    <w:rsid w:val="00425DED"/>
    <w:rsid w:val="004261B8"/>
    <w:rsid w:val="00426243"/>
    <w:rsid w:val="0042627B"/>
    <w:rsid w:val="00426623"/>
    <w:rsid w:val="00426963"/>
    <w:rsid w:val="00426B18"/>
    <w:rsid w:val="00426CA7"/>
    <w:rsid w:val="00426D79"/>
    <w:rsid w:val="0042706F"/>
    <w:rsid w:val="00427299"/>
    <w:rsid w:val="00427735"/>
    <w:rsid w:val="004277E7"/>
    <w:rsid w:val="004278FC"/>
    <w:rsid w:val="00427954"/>
    <w:rsid w:val="00427C7A"/>
    <w:rsid w:val="00427C87"/>
    <w:rsid w:val="00427CC8"/>
    <w:rsid w:val="00427E18"/>
    <w:rsid w:val="00427F7A"/>
    <w:rsid w:val="00427F91"/>
    <w:rsid w:val="004301B1"/>
    <w:rsid w:val="004303F8"/>
    <w:rsid w:val="0043040F"/>
    <w:rsid w:val="0043066B"/>
    <w:rsid w:val="0043073B"/>
    <w:rsid w:val="00430740"/>
    <w:rsid w:val="00430857"/>
    <w:rsid w:val="004309CA"/>
    <w:rsid w:val="00430ACF"/>
    <w:rsid w:val="00430BFD"/>
    <w:rsid w:val="00430DDE"/>
    <w:rsid w:val="00430E60"/>
    <w:rsid w:val="00430E8D"/>
    <w:rsid w:val="00430F51"/>
    <w:rsid w:val="00431103"/>
    <w:rsid w:val="004312A9"/>
    <w:rsid w:val="004312DE"/>
    <w:rsid w:val="004313BC"/>
    <w:rsid w:val="004313F9"/>
    <w:rsid w:val="00431471"/>
    <w:rsid w:val="0043151A"/>
    <w:rsid w:val="00431579"/>
    <w:rsid w:val="00431A5B"/>
    <w:rsid w:val="00431AD0"/>
    <w:rsid w:val="00431BC4"/>
    <w:rsid w:val="00431C2D"/>
    <w:rsid w:val="00431F2B"/>
    <w:rsid w:val="00431F9C"/>
    <w:rsid w:val="00431FF4"/>
    <w:rsid w:val="0043245A"/>
    <w:rsid w:val="00432501"/>
    <w:rsid w:val="00432596"/>
    <w:rsid w:val="004325AD"/>
    <w:rsid w:val="0043298A"/>
    <w:rsid w:val="00432B38"/>
    <w:rsid w:val="00432BBE"/>
    <w:rsid w:val="00432C4D"/>
    <w:rsid w:val="00432EDD"/>
    <w:rsid w:val="00432FCF"/>
    <w:rsid w:val="004334E0"/>
    <w:rsid w:val="00433710"/>
    <w:rsid w:val="00433864"/>
    <w:rsid w:val="00433B06"/>
    <w:rsid w:val="00433BAC"/>
    <w:rsid w:val="00433BE5"/>
    <w:rsid w:val="00434091"/>
    <w:rsid w:val="004341DB"/>
    <w:rsid w:val="004348ED"/>
    <w:rsid w:val="00434D23"/>
    <w:rsid w:val="00434DC8"/>
    <w:rsid w:val="00434E65"/>
    <w:rsid w:val="004352E7"/>
    <w:rsid w:val="0043533D"/>
    <w:rsid w:val="004353BE"/>
    <w:rsid w:val="0043573A"/>
    <w:rsid w:val="00435909"/>
    <w:rsid w:val="00435A34"/>
    <w:rsid w:val="00435BAE"/>
    <w:rsid w:val="00435C71"/>
    <w:rsid w:val="00435F03"/>
    <w:rsid w:val="0043601F"/>
    <w:rsid w:val="0043604B"/>
    <w:rsid w:val="004364AF"/>
    <w:rsid w:val="00436642"/>
    <w:rsid w:val="004366FF"/>
    <w:rsid w:val="00436C14"/>
    <w:rsid w:val="00436C5D"/>
    <w:rsid w:val="00436D92"/>
    <w:rsid w:val="00436E58"/>
    <w:rsid w:val="00436FB1"/>
    <w:rsid w:val="004370FA"/>
    <w:rsid w:val="004371B7"/>
    <w:rsid w:val="00437443"/>
    <w:rsid w:val="00437600"/>
    <w:rsid w:val="004376D0"/>
    <w:rsid w:val="004401D8"/>
    <w:rsid w:val="0044079E"/>
    <w:rsid w:val="00440A03"/>
    <w:rsid w:val="00440ADA"/>
    <w:rsid w:val="00440CB1"/>
    <w:rsid w:val="00440DF9"/>
    <w:rsid w:val="00440F5E"/>
    <w:rsid w:val="00440FD2"/>
    <w:rsid w:val="00441128"/>
    <w:rsid w:val="00441290"/>
    <w:rsid w:val="004414BA"/>
    <w:rsid w:val="0044176F"/>
    <w:rsid w:val="00441BD3"/>
    <w:rsid w:val="00441CCA"/>
    <w:rsid w:val="00441FEE"/>
    <w:rsid w:val="00442137"/>
    <w:rsid w:val="00442321"/>
    <w:rsid w:val="00442463"/>
    <w:rsid w:val="00442691"/>
    <w:rsid w:val="00442877"/>
    <w:rsid w:val="00442A2A"/>
    <w:rsid w:val="00442C9F"/>
    <w:rsid w:val="00442D94"/>
    <w:rsid w:val="00442ED6"/>
    <w:rsid w:val="00443044"/>
    <w:rsid w:val="0044307E"/>
    <w:rsid w:val="00443730"/>
    <w:rsid w:val="0044382F"/>
    <w:rsid w:val="0044399B"/>
    <w:rsid w:val="004439F8"/>
    <w:rsid w:val="00443BAA"/>
    <w:rsid w:val="00443CA7"/>
    <w:rsid w:val="0044402C"/>
    <w:rsid w:val="00444049"/>
    <w:rsid w:val="0044415E"/>
    <w:rsid w:val="0044419D"/>
    <w:rsid w:val="0044441F"/>
    <w:rsid w:val="00444425"/>
    <w:rsid w:val="00444499"/>
    <w:rsid w:val="0044464F"/>
    <w:rsid w:val="00444734"/>
    <w:rsid w:val="0044489B"/>
    <w:rsid w:val="004448EF"/>
    <w:rsid w:val="00445149"/>
    <w:rsid w:val="00445473"/>
    <w:rsid w:val="00445567"/>
    <w:rsid w:val="0044574A"/>
    <w:rsid w:val="00445964"/>
    <w:rsid w:val="004459FD"/>
    <w:rsid w:val="00445BAA"/>
    <w:rsid w:val="00445E37"/>
    <w:rsid w:val="00445FF8"/>
    <w:rsid w:val="004461E3"/>
    <w:rsid w:val="0044639B"/>
    <w:rsid w:val="004466CE"/>
    <w:rsid w:val="00446760"/>
    <w:rsid w:val="00446762"/>
    <w:rsid w:val="00446942"/>
    <w:rsid w:val="00446B2A"/>
    <w:rsid w:val="00446B30"/>
    <w:rsid w:val="00446F6B"/>
    <w:rsid w:val="00447029"/>
    <w:rsid w:val="00447072"/>
    <w:rsid w:val="00447302"/>
    <w:rsid w:val="00447519"/>
    <w:rsid w:val="0044760E"/>
    <w:rsid w:val="00447830"/>
    <w:rsid w:val="00447F85"/>
    <w:rsid w:val="004503F6"/>
    <w:rsid w:val="0045048B"/>
    <w:rsid w:val="004506BC"/>
    <w:rsid w:val="00450765"/>
    <w:rsid w:val="00450768"/>
    <w:rsid w:val="00450B6D"/>
    <w:rsid w:val="00450BD4"/>
    <w:rsid w:val="00450F76"/>
    <w:rsid w:val="004510C3"/>
    <w:rsid w:val="00451242"/>
    <w:rsid w:val="004516FA"/>
    <w:rsid w:val="00451A1F"/>
    <w:rsid w:val="00451D0B"/>
    <w:rsid w:val="00451D81"/>
    <w:rsid w:val="00451F28"/>
    <w:rsid w:val="004520E2"/>
    <w:rsid w:val="00452142"/>
    <w:rsid w:val="004526F2"/>
    <w:rsid w:val="00452776"/>
    <w:rsid w:val="00452CD4"/>
    <w:rsid w:val="004532E5"/>
    <w:rsid w:val="00453327"/>
    <w:rsid w:val="004533A0"/>
    <w:rsid w:val="00453B26"/>
    <w:rsid w:val="00453BE5"/>
    <w:rsid w:val="00453E84"/>
    <w:rsid w:val="0045448A"/>
    <w:rsid w:val="00454C3A"/>
    <w:rsid w:val="00454D06"/>
    <w:rsid w:val="00455104"/>
    <w:rsid w:val="004551ED"/>
    <w:rsid w:val="00455290"/>
    <w:rsid w:val="004553B0"/>
    <w:rsid w:val="00455508"/>
    <w:rsid w:val="0045552D"/>
    <w:rsid w:val="004556F7"/>
    <w:rsid w:val="00455794"/>
    <w:rsid w:val="004557E3"/>
    <w:rsid w:val="00455829"/>
    <w:rsid w:val="0045598C"/>
    <w:rsid w:val="00455993"/>
    <w:rsid w:val="00455AC9"/>
    <w:rsid w:val="00455D64"/>
    <w:rsid w:val="00455D81"/>
    <w:rsid w:val="00455D8D"/>
    <w:rsid w:val="00455F50"/>
    <w:rsid w:val="00455F86"/>
    <w:rsid w:val="004563DC"/>
    <w:rsid w:val="0045648D"/>
    <w:rsid w:val="00456615"/>
    <w:rsid w:val="004568B5"/>
    <w:rsid w:val="00456904"/>
    <w:rsid w:val="0045690F"/>
    <w:rsid w:val="00456A4E"/>
    <w:rsid w:val="00456C63"/>
    <w:rsid w:val="00456DAB"/>
    <w:rsid w:val="00456E87"/>
    <w:rsid w:val="00457164"/>
    <w:rsid w:val="004571DA"/>
    <w:rsid w:val="0045737E"/>
    <w:rsid w:val="00457386"/>
    <w:rsid w:val="00457541"/>
    <w:rsid w:val="0045756E"/>
    <w:rsid w:val="004575CE"/>
    <w:rsid w:val="00457733"/>
    <w:rsid w:val="004578C3"/>
    <w:rsid w:val="004579DC"/>
    <w:rsid w:val="00457C1C"/>
    <w:rsid w:val="00457CC0"/>
    <w:rsid w:val="00457F73"/>
    <w:rsid w:val="00460058"/>
    <w:rsid w:val="004601D5"/>
    <w:rsid w:val="004601FE"/>
    <w:rsid w:val="004602BB"/>
    <w:rsid w:val="004606CE"/>
    <w:rsid w:val="00460996"/>
    <w:rsid w:val="00460BA4"/>
    <w:rsid w:val="00460F6E"/>
    <w:rsid w:val="0046107C"/>
    <w:rsid w:val="00461335"/>
    <w:rsid w:val="0046147B"/>
    <w:rsid w:val="004614CD"/>
    <w:rsid w:val="004615F7"/>
    <w:rsid w:val="004616B9"/>
    <w:rsid w:val="004616DF"/>
    <w:rsid w:val="004617A7"/>
    <w:rsid w:val="00461829"/>
    <w:rsid w:val="0046183E"/>
    <w:rsid w:val="004618F5"/>
    <w:rsid w:val="004619AB"/>
    <w:rsid w:val="00461C7F"/>
    <w:rsid w:val="00461D1E"/>
    <w:rsid w:val="00461D55"/>
    <w:rsid w:val="00461F76"/>
    <w:rsid w:val="00462015"/>
    <w:rsid w:val="004621C0"/>
    <w:rsid w:val="004621C9"/>
    <w:rsid w:val="00462396"/>
    <w:rsid w:val="004626B3"/>
    <w:rsid w:val="00462722"/>
    <w:rsid w:val="004629E1"/>
    <w:rsid w:val="00462C09"/>
    <w:rsid w:val="00462DC7"/>
    <w:rsid w:val="00462F89"/>
    <w:rsid w:val="00462FD7"/>
    <w:rsid w:val="00463008"/>
    <w:rsid w:val="004631CD"/>
    <w:rsid w:val="0046320E"/>
    <w:rsid w:val="00463241"/>
    <w:rsid w:val="004632E5"/>
    <w:rsid w:val="0046350C"/>
    <w:rsid w:val="0046359B"/>
    <w:rsid w:val="0046379B"/>
    <w:rsid w:val="0046385B"/>
    <w:rsid w:val="00463D11"/>
    <w:rsid w:val="00464056"/>
    <w:rsid w:val="004643AF"/>
    <w:rsid w:val="00464463"/>
    <w:rsid w:val="00464517"/>
    <w:rsid w:val="00464870"/>
    <w:rsid w:val="004648AF"/>
    <w:rsid w:val="00464AE0"/>
    <w:rsid w:val="00464B3A"/>
    <w:rsid w:val="00464DA6"/>
    <w:rsid w:val="00464EA4"/>
    <w:rsid w:val="00464F6C"/>
    <w:rsid w:val="00465071"/>
    <w:rsid w:val="004654E5"/>
    <w:rsid w:val="004654E7"/>
    <w:rsid w:val="00465607"/>
    <w:rsid w:val="00465626"/>
    <w:rsid w:val="004657D9"/>
    <w:rsid w:val="00465B7F"/>
    <w:rsid w:val="00465BEC"/>
    <w:rsid w:val="00465C29"/>
    <w:rsid w:val="00465D54"/>
    <w:rsid w:val="00465E09"/>
    <w:rsid w:val="0046613A"/>
    <w:rsid w:val="004661AC"/>
    <w:rsid w:val="004661CF"/>
    <w:rsid w:val="0046624E"/>
    <w:rsid w:val="0046633B"/>
    <w:rsid w:val="00466447"/>
    <w:rsid w:val="004667DD"/>
    <w:rsid w:val="0046690F"/>
    <w:rsid w:val="00466B72"/>
    <w:rsid w:val="00466B82"/>
    <w:rsid w:val="00466C75"/>
    <w:rsid w:val="00466D30"/>
    <w:rsid w:val="00466DDA"/>
    <w:rsid w:val="00467058"/>
    <w:rsid w:val="00467060"/>
    <w:rsid w:val="00467084"/>
    <w:rsid w:val="00467086"/>
    <w:rsid w:val="00467102"/>
    <w:rsid w:val="004671F1"/>
    <w:rsid w:val="004675EA"/>
    <w:rsid w:val="00467669"/>
    <w:rsid w:val="004678FC"/>
    <w:rsid w:val="00467917"/>
    <w:rsid w:val="00467BC4"/>
    <w:rsid w:val="00467BCA"/>
    <w:rsid w:val="00467CA0"/>
    <w:rsid w:val="00467FA9"/>
    <w:rsid w:val="0047012F"/>
    <w:rsid w:val="004701A3"/>
    <w:rsid w:val="00470548"/>
    <w:rsid w:val="00470923"/>
    <w:rsid w:val="0047092D"/>
    <w:rsid w:val="00470D18"/>
    <w:rsid w:val="00470D39"/>
    <w:rsid w:val="0047109F"/>
    <w:rsid w:val="0047120B"/>
    <w:rsid w:val="00471395"/>
    <w:rsid w:val="004717BD"/>
    <w:rsid w:val="00471C1A"/>
    <w:rsid w:val="0047227B"/>
    <w:rsid w:val="0047230B"/>
    <w:rsid w:val="004724AA"/>
    <w:rsid w:val="004725F5"/>
    <w:rsid w:val="004726D4"/>
    <w:rsid w:val="00472814"/>
    <w:rsid w:val="004728CA"/>
    <w:rsid w:val="00472962"/>
    <w:rsid w:val="00472AC9"/>
    <w:rsid w:val="00472B1C"/>
    <w:rsid w:val="00472B22"/>
    <w:rsid w:val="00472BC1"/>
    <w:rsid w:val="00472DA7"/>
    <w:rsid w:val="00473045"/>
    <w:rsid w:val="00473110"/>
    <w:rsid w:val="00473423"/>
    <w:rsid w:val="0047370F"/>
    <w:rsid w:val="004737B8"/>
    <w:rsid w:val="00473853"/>
    <w:rsid w:val="00473AB7"/>
    <w:rsid w:val="00473B08"/>
    <w:rsid w:val="00473CED"/>
    <w:rsid w:val="00473DCE"/>
    <w:rsid w:val="0047417B"/>
    <w:rsid w:val="004742CF"/>
    <w:rsid w:val="00474345"/>
    <w:rsid w:val="004743A1"/>
    <w:rsid w:val="00474652"/>
    <w:rsid w:val="0047468B"/>
    <w:rsid w:val="00474AF2"/>
    <w:rsid w:val="00474C8C"/>
    <w:rsid w:val="00474CB2"/>
    <w:rsid w:val="00474D20"/>
    <w:rsid w:val="0047523F"/>
    <w:rsid w:val="0047567A"/>
    <w:rsid w:val="004758F5"/>
    <w:rsid w:val="004759F3"/>
    <w:rsid w:val="00475B2F"/>
    <w:rsid w:val="00475BBB"/>
    <w:rsid w:val="00475CBD"/>
    <w:rsid w:val="00475E1B"/>
    <w:rsid w:val="00475E54"/>
    <w:rsid w:val="00476135"/>
    <w:rsid w:val="0047626D"/>
    <w:rsid w:val="00476287"/>
    <w:rsid w:val="004762D7"/>
    <w:rsid w:val="004763D9"/>
    <w:rsid w:val="0047684A"/>
    <w:rsid w:val="00476A49"/>
    <w:rsid w:val="00476B23"/>
    <w:rsid w:val="00476B70"/>
    <w:rsid w:val="00476CD8"/>
    <w:rsid w:val="00476D2F"/>
    <w:rsid w:val="004772C2"/>
    <w:rsid w:val="004775C4"/>
    <w:rsid w:val="00477662"/>
    <w:rsid w:val="004777B1"/>
    <w:rsid w:val="00477963"/>
    <w:rsid w:val="00477A63"/>
    <w:rsid w:val="00477B02"/>
    <w:rsid w:val="00477B23"/>
    <w:rsid w:val="00477FA8"/>
    <w:rsid w:val="00477FE2"/>
    <w:rsid w:val="004800B3"/>
    <w:rsid w:val="00480387"/>
    <w:rsid w:val="00480401"/>
    <w:rsid w:val="00480476"/>
    <w:rsid w:val="004805D2"/>
    <w:rsid w:val="004808CD"/>
    <w:rsid w:val="00480BF4"/>
    <w:rsid w:val="00480E1B"/>
    <w:rsid w:val="00480E25"/>
    <w:rsid w:val="00480E33"/>
    <w:rsid w:val="004811C2"/>
    <w:rsid w:val="004812D8"/>
    <w:rsid w:val="0048139F"/>
    <w:rsid w:val="004816B9"/>
    <w:rsid w:val="00481AB0"/>
    <w:rsid w:val="00481B52"/>
    <w:rsid w:val="00481D19"/>
    <w:rsid w:val="00481D20"/>
    <w:rsid w:val="00481F01"/>
    <w:rsid w:val="0048204D"/>
    <w:rsid w:val="0048207E"/>
    <w:rsid w:val="0048218B"/>
    <w:rsid w:val="00482255"/>
    <w:rsid w:val="00482278"/>
    <w:rsid w:val="004822EB"/>
    <w:rsid w:val="00482593"/>
    <w:rsid w:val="0048266F"/>
    <w:rsid w:val="0048285B"/>
    <w:rsid w:val="00482BAA"/>
    <w:rsid w:val="00482D6F"/>
    <w:rsid w:val="00482E6E"/>
    <w:rsid w:val="0048317A"/>
    <w:rsid w:val="0048329F"/>
    <w:rsid w:val="00483459"/>
    <w:rsid w:val="004835AE"/>
    <w:rsid w:val="004835D2"/>
    <w:rsid w:val="00483900"/>
    <w:rsid w:val="00483D6A"/>
    <w:rsid w:val="00483F92"/>
    <w:rsid w:val="00483FA0"/>
    <w:rsid w:val="00483FB2"/>
    <w:rsid w:val="00483FC9"/>
    <w:rsid w:val="0048400F"/>
    <w:rsid w:val="004840B6"/>
    <w:rsid w:val="004841E0"/>
    <w:rsid w:val="00484224"/>
    <w:rsid w:val="004842BD"/>
    <w:rsid w:val="00484501"/>
    <w:rsid w:val="00484637"/>
    <w:rsid w:val="00484876"/>
    <w:rsid w:val="00484C08"/>
    <w:rsid w:val="00484C7D"/>
    <w:rsid w:val="00484E9B"/>
    <w:rsid w:val="00484F82"/>
    <w:rsid w:val="00484FA9"/>
    <w:rsid w:val="00485013"/>
    <w:rsid w:val="004854A6"/>
    <w:rsid w:val="0048555B"/>
    <w:rsid w:val="004855C1"/>
    <w:rsid w:val="004857FA"/>
    <w:rsid w:val="004857FB"/>
    <w:rsid w:val="00485809"/>
    <w:rsid w:val="00485856"/>
    <w:rsid w:val="004858D7"/>
    <w:rsid w:val="00485B50"/>
    <w:rsid w:val="00485C03"/>
    <w:rsid w:val="00485C8F"/>
    <w:rsid w:val="00485F39"/>
    <w:rsid w:val="0048604C"/>
    <w:rsid w:val="0048614D"/>
    <w:rsid w:val="00486547"/>
    <w:rsid w:val="00486766"/>
    <w:rsid w:val="00486AEC"/>
    <w:rsid w:val="00486FF2"/>
    <w:rsid w:val="00487598"/>
    <w:rsid w:val="004876B4"/>
    <w:rsid w:val="00487A57"/>
    <w:rsid w:val="00487C01"/>
    <w:rsid w:val="00487F35"/>
    <w:rsid w:val="00487F49"/>
    <w:rsid w:val="00490512"/>
    <w:rsid w:val="0049090A"/>
    <w:rsid w:val="00490A1C"/>
    <w:rsid w:val="00490BC5"/>
    <w:rsid w:val="00491271"/>
    <w:rsid w:val="0049128C"/>
    <w:rsid w:val="0049145A"/>
    <w:rsid w:val="0049170D"/>
    <w:rsid w:val="00491978"/>
    <w:rsid w:val="00491AFC"/>
    <w:rsid w:val="00491B8E"/>
    <w:rsid w:val="00491D78"/>
    <w:rsid w:val="00491DCC"/>
    <w:rsid w:val="00491EA9"/>
    <w:rsid w:val="004921C6"/>
    <w:rsid w:val="00492265"/>
    <w:rsid w:val="0049277C"/>
    <w:rsid w:val="00492937"/>
    <w:rsid w:val="00492B1D"/>
    <w:rsid w:val="00493173"/>
    <w:rsid w:val="004935F6"/>
    <w:rsid w:val="00493623"/>
    <w:rsid w:val="00493793"/>
    <w:rsid w:val="00493909"/>
    <w:rsid w:val="00493A04"/>
    <w:rsid w:val="00493DE2"/>
    <w:rsid w:val="004941C3"/>
    <w:rsid w:val="00494332"/>
    <w:rsid w:val="00494428"/>
    <w:rsid w:val="00494464"/>
    <w:rsid w:val="004945E2"/>
    <w:rsid w:val="00494616"/>
    <w:rsid w:val="004946B5"/>
    <w:rsid w:val="004948B2"/>
    <w:rsid w:val="00495147"/>
    <w:rsid w:val="004952CC"/>
    <w:rsid w:val="00495585"/>
    <w:rsid w:val="004957D6"/>
    <w:rsid w:val="004957DD"/>
    <w:rsid w:val="0049590D"/>
    <w:rsid w:val="0049594D"/>
    <w:rsid w:val="00495A62"/>
    <w:rsid w:val="00495DF9"/>
    <w:rsid w:val="004963B4"/>
    <w:rsid w:val="00496616"/>
    <w:rsid w:val="0049662A"/>
    <w:rsid w:val="0049671E"/>
    <w:rsid w:val="00496746"/>
    <w:rsid w:val="00496971"/>
    <w:rsid w:val="00496A9A"/>
    <w:rsid w:val="00496D13"/>
    <w:rsid w:val="00496ED1"/>
    <w:rsid w:val="004972C0"/>
    <w:rsid w:val="004975FB"/>
    <w:rsid w:val="004979DC"/>
    <w:rsid w:val="00497AAF"/>
    <w:rsid w:val="00497B70"/>
    <w:rsid w:val="00497BEF"/>
    <w:rsid w:val="00497F05"/>
    <w:rsid w:val="004A02AF"/>
    <w:rsid w:val="004A03CC"/>
    <w:rsid w:val="004A0598"/>
    <w:rsid w:val="004A0599"/>
    <w:rsid w:val="004A067E"/>
    <w:rsid w:val="004A07B9"/>
    <w:rsid w:val="004A0B5D"/>
    <w:rsid w:val="004A0BBE"/>
    <w:rsid w:val="004A0CAF"/>
    <w:rsid w:val="004A0FBF"/>
    <w:rsid w:val="004A1067"/>
    <w:rsid w:val="004A1123"/>
    <w:rsid w:val="004A1125"/>
    <w:rsid w:val="004A115E"/>
    <w:rsid w:val="004A122B"/>
    <w:rsid w:val="004A1269"/>
    <w:rsid w:val="004A12C1"/>
    <w:rsid w:val="004A1396"/>
    <w:rsid w:val="004A1717"/>
    <w:rsid w:val="004A1784"/>
    <w:rsid w:val="004A17C6"/>
    <w:rsid w:val="004A1821"/>
    <w:rsid w:val="004A1A33"/>
    <w:rsid w:val="004A1C26"/>
    <w:rsid w:val="004A1FE0"/>
    <w:rsid w:val="004A212F"/>
    <w:rsid w:val="004A2172"/>
    <w:rsid w:val="004A217D"/>
    <w:rsid w:val="004A237B"/>
    <w:rsid w:val="004A239D"/>
    <w:rsid w:val="004A251C"/>
    <w:rsid w:val="004A257B"/>
    <w:rsid w:val="004A25DB"/>
    <w:rsid w:val="004A2694"/>
    <w:rsid w:val="004A28CA"/>
    <w:rsid w:val="004A2935"/>
    <w:rsid w:val="004A2AFB"/>
    <w:rsid w:val="004A2B49"/>
    <w:rsid w:val="004A2B55"/>
    <w:rsid w:val="004A3015"/>
    <w:rsid w:val="004A3260"/>
    <w:rsid w:val="004A367C"/>
    <w:rsid w:val="004A374A"/>
    <w:rsid w:val="004A37BB"/>
    <w:rsid w:val="004A3B92"/>
    <w:rsid w:val="004A3DCC"/>
    <w:rsid w:val="004A3FD7"/>
    <w:rsid w:val="004A4079"/>
    <w:rsid w:val="004A421F"/>
    <w:rsid w:val="004A44FC"/>
    <w:rsid w:val="004A4610"/>
    <w:rsid w:val="004A4613"/>
    <w:rsid w:val="004A46A7"/>
    <w:rsid w:val="004A47D5"/>
    <w:rsid w:val="004A494F"/>
    <w:rsid w:val="004A49C7"/>
    <w:rsid w:val="004A4FAA"/>
    <w:rsid w:val="004A505F"/>
    <w:rsid w:val="004A5429"/>
    <w:rsid w:val="004A59EC"/>
    <w:rsid w:val="004A5AEC"/>
    <w:rsid w:val="004A62AA"/>
    <w:rsid w:val="004A6315"/>
    <w:rsid w:val="004A6576"/>
    <w:rsid w:val="004A663D"/>
    <w:rsid w:val="004A6792"/>
    <w:rsid w:val="004A67F9"/>
    <w:rsid w:val="004A6815"/>
    <w:rsid w:val="004A681F"/>
    <w:rsid w:val="004A6A6E"/>
    <w:rsid w:val="004A6BAA"/>
    <w:rsid w:val="004A6BF5"/>
    <w:rsid w:val="004A6CE0"/>
    <w:rsid w:val="004A6FFA"/>
    <w:rsid w:val="004A70C5"/>
    <w:rsid w:val="004A7242"/>
    <w:rsid w:val="004A7439"/>
    <w:rsid w:val="004A77F4"/>
    <w:rsid w:val="004A790B"/>
    <w:rsid w:val="004A7CE6"/>
    <w:rsid w:val="004A7D30"/>
    <w:rsid w:val="004B031A"/>
    <w:rsid w:val="004B03F0"/>
    <w:rsid w:val="004B0561"/>
    <w:rsid w:val="004B07CB"/>
    <w:rsid w:val="004B0913"/>
    <w:rsid w:val="004B0957"/>
    <w:rsid w:val="004B0DF7"/>
    <w:rsid w:val="004B0E49"/>
    <w:rsid w:val="004B12F0"/>
    <w:rsid w:val="004B1366"/>
    <w:rsid w:val="004B13E9"/>
    <w:rsid w:val="004B1515"/>
    <w:rsid w:val="004B161B"/>
    <w:rsid w:val="004B1629"/>
    <w:rsid w:val="004B16F3"/>
    <w:rsid w:val="004B20E3"/>
    <w:rsid w:val="004B21CF"/>
    <w:rsid w:val="004B22B2"/>
    <w:rsid w:val="004B2419"/>
    <w:rsid w:val="004B24E2"/>
    <w:rsid w:val="004B2990"/>
    <w:rsid w:val="004B2A70"/>
    <w:rsid w:val="004B315B"/>
    <w:rsid w:val="004B320E"/>
    <w:rsid w:val="004B3770"/>
    <w:rsid w:val="004B37A6"/>
    <w:rsid w:val="004B3923"/>
    <w:rsid w:val="004B3960"/>
    <w:rsid w:val="004B3B76"/>
    <w:rsid w:val="004B3E91"/>
    <w:rsid w:val="004B3FDF"/>
    <w:rsid w:val="004B4224"/>
    <w:rsid w:val="004B4376"/>
    <w:rsid w:val="004B48C6"/>
    <w:rsid w:val="004B4A5E"/>
    <w:rsid w:val="004B4BCB"/>
    <w:rsid w:val="004B4E7B"/>
    <w:rsid w:val="004B4EB7"/>
    <w:rsid w:val="004B4FB1"/>
    <w:rsid w:val="004B4FC0"/>
    <w:rsid w:val="004B51B1"/>
    <w:rsid w:val="004B522B"/>
    <w:rsid w:val="004B5307"/>
    <w:rsid w:val="004B53CC"/>
    <w:rsid w:val="004B541D"/>
    <w:rsid w:val="004B54FE"/>
    <w:rsid w:val="004B55F5"/>
    <w:rsid w:val="004B59F7"/>
    <w:rsid w:val="004B5A54"/>
    <w:rsid w:val="004B5B6A"/>
    <w:rsid w:val="004B5B88"/>
    <w:rsid w:val="004B5BBF"/>
    <w:rsid w:val="004B5C2C"/>
    <w:rsid w:val="004B5C53"/>
    <w:rsid w:val="004B5F08"/>
    <w:rsid w:val="004B5F17"/>
    <w:rsid w:val="004B6050"/>
    <w:rsid w:val="004B6216"/>
    <w:rsid w:val="004B63BC"/>
    <w:rsid w:val="004B63D2"/>
    <w:rsid w:val="004B64D3"/>
    <w:rsid w:val="004B64DE"/>
    <w:rsid w:val="004B6539"/>
    <w:rsid w:val="004B65A9"/>
    <w:rsid w:val="004B6D49"/>
    <w:rsid w:val="004B6DB6"/>
    <w:rsid w:val="004B720A"/>
    <w:rsid w:val="004B727E"/>
    <w:rsid w:val="004B73E9"/>
    <w:rsid w:val="004B7926"/>
    <w:rsid w:val="004B7998"/>
    <w:rsid w:val="004B7DA8"/>
    <w:rsid w:val="004B7F3F"/>
    <w:rsid w:val="004B7F87"/>
    <w:rsid w:val="004B7FAA"/>
    <w:rsid w:val="004B7FED"/>
    <w:rsid w:val="004C072F"/>
    <w:rsid w:val="004C0AB1"/>
    <w:rsid w:val="004C1442"/>
    <w:rsid w:val="004C17ED"/>
    <w:rsid w:val="004C187E"/>
    <w:rsid w:val="004C1C16"/>
    <w:rsid w:val="004C1DE1"/>
    <w:rsid w:val="004C2084"/>
    <w:rsid w:val="004C226F"/>
    <w:rsid w:val="004C266E"/>
    <w:rsid w:val="004C28E3"/>
    <w:rsid w:val="004C2A14"/>
    <w:rsid w:val="004C2BC4"/>
    <w:rsid w:val="004C2DA5"/>
    <w:rsid w:val="004C2DBA"/>
    <w:rsid w:val="004C2DEB"/>
    <w:rsid w:val="004C2E46"/>
    <w:rsid w:val="004C30B5"/>
    <w:rsid w:val="004C30D7"/>
    <w:rsid w:val="004C3127"/>
    <w:rsid w:val="004C33E7"/>
    <w:rsid w:val="004C3452"/>
    <w:rsid w:val="004C3500"/>
    <w:rsid w:val="004C362C"/>
    <w:rsid w:val="004C3753"/>
    <w:rsid w:val="004C3837"/>
    <w:rsid w:val="004C3B20"/>
    <w:rsid w:val="004C3BE0"/>
    <w:rsid w:val="004C3F88"/>
    <w:rsid w:val="004C3F95"/>
    <w:rsid w:val="004C4145"/>
    <w:rsid w:val="004C43EE"/>
    <w:rsid w:val="004C4429"/>
    <w:rsid w:val="004C47D2"/>
    <w:rsid w:val="004C4AD7"/>
    <w:rsid w:val="004C4BFF"/>
    <w:rsid w:val="004C4CC6"/>
    <w:rsid w:val="004C4E76"/>
    <w:rsid w:val="004C4F01"/>
    <w:rsid w:val="004C4FD4"/>
    <w:rsid w:val="004C4FFE"/>
    <w:rsid w:val="004C5031"/>
    <w:rsid w:val="004C51D2"/>
    <w:rsid w:val="004C5624"/>
    <w:rsid w:val="004C571F"/>
    <w:rsid w:val="004C5766"/>
    <w:rsid w:val="004C595F"/>
    <w:rsid w:val="004C5A5C"/>
    <w:rsid w:val="004C5AC6"/>
    <w:rsid w:val="004C5CE1"/>
    <w:rsid w:val="004C6151"/>
    <w:rsid w:val="004C626A"/>
    <w:rsid w:val="004C63B4"/>
    <w:rsid w:val="004C6406"/>
    <w:rsid w:val="004C65D3"/>
    <w:rsid w:val="004C6633"/>
    <w:rsid w:val="004C6A06"/>
    <w:rsid w:val="004C6A3C"/>
    <w:rsid w:val="004C6A7F"/>
    <w:rsid w:val="004C6B46"/>
    <w:rsid w:val="004C6B70"/>
    <w:rsid w:val="004C6D49"/>
    <w:rsid w:val="004C726E"/>
    <w:rsid w:val="004C72BA"/>
    <w:rsid w:val="004C761B"/>
    <w:rsid w:val="004C7925"/>
    <w:rsid w:val="004C7F2F"/>
    <w:rsid w:val="004C7F7A"/>
    <w:rsid w:val="004D028C"/>
    <w:rsid w:val="004D04DE"/>
    <w:rsid w:val="004D0768"/>
    <w:rsid w:val="004D0901"/>
    <w:rsid w:val="004D0931"/>
    <w:rsid w:val="004D0985"/>
    <w:rsid w:val="004D0A04"/>
    <w:rsid w:val="004D0AAA"/>
    <w:rsid w:val="004D0B09"/>
    <w:rsid w:val="004D0C7C"/>
    <w:rsid w:val="004D0CD8"/>
    <w:rsid w:val="004D0E99"/>
    <w:rsid w:val="004D0EEF"/>
    <w:rsid w:val="004D0F49"/>
    <w:rsid w:val="004D1037"/>
    <w:rsid w:val="004D10AD"/>
    <w:rsid w:val="004D15FB"/>
    <w:rsid w:val="004D17B5"/>
    <w:rsid w:val="004D1C83"/>
    <w:rsid w:val="004D1CF5"/>
    <w:rsid w:val="004D1D5E"/>
    <w:rsid w:val="004D1E87"/>
    <w:rsid w:val="004D1EB4"/>
    <w:rsid w:val="004D238D"/>
    <w:rsid w:val="004D23EB"/>
    <w:rsid w:val="004D2672"/>
    <w:rsid w:val="004D2681"/>
    <w:rsid w:val="004D2763"/>
    <w:rsid w:val="004D2D6E"/>
    <w:rsid w:val="004D2DCB"/>
    <w:rsid w:val="004D2DE4"/>
    <w:rsid w:val="004D2E01"/>
    <w:rsid w:val="004D2F00"/>
    <w:rsid w:val="004D3406"/>
    <w:rsid w:val="004D350B"/>
    <w:rsid w:val="004D3881"/>
    <w:rsid w:val="004D39BE"/>
    <w:rsid w:val="004D3A42"/>
    <w:rsid w:val="004D3CC1"/>
    <w:rsid w:val="004D3EC4"/>
    <w:rsid w:val="004D4164"/>
    <w:rsid w:val="004D4354"/>
    <w:rsid w:val="004D45AC"/>
    <w:rsid w:val="004D4B3F"/>
    <w:rsid w:val="004D4DEC"/>
    <w:rsid w:val="004D4F6F"/>
    <w:rsid w:val="004D505F"/>
    <w:rsid w:val="004D5483"/>
    <w:rsid w:val="004D5905"/>
    <w:rsid w:val="004D5B7B"/>
    <w:rsid w:val="004D5D91"/>
    <w:rsid w:val="004D61F0"/>
    <w:rsid w:val="004D6253"/>
    <w:rsid w:val="004D628D"/>
    <w:rsid w:val="004D6308"/>
    <w:rsid w:val="004D633D"/>
    <w:rsid w:val="004D648D"/>
    <w:rsid w:val="004D6629"/>
    <w:rsid w:val="004D6943"/>
    <w:rsid w:val="004D6D73"/>
    <w:rsid w:val="004D703D"/>
    <w:rsid w:val="004D72D0"/>
    <w:rsid w:val="004D7567"/>
    <w:rsid w:val="004D7848"/>
    <w:rsid w:val="004D797F"/>
    <w:rsid w:val="004D7D9C"/>
    <w:rsid w:val="004D7E06"/>
    <w:rsid w:val="004D7EF2"/>
    <w:rsid w:val="004D7F21"/>
    <w:rsid w:val="004E0347"/>
    <w:rsid w:val="004E05B0"/>
    <w:rsid w:val="004E06FE"/>
    <w:rsid w:val="004E0C62"/>
    <w:rsid w:val="004E0D0C"/>
    <w:rsid w:val="004E0D2F"/>
    <w:rsid w:val="004E0DD5"/>
    <w:rsid w:val="004E0E1C"/>
    <w:rsid w:val="004E0EE7"/>
    <w:rsid w:val="004E0EFD"/>
    <w:rsid w:val="004E12B6"/>
    <w:rsid w:val="004E164D"/>
    <w:rsid w:val="004E17A8"/>
    <w:rsid w:val="004E1B64"/>
    <w:rsid w:val="004E1C89"/>
    <w:rsid w:val="004E1DF8"/>
    <w:rsid w:val="004E1F3B"/>
    <w:rsid w:val="004E20D8"/>
    <w:rsid w:val="004E21FF"/>
    <w:rsid w:val="004E226D"/>
    <w:rsid w:val="004E22AB"/>
    <w:rsid w:val="004E235D"/>
    <w:rsid w:val="004E25B3"/>
    <w:rsid w:val="004E26B8"/>
    <w:rsid w:val="004E2A22"/>
    <w:rsid w:val="004E2C7F"/>
    <w:rsid w:val="004E2DBD"/>
    <w:rsid w:val="004E2F1E"/>
    <w:rsid w:val="004E33E1"/>
    <w:rsid w:val="004E36AD"/>
    <w:rsid w:val="004E3775"/>
    <w:rsid w:val="004E3776"/>
    <w:rsid w:val="004E3800"/>
    <w:rsid w:val="004E3861"/>
    <w:rsid w:val="004E3925"/>
    <w:rsid w:val="004E3961"/>
    <w:rsid w:val="004E3B26"/>
    <w:rsid w:val="004E3C4A"/>
    <w:rsid w:val="004E41FD"/>
    <w:rsid w:val="004E4260"/>
    <w:rsid w:val="004E44A3"/>
    <w:rsid w:val="004E4ED2"/>
    <w:rsid w:val="004E50D3"/>
    <w:rsid w:val="004E523A"/>
    <w:rsid w:val="004E588F"/>
    <w:rsid w:val="004E5992"/>
    <w:rsid w:val="004E5BB5"/>
    <w:rsid w:val="004E5C24"/>
    <w:rsid w:val="004E5C6D"/>
    <w:rsid w:val="004E5F51"/>
    <w:rsid w:val="004E6072"/>
    <w:rsid w:val="004E6193"/>
    <w:rsid w:val="004E62D4"/>
    <w:rsid w:val="004E6549"/>
    <w:rsid w:val="004E69A3"/>
    <w:rsid w:val="004E6D1E"/>
    <w:rsid w:val="004E71A5"/>
    <w:rsid w:val="004E720D"/>
    <w:rsid w:val="004E73AB"/>
    <w:rsid w:val="004E746A"/>
    <w:rsid w:val="004E74F6"/>
    <w:rsid w:val="004E780F"/>
    <w:rsid w:val="004E7916"/>
    <w:rsid w:val="004E7936"/>
    <w:rsid w:val="004E79BB"/>
    <w:rsid w:val="004E79C0"/>
    <w:rsid w:val="004E7A4A"/>
    <w:rsid w:val="004F000D"/>
    <w:rsid w:val="004F0177"/>
    <w:rsid w:val="004F01EA"/>
    <w:rsid w:val="004F061A"/>
    <w:rsid w:val="004F062D"/>
    <w:rsid w:val="004F095B"/>
    <w:rsid w:val="004F09B0"/>
    <w:rsid w:val="004F09E3"/>
    <w:rsid w:val="004F0C7E"/>
    <w:rsid w:val="004F0D0E"/>
    <w:rsid w:val="004F0D7C"/>
    <w:rsid w:val="004F0EEA"/>
    <w:rsid w:val="004F0F66"/>
    <w:rsid w:val="004F0F91"/>
    <w:rsid w:val="004F0FDF"/>
    <w:rsid w:val="004F106E"/>
    <w:rsid w:val="004F117B"/>
    <w:rsid w:val="004F1274"/>
    <w:rsid w:val="004F138E"/>
    <w:rsid w:val="004F1512"/>
    <w:rsid w:val="004F151D"/>
    <w:rsid w:val="004F1653"/>
    <w:rsid w:val="004F1687"/>
    <w:rsid w:val="004F19FF"/>
    <w:rsid w:val="004F1C05"/>
    <w:rsid w:val="004F1D44"/>
    <w:rsid w:val="004F1E07"/>
    <w:rsid w:val="004F1E51"/>
    <w:rsid w:val="004F1F2D"/>
    <w:rsid w:val="004F1F67"/>
    <w:rsid w:val="004F2008"/>
    <w:rsid w:val="004F2086"/>
    <w:rsid w:val="004F2215"/>
    <w:rsid w:val="004F242A"/>
    <w:rsid w:val="004F248B"/>
    <w:rsid w:val="004F24C5"/>
    <w:rsid w:val="004F250D"/>
    <w:rsid w:val="004F276D"/>
    <w:rsid w:val="004F2A2D"/>
    <w:rsid w:val="004F2B24"/>
    <w:rsid w:val="004F2B6F"/>
    <w:rsid w:val="004F2D77"/>
    <w:rsid w:val="004F2EEE"/>
    <w:rsid w:val="004F2F51"/>
    <w:rsid w:val="004F2FCF"/>
    <w:rsid w:val="004F310D"/>
    <w:rsid w:val="004F319D"/>
    <w:rsid w:val="004F34BE"/>
    <w:rsid w:val="004F36A9"/>
    <w:rsid w:val="004F3B23"/>
    <w:rsid w:val="004F3C59"/>
    <w:rsid w:val="004F3C97"/>
    <w:rsid w:val="004F3D39"/>
    <w:rsid w:val="004F408E"/>
    <w:rsid w:val="004F40EC"/>
    <w:rsid w:val="004F41F1"/>
    <w:rsid w:val="004F43E6"/>
    <w:rsid w:val="004F442B"/>
    <w:rsid w:val="004F449A"/>
    <w:rsid w:val="004F4654"/>
    <w:rsid w:val="004F49FF"/>
    <w:rsid w:val="004F4ADC"/>
    <w:rsid w:val="004F4E64"/>
    <w:rsid w:val="004F5191"/>
    <w:rsid w:val="004F5377"/>
    <w:rsid w:val="004F53EB"/>
    <w:rsid w:val="004F53F7"/>
    <w:rsid w:val="004F5412"/>
    <w:rsid w:val="004F5583"/>
    <w:rsid w:val="004F56F4"/>
    <w:rsid w:val="004F587C"/>
    <w:rsid w:val="004F59FB"/>
    <w:rsid w:val="004F5B1A"/>
    <w:rsid w:val="004F5D7C"/>
    <w:rsid w:val="004F5E15"/>
    <w:rsid w:val="004F6027"/>
    <w:rsid w:val="004F602E"/>
    <w:rsid w:val="004F67C3"/>
    <w:rsid w:val="004F6C2B"/>
    <w:rsid w:val="004F6D2C"/>
    <w:rsid w:val="004F708E"/>
    <w:rsid w:val="004F7192"/>
    <w:rsid w:val="004F7275"/>
    <w:rsid w:val="004F7318"/>
    <w:rsid w:val="004F73B8"/>
    <w:rsid w:val="004F74AC"/>
    <w:rsid w:val="004F760B"/>
    <w:rsid w:val="004F7767"/>
    <w:rsid w:val="004F7907"/>
    <w:rsid w:val="004F79A3"/>
    <w:rsid w:val="004F7B0E"/>
    <w:rsid w:val="0050009A"/>
    <w:rsid w:val="0050036A"/>
    <w:rsid w:val="00500622"/>
    <w:rsid w:val="00500688"/>
    <w:rsid w:val="005008AA"/>
    <w:rsid w:val="00500A95"/>
    <w:rsid w:val="00500A9B"/>
    <w:rsid w:val="00500C6C"/>
    <w:rsid w:val="00501403"/>
    <w:rsid w:val="005014D1"/>
    <w:rsid w:val="005016A9"/>
    <w:rsid w:val="005017A3"/>
    <w:rsid w:val="005018AD"/>
    <w:rsid w:val="00501B90"/>
    <w:rsid w:val="00501B91"/>
    <w:rsid w:val="00501BCD"/>
    <w:rsid w:val="005021D9"/>
    <w:rsid w:val="00502343"/>
    <w:rsid w:val="005026A2"/>
    <w:rsid w:val="00502814"/>
    <w:rsid w:val="00502C50"/>
    <w:rsid w:val="00502D38"/>
    <w:rsid w:val="00502DBA"/>
    <w:rsid w:val="00502F9F"/>
    <w:rsid w:val="00503464"/>
    <w:rsid w:val="0050349F"/>
    <w:rsid w:val="005034C8"/>
    <w:rsid w:val="005034DE"/>
    <w:rsid w:val="00503566"/>
    <w:rsid w:val="00503581"/>
    <w:rsid w:val="00503588"/>
    <w:rsid w:val="00503D76"/>
    <w:rsid w:val="00503DCB"/>
    <w:rsid w:val="00504006"/>
    <w:rsid w:val="00504079"/>
    <w:rsid w:val="005040BC"/>
    <w:rsid w:val="00504119"/>
    <w:rsid w:val="005041E7"/>
    <w:rsid w:val="00504408"/>
    <w:rsid w:val="00504594"/>
    <w:rsid w:val="00504672"/>
    <w:rsid w:val="00504847"/>
    <w:rsid w:val="00504869"/>
    <w:rsid w:val="005048F4"/>
    <w:rsid w:val="00504D00"/>
    <w:rsid w:val="00504F11"/>
    <w:rsid w:val="00505060"/>
    <w:rsid w:val="00505093"/>
    <w:rsid w:val="005051B2"/>
    <w:rsid w:val="00505207"/>
    <w:rsid w:val="005057CB"/>
    <w:rsid w:val="00505CA0"/>
    <w:rsid w:val="00505D0B"/>
    <w:rsid w:val="00505F72"/>
    <w:rsid w:val="00506064"/>
    <w:rsid w:val="00506148"/>
    <w:rsid w:val="005062B6"/>
    <w:rsid w:val="00506703"/>
    <w:rsid w:val="00506730"/>
    <w:rsid w:val="00506926"/>
    <w:rsid w:val="00506994"/>
    <w:rsid w:val="005069EE"/>
    <w:rsid w:val="00506B82"/>
    <w:rsid w:val="00506C48"/>
    <w:rsid w:val="00506FCF"/>
    <w:rsid w:val="0050768F"/>
    <w:rsid w:val="00507895"/>
    <w:rsid w:val="005078A8"/>
    <w:rsid w:val="005078C8"/>
    <w:rsid w:val="00507C1B"/>
    <w:rsid w:val="00507CFE"/>
    <w:rsid w:val="00507D8C"/>
    <w:rsid w:val="00507EB1"/>
    <w:rsid w:val="00507F76"/>
    <w:rsid w:val="00507FC2"/>
    <w:rsid w:val="005101D0"/>
    <w:rsid w:val="00510366"/>
    <w:rsid w:val="00510885"/>
    <w:rsid w:val="005108C5"/>
    <w:rsid w:val="00510AF0"/>
    <w:rsid w:val="00510B1D"/>
    <w:rsid w:val="00510CDB"/>
    <w:rsid w:val="00510D2D"/>
    <w:rsid w:val="00510FEF"/>
    <w:rsid w:val="0051114F"/>
    <w:rsid w:val="00511693"/>
    <w:rsid w:val="005118E7"/>
    <w:rsid w:val="005119F3"/>
    <w:rsid w:val="00511A5C"/>
    <w:rsid w:val="00511B11"/>
    <w:rsid w:val="00511B18"/>
    <w:rsid w:val="00511BD9"/>
    <w:rsid w:val="00511C22"/>
    <w:rsid w:val="00511D35"/>
    <w:rsid w:val="00511EC2"/>
    <w:rsid w:val="00511ED3"/>
    <w:rsid w:val="00511F15"/>
    <w:rsid w:val="00511F99"/>
    <w:rsid w:val="005122BF"/>
    <w:rsid w:val="005122D7"/>
    <w:rsid w:val="00512437"/>
    <w:rsid w:val="00512920"/>
    <w:rsid w:val="00512BCF"/>
    <w:rsid w:val="00512C41"/>
    <w:rsid w:val="00512E57"/>
    <w:rsid w:val="00512E79"/>
    <w:rsid w:val="0051319F"/>
    <w:rsid w:val="005133E2"/>
    <w:rsid w:val="00513410"/>
    <w:rsid w:val="0051347F"/>
    <w:rsid w:val="00513861"/>
    <w:rsid w:val="00513880"/>
    <w:rsid w:val="00513933"/>
    <w:rsid w:val="00513DC6"/>
    <w:rsid w:val="00514420"/>
    <w:rsid w:val="00514577"/>
    <w:rsid w:val="0051473F"/>
    <w:rsid w:val="00514E84"/>
    <w:rsid w:val="0051501C"/>
    <w:rsid w:val="005153B1"/>
    <w:rsid w:val="00515639"/>
    <w:rsid w:val="00515789"/>
    <w:rsid w:val="0051594C"/>
    <w:rsid w:val="00515A45"/>
    <w:rsid w:val="00515F88"/>
    <w:rsid w:val="005161C9"/>
    <w:rsid w:val="00516464"/>
    <w:rsid w:val="00516788"/>
    <w:rsid w:val="005168F0"/>
    <w:rsid w:val="005169ED"/>
    <w:rsid w:val="00517081"/>
    <w:rsid w:val="005170C4"/>
    <w:rsid w:val="00517140"/>
    <w:rsid w:val="005172D0"/>
    <w:rsid w:val="00517344"/>
    <w:rsid w:val="00517371"/>
    <w:rsid w:val="00517614"/>
    <w:rsid w:val="00517878"/>
    <w:rsid w:val="00517908"/>
    <w:rsid w:val="005179AA"/>
    <w:rsid w:val="005179BF"/>
    <w:rsid w:val="00517A9C"/>
    <w:rsid w:val="00517E04"/>
    <w:rsid w:val="005201E8"/>
    <w:rsid w:val="00520211"/>
    <w:rsid w:val="0052036C"/>
    <w:rsid w:val="005203BB"/>
    <w:rsid w:val="00520826"/>
    <w:rsid w:val="00520B00"/>
    <w:rsid w:val="005210F2"/>
    <w:rsid w:val="005211A3"/>
    <w:rsid w:val="005211C9"/>
    <w:rsid w:val="00521224"/>
    <w:rsid w:val="00521235"/>
    <w:rsid w:val="00521402"/>
    <w:rsid w:val="0052156A"/>
    <w:rsid w:val="005215DF"/>
    <w:rsid w:val="0052164C"/>
    <w:rsid w:val="005217BB"/>
    <w:rsid w:val="0052186A"/>
    <w:rsid w:val="0052188D"/>
    <w:rsid w:val="00521B6A"/>
    <w:rsid w:val="00521C20"/>
    <w:rsid w:val="00521D70"/>
    <w:rsid w:val="00521DE5"/>
    <w:rsid w:val="00521EF7"/>
    <w:rsid w:val="00521F96"/>
    <w:rsid w:val="00522086"/>
    <w:rsid w:val="005220D7"/>
    <w:rsid w:val="00522513"/>
    <w:rsid w:val="00522586"/>
    <w:rsid w:val="005227FE"/>
    <w:rsid w:val="0052286F"/>
    <w:rsid w:val="005228C8"/>
    <w:rsid w:val="00522AD1"/>
    <w:rsid w:val="00522B86"/>
    <w:rsid w:val="00522C1B"/>
    <w:rsid w:val="00522C8E"/>
    <w:rsid w:val="0052303F"/>
    <w:rsid w:val="00523445"/>
    <w:rsid w:val="00523477"/>
    <w:rsid w:val="005234BB"/>
    <w:rsid w:val="0052355E"/>
    <w:rsid w:val="00523A3E"/>
    <w:rsid w:val="00523B16"/>
    <w:rsid w:val="00523C67"/>
    <w:rsid w:val="00523F3D"/>
    <w:rsid w:val="00524048"/>
    <w:rsid w:val="00524058"/>
    <w:rsid w:val="005241EC"/>
    <w:rsid w:val="00524339"/>
    <w:rsid w:val="0052479A"/>
    <w:rsid w:val="005247C1"/>
    <w:rsid w:val="00524840"/>
    <w:rsid w:val="00524978"/>
    <w:rsid w:val="00524E43"/>
    <w:rsid w:val="00524F15"/>
    <w:rsid w:val="00524F1E"/>
    <w:rsid w:val="00524FD1"/>
    <w:rsid w:val="0052506F"/>
    <w:rsid w:val="00525113"/>
    <w:rsid w:val="00525123"/>
    <w:rsid w:val="00525157"/>
    <w:rsid w:val="0052515D"/>
    <w:rsid w:val="00525194"/>
    <w:rsid w:val="0052522D"/>
    <w:rsid w:val="005254AE"/>
    <w:rsid w:val="005256CC"/>
    <w:rsid w:val="005256E0"/>
    <w:rsid w:val="0052573D"/>
    <w:rsid w:val="00525772"/>
    <w:rsid w:val="00525AB9"/>
    <w:rsid w:val="00525C1D"/>
    <w:rsid w:val="005267E2"/>
    <w:rsid w:val="00526855"/>
    <w:rsid w:val="00526914"/>
    <w:rsid w:val="00526945"/>
    <w:rsid w:val="00526B5D"/>
    <w:rsid w:val="00526D18"/>
    <w:rsid w:val="00526F98"/>
    <w:rsid w:val="005272AE"/>
    <w:rsid w:val="0052738A"/>
    <w:rsid w:val="0052755A"/>
    <w:rsid w:val="00527649"/>
    <w:rsid w:val="005278F9"/>
    <w:rsid w:val="00527C78"/>
    <w:rsid w:val="00527E62"/>
    <w:rsid w:val="00530161"/>
    <w:rsid w:val="005301A9"/>
    <w:rsid w:val="0053024F"/>
    <w:rsid w:val="00530296"/>
    <w:rsid w:val="00530415"/>
    <w:rsid w:val="00530513"/>
    <w:rsid w:val="00530766"/>
    <w:rsid w:val="0053077C"/>
    <w:rsid w:val="0053083B"/>
    <w:rsid w:val="005308A2"/>
    <w:rsid w:val="00530977"/>
    <w:rsid w:val="00530A56"/>
    <w:rsid w:val="00530AC8"/>
    <w:rsid w:val="00530DC7"/>
    <w:rsid w:val="005310C0"/>
    <w:rsid w:val="005311D2"/>
    <w:rsid w:val="0053148B"/>
    <w:rsid w:val="0053150F"/>
    <w:rsid w:val="005317B5"/>
    <w:rsid w:val="00531C76"/>
    <w:rsid w:val="00531D76"/>
    <w:rsid w:val="00531E9A"/>
    <w:rsid w:val="00532575"/>
    <w:rsid w:val="00532664"/>
    <w:rsid w:val="005326E4"/>
    <w:rsid w:val="005329FC"/>
    <w:rsid w:val="00532AC8"/>
    <w:rsid w:val="00532BFC"/>
    <w:rsid w:val="00533179"/>
    <w:rsid w:val="005331CE"/>
    <w:rsid w:val="005332CE"/>
    <w:rsid w:val="00533703"/>
    <w:rsid w:val="00533822"/>
    <w:rsid w:val="00533C86"/>
    <w:rsid w:val="00533D98"/>
    <w:rsid w:val="00533F17"/>
    <w:rsid w:val="00533F83"/>
    <w:rsid w:val="00534131"/>
    <w:rsid w:val="00534157"/>
    <w:rsid w:val="005342A4"/>
    <w:rsid w:val="005343EB"/>
    <w:rsid w:val="00534455"/>
    <w:rsid w:val="0053447C"/>
    <w:rsid w:val="005345F9"/>
    <w:rsid w:val="005346FD"/>
    <w:rsid w:val="00534740"/>
    <w:rsid w:val="00534A90"/>
    <w:rsid w:val="00534BAF"/>
    <w:rsid w:val="00534D5E"/>
    <w:rsid w:val="00534E74"/>
    <w:rsid w:val="00535259"/>
    <w:rsid w:val="00535449"/>
    <w:rsid w:val="0053560D"/>
    <w:rsid w:val="00535660"/>
    <w:rsid w:val="00535A34"/>
    <w:rsid w:val="00536067"/>
    <w:rsid w:val="00536170"/>
    <w:rsid w:val="00536188"/>
    <w:rsid w:val="005361D3"/>
    <w:rsid w:val="0053634B"/>
    <w:rsid w:val="00536553"/>
    <w:rsid w:val="00536975"/>
    <w:rsid w:val="00536B85"/>
    <w:rsid w:val="00536C99"/>
    <w:rsid w:val="00536CEB"/>
    <w:rsid w:val="00536E2E"/>
    <w:rsid w:val="00537045"/>
    <w:rsid w:val="00537147"/>
    <w:rsid w:val="005372B4"/>
    <w:rsid w:val="00537567"/>
    <w:rsid w:val="005375EE"/>
    <w:rsid w:val="00537C5C"/>
    <w:rsid w:val="00540025"/>
    <w:rsid w:val="005400E3"/>
    <w:rsid w:val="00540178"/>
    <w:rsid w:val="005403C9"/>
    <w:rsid w:val="0054053E"/>
    <w:rsid w:val="00540615"/>
    <w:rsid w:val="005406F5"/>
    <w:rsid w:val="0054071C"/>
    <w:rsid w:val="00540A8D"/>
    <w:rsid w:val="00540C59"/>
    <w:rsid w:val="00540C67"/>
    <w:rsid w:val="00540FE1"/>
    <w:rsid w:val="00541A9E"/>
    <w:rsid w:val="00541C70"/>
    <w:rsid w:val="005420B5"/>
    <w:rsid w:val="00542138"/>
    <w:rsid w:val="00542394"/>
    <w:rsid w:val="005423D0"/>
    <w:rsid w:val="00542498"/>
    <w:rsid w:val="005429B8"/>
    <w:rsid w:val="00542A6A"/>
    <w:rsid w:val="00542BF3"/>
    <w:rsid w:val="005432EB"/>
    <w:rsid w:val="0054338C"/>
    <w:rsid w:val="0054349A"/>
    <w:rsid w:val="005437E9"/>
    <w:rsid w:val="005438DE"/>
    <w:rsid w:val="00543CCE"/>
    <w:rsid w:val="00543FE7"/>
    <w:rsid w:val="005443D8"/>
    <w:rsid w:val="00544403"/>
    <w:rsid w:val="005447A0"/>
    <w:rsid w:val="005448C0"/>
    <w:rsid w:val="005448E2"/>
    <w:rsid w:val="00544985"/>
    <w:rsid w:val="00544AC5"/>
    <w:rsid w:val="00544BDA"/>
    <w:rsid w:val="00544F62"/>
    <w:rsid w:val="00545170"/>
    <w:rsid w:val="00545455"/>
    <w:rsid w:val="005456F7"/>
    <w:rsid w:val="005457DC"/>
    <w:rsid w:val="00545CDD"/>
    <w:rsid w:val="00545D50"/>
    <w:rsid w:val="00545D67"/>
    <w:rsid w:val="00546084"/>
    <w:rsid w:val="00546236"/>
    <w:rsid w:val="00546325"/>
    <w:rsid w:val="0054639C"/>
    <w:rsid w:val="00546400"/>
    <w:rsid w:val="005466DA"/>
    <w:rsid w:val="0054675D"/>
    <w:rsid w:val="005468B6"/>
    <w:rsid w:val="0054692B"/>
    <w:rsid w:val="0054696F"/>
    <w:rsid w:val="00546B9D"/>
    <w:rsid w:val="00546FAF"/>
    <w:rsid w:val="00547146"/>
    <w:rsid w:val="0054741F"/>
    <w:rsid w:val="00547C9C"/>
    <w:rsid w:val="00547EF6"/>
    <w:rsid w:val="0055004D"/>
    <w:rsid w:val="00550051"/>
    <w:rsid w:val="00550194"/>
    <w:rsid w:val="00550792"/>
    <w:rsid w:val="00550892"/>
    <w:rsid w:val="00550AED"/>
    <w:rsid w:val="00550B7B"/>
    <w:rsid w:val="00550C1E"/>
    <w:rsid w:val="00550D31"/>
    <w:rsid w:val="00550D48"/>
    <w:rsid w:val="00550DE2"/>
    <w:rsid w:val="00550FE0"/>
    <w:rsid w:val="005511D9"/>
    <w:rsid w:val="00551440"/>
    <w:rsid w:val="00551489"/>
    <w:rsid w:val="0055176D"/>
    <w:rsid w:val="00551E7F"/>
    <w:rsid w:val="00552331"/>
    <w:rsid w:val="005527A0"/>
    <w:rsid w:val="005527E4"/>
    <w:rsid w:val="00552830"/>
    <w:rsid w:val="0055284F"/>
    <w:rsid w:val="005529BD"/>
    <w:rsid w:val="00552B37"/>
    <w:rsid w:val="00552C3D"/>
    <w:rsid w:val="00552D39"/>
    <w:rsid w:val="005532E9"/>
    <w:rsid w:val="00553459"/>
    <w:rsid w:val="0055382A"/>
    <w:rsid w:val="005539C3"/>
    <w:rsid w:val="00553B28"/>
    <w:rsid w:val="00553BE0"/>
    <w:rsid w:val="00553C38"/>
    <w:rsid w:val="00553DC8"/>
    <w:rsid w:val="00553E51"/>
    <w:rsid w:val="00553FAC"/>
    <w:rsid w:val="005541CB"/>
    <w:rsid w:val="005543A2"/>
    <w:rsid w:val="00554504"/>
    <w:rsid w:val="00554511"/>
    <w:rsid w:val="005545F1"/>
    <w:rsid w:val="00554619"/>
    <w:rsid w:val="0055462A"/>
    <w:rsid w:val="005546CD"/>
    <w:rsid w:val="00554747"/>
    <w:rsid w:val="0055496D"/>
    <w:rsid w:val="00554AD3"/>
    <w:rsid w:val="00554AEA"/>
    <w:rsid w:val="00554B5D"/>
    <w:rsid w:val="00554C4D"/>
    <w:rsid w:val="00554E67"/>
    <w:rsid w:val="00554E9D"/>
    <w:rsid w:val="005552B2"/>
    <w:rsid w:val="00555413"/>
    <w:rsid w:val="00555522"/>
    <w:rsid w:val="0055554D"/>
    <w:rsid w:val="0055562D"/>
    <w:rsid w:val="0055563A"/>
    <w:rsid w:val="005556CB"/>
    <w:rsid w:val="00555805"/>
    <w:rsid w:val="00555960"/>
    <w:rsid w:val="00555A5E"/>
    <w:rsid w:val="00555C14"/>
    <w:rsid w:val="00555D15"/>
    <w:rsid w:val="00555D70"/>
    <w:rsid w:val="005561B1"/>
    <w:rsid w:val="005566FC"/>
    <w:rsid w:val="00556A17"/>
    <w:rsid w:val="00556C0F"/>
    <w:rsid w:val="00557016"/>
    <w:rsid w:val="005570AA"/>
    <w:rsid w:val="005576A7"/>
    <w:rsid w:val="00557AB7"/>
    <w:rsid w:val="00557D5D"/>
    <w:rsid w:val="00557DB2"/>
    <w:rsid w:val="00557ED0"/>
    <w:rsid w:val="00557FB2"/>
    <w:rsid w:val="00560253"/>
    <w:rsid w:val="0056039C"/>
    <w:rsid w:val="00560441"/>
    <w:rsid w:val="0056045F"/>
    <w:rsid w:val="005604EE"/>
    <w:rsid w:val="00560533"/>
    <w:rsid w:val="005605A6"/>
    <w:rsid w:val="00560782"/>
    <w:rsid w:val="00560787"/>
    <w:rsid w:val="0056081E"/>
    <w:rsid w:val="005609DB"/>
    <w:rsid w:val="00560DA5"/>
    <w:rsid w:val="00560F4E"/>
    <w:rsid w:val="005611D1"/>
    <w:rsid w:val="00561378"/>
    <w:rsid w:val="00561734"/>
    <w:rsid w:val="00561881"/>
    <w:rsid w:val="005619D0"/>
    <w:rsid w:val="00561BC7"/>
    <w:rsid w:val="00561D15"/>
    <w:rsid w:val="005625CB"/>
    <w:rsid w:val="00562694"/>
    <w:rsid w:val="0056276C"/>
    <w:rsid w:val="005627DA"/>
    <w:rsid w:val="00562976"/>
    <w:rsid w:val="00562AB0"/>
    <w:rsid w:val="00562AD9"/>
    <w:rsid w:val="00562C10"/>
    <w:rsid w:val="00562C6F"/>
    <w:rsid w:val="00562CB1"/>
    <w:rsid w:val="00562D46"/>
    <w:rsid w:val="00562D4B"/>
    <w:rsid w:val="00562FAD"/>
    <w:rsid w:val="00563046"/>
    <w:rsid w:val="00563127"/>
    <w:rsid w:val="0056340E"/>
    <w:rsid w:val="00563457"/>
    <w:rsid w:val="005635CF"/>
    <w:rsid w:val="0056364B"/>
    <w:rsid w:val="00563760"/>
    <w:rsid w:val="00563763"/>
    <w:rsid w:val="005639C5"/>
    <w:rsid w:val="00563B74"/>
    <w:rsid w:val="0056448B"/>
    <w:rsid w:val="005644D5"/>
    <w:rsid w:val="005645D1"/>
    <w:rsid w:val="00564644"/>
    <w:rsid w:val="00564672"/>
    <w:rsid w:val="0056472C"/>
    <w:rsid w:val="005649BD"/>
    <w:rsid w:val="00564B4E"/>
    <w:rsid w:val="00564F67"/>
    <w:rsid w:val="0056503B"/>
    <w:rsid w:val="0056507E"/>
    <w:rsid w:val="005651D9"/>
    <w:rsid w:val="005651EE"/>
    <w:rsid w:val="00565302"/>
    <w:rsid w:val="005653D3"/>
    <w:rsid w:val="005654F8"/>
    <w:rsid w:val="00565505"/>
    <w:rsid w:val="0056559E"/>
    <w:rsid w:val="00565862"/>
    <w:rsid w:val="00565913"/>
    <w:rsid w:val="00565D6B"/>
    <w:rsid w:val="00565D88"/>
    <w:rsid w:val="00565E62"/>
    <w:rsid w:val="005663A4"/>
    <w:rsid w:val="00566499"/>
    <w:rsid w:val="00566503"/>
    <w:rsid w:val="005666AB"/>
    <w:rsid w:val="0056671C"/>
    <w:rsid w:val="0056696E"/>
    <w:rsid w:val="00566987"/>
    <w:rsid w:val="00566CBB"/>
    <w:rsid w:val="00566D55"/>
    <w:rsid w:val="00566D99"/>
    <w:rsid w:val="00566E23"/>
    <w:rsid w:val="005670F3"/>
    <w:rsid w:val="0056717F"/>
    <w:rsid w:val="005671E6"/>
    <w:rsid w:val="00567255"/>
    <w:rsid w:val="0056762C"/>
    <w:rsid w:val="005677FD"/>
    <w:rsid w:val="00567913"/>
    <w:rsid w:val="00567E7F"/>
    <w:rsid w:val="00567FEE"/>
    <w:rsid w:val="005704D0"/>
    <w:rsid w:val="005706F9"/>
    <w:rsid w:val="00570767"/>
    <w:rsid w:val="0057079D"/>
    <w:rsid w:val="00570A37"/>
    <w:rsid w:val="00570F55"/>
    <w:rsid w:val="0057108D"/>
    <w:rsid w:val="00571177"/>
    <w:rsid w:val="005712A4"/>
    <w:rsid w:val="00571455"/>
    <w:rsid w:val="00571485"/>
    <w:rsid w:val="005715CB"/>
    <w:rsid w:val="00571734"/>
    <w:rsid w:val="00571A6D"/>
    <w:rsid w:val="00571AB5"/>
    <w:rsid w:val="0057207B"/>
    <w:rsid w:val="0057210E"/>
    <w:rsid w:val="005721C5"/>
    <w:rsid w:val="00572297"/>
    <w:rsid w:val="0057295E"/>
    <w:rsid w:val="00572CE2"/>
    <w:rsid w:val="00572D17"/>
    <w:rsid w:val="00572D8B"/>
    <w:rsid w:val="00573044"/>
    <w:rsid w:val="005732E8"/>
    <w:rsid w:val="0057339D"/>
    <w:rsid w:val="0057345C"/>
    <w:rsid w:val="0057365F"/>
    <w:rsid w:val="00573784"/>
    <w:rsid w:val="00573EEC"/>
    <w:rsid w:val="00573F12"/>
    <w:rsid w:val="00573F95"/>
    <w:rsid w:val="00574390"/>
    <w:rsid w:val="00574762"/>
    <w:rsid w:val="00574888"/>
    <w:rsid w:val="00574CF6"/>
    <w:rsid w:val="00574E15"/>
    <w:rsid w:val="00574F34"/>
    <w:rsid w:val="00574FDA"/>
    <w:rsid w:val="00575061"/>
    <w:rsid w:val="005752CC"/>
    <w:rsid w:val="0057566A"/>
    <w:rsid w:val="00575702"/>
    <w:rsid w:val="00575CF2"/>
    <w:rsid w:val="00575E18"/>
    <w:rsid w:val="005760F2"/>
    <w:rsid w:val="005763E3"/>
    <w:rsid w:val="005763FD"/>
    <w:rsid w:val="005765C7"/>
    <w:rsid w:val="00576FC1"/>
    <w:rsid w:val="0057735D"/>
    <w:rsid w:val="005773B5"/>
    <w:rsid w:val="005773DA"/>
    <w:rsid w:val="00577545"/>
    <w:rsid w:val="00577918"/>
    <w:rsid w:val="00577A11"/>
    <w:rsid w:val="00577B90"/>
    <w:rsid w:val="00577D52"/>
    <w:rsid w:val="00577D72"/>
    <w:rsid w:val="00577DCA"/>
    <w:rsid w:val="00580260"/>
    <w:rsid w:val="005806B6"/>
    <w:rsid w:val="00580700"/>
    <w:rsid w:val="005807B2"/>
    <w:rsid w:val="0058088A"/>
    <w:rsid w:val="005808BC"/>
    <w:rsid w:val="005809D4"/>
    <w:rsid w:val="00580F77"/>
    <w:rsid w:val="00580FA7"/>
    <w:rsid w:val="0058108A"/>
    <w:rsid w:val="00581274"/>
    <w:rsid w:val="00581772"/>
    <w:rsid w:val="0058192C"/>
    <w:rsid w:val="00581BEA"/>
    <w:rsid w:val="00582578"/>
    <w:rsid w:val="00582F00"/>
    <w:rsid w:val="00583007"/>
    <w:rsid w:val="005830AC"/>
    <w:rsid w:val="00583185"/>
    <w:rsid w:val="0058324E"/>
    <w:rsid w:val="00583716"/>
    <w:rsid w:val="0058371D"/>
    <w:rsid w:val="0058373D"/>
    <w:rsid w:val="00583762"/>
    <w:rsid w:val="005838C8"/>
    <w:rsid w:val="00583950"/>
    <w:rsid w:val="00583E3C"/>
    <w:rsid w:val="00583EA3"/>
    <w:rsid w:val="005840EB"/>
    <w:rsid w:val="0058419A"/>
    <w:rsid w:val="00584425"/>
    <w:rsid w:val="005844D5"/>
    <w:rsid w:val="00584665"/>
    <w:rsid w:val="00584C0D"/>
    <w:rsid w:val="00584C43"/>
    <w:rsid w:val="00584C59"/>
    <w:rsid w:val="00584DB3"/>
    <w:rsid w:val="00584FBF"/>
    <w:rsid w:val="00584FD4"/>
    <w:rsid w:val="005850F6"/>
    <w:rsid w:val="005851B3"/>
    <w:rsid w:val="00585305"/>
    <w:rsid w:val="0058556E"/>
    <w:rsid w:val="005855D7"/>
    <w:rsid w:val="0058570C"/>
    <w:rsid w:val="00585855"/>
    <w:rsid w:val="00585BA2"/>
    <w:rsid w:val="00585C61"/>
    <w:rsid w:val="00585CB4"/>
    <w:rsid w:val="00585E0E"/>
    <w:rsid w:val="005860DA"/>
    <w:rsid w:val="0058626D"/>
    <w:rsid w:val="005862D3"/>
    <w:rsid w:val="00586341"/>
    <w:rsid w:val="0058643C"/>
    <w:rsid w:val="0058645C"/>
    <w:rsid w:val="00586773"/>
    <w:rsid w:val="0058679C"/>
    <w:rsid w:val="00586ABC"/>
    <w:rsid w:val="00586CF3"/>
    <w:rsid w:val="00586D2E"/>
    <w:rsid w:val="00586D54"/>
    <w:rsid w:val="00586D7B"/>
    <w:rsid w:val="00587164"/>
    <w:rsid w:val="00587282"/>
    <w:rsid w:val="00587436"/>
    <w:rsid w:val="00587619"/>
    <w:rsid w:val="0058762F"/>
    <w:rsid w:val="00587897"/>
    <w:rsid w:val="00587BA9"/>
    <w:rsid w:val="00587EE4"/>
    <w:rsid w:val="00587F73"/>
    <w:rsid w:val="0059015F"/>
    <w:rsid w:val="0059063C"/>
    <w:rsid w:val="00590825"/>
    <w:rsid w:val="0059085D"/>
    <w:rsid w:val="00590A27"/>
    <w:rsid w:val="00590A5D"/>
    <w:rsid w:val="00590B05"/>
    <w:rsid w:val="00590B38"/>
    <w:rsid w:val="00590C81"/>
    <w:rsid w:val="00590CB8"/>
    <w:rsid w:val="00590E78"/>
    <w:rsid w:val="00591104"/>
    <w:rsid w:val="005911E1"/>
    <w:rsid w:val="005912FC"/>
    <w:rsid w:val="0059147B"/>
    <w:rsid w:val="00591558"/>
    <w:rsid w:val="005915EB"/>
    <w:rsid w:val="0059191A"/>
    <w:rsid w:val="00591960"/>
    <w:rsid w:val="005919E9"/>
    <w:rsid w:val="00591EE7"/>
    <w:rsid w:val="00592036"/>
    <w:rsid w:val="00592077"/>
    <w:rsid w:val="005920B2"/>
    <w:rsid w:val="005921F9"/>
    <w:rsid w:val="005923AB"/>
    <w:rsid w:val="00592828"/>
    <w:rsid w:val="005929A6"/>
    <w:rsid w:val="005929E5"/>
    <w:rsid w:val="00592A3F"/>
    <w:rsid w:val="00592A9F"/>
    <w:rsid w:val="00592DBB"/>
    <w:rsid w:val="005931B7"/>
    <w:rsid w:val="00593232"/>
    <w:rsid w:val="0059393A"/>
    <w:rsid w:val="0059396F"/>
    <w:rsid w:val="00593ACB"/>
    <w:rsid w:val="00593AEA"/>
    <w:rsid w:val="00593DE2"/>
    <w:rsid w:val="00593FA9"/>
    <w:rsid w:val="00594376"/>
    <w:rsid w:val="005943EF"/>
    <w:rsid w:val="005944BC"/>
    <w:rsid w:val="005945BE"/>
    <w:rsid w:val="00594628"/>
    <w:rsid w:val="00594758"/>
    <w:rsid w:val="00594FCB"/>
    <w:rsid w:val="005952CE"/>
    <w:rsid w:val="00595448"/>
    <w:rsid w:val="005956E0"/>
    <w:rsid w:val="005956F9"/>
    <w:rsid w:val="00595AF3"/>
    <w:rsid w:val="00595CCE"/>
    <w:rsid w:val="00595D51"/>
    <w:rsid w:val="00596015"/>
    <w:rsid w:val="005960F5"/>
    <w:rsid w:val="005962C6"/>
    <w:rsid w:val="005964C3"/>
    <w:rsid w:val="00596534"/>
    <w:rsid w:val="00596BDE"/>
    <w:rsid w:val="00596E27"/>
    <w:rsid w:val="00597194"/>
    <w:rsid w:val="00597395"/>
    <w:rsid w:val="00597412"/>
    <w:rsid w:val="0059742A"/>
    <w:rsid w:val="005978B1"/>
    <w:rsid w:val="00597932"/>
    <w:rsid w:val="005979DD"/>
    <w:rsid w:val="00597A2A"/>
    <w:rsid w:val="00597ACE"/>
    <w:rsid w:val="00597BAD"/>
    <w:rsid w:val="00597E25"/>
    <w:rsid w:val="005A0323"/>
    <w:rsid w:val="005A033A"/>
    <w:rsid w:val="005A0414"/>
    <w:rsid w:val="005A04E0"/>
    <w:rsid w:val="005A084A"/>
    <w:rsid w:val="005A0C0C"/>
    <w:rsid w:val="005A0DA2"/>
    <w:rsid w:val="005A10EC"/>
    <w:rsid w:val="005A11FC"/>
    <w:rsid w:val="005A1267"/>
    <w:rsid w:val="005A1282"/>
    <w:rsid w:val="005A13E8"/>
    <w:rsid w:val="005A150F"/>
    <w:rsid w:val="005A1CB0"/>
    <w:rsid w:val="005A1EFB"/>
    <w:rsid w:val="005A1F37"/>
    <w:rsid w:val="005A1F65"/>
    <w:rsid w:val="005A2006"/>
    <w:rsid w:val="005A2516"/>
    <w:rsid w:val="005A281E"/>
    <w:rsid w:val="005A2BEB"/>
    <w:rsid w:val="005A2DED"/>
    <w:rsid w:val="005A2EB5"/>
    <w:rsid w:val="005A307F"/>
    <w:rsid w:val="005A3406"/>
    <w:rsid w:val="005A34F3"/>
    <w:rsid w:val="005A3525"/>
    <w:rsid w:val="005A362C"/>
    <w:rsid w:val="005A3642"/>
    <w:rsid w:val="005A36FB"/>
    <w:rsid w:val="005A3807"/>
    <w:rsid w:val="005A3816"/>
    <w:rsid w:val="005A3A5B"/>
    <w:rsid w:val="005A3BF1"/>
    <w:rsid w:val="005A3DEB"/>
    <w:rsid w:val="005A3DFB"/>
    <w:rsid w:val="005A4076"/>
    <w:rsid w:val="005A41A3"/>
    <w:rsid w:val="005A4288"/>
    <w:rsid w:val="005A4443"/>
    <w:rsid w:val="005A455D"/>
    <w:rsid w:val="005A490B"/>
    <w:rsid w:val="005A4998"/>
    <w:rsid w:val="005A4AA2"/>
    <w:rsid w:val="005A4BFD"/>
    <w:rsid w:val="005A4D71"/>
    <w:rsid w:val="005A4F5E"/>
    <w:rsid w:val="005A5290"/>
    <w:rsid w:val="005A5324"/>
    <w:rsid w:val="005A57D5"/>
    <w:rsid w:val="005A599D"/>
    <w:rsid w:val="005A5CD3"/>
    <w:rsid w:val="005A5D08"/>
    <w:rsid w:val="005A5DA1"/>
    <w:rsid w:val="005A5EE7"/>
    <w:rsid w:val="005A605D"/>
    <w:rsid w:val="005A6416"/>
    <w:rsid w:val="005A65AD"/>
    <w:rsid w:val="005A6682"/>
    <w:rsid w:val="005A66CD"/>
    <w:rsid w:val="005A686C"/>
    <w:rsid w:val="005A6A7C"/>
    <w:rsid w:val="005A6B4A"/>
    <w:rsid w:val="005A6B9E"/>
    <w:rsid w:val="005A6BF9"/>
    <w:rsid w:val="005A6F4B"/>
    <w:rsid w:val="005A733D"/>
    <w:rsid w:val="005A73FD"/>
    <w:rsid w:val="005A73FE"/>
    <w:rsid w:val="005A77A3"/>
    <w:rsid w:val="005A7AEC"/>
    <w:rsid w:val="005A7B79"/>
    <w:rsid w:val="005A7C25"/>
    <w:rsid w:val="005B001E"/>
    <w:rsid w:val="005B0133"/>
    <w:rsid w:val="005B0199"/>
    <w:rsid w:val="005B040D"/>
    <w:rsid w:val="005B0425"/>
    <w:rsid w:val="005B062D"/>
    <w:rsid w:val="005B0759"/>
    <w:rsid w:val="005B07A8"/>
    <w:rsid w:val="005B082D"/>
    <w:rsid w:val="005B08A4"/>
    <w:rsid w:val="005B0A56"/>
    <w:rsid w:val="005B0A5E"/>
    <w:rsid w:val="005B0C7C"/>
    <w:rsid w:val="005B1113"/>
    <w:rsid w:val="005B134F"/>
    <w:rsid w:val="005B14DD"/>
    <w:rsid w:val="005B15E2"/>
    <w:rsid w:val="005B169C"/>
    <w:rsid w:val="005B181D"/>
    <w:rsid w:val="005B1889"/>
    <w:rsid w:val="005B1927"/>
    <w:rsid w:val="005B1AFE"/>
    <w:rsid w:val="005B1B75"/>
    <w:rsid w:val="005B1CED"/>
    <w:rsid w:val="005B1E0B"/>
    <w:rsid w:val="005B2079"/>
    <w:rsid w:val="005B2218"/>
    <w:rsid w:val="005B240A"/>
    <w:rsid w:val="005B2708"/>
    <w:rsid w:val="005B2D81"/>
    <w:rsid w:val="005B2F11"/>
    <w:rsid w:val="005B30BE"/>
    <w:rsid w:val="005B3860"/>
    <w:rsid w:val="005B386A"/>
    <w:rsid w:val="005B389D"/>
    <w:rsid w:val="005B3A91"/>
    <w:rsid w:val="005B3BE3"/>
    <w:rsid w:val="005B42F7"/>
    <w:rsid w:val="005B43A5"/>
    <w:rsid w:val="005B44E5"/>
    <w:rsid w:val="005B49D2"/>
    <w:rsid w:val="005B4D8D"/>
    <w:rsid w:val="005B4F9E"/>
    <w:rsid w:val="005B4FF5"/>
    <w:rsid w:val="005B50FD"/>
    <w:rsid w:val="005B516A"/>
    <w:rsid w:val="005B541D"/>
    <w:rsid w:val="005B5481"/>
    <w:rsid w:val="005B5974"/>
    <w:rsid w:val="005B5AFD"/>
    <w:rsid w:val="005B5CCB"/>
    <w:rsid w:val="005B5D86"/>
    <w:rsid w:val="005B5EBD"/>
    <w:rsid w:val="005B5FC8"/>
    <w:rsid w:val="005B604D"/>
    <w:rsid w:val="005B629B"/>
    <w:rsid w:val="005B6426"/>
    <w:rsid w:val="005B6436"/>
    <w:rsid w:val="005B64CF"/>
    <w:rsid w:val="005B65F0"/>
    <w:rsid w:val="005B66AC"/>
    <w:rsid w:val="005B685B"/>
    <w:rsid w:val="005B6AF1"/>
    <w:rsid w:val="005B6D11"/>
    <w:rsid w:val="005B6E57"/>
    <w:rsid w:val="005B7071"/>
    <w:rsid w:val="005B7090"/>
    <w:rsid w:val="005B7521"/>
    <w:rsid w:val="005B7996"/>
    <w:rsid w:val="005B7B0E"/>
    <w:rsid w:val="005B7BD0"/>
    <w:rsid w:val="005C019B"/>
    <w:rsid w:val="005C02E6"/>
    <w:rsid w:val="005C0587"/>
    <w:rsid w:val="005C07AB"/>
    <w:rsid w:val="005C0899"/>
    <w:rsid w:val="005C08BA"/>
    <w:rsid w:val="005C08C1"/>
    <w:rsid w:val="005C08EF"/>
    <w:rsid w:val="005C09DC"/>
    <w:rsid w:val="005C0B01"/>
    <w:rsid w:val="005C0B11"/>
    <w:rsid w:val="005C0C32"/>
    <w:rsid w:val="005C12D6"/>
    <w:rsid w:val="005C12F5"/>
    <w:rsid w:val="005C1356"/>
    <w:rsid w:val="005C14F3"/>
    <w:rsid w:val="005C1846"/>
    <w:rsid w:val="005C1AF6"/>
    <w:rsid w:val="005C1D0B"/>
    <w:rsid w:val="005C1DA4"/>
    <w:rsid w:val="005C20D7"/>
    <w:rsid w:val="005C21C8"/>
    <w:rsid w:val="005C223C"/>
    <w:rsid w:val="005C23F8"/>
    <w:rsid w:val="005C2498"/>
    <w:rsid w:val="005C25D7"/>
    <w:rsid w:val="005C25F2"/>
    <w:rsid w:val="005C2B4D"/>
    <w:rsid w:val="005C2BBF"/>
    <w:rsid w:val="005C2C2C"/>
    <w:rsid w:val="005C2E37"/>
    <w:rsid w:val="005C3267"/>
    <w:rsid w:val="005C32E0"/>
    <w:rsid w:val="005C340D"/>
    <w:rsid w:val="005C3656"/>
    <w:rsid w:val="005C3725"/>
    <w:rsid w:val="005C39D3"/>
    <w:rsid w:val="005C3CBB"/>
    <w:rsid w:val="005C3FD3"/>
    <w:rsid w:val="005C4642"/>
    <w:rsid w:val="005C4690"/>
    <w:rsid w:val="005C4716"/>
    <w:rsid w:val="005C4936"/>
    <w:rsid w:val="005C49BE"/>
    <w:rsid w:val="005C4C97"/>
    <w:rsid w:val="005C4DCD"/>
    <w:rsid w:val="005C506D"/>
    <w:rsid w:val="005C516C"/>
    <w:rsid w:val="005C51D5"/>
    <w:rsid w:val="005C533B"/>
    <w:rsid w:val="005C541A"/>
    <w:rsid w:val="005C5453"/>
    <w:rsid w:val="005C54CC"/>
    <w:rsid w:val="005C5A9F"/>
    <w:rsid w:val="005C5E43"/>
    <w:rsid w:val="005C5EA4"/>
    <w:rsid w:val="005C6187"/>
    <w:rsid w:val="005C61A6"/>
    <w:rsid w:val="005C650A"/>
    <w:rsid w:val="005C65C6"/>
    <w:rsid w:val="005C6E61"/>
    <w:rsid w:val="005C705E"/>
    <w:rsid w:val="005C7060"/>
    <w:rsid w:val="005C7198"/>
    <w:rsid w:val="005C7268"/>
    <w:rsid w:val="005C7313"/>
    <w:rsid w:val="005C7382"/>
    <w:rsid w:val="005C73C5"/>
    <w:rsid w:val="005C7522"/>
    <w:rsid w:val="005C7527"/>
    <w:rsid w:val="005C7588"/>
    <w:rsid w:val="005C7689"/>
    <w:rsid w:val="005C7893"/>
    <w:rsid w:val="005C78D7"/>
    <w:rsid w:val="005C7967"/>
    <w:rsid w:val="005D02BC"/>
    <w:rsid w:val="005D02FB"/>
    <w:rsid w:val="005D03B0"/>
    <w:rsid w:val="005D0466"/>
    <w:rsid w:val="005D05A8"/>
    <w:rsid w:val="005D0896"/>
    <w:rsid w:val="005D08B7"/>
    <w:rsid w:val="005D0963"/>
    <w:rsid w:val="005D0BAD"/>
    <w:rsid w:val="005D0DF4"/>
    <w:rsid w:val="005D0F88"/>
    <w:rsid w:val="005D1058"/>
    <w:rsid w:val="005D1366"/>
    <w:rsid w:val="005D1428"/>
    <w:rsid w:val="005D1653"/>
    <w:rsid w:val="005D1A01"/>
    <w:rsid w:val="005D1B39"/>
    <w:rsid w:val="005D1BB1"/>
    <w:rsid w:val="005D1BC5"/>
    <w:rsid w:val="005D1CCB"/>
    <w:rsid w:val="005D1F70"/>
    <w:rsid w:val="005D2032"/>
    <w:rsid w:val="005D2046"/>
    <w:rsid w:val="005D2125"/>
    <w:rsid w:val="005D223D"/>
    <w:rsid w:val="005D2277"/>
    <w:rsid w:val="005D25D1"/>
    <w:rsid w:val="005D29F9"/>
    <w:rsid w:val="005D2B79"/>
    <w:rsid w:val="005D2C4F"/>
    <w:rsid w:val="005D2FFA"/>
    <w:rsid w:val="005D304F"/>
    <w:rsid w:val="005D3120"/>
    <w:rsid w:val="005D32C7"/>
    <w:rsid w:val="005D3374"/>
    <w:rsid w:val="005D337D"/>
    <w:rsid w:val="005D33DC"/>
    <w:rsid w:val="005D349B"/>
    <w:rsid w:val="005D36ED"/>
    <w:rsid w:val="005D3A6A"/>
    <w:rsid w:val="005D3C8C"/>
    <w:rsid w:val="005D3D4B"/>
    <w:rsid w:val="005D3EA2"/>
    <w:rsid w:val="005D4095"/>
    <w:rsid w:val="005D448B"/>
    <w:rsid w:val="005D4619"/>
    <w:rsid w:val="005D483D"/>
    <w:rsid w:val="005D4858"/>
    <w:rsid w:val="005D4960"/>
    <w:rsid w:val="005D4C2B"/>
    <w:rsid w:val="005D4C50"/>
    <w:rsid w:val="005D4F14"/>
    <w:rsid w:val="005D503A"/>
    <w:rsid w:val="005D511A"/>
    <w:rsid w:val="005D513B"/>
    <w:rsid w:val="005D5260"/>
    <w:rsid w:val="005D5842"/>
    <w:rsid w:val="005D59A1"/>
    <w:rsid w:val="005D5AD3"/>
    <w:rsid w:val="005D5BBA"/>
    <w:rsid w:val="005D60DA"/>
    <w:rsid w:val="005D6225"/>
    <w:rsid w:val="005D6602"/>
    <w:rsid w:val="005D667F"/>
    <w:rsid w:val="005D6921"/>
    <w:rsid w:val="005D6A77"/>
    <w:rsid w:val="005D6C70"/>
    <w:rsid w:val="005D6F84"/>
    <w:rsid w:val="005D71F2"/>
    <w:rsid w:val="005D741C"/>
    <w:rsid w:val="005D760B"/>
    <w:rsid w:val="005D76F8"/>
    <w:rsid w:val="005D7B37"/>
    <w:rsid w:val="005D7BDC"/>
    <w:rsid w:val="005D7E01"/>
    <w:rsid w:val="005D7E1B"/>
    <w:rsid w:val="005D7F4C"/>
    <w:rsid w:val="005E0251"/>
    <w:rsid w:val="005E02F1"/>
    <w:rsid w:val="005E03F7"/>
    <w:rsid w:val="005E0524"/>
    <w:rsid w:val="005E0927"/>
    <w:rsid w:val="005E09EC"/>
    <w:rsid w:val="005E0A43"/>
    <w:rsid w:val="005E0A49"/>
    <w:rsid w:val="005E0A6C"/>
    <w:rsid w:val="005E0CE8"/>
    <w:rsid w:val="005E0DD4"/>
    <w:rsid w:val="005E0DE2"/>
    <w:rsid w:val="005E1276"/>
    <w:rsid w:val="005E12BB"/>
    <w:rsid w:val="005E1383"/>
    <w:rsid w:val="005E13EF"/>
    <w:rsid w:val="005E1431"/>
    <w:rsid w:val="005E15E3"/>
    <w:rsid w:val="005E17CB"/>
    <w:rsid w:val="005E18EC"/>
    <w:rsid w:val="005E1BBB"/>
    <w:rsid w:val="005E1D17"/>
    <w:rsid w:val="005E1D19"/>
    <w:rsid w:val="005E1D74"/>
    <w:rsid w:val="005E22E4"/>
    <w:rsid w:val="005E2623"/>
    <w:rsid w:val="005E2861"/>
    <w:rsid w:val="005E289A"/>
    <w:rsid w:val="005E2B5F"/>
    <w:rsid w:val="005E2B68"/>
    <w:rsid w:val="005E2BFF"/>
    <w:rsid w:val="005E2C56"/>
    <w:rsid w:val="005E2D1F"/>
    <w:rsid w:val="005E2DC5"/>
    <w:rsid w:val="005E2FC3"/>
    <w:rsid w:val="005E30AE"/>
    <w:rsid w:val="005E315E"/>
    <w:rsid w:val="005E335A"/>
    <w:rsid w:val="005E3368"/>
    <w:rsid w:val="005E34A6"/>
    <w:rsid w:val="005E3542"/>
    <w:rsid w:val="005E3741"/>
    <w:rsid w:val="005E394C"/>
    <w:rsid w:val="005E3B73"/>
    <w:rsid w:val="005E3C54"/>
    <w:rsid w:val="005E3D2F"/>
    <w:rsid w:val="005E3E3B"/>
    <w:rsid w:val="005E3F8D"/>
    <w:rsid w:val="005E4196"/>
    <w:rsid w:val="005E445D"/>
    <w:rsid w:val="005E454F"/>
    <w:rsid w:val="005E4892"/>
    <w:rsid w:val="005E4ADB"/>
    <w:rsid w:val="005E4CF0"/>
    <w:rsid w:val="005E52D2"/>
    <w:rsid w:val="005E54EC"/>
    <w:rsid w:val="005E57C1"/>
    <w:rsid w:val="005E5B89"/>
    <w:rsid w:val="005E5C05"/>
    <w:rsid w:val="005E5FA6"/>
    <w:rsid w:val="005E609F"/>
    <w:rsid w:val="005E6396"/>
    <w:rsid w:val="005E6711"/>
    <w:rsid w:val="005E6ED9"/>
    <w:rsid w:val="005E6EDD"/>
    <w:rsid w:val="005E6EE5"/>
    <w:rsid w:val="005E6FBC"/>
    <w:rsid w:val="005E7267"/>
    <w:rsid w:val="005E731E"/>
    <w:rsid w:val="005E73B4"/>
    <w:rsid w:val="005E7597"/>
    <w:rsid w:val="005E7611"/>
    <w:rsid w:val="005E7929"/>
    <w:rsid w:val="005E7D56"/>
    <w:rsid w:val="005F02C7"/>
    <w:rsid w:val="005F04AD"/>
    <w:rsid w:val="005F0610"/>
    <w:rsid w:val="005F064B"/>
    <w:rsid w:val="005F07A6"/>
    <w:rsid w:val="005F089C"/>
    <w:rsid w:val="005F08E6"/>
    <w:rsid w:val="005F0997"/>
    <w:rsid w:val="005F09B4"/>
    <w:rsid w:val="005F09F8"/>
    <w:rsid w:val="005F0F73"/>
    <w:rsid w:val="005F10E1"/>
    <w:rsid w:val="005F11F7"/>
    <w:rsid w:val="005F128C"/>
    <w:rsid w:val="005F12DF"/>
    <w:rsid w:val="005F1457"/>
    <w:rsid w:val="005F15B6"/>
    <w:rsid w:val="005F182D"/>
    <w:rsid w:val="005F1A4C"/>
    <w:rsid w:val="005F1A8D"/>
    <w:rsid w:val="005F20F9"/>
    <w:rsid w:val="005F232E"/>
    <w:rsid w:val="005F25FD"/>
    <w:rsid w:val="005F27EE"/>
    <w:rsid w:val="005F29DB"/>
    <w:rsid w:val="005F2B9C"/>
    <w:rsid w:val="005F2D4D"/>
    <w:rsid w:val="005F343C"/>
    <w:rsid w:val="005F346F"/>
    <w:rsid w:val="005F360C"/>
    <w:rsid w:val="005F36DE"/>
    <w:rsid w:val="005F3729"/>
    <w:rsid w:val="005F388C"/>
    <w:rsid w:val="005F3C3B"/>
    <w:rsid w:val="005F3C52"/>
    <w:rsid w:val="005F3D92"/>
    <w:rsid w:val="005F3ED0"/>
    <w:rsid w:val="005F41C6"/>
    <w:rsid w:val="005F4286"/>
    <w:rsid w:val="005F445B"/>
    <w:rsid w:val="005F4705"/>
    <w:rsid w:val="005F479A"/>
    <w:rsid w:val="005F4933"/>
    <w:rsid w:val="005F4A15"/>
    <w:rsid w:val="005F4CBF"/>
    <w:rsid w:val="005F4EAC"/>
    <w:rsid w:val="005F4F50"/>
    <w:rsid w:val="005F562B"/>
    <w:rsid w:val="005F56D0"/>
    <w:rsid w:val="005F56EB"/>
    <w:rsid w:val="005F5B4B"/>
    <w:rsid w:val="005F5BAA"/>
    <w:rsid w:val="005F605F"/>
    <w:rsid w:val="005F608A"/>
    <w:rsid w:val="005F60AE"/>
    <w:rsid w:val="005F6221"/>
    <w:rsid w:val="005F6291"/>
    <w:rsid w:val="005F63B5"/>
    <w:rsid w:val="005F644D"/>
    <w:rsid w:val="005F653F"/>
    <w:rsid w:val="005F656D"/>
    <w:rsid w:val="005F66C5"/>
    <w:rsid w:val="005F6810"/>
    <w:rsid w:val="005F68A9"/>
    <w:rsid w:val="005F68EA"/>
    <w:rsid w:val="005F6CC8"/>
    <w:rsid w:val="005F6D55"/>
    <w:rsid w:val="005F6D6D"/>
    <w:rsid w:val="005F6E34"/>
    <w:rsid w:val="005F6ED9"/>
    <w:rsid w:val="005F71ED"/>
    <w:rsid w:val="005F735F"/>
    <w:rsid w:val="005F73CF"/>
    <w:rsid w:val="005F75FB"/>
    <w:rsid w:val="005F7644"/>
    <w:rsid w:val="005F76C6"/>
    <w:rsid w:val="005F7784"/>
    <w:rsid w:val="005F79DA"/>
    <w:rsid w:val="005F7ADA"/>
    <w:rsid w:val="005F7B42"/>
    <w:rsid w:val="005F7E44"/>
    <w:rsid w:val="005F7E6A"/>
    <w:rsid w:val="00600058"/>
    <w:rsid w:val="006001EB"/>
    <w:rsid w:val="006007FD"/>
    <w:rsid w:val="00600BAD"/>
    <w:rsid w:val="00600C83"/>
    <w:rsid w:val="00601162"/>
    <w:rsid w:val="006013E4"/>
    <w:rsid w:val="00601498"/>
    <w:rsid w:val="00601608"/>
    <w:rsid w:val="006016E9"/>
    <w:rsid w:val="00601AEF"/>
    <w:rsid w:val="00601B13"/>
    <w:rsid w:val="00601C32"/>
    <w:rsid w:val="00601C45"/>
    <w:rsid w:val="00601FC1"/>
    <w:rsid w:val="0060204E"/>
    <w:rsid w:val="006020E6"/>
    <w:rsid w:val="006026E7"/>
    <w:rsid w:val="00602780"/>
    <w:rsid w:val="006028E2"/>
    <w:rsid w:val="00602953"/>
    <w:rsid w:val="006029F7"/>
    <w:rsid w:val="00602A61"/>
    <w:rsid w:val="00602BE6"/>
    <w:rsid w:val="00602C1C"/>
    <w:rsid w:val="00602D1F"/>
    <w:rsid w:val="00602D77"/>
    <w:rsid w:val="00602E9B"/>
    <w:rsid w:val="00603101"/>
    <w:rsid w:val="00603358"/>
    <w:rsid w:val="00603474"/>
    <w:rsid w:val="006035A8"/>
    <w:rsid w:val="0060361F"/>
    <w:rsid w:val="0060396B"/>
    <w:rsid w:val="00603B49"/>
    <w:rsid w:val="00603CB9"/>
    <w:rsid w:val="00603E3B"/>
    <w:rsid w:val="0060415F"/>
    <w:rsid w:val="006047F4"/>
    <w:rsid w:val="00604822"/>
    <w:rsid w:val="00604916"/>
    <w:rsid w:val="00604A59"/>
    <w:rsid w:val="00604FE0"/>
    <w:rsid w:val="0060529F"/>
    <w:rsid w:val="006058C9"/>
    <w:rsid w:val="00605A40"/>
    <w:rsid w:val="00605BFC"/>
    <w:rsid w:val="00605DAD"/>
    <w:rsid w:val="00605DBC"/>
    <w:rsid w:val="00606170"/>
    <w:rsid w:val="006061AF"/>
    <w:rsid w:val="006063F8"/>
    <w:rsid w:val="006068BC"/>
    <w:rsid w:val="00606958"/>
    <w:rsid w:val="0060696C"/>
    <w:rsid w:val="00606B17"/>
    <w:rsid w:val="0060700E"/>
    <w:rsid w:val="006070BC"/>
    <w:rsid w:val="00607515"/>
    <w:rsid w:val="006078D1"/>
    <w:rsid w:val="00607B35"/>
    <w:rsid w:val="00607C01"/>
    <w:rsid w:val="0061014F"/>
    <w:rsid w:val="00610151"/>
    <w:rsid w:val="0061032C"/>
    <w:rsid w:val="00610446"/>
    <w:rsid w:val="0061048C"/>
    <w:rsid w:val="006107B6"/>
    <w:rsid w:val="0061080D"/>
    <w:rsid w:val="00610825"/>
    <w:rsid w:val="006108BD"/>
    <w:rsid w:val="006109E8"/>
    <w:rsid w:val="00610A7F"/>
    <w:rsid w:val="00610B2B"/>
    <w:rsid w:val="00610B5E"/>
    <w:rsid w:val="00610FB1"/>
    <w:rsid w:val="00611043"/>
    <w:rsid w:val="0061157C"/>
    <w:rsid w:val="006116E7"/>
    <w:rsid w:val="00611805"/>
    <w:rsid w:val="0061194D"/>
    <w:rsid w:val="00611B1A"/>
    <w:rsid w:val="00611BCD"/>
    <w:rsid w:val="00611C0E"/>
    <w:rsid w:val="00611C77"/>
    <w:rsid w:val="00611CAB"/>
    <w:rsid w:val="00611CEA"/>
    <w:rsid w:val="00611D5B"/>
    <w:rsid w:val="00611F80"/>
    <w:rsid w:val="00611F99"/>
    <w:rsid w:val="0061215D"/>
    <w:rsid w:val="00612306"/>
    <w:rsid w:val="00612490"/>
    <w:rsid w:val="006125D1"/>
    <w:rsid w:val="00612847"/>
    <w:rsid w:val="006129D1"/>
    <w:rsid w:val="00612BFB"/>
    <w:rsid w:val="00612C25"/>
    <w:rsid w:val="00612D7C"/>
    <w:rsid w:val="00612D8D"/>
    <w:rsid w:val="00612F8D"/>
    <w:rsid w:val="00612F99"/>
    <w:rsid w:val="00613016"/>
    <w:rsid w:val="006130EC"/>
    <w:rsid w:val="00613110"/>
    <w:rsid w:val="0061312B"/>
    <w:rsid w:val="006131AF"/>
    <w:rsid w:val="006131FA"/>
    <w:rsid w:val="00613360"/>
    <w:rsid w:val="006134A4"/>
    <w:rsid w:val="00613585"/>
    <w:rsid w:val="00613763"/>
    <w:rsid w:val="006137F8"/>
    <w:rsid w:val="00613987"/>
    <w:rsid w:val="00613A7B"/>
    <w:rsid w:val="00613B54"/>
    <w:rsid w:val="00613F7C"/>
    <w:rsid w:val="0061429B"/>
    <w:rsid w:val="006143CA"/>
    <w:rsid w:val="0061447C"/>
    <w:rsid w:val="0061449E"/>
    <w:rsid w:val="006144EE"/>
    <w:rsid w:val="00614687"/>
    <w:rsid w:val="00614869"/>
    <w:rsid w:val="006148DE"/>
    <w:rsid w:val="00614930"/>
    <w:rsid w:val="00614BA6"/>
    <w:rsid w:val="00614D4A"/>
    <w:rsid w:val="00614D6A"/>
    <w:rsid w:val="00614E51"/>
    <w:rsid w:val="0061508A"/>
    <w:rsid w:val="006152F2"/>
    <w:rsid w:val="006154C7"/>
    <w:rsid w:val="00615884"/>
    <w:rsid w:val="00615D23"/>
    <w:rsid w:val="00615FB5"/>
    <w:rsid w:val="006162E8"/>
    <w:rsid w:val="006163D8"/>
    <w:rsid w:val="0061642F"/>
    <w:rsid w:val="006164E7"/>
    <w:rsid w:val="00616520"/>
    <w:rsid w:val="0061656B"/>
    <w:rsid w:val="00616B0D"/>
    <w:rsid w:val="00616DF0"/>
    <w:rsid w:val="00616F5C"/>
    <w:rsid w:val="00616FAD"/>
    <w:rsid w:val="0061717C"/>
    <w:rsid w:val="006172BC"/>
    <w:rsid w:val="00617349"/>
    <w:rsid w:val="00617354"/>
    <w:rsid w:val="006175E5"/>
    <w:rsid w:val="006176A6"/>
    <w:rsid w:val="00617877"/>
    <w:rsid w:val="00617897"/>
    <w:rsid w:val="006178D7"/>
    <w:rsid w:val="00617A1A"/>
    <w:rsid w:val="00617AAF"/>
    <w:rsid w:val="00617CC0"/>
    <w:rsid w:val="00617CF3"/>
    <w:rsid w:val="00617F4D"/>
    <w:rsid w:val="00617F59"/>
    <w:rsid w:val="00617F6B"/>
    <w:rsid w:val="0062007A"/>
    <w:rsid w:val="006200A7"/>
    <w:rsid w:val="006201D5"/>
    <w:rsid w:val="00620222"/>
    <w:rsid w:val="0062028E"/>
    <w:rsid w:val="0062044F"/>
    <w:rsid w:val="00620622"/>
    <w:rsid w:val="00620793"/>
    <w:rsid w:val="006209A8"/>
    <w:rsid w:val="006209D7"/>
    <w:rsid w:val="00620A1E"/>
    <w:rsid w:val="00620C17"/>
    <w:rsid w:val="00620C40"/>
    <w:rsid w:val="00620D1E"/>
    <w:rsid w:val="0062110E"/>
    <w:rsid w:val="0062144A"/>
    <w:rsid w:val="006214EE"/>
    <w:rsid w:val="0062153D"/>
    <w:rsid w:val="00621951"/>
    <w:rsid w:val="00621D54"/>
    <w:rsid w:val="00621F38"/>
    <w:rsid w:val="00622260"/>
    <w:rsid w:val="006223F3"/>
    <w:rsid w:val="00622451"/>
    <w:rsid w:val="006224DA"/>
    <w:rsid w:val="006224DE"/>
    <w:rsid w:val="006226F9"/>
    <w:rsid w:val="0062277D"/>
    <w:rsid w:val="00622845"/>
    <w:rsid w:val="006228C3"/>
    <w:rsid w:val="00622907"/>
    <w:rsid w:val="00622AA3"/>
    <w:rsid w:val="00622E42"/>
    <w:rsid w:val="00622EE4"/>
    <w:rsid w:val="00622EEA"/>
    <w:rsid w:val="00622EFC"/>
    <w:rsid w:val="00623120"/>
    <w:rsid w:val="0062325A"/>
    <w:rsid w:val="006234DE"/>
    <w:rsid w:val="00623801"/>
    <w:rsid w:val="00623FC8"/>
    <w:rsid w:val="00624051"/>
    <w:rsid w:val="006240DA"/>
    <w:rsid w:val="00624127"/>
    <w:rsid w:val="006245B6"/>
    <w:rsid w:val="00624743"/>
    <w:rsid w:val="00624983"/>
    <w:rsid w:val="00624986"/>
    <w:rsid w:val="006249D0"/>
    <w:rsid w:val="00624A91"/>
    <w:rsid w:val="00624C43"/>
    <w:rsid w:val="00624EE1"/>
    <w:rsid w:val="006250B1"/>
    <w:rsid w:val="006250B3"/>
    <w:rsid w:val="00625364"/>
    <w:rsid w:val="006253E5"/>
    <w:rsid w:val="006255C1"/>
    <w:rsid w:val="006259B6"/>
    <w:rsid w:val="00625A18"/>
    <w:rsid w:val="00625B5D"/>
    <w:rsid w:val="00625DCE"/>
    <w:rsid w:val="00625DF5"/>
    <w:rsid w:val="00625E2A"/>
    <w:rsid w:val="00625EF6"/>
    <w:rsid w:val="006263D8"/>
    <w:rsid w:val="00626A19"/>
    <w:rsid w:val="00626BA6"/>
    <w:rsid w:val="00626DE0"/>
    <w:rsid w:val="006271FC"/>
    <w:rsid w:val="006279BC"/>
    <w:rsid w:val="00627BF5"/>
    <w:rsid w:val="00627C89"/>
    <w:rsid w:val="00627CE8"/>
    <w:rsid w:val="00627D6E"/>
    <w:rsid w:val="00627DA9"/>
    <w:rsid w:val="0063001D"/>
    <w:rsid w:val="00630033"/>
    <w:rsid w:val="00630130"/>
    <w:rsid w:val="00630176"/>
    <w:rsid w:val="00630305"/>
    <w:rsid w:val="006306AC"/>
    <w:rsid w:val="006308FB"/>
    <w:rsid w:val="00630962"/>
    <w:rsid w:val="00630963"/>
    <w:rsid w:val="00630BF0"/>
    <w:rsid w:val="00630C08"/>
    <w:rsid w:val="00630E49"/>
    <w:rsid w:val="00631156"/>
    <w:rsid w:val="0063139F"/>
    <w:rsid w:val="006313B6"/>
    <w:rsid w:val="00631445"/>
    <w:rsid w:val="00631483"/>
    <w:rsid w:val="0063176F"/>
    <w:rsid w:val="006318A2"/>
    <w:rsid w:val="00631BAB"/>
    <w:rsid w:val="00631D79"/>
    <w:rsid w:val="00631E76"/>
    <w:rsid w:val="00631FAB"/>
    <w:rsid w:val="006320DF"/>
    <w:rsid w:val="00632632"/>
    <w:rsid w:val="00632825"/>
    <w:rsid w:val="0063283B"/>
    <w:rsid w:val="00632E56"/>
    <w:rsid w:val="00632FFE"/>
    <w:rsid w:val="00633065"/>
    <w:rsid w:val="0063327E"/>
    <w:rsid w:val="006335A8"/>
    <w:rsid w:val="0063362B"/>
    <w:rsid w:val="00634274"/>
    <w:rsid w:val="006342F9"/>
    <w:rsid w:val="00634325"/>
    <w:rsid w:val="00634510"/>
    <w:rsid w:val="00634552"/>
    <w:rsid w:val="006346FD"/>
    <w:rsid w:val="00634B5B"/>
    <w:rsid w:val="00634CCB"/>
    <w:rsid w:val="00634F13"/>
    <w:rsid w:val="00635007"/>
    <w:rsid w:val="006351FF"/>
    <w:rsid w:val="006355F7"/>
    <w:rsid w:val="0063563E"/>
    <w:rsid w:val="00635734"/>
    <w:rsid w:val="006357C7"/>
    <w:rsid w:val="00635C33"/>
    <w:rsid w:val="00635C5D"/>
    <w:rsid w:val="006360B0"/>
    <w:rsid w:val="006361F5"/>
    <w:rsid w:val="006366CA"/>
    <w:rsid w:val="0063671A"/>
    <w:rsid w:val="006369B9"/>
    <w:rsid w:val="00636B57"/>
    <w:rsid w:val="00636F10"/>
    <w:rsid w:val="00636F7F"/>
    <w:rsid w:val="0063706D"/>
    <w:rsid w:val="0063710D"/>
    <w:rsid w:val="0063717B"/>
    <w:rsid w:val="006372BF"/>
    <w:rsid w:val="006373E7"/>
    <w:rsid w:val="006374FD"/>
    <w:rsid w:val="006376CD"/>
    <w:rsid w:val="006379EA"/>
    <w:rsid w:val="006400DF"/>
    <w:rsid w:val="0064010E"/>
    <w:rsid w:val="0064018B"/>
    <w:rsid w:val="006402A2"/>
    <w:rsid w:val="006404FF"/>
    <w:rsid w:val="006406E3"/>
    <w:rsid w:val="00640CFB"/>
    <w:rsid w:val="00640D5B"/>
    <w:rsid w:val="00640DFC"/>
    <w:rsid w:val="006410BC"/>
    <w:rsid w:val="0064111A"/>
    <w:rsid w:val="006413A9"/>
    <w:rsid w:val="006414BC"/>
    <w:rsid w:val="006414D8"/>
    <w:rsid w:val="00641A14"/>
    <w:rsid w:val="00642016"/>
    <w:rsid w:val="0064216C"/>
    <w:rsid w:val="006421A8"/>
    <w:rsid w:val="006421C5"/>
    <w:rsid w:val="006422B6"/>
    <w:rsid w:val="00642554"/>
    <w:rsid w:val="006427D6"/>
    <w:rsid w:val="00642941"/>
    <w:rsid w:val="00642942"/>
    <w:rsid w:val="00642CB8"/>
    <w:rsid w:val="00642D16"/>
    <w:rsid w:val="00642D28"/>
    <w:rsid w:val="006431A7"/>
    <w:rsid w:val="006434D3"/>
    <w:rsid w:val="00643545"/>
    <w:rsid w:val="00643641"/>
    <w:rsid w:val="006437D2"/>
    <w:rsid w:val="006439DB"/>
    <w:rsid w:val="00643DB9"/>
    <w:rsid w:val="00643EA9"/>
    <w:rsid w:val="00643F3B"/>
    <w:rsid w:val="00643FE5"/>
    <w:rsid w:val="006440F5"/>
    <w:rsid w:val="006442DA"/>
    <w:rsid w:val="006445C1"/>
    <w:rsid w:val="006448C4"/>
    <w:rsid w:val="006449BA"/>
    <w:rsid w:val="00644AEB"/>
    <w:rsid w:val="00644B3B"/>
    <w:rsid w:val="00644B4B"/>
    <w:rsid w:val="00644B52"/>
    <w:rsid w:val="00644C5C"/>
    <w:rsid w:val="00644E97"/>
    <w:rsid w:val="006455CE"/>
    <w:rsid w:val="00645754"/>
    <w:rsid w:val="006459DC"/>
    <w:rsid w:val="00645B39"/>
    <w:rsid w:val="00646274"/>
    <w:rsid w:val="00646462"/>
    <w:rsid w:val="0064670A"/>
    <w:rsid w:val="00646725"/>
    <w:rsid w:val="0064688B"/>
    <w:rsid w:val="00646AB1"/>
    <w:rsid w:val="00646AC1"/>
    <w:rsid w:val="00646BFE"/>
    <w:rsid w:val="00646F79"/>
    <w:rsid w:val="00647796"/>
    <w:rsid w:val="00647866"/>
    <w:rsid w:val="00647D15"/>
    <w:rsid w:val="00647F1B"/>
    <w:rsid w:val="006500C0"/>
    <w:rsid w:val="00650268"/>
    <w:rsid w:val="006503D9"/>
    <w:rsid w:val="0065040E"/>
    <w:rsid w:val="00650535"/>
    <w:rsid w:val="00650634"/>
    <w:rsid w:val="006508F3"/>
    <w:rsid w:val="00650AA5"/>
    <w:rsid w:val="00650C71"/>
    <w:rsid w:val="00650D68"/>
    <w:rsid w:val="00650DF3"/>
    <w:rsid w:val="00650FFA"/>
    <w:rsid w:val="00651180"/>
    <w:rsid w:val="006511AF"/>
    <w:rsid w:val="0065120A"/>
    <w:rsid w:val="00651488"/>
    <w:rsid w:val="00651674"/>
    <w:rsid w:val="006517AD"/>
    <w:rsid w:val="00651A2C"/>
    <w:rsid w:val="00651A74"/>
    <w:rsid w:val="00651A7F"/>
    <w:rsid w:val="00651C1D"/>
    <w:rsid w:val="006520B6"/>
    <w:rsid w:val="0065234A"/>
    <w:rsid w:val="006523D0"/>
    <w:rsid w:val="006525B9"/>
    <w:rsid w:val="006527AD"/>
    <w:rsid w:val="00652825"/>
    <w:rsid w:val="006528F4"/>
    <w:rsid w:val="00652D48"/>
    <w:rsid w:val="00652D7C"/>
    <w:rsid w:val="00652DC7"/>
    <w:rsid w:val="00652EBB"/>
    <w:rsid w:val="00653059"/>
    <w:rsid w:val="00653121"/>
    <w:rsid w:val="00653177"/>
    <w:rsid w:val="006532AB"/>
    <w:rsid w:val="006533F0"/>
    <w:rsid w:val="0065365E"/>
    <w:rsid w:val="006536BC"/>
    <w:rsid w:val="006538F6"/>
    <w:rsid w:val="006539C4"/>
    <w:rsid w:val="00653FF9"/>
    <w:rsid w:val="00654071"/>
    <w:rsid w:val="00654275"/>
    <w:rsid w:val="0065444D"/>
    <w:rsid w:val="006549AA"/>
    <w:rsid w:val="00654BB2"/>
    <w:rsid w:val="00654BFB"/>
    <w:rsid w:val="00654C57"/>
    <w:rsid w:val="00654E66"/>
    <w:rsid w:val="006550C0"/>
    <w:rsid w:val="00655159"/>
    <w:rsid w:val="00655590"/>
    <w:rsid w:val="00655826"/>
    <w:rsid w:val="00655967"/>
    <w:rsid w:val="0065618C"/>
    <w:rsid w:val="006561F1"/>
    <w:rsid w:val="006562A0"/>
    <w:rsid w:val="006567D4"/>
    <w:rsid w:val="00656970"/>
    <w:rsid w:val="0065697F"/>
    <w:rsid w:val="00656A37"/>
    <w:rsid w:val="00656F3F"/>
    <w:rsid w:val="00656F78"/>
    <w:rsid w:val="00657083"/>
    <w:rsid w:val="006571EB"/>
    <w:rsid w:val="0065725C"/>
    <w:rsid w:val="00657300"/>
    <w:rsid w:val="0065760F"/>
    <w:rsid w:val="0065770D"/>
    <w:rsid w:val="00657717"/>
    <w:rsid w:val="006578FD"/>
    <w:rsid w:val="006579C7"/>
    <w:rsid w:val="00657B2E"/>
    <w:rsid w:val="0066087E"/>
    <w:rsid w:val="0066098F"/>
    <w:rsid w:val="00660A3C"/>
    <w:rsid w:val="00660ADF"/>
    <w:rsid w:val="00660CB4"/>
    <w:rsid w:val="00660D00"/>
    <w:rsid w:val="00660E15"/>
    <w:rsid w:val="00660E3F"/>
    <w:rsid w:val="00660F31"/>
    <w:rsid w:val="0066126F"/>
    <w:rsid w:val="00661400"/>
    <w:rsid w:val="0066159A"/>
    <w:rsid w:val="00661612"/>
    <w:rsid w:val="0066163F"/>
    <w:rsid w:val="0066197E"/>
    <w:rsid w:val="00661B0F"/>
    <w:rsid w:val="00661F50"/>
    <w:rsid w:val="00661F57"/>
    <w:rsid w:val="006621E3"/>
    <w:rsid w:val="006623BE"/>
    <w:rsid w:val="00662454"/>
    <w:rsid w:val="00662D76"/>
    <w:rsid w:val="00662DCD"/>
    <w:rsid w:val="00662F77"/>
    <w:rsid w:val="006630D4"/>
    <w:rsid w:val="006630E7"/>
    <w:rsid w:val="006633BB"/>
    <w:rsid w:val="006633C8"/>
    <w:rsid w:val="00663601"/>
    <w:rsid w:val="00663641"/>
    <w:rsid w:val="00663831"/>
    <w:rsid w:val="006638D4"/>
    <w:rsid w:val="00663958"/>
    <w:rsid w:val="00663AE8"/>
    <w:rsid w:val="00663DF8"/>
    <w:rsid w:val="00663E9A"/>
    <w:rsid w:val="00663F6B"/>
    <w:rsid w:val="006641EF"/>
    <w:rsid w:val="00664245"/>
    <w:rsid w:val="0066424F"/>
    <w:rsid w:val="00664375"/>
    <w:rsid w:val="006644E9"/>
    <w:rsid w:val="006645DB"/>
    <w:rsid w:val="00664A4A"/>
    <w:rsid w:val="00664E70"/>
    <w:rsid w:val="00664EC3"/>
    <w:rsid w:val="00664F4C"/>
    <w:rsid w:val="00665468"/>
    <w:rsid w:val="00665651"/>
    <w:rsid w:val="0066577F"/>
    <w:rsid w:val="00665947"/>
    <w:rsid w:val="00665AA2"/>
    <w:rsid w:val="00665B0C"/>
    <w:rsid w:val="00665C9E"/>
    <w:rsid w:val="00665DA8"/>
    <w:rsid w:val="00665F77"/>
    <w:rsid w:val="0066612C"/>
    <w:rsid w:val="0066646F"/>
    <w:rsid w:val="0066651A"/>
    <w:rsid w:val="006668BA"/>
    <w:rsid w:val="006669D4"/>
    <w:rsid w:val="00666AA7"/>
    <w:rsid w:val="00666BF9"/>
    <w:rsid w:val="00666CBC"/>
    <w:rsid w:val="00667172"/>
    <w:rsid w:val="006672BF"/>
    <w:rsid w:val="00667354"/>
    <w:rsid w:val="00667400"/>
    <w:rsid w:val="0066741C"/>
    <w:rsid w:val="0066786D"/>
    <w:rsid w:val="006678CF"/>
    <w:rsid w:val="00670040"/>
    <w:rsid w:val="0067009F"/>
    <w:rsid w:val="00670173"/>
    <w:rsid w:val="00670337"/>
    <w:rsid w:val="006703D5"/>
    <w:rsid w:val="00670528"/>
    <w:rsid w:val="006706FD"/>
    <w:rsid w:val="0067081A"/>
    <w:rsid w:val="0067084E"/>
    <w:rsid w:val="0067088B"/>
    <w:rsid w:val="00670962"/>
    <w:rsid w:val="00670FB2"/>
    <w:rsid w:val="00671048"/>
    <w:rsid w:val="006710C5"/>
    <w:rsid w:val="00671103"/>
    <w:rsid w:val="00671226"/>
    <w:rsid w:val="00671548"/>
    <w:rsid w:val="0067166C"/>
    <w:rsid w:val="006716EA"/>
    <w:rsid w:val="0067176B"/>
    <w:rsid w:val="006719D5"/>
    <w:rsid w:val="00671A5F"/>
    <w:rsid w:val="00671B8F"/>
    <w:rsid w:val="00671E94"/>
    <w:rsid w:val="0067233B"/>
    <w:rsid w:val="006723D0"/>
    <w:rsid w:val="0067246C"/>
    <w:rsid w:val="006724A0"/>
    <w:rsid w:val="006724A5"/>
    <w:rsid w:val="006725D6"/>
    <w:rsid w:val="006727F2"/>
    <w:rsid w:val="00672CB1"/>
    <w:rsid w:val="00672CBE"/>
    <w:rsid w:val="00672D64"/>
    <w:rsid w:val="00672DB0"/>
    <w:rsid w:val="00672DDA"/>
    <w:rsid w:val="00672DE3"/>
    <w:rsid w:val="00672ECB"/>
    <w:rsid w:val="00673229"/>
    <w:rsid w:val="0067346A"/>
    <w:rsid w:val="00673A44"/>
    <w:rsid w:val="00673A7C"/>
    <w:rsid w:val="00673B5F"/>
    <w:rsid w:val="00673B7A"/>
    <w:rsid w:val="006744EA"/>
    <w:rsid w:val="00674534"/>
    <w:rsid w:val="0067458D"/>
    <w:rsid w:val="0067468D"/>
    <w:rsid w:val="006746C4"/>
    <w:rsid w:val="006747D1"/>
    <w:rsid w:val="006747EA"/>
    <w:rsid w:val="00674916"/>
    <w:rsid w:val="006749CD"/>
    <w:rsid w:val="00674D16"/>
    <w:rsid w:val="00674D40"/>
    <w:rsid w:val="00674DF4"/>
    <w:rsid w:val="00674E7B"/>
    <w:rsid w:val="00674FC3"/>
    <w:rsid w:val="0067524B"/>
    <w:rsid w:val="0067527D"/>
    <w:rsid w:val="0067546D"/>
    <w:rsid w:val="0067575C"/>
    <w:rsid w:val="00675855"/>
    <w:rsid w:val="006758A5"/>
    <w:rsid w:val="006759FD"/>
    <w:rsid w:val="00675AE2"/>
    <w:rsid w:val="00675B02"/>
    <w:rsid w:val="00675C46"/>
    <w:rsid w:val="00675D06"/>
    <w:rsid w:val="00675D30"/>
    <w:rsid w:val="00675E6D"/>
    <w:rsid w:val="00675EF1"/>
    <w:rsid w:val="006760E2"/>
    <w:rsid w:val="0067619D"/>
    <w:rsid w:val="00676228"/>
    <w:rsid w:val="00676431"/>
    <w:rsid w:val="0067650E"/>
    <w:rsid w:val="00676527"/>
    <w:rsid w:val="00676595"/>
    <w:rsid w:val="00676C04"/>
    <w:rsid w:val="00676EA2"/>
    <w:rsid w:val="00676F77"/>
    <w:rsid w:val="00677049"/>
    <w:rsid w:val="00677192"/>
    <w:rsid w:val="006771CC"/>
    <w:rsid w:val="0067767B"/>
    <w:rsid w:val="006776D5"/>
    <w:rsid w:val="00677C32"/>
    <w:rsid w:val="00677C81"/>
    <w:rsid w:val="00677CC4"/>
    <w:rsid w:val="00677CE0"/>
    <w:rsid w:val="00677D6B"/>
    <w:rsid w:val="00677E74"/>
    <w:rsid w:val="00677E7F"/>
    <w:rsid w:val="00677F6F"/>
    <w:rsid w:val="00680040"/>
    <w:rsid w:val="006802E9"/>
    <w:rsid w:val="00680537"/>
    <w:rsid w:val="006806BD"/>
    <w:rsid w:val="006806EB"/>
    <w:rsid w:val="006808B0"/>
    <w:rsid w:val="00680C68"/>
    <w:rsid w:val="00681236"/>
    <w:rsid w:val="0068147E"/>
    <w:rsid w:val="006814E1"/>
    <w:rsid w:val="00681551"/>
    <w:rsid w:val="00681656"/>
    <w:rsid w:val="006816E0"/>
    <w:rsid w:val="0068174E"/>
    <w:rsid w:val="00681912"/>
    <w:rsid w:val="00681AFE"/>
    <w:rsid w:val="00681CFE"/>
    <w:rsid w:val="00682095"/>
    <w:rsid w:val="0068209C"/>
    <w:rsid w:val="0068260E"/>
    <w:rsid w:val="00682784"/>
    <w:rsid w:val="00682788"/>
    <w:rsid w:val="0068282F"/>
    <w:rsid w:val="00682837"/>
    <w:rsid w:val="00682B58"/>
    <w:rsid w:val="00682D6E"/>
    <w:rsid w:val="00682F54"/>
    <w:rsid w:val="00682FB3"/>
    <w:rsid w:val="00683073"/>
    <w:rsid w:val="0068328C"/>
    <w:rsid w:val="006832F9"/>
    <w:rsid w:val="0068332A"/>
    <w:rsid w:val="006833B9"/>
    <w:rsid w:val="006834A2"/>
    <w:rsid w:val="00683532"/>
    <w:rsid w:val="00683638"/>
    <w:rsid w:val="00683743"/>
    <w:rsid w:val="00683BF0"/>
    <w:rsid w:val="00683ED1"/>
    <w:rsid w:val="00684072"/>
    <w:rsid w:val="006840AD"/>
    <w:rsid w:val="006841F0"/>
    <w:rsid w:val="006841F3"/>
    <w:rsid w:val="00684201"/>
    <w:rsid w:val="0068432C"/>
    <w:rsid w:val="0068434B"/>
    <w:rsid w:val="00684514"/>
    <w:rsid w:val="00684595"/>
    <w:rsid w:val="006849EC"/>
    <w:rsid w:val="00684BBE"/>
    <w:rsid w:val="00684F33"/>
    <w:rsid w:val="00685005"/>
    <w:rsid w:val="00685111"/>
    <w:rsid w:val="00685337"/>
    <w:rsid w:val="0068567E"/>
    <w:rsid w:val="00685848"/>
    <w:rsid w:val="00685865"/>
    <w:rsid w:val="006859ED"/>
    <w:rsid w:val="00685AFE"/>
    <w:rsid w:val="00685C97"/>
    <w:rsid w:val="00685DDD"/>
    <w:rsid w:val="00685FBC"/>
    <w:rsid w:val="00686204"/>
    <w:rsid w:val="0068649F"/>
    <w:rsid w:val="00686541"/>
    <w:rsid w:val="00686804"/>
    <w:rsid w:val="00686897"/>
    <w:rsid w:val="00686D36"/>
    <w:rsid w:val="00686D95"/>
    <w:rsid w:val="00686DAF"/>
    <w:rsid w:val="00686DC5"/>
    <w:rsid w:val="0068719A"/>
    <w:rsid w:val="0068724C"/>
    <w:rsid w:val="00687346"/>
    <w:rsid w:val="006873D9"/>
    <w:rsid w:val="006874C4"/>
    <w:rsid w:val="006875AE"/>
    <w:rsid w:val="00687748"/>
    <w:rsid w:val="006877B2"/>
    <w:rsid w:val="00687995"/>
    <w:rsid w:val="00687E08"/>
    <w:rsid w:val="006901C0"/>
    <w:rsid w:val="0069034E"/>
    <w:rsid w:val="0069044A"/>
    <w:rsid w:val="00690896"/>
    <w:rsid w:val="00690922"/>
    <w:rsid w:val="00690C95"/>
    <w:rsid w:val="00690D13"/>
    <w:rsid w:val="00690F7C"/>
    <w:rsid w:val="00690FD4"/>
    <w:rsid w:val="006910CC"/>
    <w:rsid w:val="006912D5"/>
    <w:rsid w:val="006913A0"/>
    <w:rsid w:val="006913FF"/>
    <w:rsid w:val="0069165A"/>
    <w:rsid w:val="0069173E"/>
    <w:rsid w:val="006918DF"/>
    <w:rsid w:val="006919AA"/>
    <w:rsid w:val="00691B26"/>
    <w:rsid w:val="00691B7B"/>
    <w:rsid w:val="00691C11"/>
    <w:rsid w:val="00691D28"/>
    <w:rsid w:val="00691D68"/>
    <w:rsid w:val="00691E65"/>
    <w:rsid w:val="00691F2B"/>
    <w:rsid w:val="00692015"/>
    <w:rsid w:val="006927CF"/>
    <w:rsid w:val="0069295F"/>
    <w:rsid w:val="00692A35"/>
    <w:rsid w:val="00692C56"/>
    <w:rsid w:val="00692CFB"/>
    <w:rsid w:val="00692D0C"/>
    <w:rsid w:val="00692E38"/>
    <w:rsid w:val="0069309A"/>
    <w:rsid w:val="00693272"/>
    <w:rsid w:val="00693388"/>
    <w:rsid w:val="006933C1"/>
    <w:rsid w:val="00693881"/>
    <w:rsid w:val="00693CF6"/>
    <w:rsid w:val="00693E12"/>
    <w:rsid w:val="00693E6F"/>
    <w:rsid w:val="00693EE9"/>
    <w:rsid w:val="00694409"/>
    <w:rsid w:val="00694A45"/>
    <w:rsid w:val="00694B6E"/>
    <w:rsid w:val="00694BFE"/>
    <w:rsid w:val="00694EA4"/>
    <w:rsid w:val="00694F5A"/>
    <w:rsid w:val="00694FA0"/>
    <w:rsid w:val="00695099"/>
    <w:rsid w:val="0069523B"/>
    <w:rsid w:val="00695258"/>
    <w:rsid w:val="0069529B"/>
    <w:rsid w:val="006952BF"/>
    <w:rsid w:val="00695492"/>
    <w:rsid w:val="006955CE"/>
    <w:rsid w:val="00695926"/>
    <w:rsid w:val="00695D98"/>
    <w:rsid w:val="00695E47"/>
    <w:rsid w:val="0069600A"/>
    <w:rsid w:val="0069605C"/>
    <w:rsid w:val="00696078"/>
    <w:rsid w:val="00696319"/>
    <w:rsid w:val="006963C8"/>
    <w:rsid w:val="006963E0"/>
    <w:rsid w:val="00696458"/>
    <w:rsid w:val="00696671"/>
    <w:rsid w:val="00696C2B"/>
    <w:rsid w:val="00697055"/>
    <w:rsid w:val="00697342"/>
    <w:rsid w:val="006975D6"/>
    <w:rsid w:val="00697795"/>
    <w:rsid w:val="00697797"/>
    <w:rsid w:val="006979E1"/>
    <w:rsid w:val="00697AA8"/>
    <w:rsid w:val="00697D20"/>
    <w:rsid w:val="00697DA1"/>
    <w:rsid w:val="00697F06"/>
    <w:rsid w:val="006A0169"/>
    <w:rsid w:val="006A01F5"/>
    <w:rsid w:val="006A055D"/>
    <w:rsid w:val="006A05C1"/>
    <w:rsid w:val="006A06FC"/>
    <w:rsid w:val="006A1821"/>
    <w:rsid w:val="006A187F"/>
    <w:rsid w:val="006A1A15"/>
    <w:rsid w:val="006A1A98"/>
    <w:rsid w:val="006A1B31"/>
    <w:rsid w:val="006A1C95"/>
    <w:rsid w:val="006A209C"/>
    <w:rsid w:val="006A2113"/>
    <w:rsid w:val="006A2141"/>
    <w:rsid w:val="006A2207"/>
    <w:rsid w:val="006A23E8"/>
    <w:rsid w:val="006A24BA"/>
    <w:rsid w:val="006A283C"/>
    <w:rsid w:val="006A28B5"/>
    <w:rsid w:val="006A2FC9"/>
    <w:rsid w:val="006A3219"/>
    <w:rsid w:val="006A331D"/>
    <w:rsid w:val="006A3417"/>
    <w:rsid w:val="006A3425"/>
    <w:rsid w:val="006A34BD"/>
    <w:rsid w:val="006A36CE"/>
    <w:rsid w:val="006A3828"/>
    <w:rsid w:val="006A386D"/>
    <w:rsid w:val="006A3E9E"/>
    <w:rsid w:val="006A3F6A"/>
    <w:rsid w:val="006A416A"/>
    <w:rsid w:val="006A42E9"/>
    <w:rsid w:val="006A4445"/>
    <w:rsid w:val="006A444C"/>
    <w:rsid w:val="006A44B3"/>
    <w:rsid w:val="006A4601"/>
    <w:rsid w:val="006A46E0"/>
    <w:rsid w:val="006A4D9B"/>
    <w:rsid w:val="006A4F13"/>
    <w:rsid w:val="006A4F51"/>
    <w:rsid w:val="006A5084"/>
    <w:rsid w:val="006A5139"/>
    <w:rsid w:val="006A521B"/>
    <w:rsid w:val="006A5308"/>
    <w:rsid w:val="006A5625"/>
    <w:rsid w:val="006A56E7"/>
    <w:rsid w:val="006A58BC"/>
    <w:rsid w:val="006A58F9"/>
    <w:rsid w:val="006A59D2"/>
    <w:rsid w:val="006A59E4"/>
    <w:rsid w:val="006A5C80"/>
    <w:rsid w:val="006A5E01"/>
    <w:rsid w:val="006A60DD"/>
    <w:rsid w:val="006A6225"/>
    <w:rsid w:val="006A6287"/>
    <w:rsid w:val="006A63DA"/>
    <w:rsid w:val="006A68D1"/>
    <w:rsid w:val="006A6A7D"/>
    <w:rsid w:val="006A6E0C"/>
    <w:rsid w:val="006A6F68"/>
    <w:rsid w:val="006A7196"/>
    <w:rsid w:val="006A7425"/>
    <w:rsid w:val="006A7543"/>
    <w:rsid w:val="006A7640"/>
    <w:rsid w:val="006A77A5"/>
    <w:rsid w:val="006A797F"/>
    <w:rsid w:val="006A7A35"/>
    <w:rsid w:val="006A7BC4"/>
    <w:rsid w:val="006A7F41"/>
    <w:rsid w:val="006A7F95"/>
    <w:rsid w:val="006B0003"/>
    <w:rsid w:val="006B010D"/>
    <w:rsid w:val="006B0280"/>
    <w:rsid w:val="006B0574"/>
    <w:rsid w:val="006B05EB"/>
    <w:rsid w:val="006B06F6"/>
    <w:rsid w:val="006B09FF"/>
    <w:rsid w:val="006B0C23"/>
    <w:rsid w:val="006B0EEA"/>
    <w:rsid w:val="006B1133"/>
    <w:rsid w:val="006B122A"/>
    <w:rsid w:val="006B159F"/>
    <w:rsid w:val="006B18DB"/>
    <w:rsid w:val="006B19B5"/>
    <w:rsid w:val="006B1A9A"/>
    <w:rsid w:val="006B1B33"/>
    <w:rsid w:val="006B1BC6"/>
    <w:rsid w:val="006B1C73"/>
    <w:rsid w:val="006B1DBD"/>
    <w:rsid w:val="006B1E91"/>
    <w:rsid w:val="006B1EAA"/>
    <w:rsid w:val="006B2051"/>
    <w:rsid w:val="006B2074"/>
    <w:rsid w:val="006B23E6"/>
    <w:rsid w:val="006B2458"/>
    <w:rsid w:val="006B2547"/>
    <w:rsid w:val="006B261C"/>
    <w:rsid w:val="006B27AB"/>
    <w:rsid w:val="006B28CF"/>
    <w:rsid w:val="006B2B30"/>
    <w:rsid w:val="006B2C22"/>
    <w:rsid w:val="006B2CDC"/>
    <w:rsid w:val="006B2DED"/>
    <w:rsid w:val="006B332F"/>
    <w:rsid w:val="006B355E"/>
    <w:rsid w:val="006B3613"/>
    <w:rsid w:val="006B3763"/>
    <w:rsid w:val="006B3792"/>
    <w:rsid w:val="006B3968"/>
    <w:rsid w:val="006B3D07"/>
    <w:rsid w:val="006B3D89"/>
    <w:rsid w:val="006B3DA4"/>
    <w:rsid w:val="006B3DB5"/>
    <w:rsid w:val="006B3E21"/>
    <w:rsid w:val="006B4117"/>
    <w:rsid w:val="006B440C"/>
    <w:rsid w:val="006B4531"/>
    <w:rsid w:val="006B4B2B"/>
    <w:rsid w:val="006B4B8C"/>
    <w:rsid w:val="006B4BD4"/>
    <w:rsid w:val="006B51A2"/>
    <w:rsid w:val="006B526F"/>
    <w:rsid w:val="006B54F0"/>
    <w:rsid w:val="006B550A"/>
    <w:rsid w:val="006B562E"/>
    <w:rsid w:val="006B574D"/>
    <w:rsid w:val="006B57EE"/>
    <w:rsid w:val="006B5912"/>
    <w:rsid w:val="006B5ABF"/>
    <w:rsid w:val="006B5B16"/>
    <w:rsid w:val="006B5B53"/>
    <w:rsid w:val="006B5CA7"/>
    <w:rsid w:val="006B5EDC"/>
    <w:rsid w:val="006B5F29"/>
    <w:rsid w:val="006B600E"/>
    <w:rsid w:val="006B601A"/>
    <w:rsid w:val="006B65DD"/>
    <w:rsid w:val="006B6977"/>
    <w:rsid w:val="006B6FDE"/>
    <w:rsid w:val="006B7087"/>
    <w:rsid w:val="006B7238"/>
    <w:rsid w:val="006B73D6"/>
    <w:rsid w:val="006B74E7"/>
    <w:rsid w:val="006B76CA"/>
    <w:rsid w:val="006B76F9"/>
    <w:rsid w:val="006B7943"/>
    <w:rsid w:val="006B79BB"/>
    <w:rsid w:val="006B7E67"/>
    <w:rsid w:val="006B7F71"/>
    <w:rsid w:val="006C0096"/>
    <w:rsid w:val="006C01D3"/>
    <w:rsid w:val="006C02A8"/>
    <w:rsid w:val="006C036D"/>
    <w:rsid w:val="006C07F0"/>
    <w:rsid w:val="006C0831"/>
    <w:rsid w:val="006C0AA4"/>
    <w:rsid w:val="006C0D99"/>
    <w:rsid w:val="006C103D"/>
    <w:rsid w:val="006C128B"/>
    <w:rsid w:val="006C1349"/>
    <w:rsid w:val="006C1482"/>
    <w:rsid w:val="006C14C9"/>
    <w:rsid w:val="006C1701"/>
    <w:rsid w:val="006C1AEE"/>
    <w:rsid w:val="006C1B15"/>
    <w:rsid w:val="006C1B67"/>
    <w:rsid w:val="006C1CC4"/>
    <w:rsid w:val="006C1E37"/>
    <w:rsid w:val="006C21D8"/>
    <w:rsid w:val="006C221C"/>
    <w:rsid w:val="006C225E"/>
    <w:rsid w:val="006C23BC"/>
    <w:rsid w:val="006C2451"/>
    <w:rsid w:val="006C2567"/>
    <w:rsid w:val="006C2B70"/>
    <w:rsid w:val="006C2D13"/>
    <w:rsid w:val="006C2DEB"/>
    <w:rsid w:val="006C2E59"/>
    <w:rsid w:val="006C33FA"/>
    <w:rsid w:val="006C366E"/>
    <w:rsid w:val="006C39A0"/>
    <w:rsid w:val="006C39D2"/>
    <w:rsid w:val="006C4185"/>
    <w:rsid w:val="006C42FD"/>
    <w:rsid w:val="006C43B9"/>
    <w:rsid w:val="006C43CB"/>
    <w:rsid w:val="006C49C1"/>
    <w:rsid w:val="006C4B04"/>
    <w:rsid w:val="006C4C88"/>
    <w:rsid w:val="006C4F1D"/>
    <w:rsid w:val="006C4F6F"/>
    <w:rsid w:val="006C4FCB"/>
    <w:rsid w:val="006C5016"/>
    <w:rsid w:val="006C5020"/>
    <w:rsid w:val="006C52AF"/>
    <w:rsid w:val="006C562A"/>
    <w:rsid w:val="006C580C"/>
    <w:rsid w:val="006C594C"/>
    <w:rsid w:val="006C5C04"/>
    <w:rsid w:val="006C614B"/>
    <w:rsid w:val="006C6548"/>
    <w:rsid w:val="006C65A5"/>
    <w:rsid w:val="006C684A"/>
    <w:rsid w:val="006C6F31"/>
    <w:rsid w:val="006C723A"/>
    <w:rsid w:val="006C7279"/>
    <w:rsid w:val="006C7379"/>
    <w:rsid w:val="006C73FE"/>
    <w:rsid w:val="006C7475"/>
    <w:rsid w:val="006C7880"/>
    <w:rsid w:val="006C793C"/>
    <w:rsid w:val="006C7B64"/>
    <w:rsid w:val="006C7BEF"/>
    <w:rsid w:val="006C7DA1"/>
    <w:rsid w:val="006C7EC9"/>
    <w:rsid w:val="006C7F85"/>
    <w:rsid w:val="006D006D"/>
    <w:rsid w:val="006D0136"/>
    <w:rsid w:val="006D02DB"/>
    <w:rsid w:val="006D04C0"/>
    <w:rsid w:val="006D0828"/>
    <w:rsid w:val="006D0A1A"/>
    <w:rsid w:val="006D0A61"/>
    <w:rsid w:val="006D0B03"/>
    <w:rsid w:val="006D0BC1"/>
    <w:rsid w:val="006D0DEE"/>
    <w:rsid w:val="006D0DF8"/>
    <w:rsid w:val="006D1083"/>
    <w:rsid w:val="006D11A3"/>
    <w:rsid w:val="006D136C"/>
    <w:rsid w:val="006D16B0"/>
    <w:rsid w:val="006D16D0"/>
    <w:rsid w:val="006D175D"/>
    <w:rsid w:val="006D176C"/>
    <w:rsid w:val="006D1899"/>
    <w:rsid w:val="006D18C2"/>
    <w:rsid w:val="006D1AFC"/>
    <w:rsid w:val="006D1CF2"/>
    <w:rsid w:val="006D2117"/>
    <w:rsid w:val="006D2382"/>
    <w:rsid w:val="006D26BF"/>
    <w:rsid w:val="006D2759"/>
    <w:rsid w:val="006D293D"/>
    <w:rsid w:val="006D2D25"/>
    <w:rsid w:val="006D2D7F"/>
    <w:rsid w:val="006D2F0F"/>
    <w:rsid w:val="006D2FC1"/>
    <w:rsid w:val="006D30B4"/>
    <w:rsid w:val="006D31B3"/>
    <w:rsid w:val="006D3220"/>
    <w:rsid w:val="006D3384"/>
    <w:rsid w:val="006D34CA"/>
    <w:rsid w:val="006D350D"/>
    <w:rsid w:val="006D3D57"/>
    <w:rsid w:val="006D40DF"/>
    <w:rsid w:val="006D4208"/>
    <w:rsid w:val="006D43F5"/>
    <w:rsid w:val="006D4989"/>
    <w:rsid w:val="006D49E4"/>
    <w:rsid w:val="006D4CA1"/>
    <w:rsid w:val="006D4D43"/>
    <w:rsid w:val="006D4FAF"/>
    <w:rsid w:val="006D4FE7"/>
    <w:rsid w:val="006D4FFD"/>
    <w:rsid w:val="006D50C2"/>
    <w:rsid w:val="006D54AC"/>
    <w:rsid w:val="006D5592"/>
    <w:rsid w:val="006D566C"/>
    <w:rsid w:val="006D5870"/>
    <w:rsid w:val="006D5ADB"/>
    <w:rsid w:val="006D5D60"/>
    <w:rsid w:val="006D5DC9"/>
    <w:rsid w:val="006D5DE8"/>
    <w:rsid w:val="006D5E9C"/>
    <w:rsid w:val="006D6193"/>
    <w:rsid w:val="006D6211"/>
    <w:rsid w:val="006D628A"/>
    <w:rsid w:val="006D6461"/>
    <w:rsid w:val="006D6622"/>
    <w:rsid w:val="006D6639"/>
    <w:rsid w:val="006D6991"/>
    <w:rsid w:val="006D69FD"/>
    <w:rsid w:val="006D6ECD"/>
    <w:rsid w:val="006D70B4"/>
    <w:rsid w:val="006D7137"/>
    <w:rsid w:val="006D721B"/>
    <w:rsid w:val="006D742E"/>
    <w:rsid w:val="006D7877"/>
    <w:rsid w:val="006D78C6"/>
    <w:rsid w:val="006D7A0D"/>
    <w:rsid w:val="006D7C11"/>
    <w:rsid w:val="006D7CA1"/>
    <w:rsid w:val="006D7CE0"/>
    <w:rsid w:val="006D7EB4"/>
    <w:rsid w:val="006E0163"/>
    <w:rsid w:val="006E0199"/>
    <w:rsid w:val="006E03BE"/>
    <w:rsid w:val="006E04D3"/>
    <w:rsid w:val="006E054D"/>
    <w:rsid w:val="006E05FC"/>
    <w:rsid w:val="006E09B6"/>
    <w:rsid w:val="006E0AF9"/>
    <w:rsid w:val="006E0B23"/>
    <w:rsid w:val="006E0C19"/>
    <w:rsid w:val="006E0F28"/>
    <w:rsid w:val="006E0F44"/>
    <w:rsid w:val="006E10F8"/>
    <w:rsid w:val="006E11E9"/>
    <w:rsid w:val="006E1237"/>
    <w:rsid w:val="006E1476"/>
    <w:rsid w:val="006E179C"/>
    <w:rsid w:val="006E1CF4"/>
    <w:rsid w:val="006E2170"/>
    <w:rsid w:val="006E2561"/>
    <w:rsid w:val="006E269C"/>
    <w:rsid w:val="006E2862"/>
    <w:rsid w:val="006E2BB5"/>
    <w:rsid w:val="006E2C2C"/>
    <w:rsid w:val="006E2C51"/>
    <w:rsid w:val="006E2F00"/>
    <w:rsid w:val="006E3223"/>
    <w:rsid w:val="006E3252"/>
    <w:rsid w:val="006E3406"/>
    <w:rsid w:val="006E341D"/>
    <w:rsid w:val="006E378F"/>
    <w:rsid w:val="006E3A69"/>
    <w:rsid w:val="006E3B64"/>
    <w:rsid w:val="006E3BD4"/>
    <w:rsid w:val="006E3E3D"/>
    <w:rsid w:val="006E3F24"/>
    <w:rsid w:val="006E4656"/>
    <w:rsid w:val="006E47AD"/>
    <w:rsid w:val="006E4C36"/>
    <w:rsid w:val="006E4D14"/>
    <w:rsid w:val="006E4F75"/>
    <w:rsid w:val="006E4FEA"/>
    <w:rsid w:val="006E5147"/>
    <w:rsid w:val="006E5262"/>
    <w:rsid w:val="006E55A3"/>
    <w:rsid w:val="006E589E"/>
    <w:rsid w:val="006E5B39"/>
    <w:rsid w:val="006E5C40"/>
    <w:rsid w:val="006E620A"/>
    <w:rsid w:val="006E6244"/>
    <w:rsid w:val="006E637D"/>
    <w:rsid w:val="006E64AA"/>
    <w:rsid w:val="006E65F4"/>
    <w:rsid w:val="006E66A6"/>
    <w:rsid w:val="006E68DB"/>
    <w:rsid w:val="006E6901"/>
    <w:rsid w:val="006E6FBF"/>
    <w:rsid w:val="006E6FF2"/>
    <w:rsid w:val="006E7132"/>
    <w:rsid w:val="006E745B"/>
    <w:rsid w:val="006E7570"/>
    <w:rsid w:val="006E77C6"/>
    <w:rsid w:val="006E78A9"/>
    <w:rsid w:val="006E7A76"/>
    <w:rsid w:val="006E7EC6"/>
    <w:rsid w:val="006F00A3"/>
    <w:rsid w:val="006F060A"/>
    <w:rsid w:val="006F0842"/>
    <w:rsid w:val="006F0863"/>
    <w:rsid w:val="006F0D09"/>
    <w:rsid w:val="006F0D1F"/>
    <w:rsid w:val="006F0F00"/>
    <w:rsid w:val="006F0F1C"/>
    <w:rsid w:val="006F10F1"/>
    <w:rsid w:val="006F1185"/>
    <w:rsid w:val="006F1258"/>
    <w:rsid w:val="006F144D"/>
    <w:rsid w:val="006F174F"/>
    <w:rsid w:val="006F1788"/>
    <w:rsid w:val="006F178F"/>
    <w:rsid w:val="006F17AF"/>
    <w:rsid w:val="006F1867"/>
    <w:rsid w:val="006F196C"/>
    <w:rsid w:val="006F1E43"/>
    <w:rsid w:val="006F2061"/>
    <w:rsid w:val="006F22DE"/>
    <w:rsid w:val="006F23F9"/>
    <w:rsid w:val="006F2409"/>
    <w:rsid w:val="006F26E8"/>
    <w:rsid w:val="006F284A"/>
    <w:rsid w:val="006F2D16"/>
    <w:rsid w:val="006F306A"/>
    <w:rsid w:val="006F31BD"/>
    <w:rsid w:val="006F32E1"/>
    <w:rsid w:val="006F3464"/>
    <w:rsid w:val="006F3845"/>
    <w:rsid w:val="006F384A"/>
    <w:rsid w:val="006F39B3"/>
    <w:rsid w:val="006F3B24"/>
    <w:rsid w:val="006F3B97"/>
    <w:rsid w:val="006F3EB5"/>
    <w:rsid w:val="006F409A"/>
    <w:rsid w:val="006F43F9"/>
    <w:rsid w:val="006F44EA"/>
    <w:rsid w:val="006F4562"/>
    <w:rsid w:val="006F467C"/>
    <w:rsid w:val="006F46C5"/>
    <w:rsid w:val="006F4827"/>
    <w:rsid w:val="006F4CAF"/>
    <w:rsid w:val="006F4E1E"/>
    <w:rsid w:val="006F4F30"/>
    <w:rsid w:val="006F4FBB"/>
    <w:rsid w:val="006F4FC6"/>
    <w:rsid w:val="006F5038"/>
    <w:rsid w:val="006F50AF"/>
    <w:rsid w:val="006F51DD"/>
    <w:rsid w:val="006F5382"/>
    <w:rsid w:val="006F59A7"/>
    <w:rsid w:val="006F59D5"/>
    <w:rsid w:val="006F59F6"/>
    <w:rsid w:val="006F5D41"/>
    <w:rsid w:val="006F5D83"/>
    <w:rsid w:val="006F5D9E"/>
    <w:rsid w:val="006F601C"/>
    <w:rsid w:val="006F609F"/>
    <w:rsid w:val="006F61BD"/>
    <w:rsid w:val="006F61C0"/>
    <w:rsid w:val="006F61D4"/>
    <w:rsid w:val="006F629B"/>
    <w:rsid w:val="006F62A4"/>
    <w:rsid w:val="006F636C"/>
    <w:rsid w:val="006F646E"/>
    <w:rsid w:val="006F64D0"/>
    <w:rsid w:val="006F6504"/>
    <w:rsid w:val="006F6526"/>
    <w:rsid w:val="006F6922"/>
    <w:rsid w:val="006F6A77"/>
    <w:rsid w:val="006F6AD2"/>
    <w:rsid w:val="006F6B30"/>
    <w:rsid w:val="006F6EC7"/>
    <w:rsid w:val="006F7043"/>
    <w:rsid w:val="006F7074"/>
    <w:rsid w:val="006F70F2"/>
    <w:rsid w:val="006F726E"/>
    <w:rsid w:val="006F7326"/>
    <w:rsid w:val="006F77B6"/>
    <w:rsid w:val="006F77DF"/>
    <w:rsid w:val="006F7B89"/>
    <w:rsid w:val="006F7C8E"/>
    <w:rsid w:val="006F7E32"/>
    <w:rsid w:val="006F7EA6"/>
    <w:rsid w:val="006F7FEC"/>
    <w:rsid w:val="00700108"/>
    <w:rsid w:val="00700313"/>
    <w:rsid w:val="00700348"/>
    <w:rsid w:val="0070038D"/>
    <w:rsid w:val="0070045C"/>
    <w:rsid w:val="00700516"/>
    <w:rsid w:val="0070066F"/>
    <w:rsid w:val="00700724"/>
    <w:rsid w:val="0070074C"/>
    <w:rsid w:val="00700795"/>
    <w:rsid w:val="00700AC5"/>
    <w:rsid w:val="00700ACF"/>
    <w:rsid w:val="00700B0D"/>
    <w:rsid w:val="00700C35"/>
    <w:rsid w:val="00700E1A"/>
    <w:rsid w:val="00700E34"/>
    <w:rsid w:val="0070112C"/>
    <w:rsid w:val="0070123A"/>
    <w:rsid w:val="00701479"/>
    <w:rsid w:val="00701579"/>
    <w:rsid w:val="007015E6"/>
    <w:rsid w:val="00701703"/>
    <w:rsid w:val="00701C80"/>
    <w:rsid w:val="00701CB1"/>
    <w:rsid w:val="00701E39"/>
    <w:rsid w:val="00701E8C"/>
    <w:rsid w:val="00701F1F"/>
    <w:rsid w:val="00702478"/>
    <w:rsid w:val="00702690"/>
    <w:rsid w:val="00702965"/>
    <w:rsid w:val="007029B1"/>
    <w:rsid w:val="00702B11"/>
    <w:rsid w:val="00702C52"/>
    <w:rsid w:val="00702C6E"/>
    <w:rsid w:val="00702D0F"/>
    <w:rsid w:val="0070310A"/>
    <w:rsid w:val="007031B3"/>
    <w:rsid w:val="0070342F"/>
    <w:rsid w:val="0070344C"/>
    <w:rsid w:val="007034BE"/>
    <w:rsid w:val="007034FE"/>
    <w:rsid w:val="0070350F"/>
    <w:rsid w:val="007038BC"/>
    <w:rsid w:val="00703916"/>
    <w:rsid w:val="0070395E"/>
    <w:rsid w:val="00703A1A"/>
    <w:rsid w:val="00703AAD"/>
    <w:rsid w:val="00704160"/>
    <w:rsid w:val="007041E5"/>
    <w:rsid w:val="00704290"/>
    <w:rsid w:val="00704C8A"/>
    <w:rsid w:val="00704D0A"/>
    <w:rsid w:val="00704DB2"/>
    <w:rsid w:val="00704EC4"/>
    <w:rsid w:val="00704FE3"/>
    <w:rsid w:val="00705121"/>
    <w:rsid w:val="00705252"/>
    <w:rsid w:val="0070531B"/>
    <w:rsid w:val="0070535C"/>
    <w:rsid w:val="007055A3"/>
    <w:rsid w:val="0070563D"/>
    <w:rsid w:val="007057FB"/>
    <w:rsid w:val="00705873"/>
    <w:rsid w:val="00705874"/>
    <w:rsid w:val="00705B09"/>
    <w:rsid w:val="00705B3E"/>
    <w:rsid w:val="00706336"/>
    <w:rsid w:val="00706706"/>
    <w:rsid w:val="007067E9"/>
    <w:rsid w:val="00706853"/>
    <w:rsid w:val="00706A1B"/>
    <w:rsid w:val="00706B3C"/>
    <w:rsid w:val="00706E26"/>
    <w:rsid w:val="00706E47"/>
    <w:rsid w:val="00706E64"/>
    <w:rsid w:val="00706E6F"/>
    <w:rsid w:val="00706E77"/>
    <w:rsid w:val="00706EB8"/>
    <w:rsid w:val="00706F6D"/>
    <w:rsid w:val="00706FD1"/>
    <w:rsid w:val="007070F6"/>
    <w:rsid w:val="007070FD"/>
    <w:rsid w:val="0070711E"/>
    <w:rsid w:val="007075C8"/>
    <w:rsid w:val="0070772A"/>
    <w:rsid w:val="0070776C"/>
    <w:rsid w:val="007077CE"/>
    <w:rsid w:val="00707846"/>
    <w:rsid w:val="007078DF"/>
    <w:rsid w:val="007079CE"/>
    <w:rsid w:val="00707A21"/>
    <w:rsid w:val="00707B07"/>
    <w:rsid w:val="00707B88"/>
    <w:rsid w:val="00707CB3"/>
    <w:rsid w:val="00707D35"/>
    <w:rsid w:val="00707E40"/>
    <w:rsid w:val="00707EB0"/>
    <w:rsid w:val="00707FCF"/>
    <w:rsid w:val="00710391"/>
    <w:rsid w:val="00710418"/>
    <w:rsid w:val="00710575"/>
    <w:rsid w:val="007107DE"/>
    <w:rsid w:val="007108C3"/>
    <w:rsid w:val="00710AAA"/>
    <w:rsid w:val="00710D72"/>
    <w:rsid w:val="00710EF9"/>
    <w:rsid w:val="00710FAF"/>
    <w:rsid w:val="0071118E"/>
    <w:rsid w:val="00711807"/>
    <w:rsid w:val="00711AB6"/>
    <w:rsid w:val="00711B98"/>
    <w:rsid w:val="00711BEA"/>
    <w:rsid w:val="00711DEB"/>
    <w:rsid w:val="0071220D"/>
    <w:rsid w:val="007124C0"/>
    <w:rsid w:val="0071274F"/>
    <w:rsid w:val="007127B0"/>
    <w:rsid w:val="007127C2"/>
    <w:rsid w:val="007127E8"/>
    <w:rsid w:val="00712929"/>
    <w:rsid w:val="0071298C"/>
    <w:rsid w:val="007131E1"/>
    <w:rsid w:val="007135B8"/>
    <w:rsid w:val="00713859"/>
    <w:rsid w:val="0071386F"/>
    <w:rsid w:val="00713887"/>
    <w:rsid w:val="00713E40"/>
    <w:rsid w:val="00713F51"/>
    <w:rsid w:val="00714564"/>
    <w:rsid w:val="007149D7"/>
    <w:rsid w:val="00714BC3"/>
    <w:rsid w:val="00714CC8"/>
    <w:rsid w:val="00714E2D"/>
    <w:rsid w:val="00714E50"/>
    <w:rsid w:val="0071501A"/>
    <w:rsid w:val="0071521B"/>
    <w:rsid w:val="007155B8"/>
    <w:rsid w:val="00716008"/>
    <w:rsid w:val="0071603B"/>
    <w:rsid w:val="0071606F"/>
    <w:rsid w:val="00716090"/>
    <w:rsid w:val="007160B1"/>
    <w:rsid w:val="00716197"/>
    <w:rsid w:val="007165B3"/>
    <w:rsid w:val="0071661A"/>
    <w:rsid w:val="00716764"/>
    <w:rsid w:val="007167C6"/>
    <w:rsid w:val="00716808"/>
    <w:rsid w:val="00716A96"/>
    <w:rsid w:val="00716AF4"/>
    <w:rsid w:val="00716B04"/>
    <w:rsid w:val="00716EE5"/>
    <w:rsid w:val="00716F6B"/>
    <w:rsid w:val="00717285"/>
    <w:rsid w:val="007172C5"/>
    <w:rsid w:val="0071737D"/>
    <w:rsid w:val="007178EA"/>
    <w:rsid w:val="00717B03"/>
    <w:rsid w:val="00717B54"/>
    <w:rsid w:val="00720129"/>
    <w:rsid w:val="00720299"/>
    <w:rsid w:val="0072030A"/>
    <w:rsid w:val="0072037E"/>
    <w:rsid w:val="007203E0"/>
    <w:rsid w:val="00720450"/>
    <w:rsid w:val="0072066A"/>
    <w:rsid w:val="00720828"/>
    <w:rsid w:val="00720A86"/>
    <w:rsid w:val="00720C52"/>
    <w:rsid w:val="00720C5E"/>
    <w:rsid w:val="00720CCF"/>
    <w:rsid w:val="00720ED1"/>
    <w:rsid w:val="007212AB"/>
    <w:rsid w:val="00721359"/>
    <w:rsid w:val="007215F8"/>
    <w:rsid w:val="0072166F"/>
    <w:rsid w:val="007217D0"/>
    <w:rsid w:val="00721828"/>
    <w:rsid w:val="00721A75"/>
    <w:rsid w:val="00721B6E"/>
    <w:rsid w:val="00721CEF"/>
    <w:rsid w:val="00721E9F"/>
    <w:rsid w:val="00721FD2"/>
    <w:rsid w:val="00722024"/>
    <w:rsid w:val="007222D2"/>
    <w:rsid w:val="00722578"/>
    <w:rsid w:val="0072283C"/>
    <w:rsid w:val="00722A0A"/>
    <w:rsid w:val="00722B39"/>
    <w:rsid w:val="00722B8A"/>
    <w:rsid w:val="00722B9E"/>
    <w:rsid w:val="00722D63"/>
    <w:rsid w:val="00722DEC"/>
    <w:rsid w:val="00723003"/>
    <w:rsid w:val="0072313E"/>
    <w:rsid w:val="00723173"/>
    <w:rsid w:val="007232E3"/>
    <w:rsid w:val="007234E5"/>
    <w:rsid w:val="00723662"/>
    <w:rsid w:val="007236D7"/>
    <w:rsid w:val="0072377C"/>
    <w:rsid w:val="007237BE"/>
    <w:rsid w:val="00723BC0"/>
    <w:rsid w:val="00723CA5"/>
    <w:rsid w:val="00723CAC"/>
    <w:rsid w:val="00723CE9"/>
    <w:rsid w:val="00724264"/>
    <w:rsid w:val="007242F5"/>
    <w:rsid w:val="0072452E"/>
    <w:rsid w:val="00724540"/>
    <w:rsid w:val="0072467C"/>
    <w:rsid w:val="0072468B"/>
    <w:rsid w:val="007246B8"/>
    <w:rsid w:val="00724804"/>
    <w:rsid w:val="00724A9B"/>
    <w:rsid w:val="00724B95"/>
    <w:rsid w:val="00724EB0"/>
    <w:rsid w:val="00724FCE"/>
    <w:rsid w:val="00725300"/>
    <w:rsid w:val="007253C5"/>
    <w:rsid w:val="007254E9"/>
    <w:rsid w:val="0072554D"/>
    <w:rsid w:val="007255E8"/>
    <w:rsid w:val="00725653"/>
    <w:rsid w:val="00725703"/>
    <w:rsid w:val="0072576B"/>
    <w:rsid w:val="00725923"/>
    <w:rsid w:val="00725B84"/>
    <w:rsid w:val="00725EFA"/>
    <w:rsid w:val="007260BD"/>
    <w:rsid w:val="00726202"/>
    <w:rsid w:val="007263F8"/>
    <w:rsid w:val="00726E72"/>
    <w:rsid w:val="00726EB7"/>
    <w:rsid w:val="00726F46"/>
    <w:rsid w:val="00726FCF"/>
    <w:rsid w:val="00726FDA"/>
    <w:rsid w:val="007272B8"/>
    <w:rsid w:val="007272BD"/>
    <w:rsid w:val="0072747B"/>
    <w:rsid w:val="00727509"/>
    <w:rsid w:val="007276CC"/>
    <w:rsid w:val="00727745"/>
    <w:rsid w:val="00727894"/>
    <w:rsid w:val="007278FC"/>
    <w:rsid w:val="00727A79"/>
    <w:rsid w:val="00727BBC"/>
    <w:rsid w:val="00727CAB"/>
    <w:rsid w:val="00727CCF"/>
    <w:rsid w:val="00727F13"/>
    <w:rsid w:val="00727FC5"/>
    <w:rsid w:val="0073012F"/>
    <w:rsid w:val="007301CF"/>
    <w:rsid w:val="007301E5"/>
    <w:rsid w:val="00730227"/>
    <w:rsid w:val="0073067E"/>
    <w:rsid w:val="007307DC"/>
    <w:rsid w:val="00730831"/>
    <w:rsid w:val="00730929"/>
    <w:rsid w:val="00730F5A"/>
    <w:rsid w:val="00731081"/>
    <w:rsid w:val="00731082"/>
    <w:rsid w:val="00731091"/>
    <w:rsid w:val="007314CC"/>
    <w:rsid w:val="0073155E"/>
    <w:rsid w:val="007317FE"/>
    <w:rsid w:val="0073181F"/>
    <w:rsid w:val="007318B6"/>
    <w:rsid w:val="00731B42"/>
    <w:rsid w:val="00731C0B"/>
    <w:rsid w:val="00731E2C"/>
    <w:rsid w:val="00731E6A"/>
    <w:rsid w:val="007321F4"/>
    <w:rsid w:val="00732322"/>
    <w:rsid w:val="00732474"/>
    <w:rsid w:val="00732502"/>
    <w:rsid w:val="00732716"/>
    <w:rsid w:val="00732AD3"/>
    <w:rsid w:val="00732C76"/>
    <w:rsid w:val="00732FB1"/>
    <w:rsid w:val="007330A7"/>
    <w:rsid w:val="0073315E"/>
    <w:rsid w:val="00733234"/>
    <w:rsid w:val="007332CC"/>
    <w:rsid w:val="007333FD"/>
    <w:rsid w:val="00733483"/>
    <w:rsid w:val="007338F5"/>
    <w:rsid w:val="00733978"/>
    <w:rsid w:val="00733B7F"/>
    <w:rsid w:val="00733C2B"/>
    <w:rsid w:val="00733D1E"/>
    <w:rsid w:val="00733FFA"/>
    <w:rsid w:val="0073401B"/>
    <w:rsid w:val="007340B5"/>
    <w:rsid w:val="0073413E"/>
    <w:rsid w:val="0073422C"/>
    <w:rsid w:val="007343B2"/>
    <w:rsid w:val="00734568"/>
    <w:rsid w:val="00734740"/>
    <w:rsid w:val="0073484A"/>
    <w:rsid w:val="00734ABC"/>
    <w:rsid w:val="00734F89"/>
    <w:rsid w:val="00735388"/>
    <w:rsid w:val="007353E8"/>
    <w:rsid w:val="00735424"/>
    <w:rsid w:val="007356E8"/>
    <w:rsid w:val="00735AAC"/>
    <w:rsid w:val="00735C2A"/>
    <w:rsid w:val="00735F12"/>
    <w:rsid w:val="00735F7E"/>
    <w:rsid w:val="00736224"/>
    <w:rsid w:val="007364AC"/>
    <w:rsid w:val="00736599"/>
    <w:rsid w:val="0073663D"/>
    <w:rsid w:val="00736E90"/>
    <w:rsid w:val="00736FC0"/>
    <w:rsid w:val="007372E1"/>
    <w:rsid w:val="00737442"/>
    <w:rsid w:val="0073782F"/>
    <w:rsid w:val="00737921"/>
    <w:rsid w:val="00737959"/>
    <w:rsid w:val="00737A1B"/>
    <w:rsid w:val="00737C9A"/>
    <w:rsid w:val="00737CC6"/>
    <w:rsid w:val="00737DC0"/>
    <w:rsid w:val="00740009"/>
    <w:rsid w:val="00740038"/>
    <w:rsid w:val="0074007B"/>
    <w:rsid w:val="00740098"/>
    <w:rsid w:val="007400F1"/>
    <w:rsid w:val="007402CB"/>
    <w:rsid w:val="0074047A"/>
    <w:rsid w:val="00740581"/>
    <w:rsid w:val="0074071E"/>
    <w:rsid w:val="00740739"/>
    <w:rsid w:val="0074097E"/>
    <w:rsid w:val="00740B1B"/>
    <w:rsid w:val="00740FB4"/>
    <w:rsid w:val="00740FC2"/>
    <w:rsid w:val="007413D6"/>
    <w:rsid w:val="00741538"/>
    <w:rsid w:val="0074155F"/>
    <w:rsid w:val="007416BF"/>
    <w:rsid w:val="0074175A"/>
    <w:rsid w:val="00741776"/>
    <w:rsid w:val="00741931"/>
    <w:rsid w:val="00741AAD"/>
    <w:rsid w:val="00741E2C"/>
    <w:rsid w:val="007421A4"/>
    <w:rsid w:val="007422C6"/>
    <w:rsid w:val="007423A5"/>
    <w:rsid w:val="00742669"/>
    <w:rsid w:val="00742739"/>
    <w:rsid w:val="00742F33"/>
    <w:rsid w:val="00743034"/>
    <w:rsid w:val="007430F3"/>
    <w:rsid w:val="00743292"/>
    <w:rsid w:val="007432D4"/>
    <w:rsid w:val="007436BC"/>
    <w:rsid w:val="00743894"/>
    <w:rsid w:val="00743A14"/>
    <w:rsid w:val="00743A8F"/>
    <w:rsid w:val="00743AF9"/>
    <w:rsid w:val="00743C2B"/>
    <w:rsid w:val="00743CBA"/>
    <w:rsid w:val="00743F4F"/>
    <w:rsid w:val="0074431F"/>
    <w:rsid w:val="00744375"/>
    <w:rsid w:val="0074456A"/>
    <w:rsid w:val="0074476D"/>
    <w:rsid w:val="007447AF"/>
    <w:rsid w:val="00744826"/>
    <w:rsid w:val="0074482E"/>
    <w:rsid w:val="00744A26"/>
    <w:rsid w:val="00744A27"/>
    <w:rsid w:val="00744B07"/>
    <w:rsid w:val="00744B8B"/>
    <w:rsid w:val="00744CBF"/>
    <w:rsid w:val="00744D6F"/>
    <w:rsid w:val="00744EC2"/>
    <w:rsid w:val="00744F65"/>
    <w:rsid w:val="00744FF3"/>
    <w:rsid w:val="00745055"/>
    <w:rsid w:val="0074527E"/>
    <w:rsid w:val="007453D5"/>
    <w:rsid w:val="007456E0"/>
    <w:rsid w:val="00745992"/>
    <w:rsid w:val="00745A00"/>
    <w:rsid w:val="00745A21"/>
    <w:rsid w:val="00745AA7"/>
    <w:rsid w:val="00745AC2"/>
    <w:rsid w:val="00745D2B"/>
    <w:rsid w:val="00745E20"/>
    <w:rsid w:val="00745F25"/>
    <w:rsid w:val="00745FEA"/>
    <w:rsid w:val="00746254"/>
    <w:rsid w:val="0074669F"/>
    <w:rsid w:val="00746701"/>
    <w:rsid w:val="00746721"/>
    <w:rsid w:val="007467AC"/>
    <w:rsid w:val="0074690B"/>
    <w:rsid w:val="0074692A"/>
    <w:rsid w:val="00746A1B"/>
    <w:rsid w:val="00746A4E"/>
    <w:rsid w:val="00746B7A"/>
    <w:rsid w:val="00746C54"/>
    <w:rsid w:val="00746DFD"/>
    <w:rsid w:val="00746E0F"/>
    <w:rsid w:val="00746FFF"/>
    <w:rsid w:val="00747073"/>
    <w:rsid w:val="00747551"/>
    <w:rsid w:val="007477FC"/>
    <w:rsid w:val="00747AC8"/>
    <w:rsid w:val="00750042"/>
    <w:rsid w:val="007509FD"/>
    <w:rsid w:val="00750A99"/>
    <w:rsid w:val="00750BC7"/>
    <w:rsid w:val="00750C26"/>
    <w:rsid w:val="00750CAC"/>
    <w:rsid w:val="00750F7D"/>
    <w:rsid w:val="007512C6"/>
    <w:rsid w:val="0075142F"/>
    <w:rsid w:val="0075178C"/>
    <w:rsid w:val="00752114"/>
    <w:rsid w:val="007524FB"/>
    <w:rsid w:val="00752727"/>
    <w:rsid w:val="007529CB"/>
    <w:rsid w:val="00752A46"/>
    <w:rsid w:val="00752B0D"/>
    <w:rsid w:val="00752CFF"/>
    <w:rsid w:val="00752D97"/>
    <w:rsid w:val="00752ED3"/>
    <w:rsid w:val="00752F30"/>
    <w:rsid w:val="00752F57"/>
    <w:rsid w:val="007533C4"/>
    <w:rsid w:val="007538A5"/>
    <w:rsid w:val="007538D7"/>
    <w:rsid w:val="007538DC"/>
    <w:rsid w:val="00753BF5"/>
    <w:rsid w:val="00754513"/>
    <w:rsid w:val="00754669"/>
    <w:rsid w:val="007549BC"/>
    <w:rsid w:val="00754A32"/>
    <w:rsid w:val="00754CDE"/>
    <w:rsid w:val="00754D50"/>
    <w:rsid w:val="00754DBF"/>
    <w:rsid w:val="00754E2B"/>
    <w:rsid w:val="0075505B"/>
    <w:rsid w:val="00755095"/>
    <w:rsid w:val="0075511E"/>
    <w:rsid w:val="0075535C"/>
    <w:rsid w:val="007555A1"/>
    <w:rsid w:val="007555A4"/>
    <w:rsid w:val="00755743"/>
    <w:rsid w:val="0075578B"/>
    <w:rsid w:val="007557EA"/>
    <w:rsid w:val="00755840"/>
    <w:rsid w:val="00755996"/>
    <w:rsid w:val="00755C18"/>
    <w:rsid w:val="00756290"/>
    <w:rsid w:val="007563C5"/>
    <w:rsid w:val="00756441"/>
    <w:rsid w:val="007569D2"/>
    <w:rsid w:val="00756AAD"/>
    <w:rsid w:val="00756B24"/>
    <w:rsid w:val="00756DB9"/>
    <w:rsid w:val="00757196"/>
    <w:rsid w:val="00757493"/>
    <w:rsid w:val="00757AFF"/>
    <w:rsid w:val="00757C87"/>
    <w:rsid w:val="00757D1B"/>
    <w:rsid w:val="007601F8"/>
    <w:rsid w:val="00760897"/>
    <w:rsid w:val="00760A40"/>
    <w:rsid w:val="00760B56"/>
    <w:rsid w:val="00760E8D"/>
    <w:rsid w:val="007610AB"/>
    <w:rsid w:val="0076143C"/>
    <w:rsid w:val="00761689"/>
    <w:rsid w:val="00761842"/>
    <w:rsid w:val="00761D3C"/>
    <w:rsid w:val="00761DBA"/>
    <w:rsid w:val="00761FCB"/>
    <w:rsid w:val="0076257E"/>
    <w:rsid w:val="0076258C"/>
    <w:rsid w:val="00762856"/>
    <w:rsid w:val="00762A8B"/>
    <w:rsid w:val="00762F9F"/>
    <w:rsid w:val="0076306E"/>
    <w:rsid w:val="007631E1"/>
    <w:rsid w:val="00763231"/>
    <w:rsid w:val="00763348"/>
    <w:rsid w:val="00763353"/>
    <w:rsid w:val="00763423"/>
    <w:rsid w:val="0076387E"/>
    <w:rsid w:val="00763B4D"/>
    <w:rsid w:val="00763E01"/>
    <w:rsid w:val="00763E4C"/>
    <w:rsid w:val="00763F3F"/>
    <w:rsid w:val="0076400E"/>
    <w:rsid w:val="00764046"/>
    <w:rsid w:val="007641F2"/>
    <w:rsid w:val="007644EF"/>
    <w:rsid w:val="00764736"/>
    <w:rsid w:val="007649E0"/>
    <w:rsid w:val="00764B18"/>
    <w:rsid w:val="00764E1F"/>
    <w:rsid w:val="00764E28"/>
    <w:rsid w:val="00764FC6"/>
    <w:rsid w:val="0076504E"/>
    <w:rsid w:val="00765059"/>
    <w:rsid w:val="00765108"/>
    <w:rsid w:val="007652BC"/>
    <w:rsid w:val="0076538F"/>
    <w:rsid w:val="00765697"/>
    <w:rsid w:val="00765A76"/>
    <w:rsid w:val="00765BBE"/>
    <w:rsid w:val="00765BDD"/>
    <w:rsid w:val="00765E68"/>
    <w:rsid w:val="00765F0A"/>
    <w:rsid w:val="00765F4A"/>
    <w:rsid w:val="00766273"/>
    <w:rsid w:val="0076629C"/>
    <w:rsid w:val="007662FB"/>
    <w:rsid w:val="007663A7"/>
    <w:rsid w:val="007663C7"/>
    <w:rsid w:val="007664F6"/>
    <w:rsid w:val="007665E5"/>
    <w:rsid w:val="00766A83"/>
    <w:rsid w:val="00766B03"/>
    <w:rsid w:val="00766EBC"/>
    <w:rsid w:val="00767073"/>
    <w:rsid w:val="00767405"/>
    <w:rsid w:val="00767437"/>
    <w:rsid w:val="00767744"/>
    <w:rsid w:val="007677D2"/>
    <w:rsid w:val="007677E8"/>
    <w:rsid w:val="00767852"/>
    <w:rsid w:val="007678CC"/>
    <w:rsid w:val="00767AC0"/>
    <w:rsid w:val="00767B4A"/>
    <w:rsid w:val="00767BE2"/>
    <w:rsid w:val="00767C50"/>
    <w:rsid w:val="00767DA4"/>
    <w:rsid w:val="00770029"/>
    <w:rsid w:val="00770049"/>
    <w:rsid w:val="007703B6"/>
    <w:rsid w:val="00770407"/>
    <w:rsid w:val="007704F5"/>
    <w:rsid w:val="0077062A"/>
    <w:rsid w:val="00770802"/>
    <w:rsid w:val="00770934"/>
    <w:rsid w:val="00770A5A"/>
    <w:rsid w:val="00770AE4"/>
    <w:rsid w:val="00770CAC"/>
    <w:rsid w:val="00770E9B"/>
    <w:rsid w:val="00771043"/>
    <w:rsid w:val="00771071"/>
    <w:rsid w:val="007710C2"/>
    <w:rsid w:val="0077116D"/>
    <w:rsid w:val="0077133A"/>
    <w:rsid w:val="00771434"/>
    <w:rsid w:val="007714DA"/>
    <w:rsid w:val="0077163D"/>
    <w:rsid w:val="007716A3"/>
    <w:rsid w:val="00771BA3"/>
    <w:rsid w:val="00771C6D"/>
    <w:rsid w:val="00771FC2"/>
    <w:rsid w:val="00771FFF"/>
    <w:rsid w:val="007721EB"/>
    <w:rsid w:val="00772283"/>
    <w:rsid w:val="00772299"/>
    <w:rsid w:val="00772355"/>
    <w:rsid w:val="0077279D"/>
    <w:rsid w:val="0077281D"/>
    <w:rsid w:val="00772AC9"/>
    <w:rsid w:val="007731E6"/>
    <w:rsid w:val="0077328F"/>
    <w:rsid w:val="00773431"/>
    <w:rsid w:val="007734D3"/>
    <w:rsid w:val="00773743"/>
    <w:rsid w:val="00773769"/>
    <w:rsid w:val="00773B1A"/>
    <w:rsid w:val="00773C93"/>
    <w:rsid w:val="00773E21"/>
    <w:rsid w:val="00773EAF"/>
    <w:rsid w:val="00773FA7"/>
    <w:rsid w:val="007740D5"/>
    <w:rsid w:val="00774140"/>
    <w:rsid w:val="0077453C"/>
    <w:rsid w:val="007745A7"/>
    <w:rsid w:val="007745AF"/>
    <w:rsid w:val="00774628"/>
    <w:rsid w:val="00774CC0"/>
    <w:rsid w:val="00774CEE"/>
    <w:rsid w:val="00774DD2"/>
    <w:rsid w:val="00775469"/>
    <w:rsid w:val="007754FA"/>
    <w:rsid w:val="00775569"/>
    <w:rsid w:val="00775581"/>
    <w:rsid w:val="007755A8"/>
    <w:rsid w:val="007756D5"/>
    <w:rsid w:val="0077577B"/>
    <w:rsid w:val="00775894"/>
    <w:rsid w:val="00775FA0"/>
    <w:rsid w:val="0077637D"/>
    <w:rsid w:val="00776558"/>
    <w:rsid w:val="007765DD"/>
    <w:rsid w:val="00776715"/>
    <w:rsid w:val="00776892"/>
    <w:rsid w:val="00776D72"/>
    <w:rsid w:val="00776F61"/>
    <w:rsid w:val="00776FE6"/>
    <w:rsid w:val="0077725B"/>
    <w:rsid w:val="007772CE"/>
    <w:rsid w:val="00777328"/>
    <w:rsid w:val="007775BB"/>
    <w:rsid w:val="00777852"/>
    <w:rsid w:val="007778A2"/>
    <w:rsid w:val="00777CB0"/>
    <w:rsid w:val="00777E3C"/>
    <w:rsid w:val="007800B7"/>
    <w:rsid w:val="0078011C"/>
    <w:rsid w:val="0078019D"/>
    <w:rsid w:val="007804B1"/>
    <w:rsid w:val="007805C9"/>
    <w:rsid w:val="00780B41"/>
    <w:rsid w:val="00780CBE"/>
    <w:rsid w:val="00780EBD"/>
    <w:rsid w:val="007810BA"/>
    <w:rsid w:val="00781116"/>
    <w:rsid w:val="007811DB"/>
    <w:rsid w:val="007812D9"/>
    <w:rsid w:val="007813E9"/>
    <w:rsid w:val="00781888"/>
    <w:rsid w:val="00781A89"/>
    <w:rsid w:val="00781BD9"/>
    <w:rsid w:val="00781C55"/>
    <w:rsid w:val="00781CB4"/>
    <w:rsid w:val="00781CED"/>
    <w:rsid w:val="00781EEC"/>
    <w:rsid w:val="00781FD5"/>
    <w:rsid w:val="007820F4"/>
    <w:rsid w:val="00782683"/>
    <w:rsid w:val="007826FB"/>
    <w:rsid w:val="00782DDB"/>
    <w:rsid w:val="00782E3E"/>
    <w:rsid w:val="00782E73"/>
    <w:rsid w:val="00782EBF"/>
    <w:rsid w:val="00783003"/>
    <w:rsid w:val="00783408"/>
    <w:rsid w:val="007834CC"/>
    <w:rsid w:val="007834F6"/>
    <w:rsid w:val="007839C7"/>
    <w:rsid w:val="00783A19"/>
    <w:rsid w:val="00783A8C"/>
    <w:rsid w:val="00783C84"/>
    <w:rsid w:val="00783F3B"/>
    <w:rsid w:val="00784030"/>
    <w:rsid w:val="007842D7"/>
    <w:rsid w:val="0078437C"/>
    <w:rsid w:val="007843CE"/>
    <w:rsid w:val="007847A4"/>
    <w:rsid w:val="00784B81"/>
    <w:rsid w:val="00784DE8"/>
    <w:rsid w:val="00784E67"/>
    <w:rsid w:val="00784F30"/>
    <w:rsid w:val="00785282"/>
    <w:rsid w:val="0078540A"/>
    <w:rsid w:val="00785B90"/>
    <w:rsid w:val="00785D31"/>
    <w:rsid w:val="00785D9D"/>
    <w:rsid w:val="00785FA7"/>
    <w:rsid w:val="00785FE6"/>
    <w:rsid w:val="0078646E"/>
    <w:rsid w:val="007865BD"/>
    <w:rsid w:val="00786CED"/>
    <w:rsid w:val="00786D1F"/>
    <w:rsid w:val="00786D67"/>
    <w:rsid w:val="00786E95"/>
    <w:rsid w:val="00786FF0"/>
    <w:rsid w:val="007871AA"/>
    <w:rsid w:val="0078739A"/>
    <w:rsid w:val="007873AD"/>
    <w:rsid w:val="00787484"/>
    <w:rsid w:val="0078752E"/>
    <w:rsid w:val="007875AE"/>
    <w:rsid w:val="007876A3"/>
    <w:rsid w:val="00787724"/>
    <w:rsid w:val="00787748"/>
    <w:rsid w:val="00787771"/>
    <w:rsid w:val="00787793"/>
    <w:rsid w:val="00787A30"/>
    <w:rsid w:val="00787A3E"/>
    <w:rsid w:val="00787AFB"/>
    <w:rsid w:val="00787B3A"/>
    <w:rsid w:val="00787C67"/>
    <w:rsid w:val="00787E18"/>
    <w:rsid w:val="0079004B"/>
    <w:rsid w:val="00790220"/>
    <w:rsid w:val="00790295"/>
    <w:rsid w:val="007906A0"/>
    <w:rsid w:val="007908C6"/>
    <w:rsid w:val="00790BDB"/>
    <w:rsid w:val="00790C7F"/>
    <w:rsid w:val="00790CBC"/>
    <w:rsid w:val="00790DEB"/>
    <w:rsid w:val="00790F2F"/>
    <w:rsid w:val="0079104B"/>
    <w:rsid w:val="00791300"/>
    <w:rsid w:val="00791492"/>
    <w:rsid w:val="007916FF"/>
    <w:rsid w:val="007917E5"/>
    <w:rsid w:val="00791989"/>
    <w:rsid w:val="00791AED"/>
    <w:rsid w:val="00791EA8"/>
    <w:rsid w:val="00792012"/>
    <w:rsid w:val="00792044"/>
    <w:rsid w:val="00792093"/>
    <w:rsid w:val="00792177"/>
    <w:rsid w:val="007921EB"/>
    <w:rsid w:val="0079241E"/>
    <w:rsid w:val="00792496"/>
    <w:rsid w:val="007924B0"/>
    <w:rsid w:val="0079280F"/>
    <w:rsid w:val="007928E3"/>
    <w:rsid w:val="00792A5E"/>
    <w:rsid w:val="00792CA1"/>
    <w:rsid w:val="00792CAB"/>
    <w:rsid w:val="0079361C"/>
    <w:rsid w:val="007937E3"/>
    <w:rsid w:val="0079383A"/>
    <w:rsid w:val="0079391B"/>
    <w:rsid w:val="0079403C"/>
    <w:rsid w:val="00794160"/>
    <w:rsid w:val="007942D3"/>
    <w:rsid w:val="00794395"/>
    <w:rsid w:val="00794518"/>
    <w:rsid w:val="00794583"/>
    <w:rsid w:val="007947CB"/>
    <w:rsid w:val="007947E5"/>
    <w:rsid w:val="0079504C"/>
    <w:rsid w:val="00795130"/>
    <w:rsid w:val="00795357"/>
    <w:rsid w:val="007953BE"/>
    <w:rsid w:val="00795419"/>
    <w:rsid w:val="0079554B"/>
    <w:rsid w:val="007958D4"/>
    <w:rsid w:val="00795A07"/>
    <w:rsid w:val="00795A3F"/>
    <w:rsid w:val="00795B37"/>
    <w:rsid w:val="00795EF0"/>
    <w:rsid w:val="00795FD7"/>
    <w:rsid w:val="00796092"/>
    <w:rsid w:val="00796211"/>
    <w:rsid w:val="007964E9"/>
    <w:rsid w:val="00796A0C"/>
    <w:rsid w:val="00796B5A"/>
    <w:rsid w:val="00796BFB"/>
    <w:rsid w:val="00796C18"/>
    <w:rsid w:val="00797401"/>
    <w:rsid w:val="00797424"/>
    <w:rsid w:val="0079766A"/>
    <w:rsid w:val="00797DF4"/>
    <w:rsid w:val="00797DF7"/>
    <w:rsid w:val="00797F3C"/>
    <w:rsid w:val="00797FE0"/>
    <w:rsid w:val="007A00F7"/>
    <w:rsid w:val="007A043A"/>
    <w:rsid w:val="007A05D5"/>
    <w:rsid w:val="007A062B"/>
    <w:rsid w:val="007A06F9"/>
    <w:rsid w:val="007A089C"/>
    <w:rsid w:val="007A0EF3"/>
    <w:rsid w:val="007A10DD"/>
    <w:rsid w:val="007A1150"/>
    <w:rsid w:val="007A1157"/>
    <w:rsid w:val="007A1168"/>
    <w:rsid w:val="007A1210"/>
    <w:rsid w:val="007A14E8"/>
    <w:rsid w:val="007A15EF"/>
    <w:rsid w:val="007A1818"/>
    <w:rsid w:val="007A186D"/>
    <w:rsid w:val="007A1C3F"/>
    <w:rsid w:val="007A1DC1"/>
    <w:rsid w:val="007A1E11"/>
    <w:rsid w:val="007A208F"/>
    <w:rsid w:val="007A213F"/>
    <w:rsid w:val="007A22FE"/>
    <w:rsid w:val="007A2551"/>
    <w:rsid w:val="007A2711"/>
    <w:rsid w:val="007A27EB"/>
    <w:rsid w:val="007A2BD1"/>
    <w:rsid w:val="007A2D16"/>
    <w:rsid w:val="007A30AE"/>
    <w:rsid w:val="007A30C0"/>
    <w:rsid w:val="007A3502"/>
    <w:rsid w:val="007A373E"/>
    <w:rsid w:val="007A3DBD"/>
    <w:rsid w:val="007A3EF4"/>
    <w:rsid w:val="007A3F2A"/>
    <w:rsid w:val="007A4029"/>
    <w:rsid w:val="007A4268"/>
    <w:rsid w:val="007A4372"/>
    <w:rsid w:val="007A4448"/>
    <w:rsid w:val="007A4459"/>
    <w:rsid w:val="007A44DD"/>
    <w:rsid w:val="007A46B2"/>
    <w:rsid w:val="007A46B8"/>
    <w:rsid w:val="007A4B78"/>
    <w:rsid w:val="007A4DD0"/>
    <w:rsid w:val="007A4FB8"/>
    <w:rsid w:val="007A51B3"/>
    <w:rsid w:val="007A5220"/>
    <w:rsid w:val="007A549B"/>
    <w:rsid w:val="007A554D"/>
    <w:rsid w:val="007A572B"/>
    <w:rsid w:val="007A57E0"/>
    <w:rsid w:val="007A59AF"/>
    <w:rsid w:val="007A5B6C"/>
    <w:rsid w:val="007A5E53"/>
    <w:rsid w:val="007A5F41"/>
    <w:rsid w:val="007A629B"/>
    <w:rsid w:val="007A6538"/>
    <w:rsid w:val="007A68A1"/>
    <w:rsid w:val="007A692B"/>
    <w:rsid w:val="007A6931"/>
    <w:rsid w:val="007A6998"/>
    <w:rsid w:val="007A69F6"/>
    <w:rsid w:val="007A6C71"/>
    <w:rsid w:val="007A6C9B"/>
    <w:rsid w:val="007A7034"/>
    <w:rsid w:val="007A706B"/>
    <w:rsid w:val="007A71CC"/>
    <w:rsid w:val="007A725D"/>
    <w:rsid w:val="007A74C1"/>
    <w:rsid w:val="007A7750"/>
    <w:rsid w:val="007A79DD"/>
    <w:rsid w:val="007A7EEB"/>
    <w:rsid w:val="007A7F0F"/>
    <w:rsid w:val="007B01A7"/>
    <w:rsid w:val="007B01E6"/>
    <w:rsid w:val="007B0431"/>
    <w:rsid w:val="007B0637"/>
    <w:rsid w:val="007B06BC"/>
    <w:rsid w:val="007B0AB4"/>
    <w:rsid w:val="007B0B9A"/>
    <w:rsid w:val="007B0BAE"/>
    <w:rsid w:val="007B0D09"/>
    <w:rsid w:val="007B0E4B"/>
    <w:rsid w:val="007B0F23"/>
    <w:rsid w:val="007B0F61"/>
    <w:rsid w:val="007B13A4"/>
    <w:rsid w:val="007B14C0"/>
    <w:rsid w:val="007B15DA"/>
    <w:rsid w:val="007B168C"/>
    <w:rsid w:val="007B2113"/>
    <w:rsid w:val="007B2375"/>
    <w:rsid w:val="007B243C"/>
    <w:rsid w:val="007B2637"/>
    <w:rsid w:val="007B2934"/>
    <w:rsid w:val="007B2978"/>
    <w:rsid w:val="007B2CF1"/>
    <w:rsid w:val="007B2D96"/>
    <w:rsid w:val="007B312C"/>
    <w:rsid w:val="007B329D"/>
    <w:rsid w:val="007B39B7"/>
    <w:rsid w:val="007B3AE9"/>
    <w:rsid w:val="007B3C16"/>
    <w:rsid w:val="007B3D1A"/>
    <w:rsid w:val="007B3EBE"/>
    <w:rsid w:val="007B3F59"/>
    <w:rsid w:val="007B3F73"/>
    <w:rsid w:val="007B43DB"/>
    <w:rsid w:val="007B476C"/>
    <w:rsid w:val="007B4AF9"/>
    <w:rsid w:val="007B5109"/>
    <w:rsid w:val="007B52D8"/>
    <w:rsid w:val="007B532F"/>
    <w:rsid w:val="007B565E"/>
    <w:rsid w:val="007B5679"/>
    <w:rsid w:val="007B5721"/>
    <w:rsid w:val="007B5898"/>
    <w:rsid w:val="007B58CD"/>
    <w:rsid w:val="007B59F4"/>
    <w:rsid w:val="007B5A71"/>
    <w:rsid w:val="007B5A77"/>
    <w:rsid w:val="007B5C46"/>
    <w:rsid w:val="007B5E7F"/>
    <w:rsid w:val="007B6B09"/>
    <w:rsid w:val="007B6C64"/>
    <w:rsid w:val="007B6D75"/>
    <w:rsid w:val="007B6D9F"/>
    <w:rsid w:val="007B6DFF"/>
    <w:rsid w:val="007B6EAA"/>
    <w:rsid w:val="007B7049"/>
    <w:rsid w:val="007B71DD"/>
    <w:rsid w:val="007B7375"/>
    <w:rsid w:val="007B76AF"/>
    <w:rsid w:val="007B794F"/>
    <w:rsid w:val="007B7963"/>
    <w:rsid w:val="007B7A08"/>
    <w:rsid w:val="007B7E8B"/>
    <w:rsid w:val="007B7EB3"/>
    <w:rsid w:val="007B7F44"/>
    <w:rsid w:val="007C000A"/>
    <w:rsid w:val="007C003E"/>
    <w:rsid w:val="007C011B"/>
    <w:rsid w:val="007C098D"/>
    <w:rsid w:val="007C0A10"/>
    <w:rsid w:val="007C0C9E"/>
    <w:rsid w:val="007C0F17"/>
    <w:rsid w:val="007C0F22"/>
    <w:rsid w:val="007C1116"/>
    <w:rsid w:val="007C1162"/>
    <w:rsid w:val="007C11C5"/>
    <w:rsid w:val="007C12F7"/>
    <w:rsid w:val="007C1775"/>
    <w:rsid w:val="007C1979"/>
    <w:rsid w:val="007C19C1"/>
    <w:rsid w:val="007C1A72"/>
    <w:rsid w:val="007C1AAF"/>
    <w:rsid w:val="007C20B5"/>
    <w:rsid w:val="007C20CF"/>
    <w:rsid w:val="007C21E6"/>
    <w:rsid w:val="007C238E"/>
    <w:rsid w:val="007C2611"/>
    <w:rsid w:val="007C27C8"/>
    <w:rsid w:val="007C2A6E"/>
    <w:rsid w:val="007C2AF7"/>
    <w:rsid w:val="007C2C0C"/>
    <w:rsid w:val="007C2D42"/>
    <w:rsid w:val="007C2E43"/>
    <w:rsid w:val="007C2F1B"/>
    <w:rsid w:val="007C2FA5"/>
    <w:rsid w:val="007C3342"/>
    <w:rsid w:val="007C33F5"/>
    <w:rsid w:val="007C3418"/>
    <w:rsid w:val="007C38A9"/>
    <w:rsid w:val="007C3954"/>
    <w:rsid w:val="007C3B15"/>
    <w:rsid w:val="007C3EAB"/>
    <w:rsid w:val="007C43AA"/>
    <w:rsid w:val="007C4522"/>
    <w:rsid w:val="007C468F"/>
    <w:rsid w:val="007C4740"/>
    <w:rsid w:val="007C479C"/>
    <w:rsid w:val="007C4984"/>
    <w:rsid w:val="007C49FB"/>
    <w:rsid w:val="007C51BF"/>
    <w:rsid w:val="007C5625"/>
    <w:rsid w:val="007C5722"/>
    <w:rsid w:val="007C5A7E"/>
    <w:rsid w:val="007C5DB3"/>
    <w:rsid w:val="007C607C"/>
    <w:rsid w:val="007C6251"/>
    <w:rsid w:val="007C63BA"/>
    <w:rsid w:val="007C6A23"/>
    <w:rsid w:val="007C6C99"/>
    <w:rsid w:val="007C6F60"/>
    <w:rsid w:val="007C70A2"/>
    <w:rsid w:val="007C725D"/>
    <w:rsid w:val="007C7494"/>
    <w:rsid w:val="007C76BD"/>
    <w:rsid w:val="007C77EE"/>
    <w:rsid w:val="007C783E"/>
    <w:rsid w:val="007C7C25"/>
    <w:rsid w:val="007C7ECB"/>
    <w:rsid w:val="007C7F13"/>
    <w:rsid w:val="007C7F73"/>
    <w:rsid w:val="007D01BA"/>
    <w:rsid w:val="007D029A"/>
    <w:rsid w:val="007D04A4"/>
    <w:rsid w:val="007D0745"/>
    <w:rsid w:val="007D0920"/>
    <w:rsid w:val="007D0AA9"/>
    <w:rsid w:val="007D0C70"/>
    <w:rsid w:val="007D0FEB"/>
    <w:rsid w:val="007D11FE"/>
    <w:rsid w:val="007D1235"/>
    <w:rsid w:val="007D15D5"/>
    <w:rsid w:val="007D1765"/>
    <w:rsid w:val="007D188F"/>
    <w:rsid w:val="007D1923"/>
    <w:rsid w:val="007D1B92"/>
    <w:rsid w:val="007D1C0D"/>
    <w:rsid w:val="007D1CF3"/>
    <w:rsid w:val="007D1D60"/>
    <w:rsid w:val="007D1DD4"/>
    <w:rsid w:val="007D1E60"/>
    <w:rsid w:val="007D2144"/>
    <w:rsid w:val="007D245F"/>
    <w:rsid w:val="007D2524"/>
    <w:rsid w:val="007D25C0"/>
    <w:rsid w:val="007D26B4"/>
    <w:rsid w:val="007D26F3"/>
    <w:rsid w:val="007D2944"/>
    <w:rsid w:val="007D2966"/>
    <w:rsid w:val="007D2A77"/>
    <w:rsid w:val="007D2D65"/>
    <w:rsid w:val="007D2DD9"/>
    <w:rsid w:val="007D30B9"/>
    <w:rsid w:val="007D322C"/>
    <w:rsid w:val="007D325F"/>
    <w:rsid w:val="007D3341"/>
    <w:rsid w:val="007D3414"/>
    <w:rsid w:val="007D348C"/>
    <w:rsid w:val="007D365B"/>
    <w:rsid w:val="007D3698"/>
    <w:rsid w:val="007D37B3"/>
    <w:rsid w:val="007D38DF"/>
    <w:rsid w:val="007D38FB"/>
    <w:rsid w:val="007D3A1E"/>
    <w:rsid w:val="007D3D1C"/>
    <w:rsid w:val="007D3EDD"/>
    <w:rsid w:val="007D3FD1"/>
    <w:rsid w:val="007D407B"/>
    <w:rsid w:val="007D4139"/>
    <w:rsid w:val="007D4553"/>
    <w:rsid w:val="007D4623"/>
    <w:rsid w:val="007D4697"/>
    <w:rsid w:val="007D4868"/>
    <w:rsid w:val="007D4AC6"/>
    <w:rsid w:val="007D4B17"/>
    <w:rsid w:val="007D4D13"/>
    <w:rsid w:val="007D4D2F"/>
    <w:rsid w:val="007D4DB9"/>
    <w:rsid w:val="007D4E11"/>
    <w:rsid w:val="007D4ED8"/>
    <w:rsid w:val="007D50E0"/>
    <w:rsid w:val="007D51A9"/>
    <w:rsid w:val="007D520A"/>
    <w:rsid w:val="007D5266"/>
    <w:rsid w:val="007D5356"/>
    <w:rsid w:val="007D53C8"/>
    <w:rsid w:val="007D545F"/>
    <w:rsid w:val="007D5506"/>
    <w:rsid w:val="007D58F5"/>
    <w:rsid w:val="007D591D"/>
    <w:rsid w:val="007D5994"/>
    <w:rsid w:val="007D59DF"/>
    <w:rsid w:val="007D5A2E"/>
    <w:rsid w:val="007D5A52"/>
    <w:rsid w:val="007D5CF9"/>
    <w:rsid w:val="007D5DC9"/>
    <w:rsid w:val="007D5FC7"/>
    <w:rsid w:val="007D6200"/>
    <w:rsid w:val="007D62DA"/>
    <w:rsid w:val="007D642A"/>
    <w:rsid w:val="007D651F"/>
    <w:rsid w:val="007D6685"/>
    <w:rsid w:val="007D674C"/>
    <w:rsid w:val="007D6803"/>
    <w:rsid w:val="007D6804"/>
    <w:rsid w:val="007D6926"/>
    <w:rsid w:val="007D6C75"/>
    <w:rsid w:val="007D6FE3"/>
    <w:rsid w:val="007D7047"/>
    <w:rsid w:val="007D729F"/>
    <w:rsid w:val="007D73F6"/>
    <w:rsid w:val="007D7594"/>
    <w:rsid w:val="007D75ED"/>
    <w:rsid w:val="007D766A"/>
    <w:rsid w:val="007D778C"/>
    <w:rsid w:val="007D77F5"/>
    <w:rsid w:val="007D7A46"/>
    <w:rsid w:val="007D7B70"/>
    <w:rsid w:val="007D7EC3"/>
    <w:rsid w:val="007E00A8"/>
    <w:rsid w:val="007E00F4"/>
    <w:rsid w:val="007E0329"/>
    <w:rsid w:val="007E03BE"/>
    <w:rsid w:val="007E0520"/>
    <w:rsid w:val="007E07CF"/>
    <w:rsid w:val="007E085A"/>
    <w:rsid w:val="007E0E7A"/>
    <w:rsid w:val="007E1401"/>
    <w:rsid w:val="007E152C"/>
    <w:rsid w:val="007E15D1"/>
    <w:rsid w:val="007E168B"/>
    <w:rsid w:val="007E1B2F"/>
    <w:rsid w:val="007E1B5C"/>
    <w:rsid w:val="007E1C1C"/>
    <w:rsid w:val="007E1ECE"/>
    <w:rsid w:val="007E2076"/>
    <w:rsid w:val="007E20C7"/>
    <w:rsid w:val="007E20EE"/>
    <w:rsid w:val="007E210F"/>
    <w:rsid w:val="007E2170"/>
    <w:rsid w:val="007E2252"/>
    <w:rsid w:val="007E2387"/>
    <w:rsid w:val="007E257B"/>
    <w:rsid w:val="007E28B2"/>
    <w:rsid w:val="007E28F8"/>
    <w:rsid w:val="007E29F7"/>
    <w:rsid w:val="007E3003"/>
    <w:rsid w:val="007E3237"/>
    <w:rsid w:val="007E33B0"/>
    <w:rsid w:val="007E33C8"/>
    <w:rsid w:val="007E35BB"/>
    <w:rsid w:val="007E36A3"/>
    <w:rsid w:val="007E3749"/>
    <w:rsid w:val="007E3884"/>
    <w:rsid w:val="007E3C92"/>
    <w:rsid w:val="007E3E07"/>
    <w:rsid w:val="007E4714"/>
    <w:rsid w:val="007E48D5"/>
    <w:rsid w:val="007E490A"/>
    <w:rsid w:val="007E4BD4"/>
    <w:rsid w:val="007E4E17"/>
    <w:rsid w:val="007E50F9"/>
    <w:rsid w:val="007E559E"/>
    <w:rsid w:val="007E581A"/>
    <w:rsid w:val="007E597C"/>
    <w:rsid w:val="007E5C86"/>
    <w:rsid w:val="007E64B2"/>
    <w:rsid w:val="007E64CB"/>
    <w:rsid w:val="007E668D"/>
    <w:rsid w:val="007E674F"/>
    <w:rsid w:val="007E6C00"/>
    <w:rsid w:val="007E6CA6"/>
    <w:rsid w:val="007E6EE1"/>
    <w:rsid w:val="007E6F9C"/>
    <w:rsid w:val="007E6FB0"/>
    <w:rsid w:val="007E72E8"/>
    <w:rsid w:val="007E73A0"/>
    <w:rsid w:val="007E765C"/>
    <w:rsid w:val="007E76E1"/>
    <w:rsid w:val="007E7D9A"/>
    <w:rsid w:val="007E7FF0"/>
    <w:rsid w:val="007F0250"/>
    <w:rsid w:val="007F0273"/>
    <w:rsid w:val="007F03B8"/>
    <w:rsid w:val="007F04F3"/>
    <w:rsid w:val="007F0546"/>
    <w:rsid w:val="007F063F"/>
    <w:rsid w:val="007F0935"/>
    <w:rsid w:val="007F0BF4"/>
    <w:rsid w:val="007F0C3C"/>
    <w:rsid w:val="007F0E3C"/>
    <w:rsid w:val="007F0EA3"/>
    <w:rsid w:val="007F106B"/>
    <w:rsid w:val="007F1232"/>
    <w:rsid w:val="007F1679"/>
    <w:rsid w:val="007F16AE"/>
    <w:rsid w:val="007F1862"/>
    <w:rsid w:val="007F1A2A"/>
    <w:rsid w:val="007F20B6"/>
    <w:rsid w:val="007F20CB"/>
    <w:rsid w:val="007F2197"/>
    <w:rsid w:val="007F2321"/>
    <w:rsid w:val="007F2368"/>
    <w:rsid w:val="007F23D8"/>
    <w:rsid w:val="007F23F1"/>
    <w:rsid w:val="007F26AC"/>
    <w:rsid w:val="007F288A"/>
    <w:rsid w:val="007F293D"/>
    <w:rsid w:val="007F2B1F"/>
    <w:rsid w:val="007F2BD8"/>
    <w:rsid w:val="007F2C81"/>
    <w:rsid w:val="007F2DDF"/>
    <w:rsid w:val="007F2F35"/>
    <w:rsid w:val="007F3353"/>
    <w:rsid w:val="007F351A"/>
    <w:rsid w:val="007F354C"/>
    <w:rsid w:val="007F36E3"/>
    <w:rsid w:val="007F378F"/>
    <w:rsid w:val="007F39D4"/>
    <w:rsid w:val="007F3A6C"/>
    <w:rsid w:val="007F3D8A"/>
    <w:rsid w:val="007F3DD4"/>
    <w:rsid w:val="007F3F27"/>
    <w:rsid w:val="007F3F85"/>
    <w:rsid w:val="007F3FB5"/>
    <w:rsid w:val="007F411D"/>
    <w:rsid w:val="007F413B"/>
    <w:rsid w:val="007F416E"/>
    <w:rsid w:val="007F4568"/>
    <w:rsid w:val="007F4740"/>
    <w:rsid w:val="007F4788"/>
    <w:rsid w:val="007F4B08"/>
    <w:rsid w:val="007F4B17"/>
    <w:rsid w:val="007F4CEB"/>
    <w:rsid w:val="007F4EF9"/>
    <w:rsid w:val="007F4EFA"/>
    <w:rsid w:val="007F4F96"/>
    <w:rsid w:val="007F5311"/>
    <w:rsid w:val="007F5507"/>
    <w:rsid w:val="007F5553"/>
    <w:rsid w:val="007F55A3"/>
    <w:rsid w:val="007F562D"/>
    <w:rsid w:val="007F569E"/>
    <w:rsid w:val="007F57CC"/>
    <w:rsid w:val="007F584E"/>
    <w:rsid w:val="007F59BE"/>
    <w:rsid w:val="007F5A67"/>
    <w:rsid w:val="007F5ADC"/>
    <w:rsid w:val="007F5BA3"/>
    <w:rsid w:val="007F5C7C"/>
    <w:rsid w:val="007F5D6E"/>
    <w:rsid w:val="007F6AC1"/>
    <w:rsid w:val="007F6C22"/>
    <w:rsid w:val="007F6DD4"/>
    <w:rsid w:val="007F6E9C"/>
    <w:rsid w:val="007F6F96"/>
    <w:rsid w:val="007F7611"/>
    <w:rsid w:val="007F7665"/>
    <w:rsid w:val="007F781E"/>
    <w:rsid w:val="00800035"/>
    <w:rsid w:val="008001C9"/>
    <w:rsid w:val="00800821"/>
    <w:rsid w:val="00800B41"/>
    <w:rsid w:val="00800BA5"/>
    <w:rsid w:val="00800C79"/>
    <w:rsid w:val="00800DF5"/>
    <w:rsid w:val="00800F2A"/>
    <w:rsid w:val="0080115A"/>
    <w:rsid w:val="00801193"/>
    <w:rsid w:val="008012EA"/>
    <w:rsid w:val="0080147B"/>
    <w:rsid w:val="0080167E"/>
    <w:rsid w:val="00801829"/>
    <w:rsid w:val="00801A1C"/>
    <w:rsid w:val="00801A3C"/>
    <w:rsid w:val="00801B6E"/>
    <w:rsid w:val="00801D38"/>
    <w:rsid w:val="00801E37"/>
    <w:rsid w:val="00801FFB"/>
    <w:rsid w:val="00802411"/>
    <w:rsid w:val="008026ED"/>
    <w:rsid w:val="008027DD"/>
    <w:rsid w:val="008027F5"/>
    <w:rsid w:val="00802876"/>
    <w:rsid w:val="0080294A"/>
    <w:rsid w:val="00802B8C"/>
    <w:rsid w:val="00802DBF"/>
    <w:rsid w:val="00802FD9"/>
    <w:rsid w:val="00803541"/>
    <w:rsid w:val="0080365E"/>
    <w:rsid w:val="00803A03"/>
    <w:rsid w:val="00803CFE"/>
    <w:rsid w:val="00803D35"/>
    <w:rsid w:val="00803E3D"/>
    <w:rsid w:val="00803F21"/>
    <w:rsid w:val="00803F58"/>
    <w:rsid w:val="00804136"/>
    <w:rsid w:val="0080430B"/>
    <w:rsid w:val="008043A7"/>
    <w:rsid w:val="0080446C"/>
    <w:rsid w:val="008047BE"/>
    <w:rsid w:val="0080480F"/>
    <w:rsid w:val="0080486A"/>
    <w:rsid w:val="00804986"/>
    <w:rsid w:val="00805032"/>
    <w:rsid w:val="008051FF"/>
    <w:rsid w:val="00805411"/>
    <w:rsid w:val="008056F6"/>
    <w:rsid w:val="008058AF"/>
    <w:rsid w:val="008059C9"/>
    <w:rsid w:val="00805A0E"/>
    <w:rsid w:val="00805B16"/>
    <w:rsid w:val="00805D64"/>
    <w:rsid w:val="00805F2E"/>
    <w:rsid w:val="008066AE"/>
    <w:rsid w:val="00806844"/>
    <w:rsid w:val="00806E65"/>
    <w:rsid w:val="0080716B"/>
    <w:rsid w:val="008071DE"/>
    <w:rsid w:val="008073EA"/>
    <w:rsid w:val="008074AD"/>
    <w:rsid w:val="0080755E"/>
    <w:rsid w:val="00807759"/>
    <w:rsid w:val="00807A55"/>
    <w:rsid w:val="00807C68"/>
    <w:rsid w:val="00807C89"/>
    <w:rsid w:val="00807F4B"/>
    <w:rsid w:val="00807FA1"/>
    <w:rsid w:val="00807FA4"/>
    <w:rsid w:val="00807FC2"/>
    <w:rsid w:val="0081000A"/>
    <w:rsid w:val="00810049"/>
    <w:rsid w:val="00810082"/>
    <w:rsid w:val="00810733"/>
    <w:rsid w:val="0081076E"/>
    <w:rsid w:val="00810AA9"/>
    <w:rsid w:val="00810BBB"/>
    <w:rsid w:val="00810BD9"/>
    <w:rsid w:val="00810C2B"/>
    <w:rsid w:val="00810E07"/>
    <w:rsid w:val="00810EE2"/>
    <w:rsid w:val="0081107C"/>
    <w:rsid w:val="00811157"/>
    <w:rsid w:val="00811232"/>
    <w:rsid w:val="0081161F"/>
    <w:rsid w:val="0081168D"/>
    <w:rsid w:val="008116C2"/>
    <w:rsid w:val="00811784"/>
    <w:rsid w:val="008118FB"/>
    <w:rsid w:val="00811AA2"/>
    <w:rsid w:val="0081207C"/>
    <w:rsid w:val="00812114"/>
    <w:rsid w:val="0081214A"/>
    <w:rsid w:val="00812266"/>
    <w:rsid w:val="00812661"/>
    <w:rsid w:val="008129CE"/>
    <w:rsid w:val="00812B70"/>
    <w:rsid w:val="00812C32"/>
    <w:rsid w:val="00812CEF"/>
    <w:rsid w:val="00812D1F"/>
    <w:rsid w:val="00812FFD"/>
    <w:rsid w:val="00813379"/>
    <w:rsid w:val="00813446"/>
    <w:rsid w:val="0081374C"/>
    <w:rsid w:val="00813776"/>
    <w:rsid w:val="008137E2"/>
    <w:rsid w:val="00813BFA"/>
    <w:rsid w:val="00813C83"/>
    <w:rsid w:val="008140A0"/>
    <w:rsid w:val="0081436A"/>
    <w:rsid w:val="00814797"/>
    <w:rsid w:val="008147B8"/>
    <w:rsid w:val="008147C3"/>
    <w:rsid w:val="008149B2"/>
    <w:rsid w:val="008149EC"/>
    <w:rsid w:val="00814A96"/>
    <w:rsid w:val="00814A9D"/>
    <w:rsid w:val="00814BE3"/>
    <w:rsid w:val="00815099"/>
    <w:rsid w:val="00815251"/>
    <w:rsid w:val="0081547E"/>
    <w:rsid w:val="008155DC"/>
    <w:rsid w:val="00815748"/>
    <w:rsid w:val="00815A8F"/>
    <w:rsid w:val="00815BAB"/>
    <w:rsid w:val="00816228"/>
    <w:rsid w:val="00816231"/>
    <w:rsid w:val="00816266"/>
    <w:rsid w:val="00816456"/>
    <w:rsid w:val="00816B63"/>
    <w:rsid w:val="00816ED5"/>
    <w:rsid w:val="0081733C"/>
    <w:rsid w:val="0081742E"/>
    <w:rsid w:val="0081746E"/>
    <w:rsid w:val="008174EB"/>
    <w:rsid w:val="008174F1"/>
    <w:rsid w:val="008178F5"/>
    <w:rsid w:val="00817A0C"/>
    <w:rsid w:val="00817B20"/>
    <w:rsid w:val="00817C65"/>
    <w:rsid w:val="00817DD0"/>
    <w:rsid w:val="00817E9C"/>
    <w:rsid w:val="0082015A"/>
    <w:rsid w:val="00820556"/>
    <w:rsid w:val="00820872"/>
    <w:rsid w:val="00820CBD"/>
    <w:rsid w:val="00820D6C"/>
    <w:rsid w:val="00820DA9"/>
    <w:rsid w:val="00821304"/>
    <w:rsid w:val="00821421"/>
    <w:rsid w:val="008217DB"/>
    <w:rsid w:val="00821868"/>
    <w:rsid w:val="00821887"/>
    <w:rsid w:val="00821A17"/>
    <w:rsid w:val="00821A93"/>
    <w:rsid w:val="00821BF6"/>
    <w:rsid w:val="00821C1D"/>
    <w:rsid w:val="00821D65"/>
    <w:rsid w:val="00821EDF"/>
    <w:rsid w:val="00821F46"/>
    <w:rsid w:val="00821FDB"/>
    <w:rsid w:val="00822190"/>
    <w:rsid w:val="008221F0"/>
    <w:rsid w:val="00822212"/>
    <w:rsid w:val="0082245B"/>
    <w:rsid w:val="008224BE"/>
    <w:rsid w:val="008225BC"/>
    <w:rsid w:val="008227D6"/>
    <w:rsid w:val="00822815"/>
    <w:rsid w:val="0082287F"/>
    <w:rsid w:val="00822A30"/>
    <w:rsid w:val="00822A51"/>
    <w:rsid w:val="00822F9E"/>
    <w:rsid w:val="00823490"/>
    <w:rsid w:val="00823505"/>
    <w:rsid w:val="0082357C"/>
    <w:rsid w:val="008235D9"/>
    <w:rsid w:val="008239A0"/>
    <w:rsid w:val="00823BBE"/>
    <w:rsid w:val="00823CF6"/>
    <w:rsid w:val="00823DFE"/>
    <w:rsid w:val="00823E61"/>
    <w:rsid w:val="00823EE9"/>
    <w:rsid w:val="00824177"/>
    <w:rsid w:val="008242C0"/>
    <w:rsid w:val="00824724"/>
    <w:rsid w:val="008249BF"/>
    <w:rsid w:val="00824AB6"/>
    <w:rsid w:val="00824BD8"/>
    <w:rsid w:val="00824EAE"/>
    <w:rsid w:val="00824EE4"/>
    <w:rsid w:val="0082526D"/>
    <w:rsid w:val="00825479"/>
    <w:rsid w:val="008256BA"/>
    <w:rsid w:val="008256C4"/>
    <w:rsid w:val="0082593B"/>
    <w:rsid w:val="00825A20"/>
    <w:rsid w:val="00825BE9"/>
    <w:rsid w:val="00825C4A"/>
    <w:rsid w:val="00825C5B"/>
    <w:rsid w:val="00825C8E"/>
    <w:rsid w:val="00825D5B"/>
    <w:rsid w:val="00825EAE"/>
    <w:rsid w:val="00825F84"/>
    <w:rsid w:val="008263D8"/>
    <w:rsid w:val="008264CA"/>
    <w:rsid w:val="00826613"/>
    <w:rsid w:val="008268E7"/>
    <w:rsid w:val="00826979"/>
    <w:rsid w:val="00826981"/>
    <w:rsid w:val="00826B98"/>
    <w:rsid w:val="00826F5C"/>
    <w:rsid w:val="00826F76"/>
    <w:rsid w:val="008273BA"/>
    <w:rsid w:val="00827458"/>
    <w:rsid w:val="008274D8"/>
    <w:rsid w:val="0082750C"/>
    <w:rsid w:val="00827528"/>
    <w:rsid w:val="008276FF"/>
    <w:rsid w:val="008277FC"/>
    <w:rsid w:val="00827A67"/>
    <w:rsid w:val="00827B5F"/>
    <w:rsid w:val="00827EF5"/>
    <w:rsid w:val="00827F7A"/>
    <w:rsid w:val="0083004D"/>
    <w:rsid w:val="0083009D"/>
    <w:rsid w:val="0083025B"/>
    <w:rsid w:val="008303E6"/>
    <w:rsid w:val="00830411"/>
    <w:rsid w:val="00830941"/>
    <w:rsid w:val="008309AC"/>
    <w:rsid w:val="00830A46"/>
    <w:rsid w:val="00830AFC"/>
    <w:rsid w:val="00830CC7"/>
    <w:rsid w:val="00830F13"/>
    <w:rsid w:val="00830FA4"/>
    <w:rsid w:val="0083114F"/>
    <w:rsid w:val="00831468"/>
    <w:rsid w:val="008315DD"/>
    <w:rsid w:val="00831BE2"/>
    <w:rsid w:val="00831D71"/>
    <w:rsid w:val="00831E23"/>
    <w:rsid w:val="00831EC1"/>
    <w:rsid w:val="00831F60"/>
    <w:rsid w:val="00831FB0"/>
    <w:rsid w:val="00831FF5"/>
    <w:rsid w:val="00832237"/>
    <w:rsid w:val="008324D6"/>
    <w:rsid w:val="008324D7"/>
    <w:rsid w:val="00832500"/>
    <w:rsid w:val="00832526"/>
    <w:rsid w:val="00832851"/>
    <w:rsid w:val="00832C7B"/>
    <w:rsid w:val="00832C8A"/>
    <w:rsid w:val="00832F72"/>
    <w:rsid w:val="00833020"/>
    <w:rsid w:val="008332D3"/>
    <w:rsid w:val="00833328"/>
    <w:rsid w:val="00833373"/>
    <w:rsid w:val="00833655"/>
    <w:rsid w:val="008339F7"/>
    <w:rsid w:val="00833B2C"/>
    <w:rsid w:val="00833D07"/>
    <w:rsid w:val="00833D44"/>
    <w:rsid w:val="00833EA9"/>
    <w:rsid w:val="00833FB1"/>
    <w:rsid w:val="00833FFD"/>
    <w:rsid w:val="008341FE"/>
    <w:rsid w:val="0083436B"/>
    <w:rsid w:val="0083466B"/>
    <w:rsid w:val="0083470C"/>
    <w:rsid w:val="00834737"/>
    <w:rsid w:val="008347F2"/>
    <w:rsid w:val="00834A82"/>
    <w:rsid w:val="00834AB8"/>
    <w:rsid w:val="00834BAF"/>
    <w:rsid w:val="00834D08"/>
    <w:rsid w:val="0083500B"/>
    <w:rsid w:val="00835031"/>
    <w:rsid w:val="00835129"/>
    <w:rsid w:val="0083569B"/>
    <w:rsid w:val="008356D0"/>
    <w:rsid w:val="00835A25"/>
    <w:rsid w:val="00835DE0"/>
    <w:rsid w:val="00836325"/>
    <w:rsid w:val="0083645A"/>
    <w:rsid w:val="00836876"/>
    <w:rsid w:val="0083690F"/>
    <w:rsid w:val="00836920"/>
    <w:rsid w:val="00836A3F"/>
    <w:rsid w:val="00836B6B"/>
    <w:rsid w:val="00836DAA"/>
    <w:rsid w:val="00836E0E"/>
    <w:rsid w:val="00836EC3"/>
    <w:rsid w:val="00837181"/>
    <w:rsid w:val="0083720B"/>
    <w:rsid w:val="008372A4"/>
    <w:rsid w:val="0083756E"/>
    <w:rsid w:val="00837805"/>
    <w:rsid w:val="00837EFD"/>
    <w:rsid w:val="00837F53"/>
    <w:rsid w:val="00840119"/>
    <w:rsid w:val="0084031A"/>
    <w:rsid w:val="00840321"/>
    <w:rsid w:val="00840369"/>
    <w:rsid w:val="00840553"/>
    <w:rsid w:val="008406DC"/>
    <w:rsid w:val="008407E9"/>
    <w:rsid w:val="00840B66"/>
    <w:rsid w:val="00840C2E"/>
    <w:rsid w:val="00840F17"/>
    <w:rsid w:val="00841015"/>
    <w:rsid w:val="008410E7"/>
    <w:rsid w:val="008412D7"/>
    <w:rsid w:val="00841488"/>
    <w:rsid w:val="008414F3"/>
    <w:rsid w:val="00841717"/>
    <w:rsid w:val="00841792"/>
    <w:rsid w:val="008417F6"/>
    <w:rsid w:val="008418CC"/>
    <w:rsid w:val="0084190A"/>
    <w:rsid w:val="00841B38"/>
    <w:rsid w:val="00841CBE"/>
    <w:rsid w:val="00841D19"/>
    <w:rsid w:val="00841FF3"/>
    <w:rsid w:val="00842114"/>
    <w:rsid w:val="00842307"/>
    <w:rsid w:val="008424D8"/>
    <w:rsid w:val="008425A8"/>
    <w:rsid w:val="00842612"/>
    <w:rsid w:val="00843801"/>
    <w:rsid w:val="00843932"/>
    <w:rsid w:val="00843B3C"/>
    <w:rsid w:val="00843D34"/>
    <w:rsid w:val="00843D6F"/>
    <w:rsid w:val="00843E0A"/>
    <w:rsid w:val="00843E37"/>
    <w:rsid w:val="00843EA6"/>
    <w:rsid w:val="00843EB5"/>
    <w:rsid w:val="0084440F"/>
    <w:rsid w:val="0084450F"/>
    <w:rsid w:val="00844512"/>
    <w:rsid w:val="00844590"/>
    <w:rsid w:val="00844676"/>
    <w:rsid w:val="00844944"/>
    <w:rsid w:val="00844A0F"/>
    <w:rsid w:val="00844B6C"/>
    <w:rsid w:val="008450E3"/>
    <w:rsid w:val="008451E3"/>
    <w:rsid w:val="008451F2"/>
    <w:rsid w:val="00845218"/>
    <w:rsid w:val="00845272"/>
    <w:rsid w:val="0084569F"/>
    <w:rsid w:val="00845B1A"/>
    <w:rsid w:val="00845CBF"/>
    <w:rsid w:val="00845EB4"/>
    <w:rsid w:val="00845F3E"/>
    <w:rsid w:val="00845F64"/>
    <w:rsid w:val="00846044"/>
    <w:rsid w:val="008462FD"/>
    <w:rsid w:val="0084645F"/>
    <w:rsid w:val="00846498"/>
    <w:rsid w:val="00846846"/>
    <w:rsid w:val="00846B8A"/>
    <w:rsid w:val="00846DA1"/>
    <w:rsid w:val="00846FA5"/>
    <w:rsid w:val="008471C5"/>
    <w:rsid w:val="00847BD5"/>
    <w:rsid w:val="00847C98"/>
    <w:rsid w:val="00847D5E"/>
    <w:rsid w:val="00850800"/>
    <w:rsid w:val="00850C9A"/>
    <w:rsid w:val="00850CB8"/>
    <w:rsid w:val="00850DA8"/>
    <w:rsid w:val="00850F04"/>
    <w:rsid w:val="0085125B"/>
    <w:rsid w:val="00851534"/>
    <w:rsid w:val="00851567"/>
    <w:rsid w:val="00851650"/>
    <w:rsid w:val="00851C52"/>
    <w:rsid w:val="00851CA9"/>
    <w:rsid w:val="00851CB3"/>
    <w:rsid w:val="00851E3A"/>
    <w:rsid w:val="008522AD"/>
    <w:rsid w:val="0085296D"/>
    <w:rsid w:val="00852D0F"/>
    <w:rsid w:val="00852F80"/>
    <w:rsid w:val="00853047"/>
    <w:rsid w:val="0085308B"/>
    <w:rsid w:val="008531B9"/>
    <w:rsid w:val="0085352C"/>
    <w:rsid w:val="00853576"/>
    <w:rsid w:val="00853583"/>
    <w:rsid w:val="00853587"/>
    <w:rsid w:val="00853666"/>
    <w:rsid w:val="00853676"/>
    <w:rsid w:val="00853A50"/>
    <w:rsid w:val="00853C5E"/>
    <w:rsid w:val="00853EC9"/>
    <w:rsid w:val="00853F17"/>
    <w:rsid w:val="0085402F"/>
    <w:rsid w:val="0085412E"/>
    <w:rsid w:val="00854321"/>
    <w:rsid w:val="008543AD"/>
    <w:rsid w:val="008543BB"/>
    <w:rsid w:val="0085445F"/>
    <w:rsid w:val="00854944"/>
    <w:rsid w:val="00854A73"/>
    <w:rsid w:val="00854B9E"/>
    <w:rsid w:val="00854D27"/>
    <w:rsid w:val="00854E87"/>
    <w:rsid w:val="00854EDB"/>
    <w:rsid w:val="00854EF3"/>
    <w:rsid w:val="00854F04"/>
    <w:rsid w:val="00855360"/>
    <w:rsid w:val="00855366"/>
    <w:rsid w:val="008555A2"/>
    <w:rsid w:val="00855645"/>
    <w:rsid w:val="00855BBE"/>
    <w:rsid w:val="00855CED"/>
    <w:rsid w:val="00855E70"/>
    <w:rsid w:val="00855E7A"/>
    <w:rsid w:val="00856023"/>
    <w:rsid w:val="008561BE"/>
    <w:rsid w:val="00856331"/>
    <w:rsid w:val="008567BA"/>
    <w:rsid w:val="008568AD"/>
    <w:rsid w:val="00856A70"/>
    <w:rsid w:val="00856F1A"/>
    <w:rsid w:val="00857064"/>
    <w:rsid w:val="00857319"/>
    <w:rsid w:val="008573D9"/>
    <w:rsid w:val="008574F7"/>
    <w:rsid w:val="008575AC"/>
    <w:rsid w:val="0085772E"/>
    <w:rsid w:val="0085776B"/>
    <w:rsid w:val="00857815"/>
    <w:rsid w:val="00857965"/>
    <w:rsid w:val="00857996"/>
    <w:rsid w:val="008579A6"/>
    <w:rsid w:val="00857DDD"/>
    <w:rsid w:val="00857FFA"/>
    <w:rsid w:val="008600EE"/>
    <w:rsid w:val="008602F5"/>
    <w:rsid w:val="008603D0"/>
    <w:rsid w:val="008605B4"/>
    <w:rsid w:val="00860616"/>
    <w:rsid w:val="008606D0"/>
    <w:rsid w:val="008606EA"/>
    <w:rsid w:val="008607B7"/>
    <w:rsid w:val="008607F0"/>
    <w:rsid w:val="008608D5"/>
    <w:rsid w:val="00860AC4"/>
    <w:rsid w:val="00860D80"/>
    <w:rsid w:val="008610D9"/>
    <w:rsid w:val="00861281"/>
    <w:rsid w:val="00861393"/>
    <w:rsid w:val="0086177E"/>
    <w:rsid w:val="008618DB"/>
    <w:rsid w:val="008618FB"/>
    <w:rsid w:val="00861B9A"/>
    <w:rsid w:val="00861CE2"/>
    <w:rsid w:val="00861FFE"/>
    <w:rsid w:val="00862023"/>
    <w:rsid w:val="0086215D"/>
    <w:rsid w:val="00862237"/>
    <w:rsid w:val="0086244C"/>
    <w:rsid w:val="008625CD"/>
    <w:rsid w:val="008625EE"/>
    <w:rsid w:val="0086280F"/>
    <w:rsid w:val="00862811"/>
    <w:rsid w:val="0086297D"/>
    <w:rsid w:val="00862AFA"/>
    <w:rsid w:val="00862C32"/>
    <w:rsid w:val="00862E87"/>
    <w:rsid w:val="00862F14"/>
    <w:rsid w:val="00862F56"/>
    <w:rsid w:val="00863003"/>
    <w:rsid w:val="00863056"/>
    <w:rsid w:val="00863233"/>
    <w:rsid w:val="00863361"/>
    <w:rsid w:val="0086338A"/>
    <w:rsid w:val="008634DF"/>
    <w:rsid w:val="008635C3"/>
    <w:rsid w:val="00863ADF"/>
    <w:rsid w:val="00863B7C"/>
    <w:rsid w:val="00863FC5"/>
    <w:rsid w:val="008640FB"/>
    <w:rsid w:val="00864156"/>
    <w:rsid w:val="008641DE"/>
    <w:rsid w:val="0086426A"/>
    <w:rsid w:val="008642AD"/>
    <w:rsid w:val="0086443C"/>
    <w:rsid w:val="00864517"/>
    <w:rsid w:val="00864612"/>
    <w:rsid w:val="008646CE"/>
    <w:rsid w:val="00864774"/>
    <w:rsid w:val="008647A3"/>
    <w:rsid w:val="00864870"/>
    <w:rsid w:val="00864A38"/>
    <w:rsid w:val="0086502F"/>
    <w:rsid w:val="00865137"/>
    <w:rsid w:val="008652CF"/>
    <w:rsid w:val="008659F2"/>
    <w:rsid w:val="00865BF4"/>
    <w:rsid w:val="00865BF8"/>
    <w:rsid w:val="00865C76"/>
    <w:rsid w:val="00865E7D"/>
    <w:rsid w:val="00865F2E"/>
    <w:rsid w:val="008660CE"/>
    <w:rsid w:val="00866360"/>
    <w:rsid w:val="0086650E"/>
    <w:rsid w:val="0086677B"/>
    <w:rsid w:val="008668DA"/>
    <w:rsid w:val="0086691F"/>
    <w:rsid w:val="00866A95"/>
    <w:rsid w:val="00866B01"/>
    <w:rsid w:val="00866C01"/>
    <w:rsid w:val="00866CD3"/>
    <w:rsid w:val="00866D9B"/>
    <w:rsid w:val="00866EEC"/>
    <w:rsid w:val="0086701C"/>
    <w:rsid w:val="0086705E"/>
    <w:rsid w:val="0086719E"/>
    <w:rsid w:val="0086728E"/>
    <w:rsid w:val="00867456"/>
    <w:rsid w:val="008675D4"/>
    <w:rsid w:val="008675D8"/>
    <w:rsid w:val="0086777D"/>
    <w:rsid w:val="00867959"/>
    <w:rsid w:val="00867987"/>
    <w:rsid w:val="00867CE6"/>
    <w:rsid w:val="00867FFA"/>
    <w:rsid w:val="00870117"/>
    <w:rsid w:val="0087018C"/>
    <w:rsid w:val="00870204"/>
    <w:rsid w:val="008702EF"/>
    <w:rsid w:val="0087030E"/>
    <w:rsid w:val="008703E2"/>
    <w:rsid w:val="00870504"/>
    <w:rsid w:val="00870592"/>
    <w:rsid w:val="00870737"/>
    <w:rsid w:val="00870C43"/>
    <w:rsid w:val="00870C79"/>
    <w:rsid w:val="00871063"/>
    <w:rsid w:val="00871084"/>
    <w:rsid w:val="00871A70"/>
    <w:rsid w:val="00871F17"/>
    <w:rsid w:val="00871F42"/>
    <w:rsid w:val="00871F8C"/>
    <w:rsid w:val="008722E1"/>
    <w:rsid w:val="00872360"/>
    <w:rsid w:val="00872372"/>
    <w:rsid w:val="0087272A"/>
    <w:rsid w:val="00872E78"/>
    <w:rsid w:val="0087303C"/>
    <w:rsid w:val="008732C3"/>
    <w:rsid w:val="0087331C"/>
    <w:rsid w:val="00873340"/>
    <w:rsid w:val="0087356B"/>
    <w:rsid w:val="00873824"/>
    <w:rsid w:val="00873856"/>
    <w:rsid w:val="00873892"/>
    <w:rsid w:val="00873A86"/>
    <w:rsid w:val="00873B3E"/>
    <w:rsid w:val="00873B9F"/>
    <w:rsid w:val="00873BB2"/>
    <w:rsid w:val="00873C8D"/>
    <w:rsid w:val="00873CF9"/>
    <w:rsid w:val="00873D1B"/>
    <w:rsid w:val="00873E69"/>
    <w:rsid w:val="00873F39"/>
    <w:rsid w:val="008741EF"/>
    <w:rsid w:val="0087443A"/>
    <w:rsid w:val="0087453D"/>
    <w:rsid w:val="0087459C"/>
    <w:rsid w:val="00874708"/>
    <w:rsid w:val="008747F0"/>
    <w:rsid w:val="0087482B"/>
    <w:rsid w:val="008749D2"/>
    <w:rsid w:val="008749D7"/>
    <w:rsid w:val="00874A5E"/>
    <w:rsid w:val="00874AD7"/>
    <w:rsid w:val="00874B78"/>
    <w:rsid w:val="00874BC2"/>
    <w:rsid w:val="00874CCB"/>
    <w:rsid w:val="00874ED1"/>
    <w:rsid w:val="0087510A"/>
    <w:rsid w:val="00875171"/>
    <w:rsid w:val="00875403"/>
    <w:rsid w:val="0087546C"/>
    <w:rsid w:val="00875661"/>
    <w:rsid w:val="00875CB4"/>
    <w:rsid w:val="00875D30"/>
    <w:rsid w:val="00875D44"/>
    <w:rsid w:val="00875E83"/>
    <w:rsid w:val="008762D7"/>
    <w:rsid w:val="00876642"/>
    <w:rsid w:val="008766B4"/>
    <w:rsid w:val="008766B7"/>
    <w:rsid w:val="0087673D"/>
    <w:rsid w:val="00876757"/>
    <w:rsid w:val="00876940"/>
    <w:rsid w:val="00876E93"/>
    <w:rsid w:val="00876F18"/>
    <w:rsid w:val="00876F37"/>
    <w:rsid w:val="00876F60"/>
    <w:rsid w:val="0087769A"/>
    <w:rsid w:val="008777AE"/>
    <w:rsid w:val="00877837"/>
    <w:rsid w:val="008779F1"/>
    <w:rsid w:val="00877A1E"/>
    <w:rsid w:val="00877C96"/>
    <w:rsid w:val="00877F67"/>
    <w:rsid w:val="008800F4"/>
    <w:rsid w:val="008802EE"/>
    <w:rsid w:val="008803EC"/>
    <w:rsid w:val="008806A6"/>
    <w:rsid w:val="00880749"/>
    <w:rsid w:val="008807F1"/>
    <w:rsid w:val="00880945"/>
    <w:rsid w:val="00880C1B"/>
    <w:rsid w:val="00880C8C"/>
    <w:rsid w:val="00880CE7"/>
    <w:rsid w:val="00880EE0"/>
    <w:rsid w:val="00880F6D"/>
    <w:rsid w:val="008813C2"/>
    <w:rsid w:val="00881711"/>
    <w:rsid w:val="00881849"/>
    <w:rsid w:val="00881AC1"/>
    <w:rsid w:val="0088204B"/>
    <w:rsid w:val="00882064"/>
    <w:rsid w:val="008822FF"/>
    <w:rsid w:val="0088255B"/>
    <w:rsid w:val="00882576"/>
    <w:rsid w:val="00882745"/>
    <w:rsid w:val="008828D7"/>
    <w:rsid w:val="00882B8F"/>
    <w:rsid w:val="00882ED6"/>
    <w:rsid w:val="00882EE9"/>
    <w:rsid w:val="00883193"/>
    <w:rsid w:val="008832F5"/>
    <w:rsid w:val="00883457"/>
    <w:rsid w:val="008835F1"/>
    <w:rsid w:val="008837BB"/>
    <w:rsid w:val="008838A7"/>
    <w:rsid w:val="00883FE8"/>
    <w:rsid w:val="00884180"/>
    <w:rsid w:val="008843EC"/>
    <w:rsid w:val="00884634"/>
    <w:rsid w:val="00884774"/>
    <w:rsid w:val="0088489D"/>
    <w:rsid w:val="00884A3C"/>
    <w:rsid w:val="00884A43"/>
    <w:rsid w:val="00884C42"/>
    <w:rsid w:val="00884C62"/>
    <w:rsid w:val="00884F7E"/>
    <w:rsid w:val="00885111"/>
    <w:rsid w:val="0088527A"/>
    <w:rsid w:val="00885437"/>
    <w:rsid w:val="00885606"/>
    <w:rsid w:val="0088561F"/>
    <w:rsid w:val="0088564A"/>
    <w:rsid w:val="00885C85"/>
    <w:rsid w:val="00885DCE"/>
    <w:rsid w:val="00885FE3"/>
    <w:rsid w:val="00886095"/>
    <w:rsid w:val="00886104"/>
    <w:rsid w:val="00886153"/>
    <w:rsid w:val="00886163"/>
    <w:rsid w:val="00886273"/>
    <w:rsid w:val="008863B8"/>
    <w:rsid w:val="008866BB"/>
    <w:rsid w:val="008868AA"/>
    <w:rsid w:val="008869AA"/>
    <w:rsid w:val="00887175"/>
    <w:rsid w:val="008871CC"/>
    <w:rsid w:val="0088722D"/>
    <w:rsid w:val="0088726E"/>
    <w:rsid w:val="00887280"/>
    <w:rsid w:val="0088735C"/>
    <w:rsid w:val="0088758F"/>
    <w:rsid w:val="00887634"/>
    <w:rsid w:val="0088786F"/>
    <w:rsid w:val="00887933"/>
    <w:rsid w:val="008879C5"/>
    <w:rsid w:val="00887A5A"/>
    <w:rsid w:val="00887BDD"/>
    <w:rsid w:val="00890324"/>
    <w:rsid w:val="0089071B"/>
    <w:rsid w:val="00890B14"/>
    <w:rsid w:val="00890F30"/>
    <w:rsid w:val="00890FC7"/>
    <w:rsid w:val="00891120"/>
    <w:rsid w:val="0089119E"/>
    <w:rsid w:val="0089136A"/>
    <w:rsid w:val="008915F0"/>
    <w:rsid w:val="00891641"/>
    <w:rsid w:val="00891A31"/>
    <w:rsid w:val="0089207D"/>
    <w:rsid w:val="00892121"/>
    <w:rsid w:val="00892277"/>
    <w:rsid w:val="0089227B"/>
    <w:rsid w:val="008923BB"/>
    <w:rsid w:val="00892438"/>
    <w:rsid w:val="00892605"/>
    <w:rsid w:val="008928F3"/>
    <w:rsid w:val="00892F24"/>
    <w:rsid w:val="00892FAB"/>
    <w:rsid w:val="008934C9"/>
    <w:rsid w:val="0089358A"/>
    <w:rsid w:val="008935D0"/>
    <w:rsid w:val="008936D6"/>
    <w:rsid w:val="00893979"/>
    <w:rsid w:val="00893A73"/>
    <w:rsid w:val="00894186"/>
    <w:rsid w:val="0089423D"/>
    <w:rsid w:val="00894248"/>
    <w:rsid w:val="0089448F"/>
    <w:rsid w:val="008945B0"/>
    <w:rsid w:val="0089479C"/>
    <w:rsid w:val="008948C9"/>
    <w:rsid w:val="00894BC3"/>
    <w:rsid w:val="00894C19"/>
    <w:rsid w:val="00894C46"/>
    <w:rsid w:val="00894D0B"/>
    <w:rsid w:val="00894D35"/>
    <w:rsid w:val="00894DA7"/>
    <w:rsid w:val="00894DD0"/>
    <w:rsid w:val="00895091"/>
    <w:rsid w:val="008952EE"/>
    <w:rsid w:val="00895435"/>
    <w:rsid w:val="0089583D"/>
    <w:rsid w:val="00895B8D"/>
    <w:rsid w:val="00895D94"/>
    <w:rsid w:val="00895F4C"/>
    <w:rsid w:val="00895F83"/>
    <w:rsid w:val="008962FE"/>
    <w:rsid w:val="0089639D"/>
    <w:rsid w:val="008966B4"/>
    <w:rsid w:val="00896754"/>
    <w:rsid w:val="0089675B"/>
    <w:rsid w:val="008969E6"/>
    <w:rsid w:val="00896A79"/>
    <w:rsid w:val="00896CA5"/>
    <w:rsid w:val="00896CB5"/>
    <w:rsid w:val="00896E46"/>
    <w:rsid w:val="00897366"/>
    <w:rsid w:val="008973B0"/>
    <w:rsid w:val="0089753D"/>
    <w:rsid w:val="008976BC"/>
    <w:rsid w:val="0089780F"/>
    <w:rsid w:val="008979CE"/>
    <w:rsid w:val="00897F4B"/>
    <w:rsid w:val="008A007A"/>
    <w:rsid w:val="008A0285"/>
    <w:rsid w:val="008A0337"/>
    <w:rsid w:val="008A043C"/>
    <w:rsid w:val="008A0465"/>
    <w:rsid w:val="008A05BC"/>
    <w:rsid w:val="008A07D7"/>
    <w:rsid w:val="008A0822"/>
    <w:rsid w:val="008A0B7E"/>
    <w:rsid w:val="008A0EE2"/>
    <w:rsid w:val="008A11F0"/>
    <w:rsid w:val="008A12BC"/>
    <w:rsid w:val="008A136E"/>
    <w:rsid w:val="008A1386"/>
    <w:rsid w:val="008A1419"/>
    <w:rsid w:val="008A149A"/>
    <w:rsid w:val="008A15A2"/>
    <w:rsid w:val="008A16F8"/>
    <w:rsid w:val="008A1769"/>
    <w:rsid w:val="008A1931"/>
    <w:rsid w:val="008A1F1F"/>
    <w:rsid w:val="008A2115"/>
    <w:rsid w:val="008A237A"/>
    <w:rsid w:val="008A23BC"/>
    <w:rsid w:val="008A2643"/>
    <w:rsid w:val="008A2965"/>
    <w:rsid w:val="008A2AD0"/>
    <w:rsid w:val="008A2B21"/>
    <w:rsid w:val="008A2BA2"/>
    <w:rsid w:val="008A2CBF"/>
    <w:rsid w:val="008A2D52"/>
    <w:rsid w:val="008A2FEA"/>
    <w:rsid w:val="008A3438"/>
    <w:rsid w:val="008A365D"/>
    <w:rsid w:val="008A36FE"/>
    <w:rsid w:val="008A3CB6"/>
    <w:rsid w:val="008A3D98"/>
    <w:rsid w:val="008A3E7D"/>
    <w:rsid w:val="008A3E9C"/>
    <w:rsid w:val="008A4069"/>
    <w:rsid w:val="008A40A5"/>
    <w:rsid w:val="008A464B"/>
    <w:rsid w:val="008A4751"/>
    <w:rsid w:val="008A47D3"/>
    <w:rsid w:val="008A47F7"/>
    <w:rsid w:val="008A4817"/>
    <w:rsid w:val="008A4B91"/>
    <w:rsid w:val="008A4BFB"/>
    <w:rsid w:val="008A4D6B"/>
    <w:rsid w:val="008A512C"/>
    <w:rsid w:val="008A5294"/>
    <w:rsid w:val="008A5743"/>
    <w:rsid w:val="008A5780"/>
    <w:rsid w:val="008A5A1C"/>
    <w:rsid w:val="008A6009"/>
    <w:rsid w:val="008A606E"/>
    <w:rsid w:val="008A6192"/>
    <w:rsid w:val="008A636F"/>
    <w:rsid w:val="008A67C2"/>
    <w:rsid w:val="008A689D"/>
    <w:rsid w:val="008A6AFA"/>
    <w:rsid w:val="008A6F30"/>
    <w:rsid w:val="008A6FDB"/>
    <w:rsid w:val="008A71ED"/>
    <w:rsid w:val="008A755B"/>
    <w:rsid w:val="008A76C5"/>
    <w:rsid w:val="008A77ED"/>
    <w:rsid w:val="008A78AB"/>
    <w:rsid w:val="008A7A26"/>
    <w:rsid w:val="008B0044"/>
    <w:rsid w:val="008B010F"/>
    <w:rsid w:val="008B015F"/>
    <w:rsid w:val="008B0358"/>
    <w:rsid w:val="008B04B9"/>
    <w:rsid w:val="008B04D5"/>
    <w:rsid w:val="008B05B3"/>
    <w:rsid w:val="008B06B8"/>
    <w:rsid w:val="008B0796"/>
    <w:rsid w:val="008B089C"/>
    <w:rsid w:val="008B0AD7"/>
    <w:rsid w:val="008B0CD5"/>
    <w:rsid w:val="008B0E3A"/>
    <w:rsid w:val="008B1127"/>
    <w:rsid w:val="008B1338"/>
    <w:rsid w:val="008B163A"/>
    <w:rsid w:val="008B1664"/>
    <w:rsid w:val="008B174E"/>
    <w:rsid w:val="008B18A1"/>
    <w:rsid w:val="008B18F8"/>
    <w:rsid w:val="008B18F9"/>
    <w:rsid w:val="008B1967"/>
    <w:rsid w:val="008B1A54"/>
    <w:rsid w:val="008B1B1D"/>
    <w:rsid w:val="008B1CD9"/>
    <w:rsid w:val="008B1E0D"/>
    <w:rsid w:val="008B222E"/>
    <w:rsid w:val="008B234B"/>
    <w:rsid w:val="008B2418"/>
    <w:rsid w:val="008B245E"/>
    <w:rsid w:val="008B2534"/>
    <w:rsid w:val="008B2FA2"/>
    <w:rsid w:val="008B350A"/>
    <w:rsid w:val="008B399D"/>
    <w:rsid w:val="008B3B65"/>
    <w:rsid w:val="008B3C03"/>
    <w:rsid w:val="008B3FE3"/>
    <w:rsid w:val="008B42DE"/>
    <w:rsid w:val="008B4375"/>
    <w:rsid w:val="008B449C"/>
    <w:rsid w:val="008B45DC"/>
    <w:rsid w:val="008B474A"/>
    <w:rsid w:val="008B4A43"/>
    <w:rsid w:val="008B4C8B"/>
    <w:rsid w:val="008B4D62"/>
    <w:rsid w:val="008B4DEC"/>
    <w:rsid w:val="008B4DFC"/>
    <w:rsid w:val="008B500D"/>
    <w:rsid w:val="008B5180"/>
    <w:rsid w:val="008B540A"/>
    <w:rsid w:val="008B5470"/>
    <w:rsid w:val="008B57F9"/>
    <w:rsid w:val="008B5972"/>
    <w:rsid w:val="008B598C"/>
    <w:rsid w:val="008B5AFF"/>
    <w:rsid w:val="008B5BB2"/>
    <w:rsid w:val="008B5C7A"/>
    <w:rsid w:val="008B5D70"/>
    <w:rsid w:val="008B5F16"/>
    <w:rsid w:val="008B5F80"/>
    <w:rsid w:val="008B5FE9"/>
    <w:rsid w:val="008B61AE"/>
    <w:rsid w:val="008B62C8"/>
    <w:rsid w:val="008B6404"/>
    <w:rsid w:val="008B6434"/>
    <w:rsid w:val="008B6462"/>
    <w:rsid w:val="008B6478"/>
    <w:rsid w:val="008B681A"/>
    <w:rsid w:val="008B6856"/>
    <w:rsid w:val="008B6899"/>
    <w:rsid w:val="008B68E7"/>
    <w:rsid w:val="008B6D52"/>
    <w:rsid w:val="008B6F0D"/>
    <w:rsid w:val="008B6F0E"/>
    <w:rsid w:val="008B765C"/>
    <w:rsid w:val="008B7A84"/>
    <w:rsid w:val="008B7BE1"/>
    <w:rsid w:val="008B7DFA"/>
    <w:rsid w:val="008B7EE6"/>
    <w:rsid w:val="008C004D"/>
    <w:rsid w:val="008C010F"/>
    <w:rsid w:val="008C037B"/>
    <w:rsid w:val="008C07CF"/>
    <w:rsid w:val="008C0A88"/>
    <w:rsid w:val="008C0B54"/>
    <w:rsid w:val="008C0C4D"/>
    <w:rsid w:val="008C0F5C"/>
    <w:rsid w:val="008C1015"/>
    <w:rsid w:val="008C1191"/>
    <w:rsid w:val="008C11A4"/>
    <w:rsid w:val="008C1251"/>
    <w:rsid w:val="008C1505"/>
    <w:rsid w:val="008C1509"/>
    <w:rsid w:val="008C1560"/>
    <w:rsid w:val="008C1583"/>
    <w:rsid w:val="008C1611"/>
    <w:rsid w:val="008C167B"/>
    <w:rsid w:val="008C1687"/>
    <w:rsid w:val="008C16F9"/>
    <w:rsid w:val="008C1888"/>
    <w:rsid w:val="008C1898"/>
    <w:rsid w:val="008C18C3"/>
    <w:rsid w:val="008C1A63"/>
    <w:rsid w:val="008C1AE2"/>
    <w:rsid w:val="008C1B92"/>
    <w:rsid w:val="008C209F"/>
    <w:rsid w:val="008C21CE"/>
    <w:rsid w:val="008C2495"/>
    <w:rsid w:val="008C25C8"/>
    <w:rsid w:val="008C26BA"/>
    <w:rsid w:val="008C26EE"/>
    <w:rsid w:val="008C27BC"/>
    <w:rsid w:val="008C2A49"/>
    <w:rsid w:val="008C2DF1"/>
    <w:rsid w:val="008C2FE7"/>
    <w:rsid w:val="008C312E"/>
    <w:rsid w:val="008C328F"/>
    <w:rsid w:val="008C33EF"/>
    <w:rsid w:val="008C33F2"/>
    <w:rsid w:val="008C35F4"/>
    <w:rsid w:val="008C387B"/>
    <w:rsid w:val="008C393F"/>
    <w:rsid w:val="008C3A85"/>
    <w:rsid w:val="008C3E18"/>
    <w:rsid w:val="008C3E87"/>
    <w:rsid w:val="008C407C"/>
    <w:rsid w:val="008C4218"/>
    <w:rsid w:val="008C4317"/>
    <w:rsid w:val="008C431E"/>
    <w:rsid w:val="008C44C1"/>
    <w:rsid w:val="008C44F6"/>
    <w:rsid w:val="008C4954"/>
    <w:rsid w:val="008C49C6"/>
    <w:rsid w:val="008C4A06"/>
    <w:rsid w:val="008C4CE4"/>
    <w:rsid w:val="008C4E80"/>
    <w:rsid w:val="008C5074"/>
    <w:rsid w:val="008C518C"/>
    <w:rsid w:val="008C51C2"/>
    <w:rsid w:val="008C5251"/>
    <w:rsid w:val="008C5276"/>
    <w:rsid w:val="008C578F"/>
    <w:rsid w:val="008C5D08"/>
    <w:rsid w:val="008C5FD3"/>
    <w:rsid w:val="008C62AF"/>
    <w:rsid w:val="008C63F1"/>
    <w:rsid w:val="008C64C3"/>
    <w:rsid w:val="008C655A"/>
    <w:rsid w:val="008C65CE"/>
    <w:rsid w:val="008C666A"/>
    <w:rsid w:val="008C66D9"/>
    <w:rsid w:val="008C679F"/>
    <w:rsid w:val="008C67E5"/>
    <w:rsid w:val="008C68EE"/>
    <w:rsid w:val="008C6C12"/>
    <w:rsid w:val="008C6D11"/>
    <w:rsid w:val="008C6DA9"/>
    <w:rsid w:val="008C6ED1"/>
    <w:rsid w:val="008C7097"/>
    <w:rsid w:val="008C70EB"/>
    <w:rsid w:val="008C726A"/>
    <w:rsid w:val="008C735E"/>
    <w:rsid w:val="008C7518"/>
    <w:rsid w:val="008C7594"/>
    <w:rsid w:val="008C75F0"/>
    <w:rsid w:val="008C7A1C"/>
    <w:rsid w:val="008C7B9B"/>
    <w:rsid w:val="008C7E29"/>
    <w:rsid w:val="008C7E87"/>
    <w:rsid w:val="008C7EB1"/>
    <w:rsid w:val="008D00DD"/>
    <w:rsid w:val="008D01B9"/>
    <w:rsid w:val="008D01E0"/>
    <w:rsid w:val="008D052E"/>
    <w:rsid w:val="008D0735"/>
    <w:rsid w:val="008D07A6"/>
    <w:rsid w:val="008D07E9"/>
    <w:rsid w:val="008D080F"/>
    <w:rsid w:val="008D0CBF"/>
    <w:rsid w:val="008D0D77"/>
    <w:rsid w:val="008D0FC2"/>
    <w:rsid w:val="008D138E"/>
    <w:rsid w:val="008D1440"/>
    <w:rsid w:val="008D1719"/>
    <w:rsid w:val="008D1B81"/>
    <w:rsid w:val="008D1CC8"/>
    <w:rsid w:val="008D1CF9"/>
    <w:rsid w:val="008D1E6F"/>
    <w:rsid w:val="008D1EC7"/>
    <w:rsid w:val="008D2236"/>
    <w:rsid w:val="008D249F"/>
    <w:rsid w:val="008D24CE"/>
    <w:rsid w:val="008D2681"/>
    <w:rsid w:val="008D275C"/>
    <w:rsid w:val="008D2924"/>
    <w:rsid w:val="008D29DC"/>
    <w:rsid w:val="008D2C4A"/>
    <w:rsid w:val="008D2EDF"/>
    <w:rsid w:val="008D3145"/>
    <w:rsid w:val="008D3694"/>
    <w:rsid w:val="008D380B"/>
    <w:rsid w:val="008D383C"/>
    <w:rsid w:val="008D3E2B"/>
    <w:rsid w:val="008D3E61"/>
    <w:rsid w:val="008D3EF7"/>
    <w:rsid w:val="008D3FAF"/>
    <w:rsid w:val="008D3FD0"/>
    <w:rsid w:val="008D4482"/>
    <w:rsid w:val="008D458A"/>
    <w:rsid w:val="008D470D"/>
    <w:rsid w:val="008D4875"/>
    <w:rsid w:val="008D4A34"/>
    <w:rsid w:val="008D4AFC"/>
    <w:rsid w:val="008D4FD1"/>
    <w:rsid w:val="008D5201"/>
    <w:rsid w:val="008D54C9"/>
    <w:rsid w:val="008D5590"/>
    <w:rsid w:val="008D5653"/>
    <w:rsid w:val="008D577E"/>
    <w:rsid w:val="008D5789"/>
    <w:rsid w:val="008D584C"/>
    <w:rsid w:val="008D5918"/>
    <w:rsid w:val="008D5E10"/>
    <w:rsid w:val="008D5E14"/>
    <w:rsid w:val="008D60FF"/>
    <w:rsid w:val="008D616E"/>
    <w:rsid w:val="008D6238"/>
    <w:rsid w:val="008D6633"/>
    <w:rsid w:val="008D6849"/>
    <w:rsid w:val="008D6A12"/>
    <w:rsid w:val="008D6B25"/>
    <w:rsid w:val="008D6B38"/>
    <w:rsid w:val="008D6CFA"/>
    <w:rsid w:val="008D6D96"/>
    <w:rsid w:val="008D6FA1"/>
    <w:rsid w:val="008D72E8"/>
    <w:rsid w:val="008D7687"/>
    <w:rsid w:val="008D772A"/>
    <w:rsid w:val="008D7872"/>
    <w:rsid w:val="008D78AB"/>
    <w:rsid w:val="008D79DA"/>
    <w:rsid w:val="008D7A03"/>
    <w:rsid w:val="008D7AE0"/>
    <w:rsid w:val="008D7B55"/>
    <w:rsid w:val="008D7DC1"/>
    <w:rsid w:val="008D7E05"/>
    <w:rsid w:val="008D7E9B"/>
    <w:rsid w:val="008D7EC5"/>
    <w:rsid w:val="008E0317"/>
    <w:rsid w:val="008E05FE"/>
    <w:rsid w:val="008E06F7"/>
    <w:rsid w:val="008E0BF4"/>
    <w:rsid w:val="008E0CD5"/>
    <w:rsid w:val="008E12AE"/>
    <w:rsid w:val="008E13E9"/>
    <w:rsid w:val="008E1611"/>
    <w:rsid w:val="008E1801"/>
    <w:rsid w:val="008E1F61"/>
    <w:rsid w:val="008E1F98"/>
    <w:rsid w:val="008E2077"/>
    <w:rsid w:val="008E20E9"/>
    <w:rsid w:val="008E2265"/>
    <w:rsid w:val="008E26DD"/>
    <w:rsid w:val="008E277C"/>
    <w:rsid w:val="008E2B91"/>
    <w:rsid w:val="008E2BC8"/>
    <w:rsid w:val="008E343B"/>
    <w:rsid w:val="008E35D7"/>
    <w:rsid w:val="008E3671"/>
    <w:rsid w:val="008E3684"/>
    <w:rsid w:val="008E3705"/>
    <w:rsid w:val="008E381D"/>
    <w:rsid w:val="008E3866"/>
    <w:rsid w:val="008E39C0"/>
    <w:rsid w:val="008E3B59"/>
    <w:rsid w:val="008E3C5F"/>
    <w:rsid w:val="008E3E3D"/>
    <w:rsid w:val="008E401E"/>
    <w:rsid w:val="008E4169"/>
    <w:rsid w:val="008E4243"/>
    <w:rsid w:val="008E4282"/>
    <w:rsid w:val="008E46F5"/>
    <w:rsid w:val="008E4857"/>
    <w:rsid w:val="008E49E6"/>
    <w:rsid w:val="008E4C82"/>
    <w:rsid w:val="008E510D"/>
    <w:rsid w:val="008E55B7"/>
    <w:rsid w:val="008E55E0"/>
    <w:rsid w:val="008E5730"/>
    <w:rsid w:val="008E5D8F"/>
    <w:rsid w:val="008E6029"/>
    <w:rsid w:val="008E63E6"/>
    <w:rsid w:val="008E656A"/>
    <w:rsid w:val="008E6A24"/>
    <w:rsid w:val="008E6CEB"/>
    <w:rsid w:val="008E6CF3"/>
    <w:rsid w:val="008E6D3B"/>
    <w:rsid w:val="008E6D79"/>
    <w:rsid w:val="008E6E3C"/>
    <w:rsid w:val="008E6E7E"/>
    <w:rsid w:val="008E7433"/>
    <w:rsid w:val="008E7648"/>
    <w:rsid w:val="008E7715"/>
    <w:rsid w:val="008E77C1"/>
    <w:rsid w:val="008E7858"/>
    <w:rsid w:val="008E7869"/>
    <w:rsid w:val="008E7A6F"/>
    <w:rsid w:val="008E7BB5"/>
    <w:rsid w:val="008E7E8D"/>
    <w:rsid w:val="008E7F48"/>
    <w:rsid w:val="008F0616"/>
    <w:rsid w:val="008F06CC"/>
    <w:rsid w:val="008F08A5"/>
    <w:rsid w:val="008F0BFC"/>
    <w:rsid w:val="008F0C86"/>
    <w:rsid w:val="008F0EBD"/>
    <w:rsid w:val="008F11DA"/>
    <w:rsid w:val="008F121B"/>
    <w:rsid w:val="008F1537"/>
    <w:rsid w:val="008F158F"/>
    <w:rsid w:val="008F15AF"/>
    <w:rsid w:val="008F169B"/>
    <w:rsid w:val="008F1A7C"/>
    <w:rsid w:val="008F1FDD"/>
    <w:rsid w:val="008F20C7"/>
    <w:rsid w:val="008F23DF"/>
    <w:rsid w:val="008F2431"/>
    <w:rsid w:val="008F24A9"/>
    <w:rsid w:val="008F25AF"/>
    <w:rsid w:val="008F27BD"/>
    <w:rsid w:val="008F28C0"/>
    <w:rsid w:val="008F28C2"/>
    <w:rsid w:val="008F29BB"/>
    <w:rsid w:val="008F29EB"/>
    <w:rsid w:val="008F2AD6"/>
    <w:rsid w:val="008F2BCA"/>
    <w:rsid w:val="008F2DCB"/>
    <w:rsid w:val="008F2E15"/>
    <w:rsid w:val="008F305F"/>
    <w:rsid w:val="008F30A5"/>
    <w:rsid w:val="008F3175"/>
    <w:rsid w:val="008F31A3"/>
    <w:rsid w:val="008F32A7"/>
    <w:rsid w:val="008F3339"/>
    <w:rsid w:val="008F33D4"/>
    <w:rsid w:val="008F372B"/>
    <w:rsid w:val="008F3808"/>
    <w:rsid w:val="008F382F"/>
    <w:rsid w:val="008F3C75"/>
    <w:rsid w:val="008F3D31"/>
    <w:rsid w:val="008F3E33"/>
    <w:rsid w:val="008F3E41"/>
    <w:rsid w:val="008F439B"/>
    <w:rsid w:val="008F46EF"/>
    <w:rsid w:val="008F4842"/>
    <w:rsid w:val="008F4937"/>
    <w:rsid w:val="008F4C77"/>
    <w:rsid w:val="008F4C8E"/>
    <w:rsid w:val="008F4F8C"/>
    <w:rsid w:val="008F50A0"/>
    <w:rsid w:val="008F58A3"/>
    <w:rsid w:val="008F5A29"/>
    <w:rsid w:val="008F5AC9"/>
    <w:rsid w:val="008F5AE8"/>
    <w:rsid w:val="008F5B6D"/>
    <w:rsid w:val="008F5C34"/>
    <w:rsid w:val="008F5D84"/>
    <w:rsid w:val="008F5F69"/>
    <w:rsid w:val="008F60FD"/>
    <w:rsid w:val="008F6586"/>
    <w:rsid w:val="008F67A8"/>
    <w:rsid w:val="008F67BF"/>
    <w:rsid w:val="008F682F"/>
    <w:rsid w:val="008F691E"/>
    <w:rsid w:val="008F6B2F"/>
    <w:rsid w:val="008F6C9E"/>
    <w:rsid w:val="008F6CDB"/>
    <w:rsid w:val="008F6EC2"/>
    <w:rsid w:val="008F7184"/>
    <w:rsid w:val="008F76FB"/>
    <w:rsid w:val="008F7709"/>
    <w:rsid w:val="008F7774"/>
    <w:rsid w:val="008F7801"/>
    <w:rsid w:val="008F7811"/>
    <w:rsid w:val="008F7B2B"/>
    <w:rsid w:val="00900018"/>
    <w:rsid w:val="0090007A"/>
    <w:rsid w:val="009000A2"/>
    <w:rsid w:val="0090045B"/>
    <w:rsid w:val="00900710"/>
    <w:rsid w:val="00900748"/>
    <w:rsid w:val="0090094A"/>
    <w:rsid w:val="00900C57"/>
    <w:rsid w:val="00900DD8"/>
    <w:rsid w:val="00900EEE"/>
    <w:rsid w:val="009010E2"/>
    <w:rsid w:val="00901185"/>
    <w:rsid w:val="009011DA"/>
    <w:rsid w:val="009012AD"/>
    <w:rsid w:val="009013B8"/>
    <w:rsid w:val="009015EE"/>
    <w:rsid w:val="00901835"/>
    <w:rsid w:val="00901D56"/>
    <w:rsid w:val="009020FA"/>
    <w:rsid w:val="0090213F"/>
    <w:rsid w:val="00902187"/>
    <w:rsid w:val="0090243B"/>
    <w:rsid w:val="00902451"/>
    <w:rsid w:val="0090278B"/>
    <w:rsid w:val="0090279A"/>
    <w:rsid w:val="00902ADD"/>
    <w:rsid w:val="00902B03"/>
    <w:rsid w:val="00902FA2"/>
    <w:rsid w:val="00903018"/>
    <w:rsid w:val="00903127"/>
    <w:rsid w:val="009033B4"/>
    <w:rsid w:val="009034C6"/>
    <w:rsid w:val="0090387D"/>
    <w:rsid w:val="009038B9"/>
    <w:rsid w:val="00903A1D"/>
    <w:rsid w:val="00903AC3"/>
    <w:rsid w:val="00903CED"/>
    <w:rsid w:val="00903D2B"/>
    <w:rsid w:val="0090400D"/>
    <w:rsid w:val="009040E2"/>
    <w:rsid w:val="0090422D"/>
    <w:rsid w:val="0090436A"/>
    <w:rsid w:val="0090443B"/>
    <w:rsid w:val="00904705"/>
    <w:rsid w:val="009049FE"/>
    <w:rsid w:val="00904A42"/>
    <w:rsid w:val="00904B92"/>
    <w:rsid w:val="00904C22"/>
    <w:rsid w:val="00904D0A"/>
    <w:rsid w:val="00904D6B"/>
    <w:rsid w:val="00905494"/>
    <w:rsid w:val="00905641"/>
    <w:rsid w:val="00905D78"/>
    <w:rsid w:val="00905F72"/>
    <w:rsid w:val="0090607D"/>
    <w:rsid w:val="009060FE"/>
    <w:rsid w:val="00906190"/>
    <w:rsid w:val="009062D5"/>
    <w:rsid w:val="009063AF"/>
    <w:rsid w:val="00906521"/>
    <w:rsid w:val="00906529"/>
    <w:rsid w:val="00906571"/>
    <w:rsid w:val="009068B3"/>
    <w:rsid w:val="00906918"/>
    <w:rsid w:val="00906B19"/>
    <w:rsid w:val="00906C11"/>
    <w:rsid w:val="00906D61"/>
    <w:rsid w:val="00906DF4"/>
    <w:rsid w:val="00906E48"/>
    <w:rsid w:val="00906FD5"/>
    <w:rsid w:val="00907730"/>
    <w:rsid w:val="00907947"/>
    <w:rsid w:val="0090799D"/>
    <w:rsid w:val="00907A64"/>
    <w:rsid w:val="00907D86"/>
    <w:rsid w:val="00907E03"/>
    <w:rsid w:val="00907EB4"/>
    <w:rsid w:val="00907F0D"/>
    <w:rsid w:val="00910021"/>
    <w:rsid w:val="00910129"/>
    <w:rsid w:val="0091019C"/>
    <w:rsid w:val="00910259"/>
    <w:rsid w:val="0091030C"/>
    <w:rsid w:val="00910370"/>
    <w:rsid w:val="0091075F"/>
    <w:rsid w:val="00910875"/>
    <w:rsid w:val="0091094B"/>
    <w:rsid w:val="00910954"/>
    <w:rsid w:val="00910ACE"/>
    <w:rsid w:val="00910B28"/>
    <w:rsid w:val="00911BA3"/>
    <w:rsid w:val="00911C41"/>
    <w:rsid w:val="00911C84"/>
    <w:rsid w:val="00911D8B"/>
    <w:rsid w:val="00911E1C"/>
    <w:rsid w:val="00911E56"/>
    <w:rsid w:val="00911E9D"/>
    <w:rsid w:val="00911FBE"/>
    <w:rsid w:val="00912118"/>
    <w:rsid w:val="009121E3"/>
    <w:rsid w:val="00912302"/>
    <w:rsid w:val="00912351"/>
    <w:rsid w:val="00912390"/>
    <w:rsid w:val="00912469"/>
    <w:rsid w:val="009125B0"/>
    <w:rsid w:val="00912BBA"/>
    <w:rsid w:val="00912E6A"/>
    <w:rsid w:val="00913B57"/>
    <w:rsid w:val="00913D8B"/>
    <w:rsid w:val="009140DE"/>
    <w:rsid w:val="009141B0"/>
    <w:rsid w:val="009143B2"/>
    <w:rsid w:val="009146A2"/>
    <w:rsid w:val="009146E5"/>
    <w:rsid w:val="00914AC0"/>
    <w:rsid w:val="00914ACF"/>
    <w:rsid w:val="00914B94"/>
    <w:rsid w:val="00914B95"/>
    <w:rsid w:val="00915204"/>
    <w:rsid w:val="009152B2"/>
    <w:rsid w:val="00915653"/>
    <w:rsid w:val="009159BC"/>
    <w:rsid w:val="00915A00"/>
    <w:rsid w:val="00915C61"/>
    <w:rsid w:val="00915CFA"/>
    <w:rsid w:val="00915D1F"/>
    <w:rsid w:val="00915F29"/>
    <w:rsid w:val="0091619C"/>
    <w:rsid w:val="009166C1"/>
    <w:rsid w:val="0091698C"/>
    <w:rsid w:val="00916CD3"/>
    <w:rsid w:val="0091705A"/>
    <w:rsid w:val="00917115"/>
    <w:rsid w:val="009171F6"/>
    <w:rsid w:val="0091723E"/>
    <w:rsid w:val="009173C1"/>
    <w:rsid w:val="0091787A"/>
    <w:rsid w:val="00917A87"/>
    <w:rsid w:val="00917AFC"/>
    <w:rsid w:val="00917B91"/>
    <w:rsid w:val="00917D04"/>
    <w:rsid w:val="00917EF9"/>
    <w:rsid w:val="009200A6"/>
    <w:rsid w:val="009200D3"/>
    <w:rsid w:val="0092018D"/>
    <w:rsid w:val="009201D0"/>
    <w:rsid w:val="00920295"/>
    <w:rsid w:val="0092033E"/>
    <w:rsid w:val="00920542"/>
    <w:rsid w:val="0092062B"/>
    <w:rsid w:val="00920731"/>
    <w:rsid w:val="009207C7"/>
    <w:rsid w:val="0092083C"/>
    <w:rsid w:val="00920884"/>
    <w:rsid w:val="009208BE"/>
    <w:rsid w:val="009208FA"/>
    <w:rsid w:val="009209DC"/>
    <w:rsid w:val="00920AE8"/>
    <w:rsid w:val="00920B44"/>
    <w:rsid w:val="00920B6A"/>
    <w:rsid w:val="00920C2F"/>
    <w:rsid w:val="00920FAD"/>
    <w:rsid w:val="00920FC2"/>
    <w:rsid w:val="009214AE"/>
    <w:rsid w:val="009219A2"/>
    <w:rsid w:val="00921A55"/>
    <w:rsid w:val="00921C7F"/>
    <w:rsid w:val="009221B3"/>
    <w:rsid w:val="009222EC"/>
    <w:rsid w:val="0092241A"/>
    <w:rsid w:val="00922A9E"/>
    <w:rsid w:val="00922B0F"/>
    <w:rsid w:val="00922BC9"/>
    <w:rsid w:val="00922D76"/>
    <w:rsid w:val="00923062"/>
    <w:rsid w:val="00923574"/>
    <w:rsid w:val="009235CD"/>
    <w:rsid w:val="0092393D"/>
    <w:rsid w:val="00923946"/>
    <w:rsid w:val="009239D2"/>
    <w:rsid w:val="00923A28"/>
    <w:rsid w:val="00923B56"/>
    <w:rsid w:val="00923DB2"/>
    <w:rsid w:val="00923E1C"/>
    <w:rsid w:val="00923FEF"/>
    <w:rsid w:val="00924225"/>
    <w:rsid w:val="009242F5"/>
    <w:rsid w:val="00924488"/>
    <w:rsid w:val="009245B1"/>
    <w:rsid w:val="009248A6"/>
    <w:rsid w:val="00924B2C"/>
    <w:rsid w:val="00924BA6"/>
    <w:rsid w:val="00924BFB"/>
    <w:rsid w:val="00924C00"/>
    <w:rsid w:val="0092536A"/>
    <w:rsid w:val="009258BA"/>
    <w:rsid w:val="00925C1C"/>
    <w:rsid w:val="00925D82"/>
    <w:rsid w:val="00925EDD"/>
    <w:rsid w:val="009260AC"/>
    <w:rsid w:val="009269BB"/>
    <w:rsid w:val="00926AB5"/>
    <w:rsid w:val="00926B4F"/>
    <w:rsid w:val="00926B89"/>
    <w:rsid w:val="00927314"/>
    <w:rsid w:val="009278D3"/>
    <w:rsid w:val="00927910"/>
    <w:rsid w:val="009279AD"/>
    <w:rsid w:val="00927A01"/>
    <w:rsid w:val="00927BC6"/>
    <w:rsid w:val="00927BC8"/>
    <w:rsid w:val="00927CF2"/>
    <w:rsid w:val="00927D54"/>
    <w:rsid w:val="00927DBD"/>
    <w:rsid w:val="00927DE3"/>
    <w:rsid w:val="00930151"/>
    <w:rsid w:val="00930886"/>
    <w:rsid w:val="00930A1D"/>
    <w:rsid w:val="00930A4A"/>
    <w:rsid w:val="00930BED"/>
    <w:rsid w:val="00930D8C"/>
    <w:rsid w:val="009311CC"/>
    <w:rsid w:val="00931275"/>
    <w:rsid w:val="0093148D"/>
    <w:rsid w:val="009314B7"/>
    <w:rsid w:val="0093179E"/>
    <w:rsid w:val="00931AE1"/>
    <w:rsid w:val="00931CD7"/>
    <w:rsid w:val="00931E24"/>
    <w:rsid w:val="00931EB7"/>
    <w:rsid w:val="00932078"/>
    <w:rsid w:val="00932149"/>
    <w:rsid w:val="009321C7"/>
    <w:rsid w:val="0093234C"/>
    <w:rsid w:val="0093245E"/>
    <w:rsid w:val="009329FC"/>
    <w:rsid w:val="00932AFF"/>
    <w:rsid w:val="00932BFE"/>
    <w:rsid w:val="00932E7C"/>
    <w:rsid w:val="009330CC"/>
    <w:rsid w:val="0093316B"/>
    <w:rsid w:val="009333E1"/>
    <w:rsid w:val="00933519"/>
    <w:rsid w:val="0093376B"/>
    <w:rsid w:val="00933860"/>
    <w:rsid w:val="00933D44"/>
    <w:rsid w:val="00933D73"/>
    <w:rsid w:val="00933DD8"/>
    <w:rsid w:val="00933E5E"/>
    <w:rsid w:val="00933E8C"/>
    <w:rsid w:val="00934073"/>
    <w:rsid w:val="0093439E"/>
    <w:rsid w:val="00934864"/>
    <w:rsid w:val="00934A0D"/>
    <w:rsid w:val="00934A4D"/>
    <w:rsid w:val="00934ADE"/>
    <w:rsid w:val="00934C36"/>
    <w:rsid w:val="00934D68"/>
    <w:rsid w:val="00934D95"/>
    <w:rsid w:val="0093507B"/>
    <w:rsid w:val="009352FE"/>
    <w:rsid w:val="009353CF"/>
    <w:rsid w:val="00935605"/>
    <w:rsid w:val="009356F7"/>
    <w:rsid w:val="0093594F"/>
    <w:rsid w:val="00935985"/>
    <w:rsid w:val="00935A43"/>
    <w:rsid w:val="00935DF2"/>
    <w:rsid w:val="00935E37"/>
    <w:rsid w:val="00935EFA"/>
    <w:rsid w:val="00936183"/>
    <w:rsid w:val="009363E6"/>
    <w:rsid w:val="0093649C"/>
    <w:rsid w:val="009366E0"/>
    <w:rsid w:val="0093674A"/>
    <w:rsid w:val="0093679F"/>
    <w:rsid w:val="00936BE7"/>
    <w:rsid w:val="00936CF7"/>
    <w:rsid w:val="009370BE"/>
    <w:rsid w:val="00937100"/>
    <w:rsid w:val="009371C2"/>
    <w:rsid w:val="0093737C"/>
    <w:rsid w:val="00937D14"/>
    <w:rsid w:val="00937DCD"/>
    <w:rsid w:val="00937EDC"/>
    <w:rsid w:val="009400D5"/>
    <w:rsid w:val="009400F0"/>
    <w:rsid w:val="00940166"/>
    <w:rsid w:val="009403D1"/>
    <w:rsid w:val="00940559"/>
    <w:rsid w:val="0094063B"/>
    <w:rsid w:val="00940658"/>
    <w:rsid w:val="00940718"/>
    <w:rsid w:val="009408A8"/>
    <w:rsid w:val="0094090C"/>
    <w:rsid w:val="009409F2"/>
    <w:rsid w:val="00940E13"/>
    <w:rsid w:val="0094130D"/>
    <w:rsid w:val="00941439"/>
    <w:rsid w:val="009414A6"/>
    <w:rsid w:val="0094166C"/>
    <w:rsid w:val="00941884"/>
    <w:rsid w:val="009418E1"/>
    <w:rsid w:val="009419ED"/>
    <w:rsid w:val="00941C16"/>
    <w:rsid w:val="00941F44"/>
    <w:rsid w:val="0094203B"/>
    <w:rsid w:val="00942173"/>
    <w:rsid w:val="009421B0"/>
    <w:rsid w:val="009421B4"/>
    <w:rsid w:val="00942601"/>
    <w:rsid w:val="0094274D"/>
    <w:rsid w:val="00942911"/>
    <w:rsid w:val="00942A48"/>
    <w:rsid w:val="00942A60"/>
    <w:rsid w:val="00942D1C"/>
    <w:rsid w:val="0094301E"/>
    <w:rsid w:val="00943282"/>
    <w:rsid w:val="009433B7"/>
    <w:rsid w:val="0094349E"/>
    <w:rsid w:val="00943551"/>
    <w:rsid w:val="009437FC"/>
    <w:rsid w:val="00943837"/>
    <w:rsid w:val="009439BF"/>
    <w:rsid w:val="009439C8"/>
    <w:rsid w:val="00943A69"/>
    <w:rsid w:val="00944005"/>
    <w:rsid w:val="0094424E"/>
    <w:rsid w:val="009444B7"/>
    <w:rsid w:val="0094467E"/>
    <w:rsid w:val="00944804"/>
    <w:rsid w:val="00944B49"/>
    <w:rsid w:val="00944B71"/>
    <w:rsid w:val="00944CDB"/>
    <w:rsid w:val="00944CED"/>
    <w:rsid w:val="00944E7D"/>
    <w:rsid w:val="00944EA8"/>
    <w:rsid w:val="009453B7"/>
    <w:rsid w:val="00945599"/>
    <w:rsid w:val="009456DB"/>
    <w:rsid w:val="0094580E"/>
    <w:rsid w:val="009459A4"/>
    <w:rsid w:val="00945B8F"/>
    <w:rsid w:val="00945E20"/>
    <w:rsid w:val="00946196"/>
    <w:rsid w:val="00946203"/>
    <w:rsid w:val="00946350"/>
    <w:rsid w:val="00946A6D"/>
    <w:rsid w:val="00946AFC"/>
    <w:rsid w:val="00946F65"/>
    <w:rsid w:val="00946F8F"/>
    <w:rsid w:val="00947082"/>
    <w:rsid w:val="00947325"/>
    <w:rsid w:val="00947558"/>
    <w:rsid w:val="009475F7"/>
    <w:rsid w:val="00947867"/>
    <w:rsid w:val="00947ED1"/>
    <w:rsid w:val="00947F38"/>
    <w:rsid w:val="00947F43"/>
    <w:rsid w:val="00950097"/>
    <w:rsid w:val="00950136"/>
    <w:rsid w:val="009502D8"/>
    <w:rsid w:val="00950486"/>
    <w:rsid w:val="009508AD"/>
    <w:rsid w:val="00950974"/>
    <w:rsid w:val="009509FC"/>
    <w:rsid w:val="00950B25"/>
    <w:rsid w:val="00950B83"/>
    <w:rsid w:val="00950BA8"/>
    <w:rsid w:val="00950C1A"/>
    <w:rsid w:val="00950DD5"/>
    <w:rsid w:val="00950EB0"/>
    <w:rsid w:val="00951097"/>
    <w:rsid w:val="009511EF"/>
    <w:rsid w:val="0095122D"/>
    <w:rsid w:val="0095136E"/>
    <w:rsid w:val="0095161A"/>
    <w:rsid w:val="00951E83"/>
    <w:rsid w:val="009520A7"/>
    <w:rsid w:val="009520B4"/>
    <w:rsid w:val="00952156"/>
    <w:rsid w:val="0095218E"/>
    <w:rsid w:val="0095233C"/>
    <w:rsid w:val="009525AA"/>
    <w:rsid w:val="009526B4"/>
    <w:rsid w:val="009529EB"/>
    <w:rsid w:val="00952B40"/>
    <w:rsid w:val="00952BEB"/>
    <w:rsid w:val="009530F4"/>
    <w:rsid w:val="0095315A"/>
    <w:rsid w:val="00953176"/>
    <w:rsid w:val="00953562"/>
    <w:rsid w:val="009536BA"/>
    <w:rsid w:val="0095383E"/>
    <w:rsid w:val="00953A35"/>
    <w:rsid w:val="00953A91"/>
    <w:rsid w:val="00953BEF"/>
    <w:rsid w:val="00953D8A"/>
    <w:rsid w:val="00953DBF"/>
    <w:rsid w:val="00953E2B"/>
    <w:rsid w:val="00953E8A"/>
    <w:rsid w:val="00953E9B"/>
    <w:rsid w:val="00953EA8"/>
    <w:rsid w:val="00953ECB"/>
    <w:rsid w:val="00953F62"/>
    <w:rsid w:val="00953F9C"/>
    <w:rsid w:val="009540F7"/>
    <w:rsid w:val="0095436E"/>
    <w:rsid w:val="009543FA"/>
    <w:rsid w:val="0095446C"/>
    <w:rsid w:val="00954478"/>
    <w:rsid w:val="009544BD"/>
    <w:rsid w:val="00954523"/>
    <w:rsid w:val="009545DC"/>
    <w:rsid w:val="009546DA"/>
    <w:rsid w:val="009548C8"/>
    <w:rsid w:val="00954A5D"/>
    <w:rsid w:val="00954CB0"/>
    <w:rsid w:val="00954F7F"/>
    <w:rsid w:val="00954FF4"/>
    <w:rsid w:val="009554DE"/>
    <w:rsid w:val="009555C2"/>
    <w:rsid w:val="0095574F"/>
    <w:rsid w:val="0095577B"/>
    <w:rsid w:val="00955AAD"/>
    <w:rsid w:val="009561A0"/>
    <w:rsid w:val="00956252"/>
    <w:rsid w:val="00956684"/>
    <w:rsid w:val="00956ABF"/>
    <w:rsid w:val="00956AF9"/>
    <w:rsid w:val="00956C8D"/>
    <w:rsid w:val="009570A6"/>
    <w:rsid w:val="009572D0"/>
    <w:rsid w:val="009573B0"/>
    <w:rsid w:val="0095744F"/>
    <w:rsid w:val="009574CC"/>
    <w:rsid w:val="0095753A"/>
    <w:rsid w:val="0095777A"/>
    <w:rsid w:val="009578DF"/>
    <w:rsid w:val="00957A6D"/>
    <w:rsid w:val="00957B14"/>
    <w:rsid w:val="00957B64"/>
    <w:rsid w:val="009601C0"/>
    <w:rsid w:val="00960384"/>
    <w:rsid w:val="0096054A"/>
    <w:rsid w:val="009605F0"/>
    <w:rsid w:val="0096076F"/>
    <w:rsid w:val="00960A80"/>
    <w:rsid w:val="00960C80"/>
    <w:rsid w:val="00960CA1"/>
    <w:rsid w:val="00961100"/>
    <w:rsid w:val="009611FB"/>
    <w:rsid w:val="00961636"/>
    <w:rsid w:val="00961646"/>
    <w:rsid w:val="0096191F"/>
    <w:rsid w:val="00961B20"/>
    <w:rsid w:val="00961BB2"/>
    <w:rsid w:val="00961D67"/>
    <w:rsid w:val="0096204F"/>
    <w:rsid w:val="00962097"/>
    <w:rsid w:val="00962282"/>
    <w:rsid w:val="0096244F"/>
    <w:rsid w:val="009624DE"/>
    <w:rsid w:val="00962517"/>
    <w:rsid w:val="00962889"/>
    <w:rsid w:val="00962D30"/>
    <w:rsid w:val="00962E0A"/>
    <w:rsid w:val="0096306E"/>
    <w:rsid w:val="009633F9"/>
    <w:rsid w:val="0096343E"/>
    <w:rsid w:val="0096391A"/>
    <w:rsid w:val="00963A95"/>
    <w:rsid w:val="00963B0A"/>
    <w:rsid w:val="00964000"/>
    <w:rsid w:val="0096429A"/>
    <w:rsid w:val="009642D2"/>
    <w:rsid w:val="0096445F"/>
    <w:rsid w:val="00964527"/>
    <w:rsid w:val="0096468C"/>
    <w:rsid w:val="0096471F"/>
    <w:rsid w:val="0096499D"/>
    <w:rsid w:val="00964C23"/>
    <w:rsid w:val="00964D88"/>
    <w:rsid w:val="00964F49"/>
    <w:rsid w:val="00965259"/>
    <w:rsid w:val="0096538B"/>
    <w:rsid w:val="009653DF"/>
    <w:rsid w:val="00965B24"/>
    <w:rsid w:val="00965DF7"/>
    <w:rsid w:val="00966579"/>
    <w:rsid w:val="009665CF"/>
    <w:rsid w:val="0096673E"/>
    <w:rsid w:val="00966B70"/>
    <w:rsid w:val="00966D8E"/>
    <w:rsid w:val="00966DE0"/>
    <w:rsid w:val="009670CE"/>
    <w:rsid w:val="00967152"/>
    <w:rsid w:val="0096746C"/>
    <w:rsid w:val="009677BE"/>
    <w:rsid w:val="00967B0A"/>
    <w:rsid w:val="00967C63"/>
    <w:rsid w:val="00967CB7"/>
    <w:rsid w:val="009702DC"/>
    <w:rsid w:val="009703D9"/>
    <w:rsid w:val="009705B7"/>
    <w:rsid w:val="009706FE"/>
    <w:rsid w:val="00970960"/>
    <w:rsid w:val="00970B49"/>
    <w:rsid w:val="00970E32"/>
    <w:rsid w:val="00970F25"/>
    <w:rsid w:val="00971182"/>
    <w:rsid w:val="0097123E"/>
    <w:rsid w:val="009712D8"/>
    <w:rsid w:val="00971338"/>
    <w:rsid w:val="00971415"/>
    <w:rsid w:val="009716E6"/>
    <w:rsid w:val="00971BD6"/>
    <w:rsid w:val="00971C67"/>
    <w:rsid w:val="00971D9E"/>
    <w:rsid w:val="00971F23"/>
    <w:rsid w:val="00971F85"/>
    <w:rsid w:val="00972177"/>
    <w:rsid w:val="00972197"/>
    <w:rsid w:val="009724ED"/>
    <w:rsid w:val="00972556"/>
    <w:rsid w:val="0097258C"/>
    <w:rsid w:val="009726CD"/>
    <w:rsid w:val="0097288A"/>
    <w:rsid w:val="009729AB"/>
    <w:rsid w:val="009729F9"/>
    <w:rsid w:val="00972A10"/>
    <w:rsid w:val="00972A77"/>
    <w:rsid w:val="00972FD3"/>
    <w:rsid w:val="009731B8"/>
    <w:rsid w:val="009735F1"/>
    <w:rsid w:val="00973712"/>
    <w:rsid w:val="009737C3"/>
    <w:rsid w:val="00973B3C"/>
    <w:rsid w:val="00973B68"/>
    <w:rsid w:val="00973BAA"/>
    <w:rsid w:val="00973CD7"/>
    <w:rsid w:val="00973E3D"/>
    <w:rsid w:val="00973EC9"/>
    <w:rsid w:val="00974034"/>
    <w:rsid w:val="00974180"/>
    <w:rsid w:val="00974372"/>
    <w:rsid w:val="00974556"/>
    <w:rsid w:val="00974771"/>
    <w:rsid w:val="0097481E"/>
    <w:rsid w:val="00974F2B"/>
    <w:rsid w:val="009750A8"/>
    <w:rsid w:val="00975346"/>
    <w:rsid w:val="009754D0"/>
    <w:rsid w:val="009755B7"/>
    <w:rsid w:val="009756D2"/>
    <w:rsid w:val="00975902"/>
    <w:rsid w:val="009759D2"/>
    <w:rsid w:val="00975C87"/>
    <w:rsid w:val="00975F7D"/>
    <w:rsid w:val="0097609E"/>
    <w:rsid w:val="00976214"/>
    <w:rsid w:val="009763F4"/>
    <w:rsid w:val="0097666C"/>
    <w:rsid w:val="00976798"/>
    <w:rsid w:val="009768FF"/>
    <w:rsid w:val="00976CFB"/>
    <w:rsid w:val="00976D76"/>
    <w:rsid w:val="00976F92"/>
    <w:rsid w:val="00976FA0"/>
    <w:rsid w:val="00977063"/>
    <w:rsid w:val="0097718F"/>
    <w:rsid w:val="00977371"/>
    <w:rsid w:val="00977403"/>
    <w:rsid w:val="00977741"/>
    <w:rsid w:val="00977C38"/>
    <w:rsid w:val="00977CF7"/>
    <w:rsid w:val="00977D9D"/>
    <w:rsid w:val="00977F54"/>
    <w:rsid w:val="00977F8A"/>
    <w:rsid w:val="00980250"/>
    <w:rsid w:val="00980284"/>
    <w:rsid w:val="009802B0"/>
    <w:rsid w:val="00980383"/>
    <w:rsid w:val="009803A5"/>
    <w:rsid w:val="00980419"/>
    <w:rsid w:val="0098046D"/>
    <w:rsid w:val="0098052D"/>
    <w:rsid w:val="00980544"/>
    <w:rsid w:val="00980803"/>
    <w:rsid w:val="00980957"/>
    <w:rsid w:val="00980A06"/>
    <w:rsid w:val="00980BA5"/>
    <w:rsid w:val="009815D4"/>
    <w:rsid w:val="00981641"/>
    <w:rsid w:val="009817A9"/>
    <w:rsid w:val="009817AB"/>
    <w:rsid w:val="00981918"/>
    <w:rsid w:val="009819A0"/>
    <w:rsid w:val="00981C26"/>
    <w:rsid w:val="00981D00"/>
    <w:rsid w:val="009820E1"/>
    <w:rsid w:val="00982721"/>
    <w:rsid w:val="0098297D"/>
    <w:rsid w:val="009829B7"/>
    <w:rsid w:val="00982B6B"/>
    <w:rsid w:val="00982E46"/>
    <w:rsid w:val="00982EA8"/>
    <w:rsid w:val="00982ED9"/>
    <w:rsid w:val="00982FE1"/>
    <w:rsid w:val="00983141"/>
    <w:rsid w:val="0098361B"/>
    <w:rsid w:val="00983632"/>
    <w:rsid w:val="009836CA"/>
    <w:rsid w:val="00983A3A"/>
    <w:rsid w:val="00983A85"/>
    <w:rsid w:val="00983E2C"/>
    <w:rsid w:val="00983FAA"/>
    <w:rsid w:val="009840B6"/>
    <w:rsid w:val="00984206"/>
    <w:rsid w:val="00984227"/>
    <w:rsid w:val="009842C6"/>
    <w:rsid w:val="0098441C"/>
    <w:rsid w:val="0098498B"/>
    <w:rsid w:val="009850B3"/>
    <w:rsid w:val="0098519A"/>
    <w:rsid w:val="00985264"/>
    <w:rsid w:val="009852D7"/>
    <w:rsid w:val="009853FA"/>
    <w:rsid w:val="0098541B"/>
    <w:rsid w:val="0098553D"/>
    <w:rsid w:val="00985655"/>
    <w:rsid w:val="009859FB"/>
    <w:rsid w:val="00985AB9"/>
    <w:rsid w:val="00985BD9"/>
    <w:rsid w:val="00985D93"/>
    <w:rsid w:val="00986034"/>
    <w:rsid w:val="00986099"/>
    <w:rsid w:val="00986538"/>
    <w:rsid w:val="00986687"/>
    <w:rsid w:val="00986798"/>
    <w:rsid w:val="0098683D"/>
    <w:rsid w:val="00986983"/>
    <w:rsid w:val="00986B4C"/>
    <w:rsid w:val="00986D65"/>
    <w:rsid w:val="0098711B"/>
    <w:rsid w:val="00987393"/>
    <w:rsid w:val="00987656"/>
    <w:rsid w:val="00987D45"/>
    <w:rsid w:val="00987E2E"/>
    <w:rsid w:val="00987E49"/>
    <w:rsid w:val="00990123"/>
    <w:rsid w:val="00990179"/>
    <w:rsid w:val="00990223"/>
    <w:rsid w:val="009905D7"/>
    <w:rsid w:val="009905E3"/>
    <w:rsid w:val="0099072C"/>
    <w:rsid w:val="0099085B"/>
    <w:rsid w:val="00990931"/>
    <w:rsid w:val="00990B57"/>
    <w:rsid w:val="00990C7A"/>
    <w:rsid w:val="009910C2"/>
    <w:rsid w:val="0099177D"/>
    <w:rsid w:val="009917AF"/>
    <w:rsid w:val="0099189B"/>
    <w:rsid w:val="00991A16"/>
    <w:rsid w:val="00991C5F"/>
    <w:rsid w:val="00991EEC"/>
    <w:rsid w:val="00991F35"/>
    <w:rsid w:val="0099214C"/>
    <w:rsid w:val="009922C4"/>
    <w:rsid w:val="0099232F"/>
    <w:rsid w:val="0099241B"/>
    <w:rsid w:val="0099245A"/>
    <w:rsid w:val="00992A33"/>
    <w:rsid w:val="00992BCA"/>
    <w:rsid w:val="00992C9E"/>
    <w:rsid w:val="00992DE6"/>
    <w:rsid w:val="00992F13"/>
    <w:rsid w:val="00993233"/>
    <w:rsid w:val="0099326D"/>
    <w:rsid w:val="00993302"/>
    <w:rsid w:val="0099335A"/>
    <w:rsid w:val="00993391"/>
    <w:rsid w:val="0099340B"/>
    <w:rsid w:val="00993742"/>
    <w:rsid w:val="00993944"/>
    <w:rsid w:val="009939E5"/>
    <w:rsid w:val="00993B76"/>
    <w:rsid w:val="00993B96"/>
    <w:rsid w:val="0099419C"/>
    <w:rsid w:val="0099467A"/>
    <w:rsid w:val="0099481F"/>
    <w:rsid w:val="00994971"/>
    <w:rsid w:val="009949F8"/>
    <w:rsid w:val="00994ACC"/>
    <w:rsid w:val="00994CF7"/>
    <w:rsid w:val="00994DCC"/>
    <w:rsid w:val="009950DC"/>
    <w:rsid w:val="009952BA"/>
    <w:rsid w:val="0099538D"/>
    <w:rsid w:val="009955A4"/>
    <w:rsid w:val="009957F5"/>
    <w:rsid w:val="0099584A"/>
    <w:rsid w:val="00995941"/>
    <w:rsid w:val="00995994"/>
    <w:rsid w:val="00995A17"/>
    <w:rsid w:val="00995B4C"/>
    <w:rsid w:val="00995B8F"/>
    <w:rsid w:val="00995C02"/>
    <w:rsid w:val="00995CF2"/>
    <w:rsid w:val="00995DC7"/>
    <w:rsid w:val="00995DE4"/>
    <w:rsid w:val="00995ECD"/>
    <w:rsid w:val="00995F1A"/>
    <w:rsid w:val="00996081"/>
    <w:rsid w:val="00996108"/>
    <w:rsid w:val="0099618B"/>
    <w:rsid w:val="009965D4"/>
    <w:rsid w:val="00996659"/>
    <w:rsid w:val="009966DC"/>
    <w:rsid w:val="0099697F"/>
    <w:rsid w:val="00996C90"/>
    <w:rsid w:val="00996E85"/>
    <w:rsid w:val="00997632"/>
    <w:rsid w:val="009976A7"/>
    <w:rsid w:val="009976D0"/>
    <w:rsid w:val="0099787D"/>
    <w:rsid w:val="0099799F"/>
    <w:rsid w:val="00997B68"/>
    <w:rsid w:val="00997C0B"/>
    <w:rsid w:val="00997E4F"/>
    <w:rsid w:val="00997ECC"/>
    <w:rsid w:val="00997ED5"/>
    <w:rsid w:val="00997F99"/>
    <w:rsid w:val="00997FBB"/>
    <w:rsid w:val="009A0228"/>
    <w:rsid w:val="009A0450"/>
    <w:rsid w:val="009A063E"/>
    <w:rsid w:val="009A0672"/>
    <w:rsid w:val="009A0942"/>
    <w:rsid w:val="009A09A7"/>
    <w:rsid w:val="009A0AFD"/>
    <w:rsid w:val="009A0C76"/>
    <w:rsid w:val="009A0CC1"/>
    <w:rsid w:val="009A0FFB"/>
    <w:rsid w:val="009A1093"/>
    <w:rsid w:val="009A10BC"/>
    <w:rsid w:val="009A1129"/>
    <w:rsid w:val="009A1304"/>
    <w:rsid w:val="009A1328"/>
    <w:rsid w:val="009A1687"/>
    <w:rsid w:val="009A18C3"/>
    <w:rsid w:val="009A1A70"/>
    <w:rsid w:val="009A1BB5"/>
    <w:rsid w:val="009A1BC2"/>
    <w:rsid w:val="009A1D47"/>
    <w:rsid w:val="009A1D5F"/>
    <w:rsid w:val="009A1F5A"/>
    <w:rsid w:val="009A214F"/>
    <w:rsid w:val="009A22D2"/>
    <w:rsid w:val="009A231C"/>
    <w:rsid w:val="009A26A6"/>
    <w:rsid w:val="009A293D"/>
    <w:rsid w:val="009A3416"/>
    <w:rsid w:val="009A3754"/>
    <w:rsid w:val="009A37DC"/>
    <w:rsid w:val="009A38F2"/>
    <w:rsid w:val="009A399E"/>
    <w:rsid w:val="009A39BC"/>
    <w:rsid w:val="009A3B51"/>
    <w:rsid w:val="009A3EA1"/>
    <w:rsid w:val="009A3EE8"/>
    <w:rsid w:val="009A3F16"/>
    <w:rsid w:val="009A4165"/>
    <w:rsid w:val="009A41D7"/>
    <w:rsid w:val="009A42FA"/>
    <w:rsid w:val="009A437E"/>
    <w:rsid w:val="009A4532"/>
    <w:rsid w:val="009A46B0"/>
    <w:rsid w:val="009A49B5"/>
    <w:rsid w:val="009A4A19"/>
    <w:rsid w:val="009A4CED"/>
    <w:rsid w:val="009A5069"/>
    <w:rsid w:val="009A5269"/>
    <w:rsid w:val="009A5310"/>
    <w:rsid w:val="009A57A6"/>
    <w:rsid w:val="009A59A3"/>
    <w:rsid w:val="009A5AD7"/>
    <w:rsid w:val="009A5B4F"/>
    <w:rsid w:val="009A5B8F"/>
    <w:rsid w:val="009A5C84"/>
    <w:rsid w:val="009A5DEC"/>
    <w:rsid w:val="009A60A2"/>
    <w:rsid w:val="009A6175"/>
    <w:rsid w:val="009A6A83"/>
    <w:rsid w:val="009A6B53"/>
    <w:rsid w:val="009A6C35"/>
    <w:rsid w:val="009A6EA2"/>
    <w:rsid w:val="009A6F8D"/>
    <w:rsid w:val="009A6F9D"/>
    <w:rsid w:val="009A6FB2"/>
    <w:rsid w:val="009A735C"/>
    <w:rsid w:val="009A73A9"/>
    <w:rsid w:val="009A7425"/>
    <w:rsid w:val="009A7502"/>
    <w:rsid w:val="009A776D"/>
    <w:rsid w:val="009A77B7"/>
    <w:rsid w:val="009A788D"/>
    <w:rsid w:val="009A78A8"/>
    <w:rsid w:val="009A791E"/>
    <w:rsid w:val="009A7AAD"/>
    <w:rsid w:val="009A7F0D"/>
    <w:rsid w:val="009A7FCE"/>
    <w:rsid w:val="009B012C"/>
    <w:rsid w:val="009B03D7"/>
    <w:rsid w:val="009B0404"/>
    <w:rsid w:val="009B04EC"/>
    <w:rsid w:val="009B04FA"/>
    <w:rsid w:val="009B0B3D"/>
    <w:rsid w:val="009B0CC3"/>
    <w:rsid w:val="009B1372"/>
    <w:rsid w:val="009B13B8"/>
    <w:rsid w:val="009B1417"/>
    <w:rsid w:val="009B1460"/>
    <w:rsid w:val="009B1574"/>
    <w:rsid w:val="009B1696"/>
    <w:rsid w:val="009B17A8"/>
    <w:rsid w:val="009B1948"/>
    <w:rsid w:val="009B1B09"/>
    <w:rsid w:val="009B1D30"/>
    <w:rsid w:val="009B227C"/>
    <w:rsid w:val="009B23B7"/>
    <w:rsid w:val="009B297C"/>
    <w:rsid w:val="009B2A01"/>
    <w:rsid w:val="009B2CF1"/>
    <w:rsid w:val="009B31B8"/>
    <w:rsid w:val="009B3521"/>
    <w:rsid w:val="009B370B"/>
    <w:rsid w:val="009B37AC"/>
    <w:rsid w:val="009B3811"/>
    <w:rsid w:val="009B385C"/>
    <w:rsid w:val="009B38C9"/>
    <w:rsid w:val="009B3929"/>
    <w:rsid w:val="009B3961"/>
    <w:rsid w:val="009B3A2A"/>
    <w:rsid w:val="009B3AA8"/>
    <w:rsid w:val="009B3CC4"/>
    <w:rsid w:val="009B3D7C"/>
    <w:rsid w:val="009B3DDB"/>
    <w:rsid w:val="009B3DFF"/>
    <w:rsid w:val="009B3FCE"/>
    <w:rsid w:val="009B4196"/>
    <w:rsid w:val="009B4339"/>
    <w:rsid w:val="009B4523"/>
    <w:rsid w:val="009B46E4"/>
    <w:rsid w:val="009B48C7"/>
    <w:rsid w:val="009B490D"/>
    <w:rsid w:val="009B4989"/>
    <w:rsid w:val="009B4A74"/>
    <w:rsid w:val="009B4B2D"/>
    <w:rsid w:val="009B4C51"/>
    <w:rsid w:val="009B4D75"/>
    <w:rsid w:val="009B4F9A"/>
    <w:rsid w:val="009B5383"/>
    <w:rsid w:val="009B5420"/>
    <w:rsid w:val="009B54A2"/>
    <w:rsid w:val="009B5698"/>
    <w:rsid w:val="009B572C"/>
    <w:rsid w:val="009B5A04"/>
    <w:rsid w:val="009B5DF7"/>
    <w:rsid w:val="009B5EBB"/>
    <w:rsid w:val="009B5F59"/>
    <w:rsid w:val="009B5FAB"/>
    <w:rsid w:val="009B6312"/>
    <w:rsid w:val="009B63CB"/>
    <w:rsid w:val="009B64D0"/>
    <w:rsid w:val="009B652F"/>
    <w:rsid w:val="009B667B"/>
    <w:rsid w:val="009B67AC"/>
    <w:rsid w:val="009B6928"/>
    <w:rsid w:val="009B69EB"/>
    <w:rsid w:val="009B6B9F"/>
    <w:rsid w:val="009B6ED3"/>
    <w:rsid w:val="009B7042"/>
    <w:rsid w:val="009B70B1"/>
    <w:rsid w:val="009B71DE"/>
    <w:rsid w:val="009B7358"/>
    <w:rsid w:val="009B7504"/>
    <w:rsid w:val="009B76B1"/>
    <w:rsid w:val="009B7BB0"/>
    <w:rsid w:val="009B7D9C"/>
    <w:rsid w:val="009B7DA5"/>
    <w:rsid w:val="009B7E35"/>
    <w:rsid w:val="009B7F54"/>
    <w:rsid w:val="009C0065"/>
    <w:rsid w:val="009C04C0"/>
    <w:rsid w:val="009C04D3"/>
    <w:rsid w:val="009C054C"/>
    <w:rsid w:val="009C05C8"/>
    <w:rsid w:val="009C0619"/>
    <w:rsid w:val="009C07D5"/>
    <w:rsid w:val="009C0927"/>
    <w:rsid w:val="009C0A3E"/>
    <w:rsid w:val="009C0E3F"/>
    <w:rsid w:val="009C1013"/>
    <w:rsid w:val="009C10D4"/>
    <w:rsid w:val="009C11FF"/>
    <w:rsid w:val="009C1477"/>
    <w:rsid w:val="009C1664"/>
    <w:rsid w:val="009C170E"/>
    <w:rsid w:val="009C179F"/>
    <w:rsid w:val="009C1BC5"/>
    <w:rsid w:val="009C1CDE"/>
    <w:rsid w:val="009C1D33"/>
    <w:rsid w:val="009C1DB2"/>
    <w:rsid w:val="009C1DE8"/>
    <w:rsid w:val="009C1EEA"/>
    <w:rsid w:val="009C2024"/>
    <w:rsid w:val="009C20E1"/>
    <w:rsid w:val="009C2278"/>
    <w:rsid w:val="009C235D"/>
    <w:rsid w:val="009C2418"/>
    <w:rsid w:val="009C2511"/>
    <w:rsid w:val="009C295F"/>
    <w:rsid w:val="009C2E6B"/>
    <w:rsid w:val="009C2F24"/>
    <w:rsid w:val="009C3058"/>
    <w:rsid w:val="009C3237"/>
    <w:rsid w:val="009C3745"/>
    <w:rsid w:val="009C382E"/>
    <w:rsid w:val="009C3854"/>
    <w:rsid w:val="009C3B6C"/>
    <w:rsid w:val="009C3F3F"/>
    <w:rsid w:val="009C3FED"/>
    <w:rsid w:val="009C42BA"/>
    <w:rsid w:val="009C434A"/>
    <w:rsid w:val="009C450D"/>
    <w:rsid w:val="009C480A"/>
    <w:rsid w:val="009C496E"/>
    <w:rsid w:val="009C49DB"/>
    <w:rsid w:val="009C4DE6"/>
    <w:rsid w:val="009C4E48"/>
    <w:rsid w:val="009C4EA2"/>
    <w:rsid w:val="009C4EDE"/>
    <w:rsid w:val="009C5198"/>
    <w:rsid w:val="009C51DA"/>
    <w:rsid w:val="009C52D7"/>
    <w:rsid w:val="009C5551"/>
    <w:rsid w:val="009C565E"/>
    <w:rsid w:val="009C5782"/>
    <w:rsid w:val="009C59A8"/>
    <w:rsid w:val="009C5AD3"/>
    <w:rsid w:val="009C5E40"/>
    <w:rsid w:val="009C5F7A"/>
    <w:rsid w:val="009C5FD7"/>
    <w:rsid w:val="009C6026"/>
    <w:rsid w:val="009C657F"/>
    <w:rsid w:val="009C65FB"/>
    <w:rsid w:val="009C6616"/>
    <w:rsid w:val="009C6CD0"/>
    <w:rsid w:val="009C6FA1"/>
    <w:rsid w:val="009C72B1"/>
    <w:rsid w:val="009C7334"/>
    <w:rsid w:val="009C755C"/>
    <w:rsid w:val="009C7784"/>
    <w:rsid w:val="009C77A6"/>
    <w:rsid w:val="009C7811"/>
    <w:rsid w:val="009C7CFD"/>
    <w:rsid w:val="009D0489"/>
    <w:rsid w:val="009D07D4"/>
    <w:rsid w:val="009D0AE3"/>
    <w:rsid w:val="009D12BA"/>
    <w:rsid w:val="009D140D"/>
    <w:rsid w:val="009D1699"/>
    <w:rsid w:val="009D183F"/>
    <w:rsid w:val="009D190A"/>
    <w:rsid w:val="009D1B0A"/>
    <w:rsid w:val="009D1CE1"/>
    <w:rsid w:val="009D1EEA"/>
    <w:rsid w:val="009D216F"/>
    <w:rsid w:val="009D2315"/>
    <w:rsid w:val="009D262E"/>
    <w:rsid w:val="009D27DE"/>
    <w:rsid w:val="009D2AC1"/>
    <w:rsid w:val="009D2AF3"/>
    <w:rsid w:val="009D2D1E"/>
    <w:rsid w:val="009D2DD6"/>
    <w:rsid w:val="009D2E81"/>
    <w:rsid w:val="009D3063"/>
    <w:rsid w:val="009D318F"/>
    <w:rsid w:val="009D3236"/>
    <w:rsid w:val="009D32B6"/>
    <w:rsid w:val="009D3692"/>
    <w:rsid w:val="009D394E"/>
    <w:rsid w:val="009D3CD6"/>
    <w:rsid w:val="009D403E"/>
    <w:rsid w:val="009D4102"/>
    <w:rsid w:val="009D4139"/>
    <w:rsid w:val="009D417D"/>
    <w:rsid w:val="009D446F"/>
    <w:rsid w:val="009D45DD"/>
    <w:rsid w:val="009D4A12"/>
    <w:rsid w:val="009D4D69"/>
    <w:rsid w:val="009D4DF6"/>
    <w:rsid w:val="009D4E8B"/>
    <w:rsid w:val="009D4ECF"/>
    <w:rsid w:val="009D4EE8"/>
    <w:rsid w:val="009D5119"/>
    <w:rsid w:val="009D53D7"/>
    <w:rsid w:val="009D56C6"/>
    <w:rsid w:val="009D57AA"/>
    <w:rsid w:val="009D57BA"/>
    <w:rsid w:val="009D57FE"/>
    <w:rsid w:val="009D594C"/>
    <w:rsid w:val="009D5B7A"/>
    <w:rsid w:val="009D5C70"/>
    <w:rsid w:val="009D6048"/>
    <w:rsid w:val="009D6055"/>
    <w:rsid w:val="009D62D1"/>
    <w:rsid w:val="009D63FC"/>
    <w:rsid w:val="009D644B"/>
    <w:rsid w:val="009D644C"/>
    <w:rsid w:val="009D660E"/>
    <w:rsid w:val="009D66B8"/>
    <w:rsid w:val="009D67AC"/>
    <w:rsid w:val="009D67B4"/>
    <w:rsid w:val="009D67D8"/>
    <w:rsid w:val="009D6A72"/>
    <w:rsid w:val="009D6B7D"/>
    <w:rsid w:val="009D6DBC"/>
    <w:rsid w:val="009D7024"/>
    <w:rsid w:val="009D72C0"/>
    <w:rsid w:val="009D73D9"/>
    <w:rsid w:val="009D77C3"/>
    <w:rsid w:val="009D782A"/>
    <w:rsid w:val="009D798A"/>
    <w:rsid w:val="009D79EB"/>
    <w:rsid w:val="009D7BC1"/>
    <w:rsid w:val="009D7ED0"/>
    <w:rsid w:val="009E0031"/>
    <w:rsid w:val="009E0066"/>
    <w:rsid w:val="009E046A"/>
    <w:rsid w:val="009E0584"/>
    <w:rsid w:val="009E05E4"/>
    <w:rsid w:val="009E080C"/>
    <w:rsid w:val="009E0DD3"/>
    <w:rsid w:val="009E0F75"/>
    <w:rsid w:val="009E102B"/>
    <w:rsid w:val="009E1043"/>
    <w:rsid w:val="009E1138"/>
    <w:rsid w:val="009E11DE"/>
    <w:rsid w:val="009E1260"/>
    <w:rsid w:val="009E12B3"/>
    <w:rsid w:val="009E136A"/>
    <w:rsid w:val="009E146A"/>
    <w:rsid w:val="009E1825"/>
    <w:rsid w:val="009E1A77"/>
    <w:rsid w:val="009E1BEB"/>
    <w:rsid w:val="009E1C4D"/>
    <w:rsid w:val="009E2033"/>
    <w:rsid w:val="009E21C3"/>
    <w:rsid w:val="009E2430"/>
    <w:rsid w:val="009E261E"/>
    <w:rsid w:val="009E26FB"/>
    <w:rsid w:val="009E290D"/>
    <w:rsid w:val="009E2A2B"/>
    <w:rsid w:val="009E2AB2"/>
    <w:rsid w:val="009E2B23"/>
    <w:rsid w:val="009E395C"/>
    <w:rsid w:val="009E3D60"/>
    <w:rsid w:val="009E3F18"/>
    <w:rsid w:val="009E4052"/>
    <w:rsid w:val="009E428E"/>
    <w:rsid w:val="009E42A4"/>
    <w:rsid w:val="009E4329"/>
    <w:rsid w:val="009E4D55"/>
    <w:rsid w:val="009E4FC8"/>
    <w:rsid w:val="009E51B6"/>
    <w:rsid w:val="009E55E6"/>
    <w:rsid w:val="009E56C8"/>
    <w:rsid w:val="009E5A43"/>
    <w:rsid w:val="009E5CF6"/>
    <w:rsid w:val="009E5E33"/>
    <w:rsid w:val="009E60E0"/>
    <w:rsid w:val="009E6252"/>
    <w:rsid w:val="009E6346"/>
    <w:rsid w:val="009E6E00"/>
    <w:rsid w:val="009E6F40"/>
    <w:rsid w:val="009E72FC"/>
    <w:rsid w:val="009E74E3"/>
    <w:rsid w:val="009E78DB"/>
    <w:rsid w:val="009E7A3F"/>
    <w:rsid w:val="009E7B13"/>
    <w:rsid w:val="009E7D19"/>
    <w:rsid w:val="009E7D24"/>
    <w:rsid w:val="009E7D36"/>
    <w:rsid w:val="009E7D99"/>
    <w:rsid w:val="009F0201"/>
    <w:rsid w:val="009F0599"/>
    <w:rsid w:val="009F06E0"/>
    <w:rsid w:val="009F0867"/>
    <w:rsid w:val="009F089B"/>
    <w:rsid w:val="009F0A81"/>
    <w:rsid w:val="009F0B66"/>
    <w:rsid w:val="009F0F29"/>
    <w:rsid w:val="009F11E0"/>
    <w:rsid w:val="009F13B5"/>
    <w:rsid w:val="009F13CB"/>
    <w:rsid w:val="009F13CF"/>
    <w:rsid w:val="009F165C"/>
    <w:rsid w:val="009F169A"/>
    <w:rsid w:val="009F1797"/>
    <w:rsid w:val="009F18AE"/>
    <w:rsid w:val="009F1957"/>
    <w:rsid w:val="009F1F22"/>
    <w:rsid w:val="009F219C"/>
    <w:rsid w:val="009F21E6"/>
    <w:rsid w:val="009F2322"/>
    <w:rsid w:val="009F23B9"/>
    <w:rsid w:val="009F244D"/>
    <w:rsid w:val="009F2461"/>
    <w:rsid w:val="009F27B8"/>
    <w:rsid w:val="009F2865"/>
    <w:rsid w:val="009F2978"/>
    <w:rsid w:val="009F298E"/>
    <w:rsid w:val="009F2AD5"/>
    <w:rsid w:val="009F2F2A"/>
    <w:rsid w:val="009F32FA"/>
    <w:rsid w:val="009F3412"/>
    <w:rsid w:val="009F3499"/>
    <w:rsid w:val="009F3752"/>
    <w:rsid w:val="009F3806"/>
    <w:rsid w:val="009F384C"/>
    <w:rsid w:val="009F396D"/>
    <w:rsid w:val="009F39A1"/>
    <w:rsid w:val="009F40A7"/>
    <w:rsid w:val="009F40F6"/>
    <w:rsid w:val="009F43AE"/>
    <w:rsid w:val="009F45EA"/>
    <w:rsid w:val="009F4893"/>
    <w:rsid w:val="009F4923"/>
    <w:rsid w:val="009F49D3"/>
    <w:rsid w:val="009F4BEF"/>
    <w:rsid w:val="009F4EA9"/>
    <w:rsid w:val="009F50C1"/>
    <w:rsid w:val="009F5167"/>
    <w:rsid w:val="009F522A"/>
    <w:rsid w:val="009F5301"/>
    <w:rsid w:val="009F539B"/>
    <w:rsid w:val="009F555B"/>
    <w:rsid w:val="009F5670"/>
    <w:rsid w:val="009F56B7"/>
    <w:rsid w:val="009F5850"/>
    <w:rsid w:val="009F5BB6"/>
    <w:rsid w:val="009F61CF"/>
    <w:rsid w:val="009F6880"/>
    <w:rsid w:val="009F6A0B"/>
    <w:rsid w:val="009F6CC8"/>
    <w:rsid w:val="009F6DA0"/>
    <w:rsid w:val="009F6F30"/>
    <w:rsid w:val="009F6F90"/>
    <w:rsid w:val="009F70CC"/>
    <w:rsid w:val="009F71C1"/>
    <w:rsid w:val="009F7351"/>
    <w:rsid w:val="009F756E"/>
    <w:rsid w:val="009F75BF"/>
    <w:rsid w:val="009F76DB"/>
    <w:rsid w:val="009F7730"/>
    <w:rsid w:val="009F7812"/>
    <w:rsid w:val="009F7979"/>
    <w:rsid w:val="009F79A5"/>
    <w:rsid w:val="009F79D9"/>
    <w:rsid w:val="009F7CA2"/>
    <w:rsid w:val="009F7ECC"/>
    <w:rsid w:val="00A004C0"/>
    <w:rsid w:val="00A00604"/>
    <w:rsid w:val="00A007ED"/>
    <w:rsid w:val="00A00810"/>
    <w:rsid w:val="00A0083C"/>
    <w:rsid w:val="00A008A4"/>
    <w:rsid w:val="00A0097D"/>
    <w:rsid w:val="00A00B2F"/>
    <w:rsid w:val="00A0111B"/>
    <w:rsid w:val="00A01285"/>
    <w:rsid w:val="00A01420"/>
    <w:rsid w:val="00A0152A"/>
    <w:rsid w:val="00A01ABC"/>
    <w:rsid w:val="00A01CC5"/>
    <w:rsid w:val="00A01D4A"/>
    <w:rsid w:val="00A01D4E"/>
    <w:rsid w:val="00A01DEC"/>
    <w:rsid w:val="00A01E6A"/>
    <w:rsid w:val="00A01E71"/>
    <w:rsid w:val="00A0255E"/>
    <w:rsid w:val="00A02651"/>
    <w:rsid w:val="00A0267D"/>
    <w:rsid w:val="00A0287E"/>
    <w:rsid w:val="00A02894"/>
    <w:rsid w:val="00A028F9"/>
    <w:rsid w:val="00A0296E"/>
    <w:rsid w:val="00A02AD9"/>
    <w:rsid w:val="00A02CEB"/>
    <w:rsid w:val="00A02D06"/>
    <w:rsid w:val="00A03095"/>
    <w:rsid w:val="00A03107"/>
    <w:rsid w:val="00A0342B"/>
    <w:rsid w:val="00A03614"/>
    <w:rsid w:val="00A03E5B"/>
    <w:rsid w:val="00A04125"/>
    <w:rsid w:val="00A0415E"/>
    <w:rsid w:val="00A04256"/>
    <w:rsid w:val="00A04324"/>
    <w:rsid w:val="00A044DC"/>
    <w:rsid w:val="00A04547"/>
    <w:rsid w:val="00A04571"/>
    <w:rsid w:val="00A04CEE"/>
    <w:rsid w:val="00A04D29"/>
    <w:rsid w:val="00A04EFB"/>
    <w:rsid w:val="00A05382"/>
    <w:rsid w:val="00A053C5"/>
    <w:rsid w:val="00A0547D"/>
    <w:rsid w:val="00A055E8"/>
    <w:rsid w:val="00A056BC"/>
    <w:rsid w:val="00A05790"/>
    <w:rsid w:val="00A057D7"/>
    <w:rsid w:val="00A0597B"/>
    <w:rsid w:val="00A05CC7"/>
    <w:rsid w:val="00A05DB5"/>
    <w:rsid w:val="00A0603B"/>
    <w:rsid w:val="00A06044"/>
    <w:rsid w:val="00A0613C"/>
    <w:rsid w:val="00A06272"/>
    <w:rsid w:val="00A062E2"/>
    <w:rsid w:val="00A063E3"/>
    <w:rsid w:val="00A0657E"/>
    <w:rsid w:val="00A0684D"/>
    <w:rsid w:val="00A06854"/>
    <w:rsid w:val="00A06899"/>
    <w:rsid w:val="00A06ABD"/>
    <w:rsid w:val="00A06B36"/>
    <w:rsid w:val="00A06DB4"/>
    <w:rsid w:val="00A06DD6"/>
    <w:rsid w:val="00A06E5E"/>
    <w:rsid w:val="00A06E89"/>
    <w:rsid w:val="00A07020"/>
    <w:rsid w:val="00A071C3"/>
    <w:rsid w:val="00A07294"/>
    <w:rsid w:val="00A07323"/>
    <w:rsid w:val="00A073BB"/>
    <w:rsid w:val="00A07400"/>
    <w:rsid w:val="00A0748B"/>
    <w:rsid w:val="00A079FB"/>
    <w:rsid w:val="00A07C35"/>
    <w:rsid w:val="00A07C6F"/>
    <w:rsid w:val="00A07CC6"/>
    <w:rsid w:val="00A07E01"/>
    <w:rsid w:val="00A07EFE"/>
    <w:rsid w:val="00A103CE"/>
    <w:rsid w:val="00A103FF"/>
    <w:rsid w:val="00A105D3"/>
    <w:rsid w:val="00A105F2"/>
    <w:rsid w:val="00A105FA"/>
    <w:rsid w:val="00A1062A"/>
    <w:rsid w:val="00A1070C"/>
    <w:rsid w:val="00A108C4"/>
    <w:rsid w:val="00A10902"/>
    <w:rsid w:val="00A109C2"/>
    <w:rsid w:val="00A10C6E"/>
    <w:rsid w:val="00A10CA1"/>
    <w:rsid w:val="00A113E7"/>
    <w:rsid w:val="00A1151D"/>
    <w:rsid w:val="00A115CE"/>
    <w:rsid w:val="00A11604"/>
    <w:rsid w:val="00A11818"/>
    <w:rsid w:val="00A118A0"/>
    <w:rsid w:val="00A1199D"/>
    <w:rsid w:val="00A119A2"/>
    <w:rsid w:val="00A11A2A"/>
    <w:rsid w:val="00A11AC8"/>
    <w:rsid w:val="00A11D9A"/>
    <w:rsid w:val="00A11DE9"/>
    <w:rsid w:val="00A11E3E"/>
    <w:rsid w:val="00A11E6C"/>
    <w:rsid w:val="00A11E6E"/>
    <w:rsid w:val="00A11FE1"/>
    <w:rsid w:val="00A120C3"/>
    <w:rsid w:val="00A1212B"/>
    <w:rsid w:val="00A12159"/>
    <w:rsid w:val="00A127A4"/>
    <w:rsid w:val="00A127B6"/>
    <w:rsid w:val="00A127FA"/>
    <w:rsid w:val="00A12830"/>
    <w:rsid w:val="00A1294E"/>
    <w:rsid w:val="00A129BE"/>
    <w:rsid w:val="00A12AA4"/>
    <w:rsid w:val="00A12BE9"/>
    <w:rsid w:val="00A12CF0"/>
    <w:rsid w:val="00A12DEC"/>
    <w:rsid w:val="00A12E8E"/>
    <w:rsid w:val="00A12F4C"/>
    <w:rsid w:val="00A12FC7"/>
    <w:rsid w:val="00A13029"/>
    <w:rsid w:val="00A130A1"/>
    <w:rsid w:val="00A1317F"/>
    <w:rsid w:val="00A1326B"/>
    <w:rsid w:val="00A13435"/>
    <w:rsid w:val="00A135D6"/>
    <w:rsid w:val="00A13703"/>
    <w:rsid w:val="00A1398D"/>
    <w:rsid w:val="00A13A2E"/>
    <w:rsid w:val="00A13C8C"/>
    <w:rsid w:val="00A13D02"/>
    <w:rsid w:val="00A13D6B"/>
    <w:rsid w:val="00A13E06"/>
    <w:rsid w:val="00A13F49"/>
    <w:rsid w:val="00A14027"/>
    <w:rsid w:val="00A14207"/>
    <w:rsid w:val="00A14389"/>
    <w:rsid w:val="00A14588"/>
    <w:rsid w:val="00A14598"/>
    <w:rsid w:val="00A14646"/>
    <w:rsid w:val="00A14C47"/>
    <w:rsid w:val="00A14D9F"/>
    <w:rsid w:val="00A150E9"/>
    <w:rsid w:val="00A151EE"/>
    <w:rsid w:val="00A1529B"/>
    <w:rsid w:val="00A1531E"/>
    <w:rsid w:val="00A155FC"/>
    <w:rsid w:val="00A15652"/>
    <w:rsid w:val="00A1579A"/>
    <w:rsid w:val="00A15BD5"/>
    <w:rsid w:val="00A15CFA"/>
    <w:rsid w:val="00A15DD0"/>
    <w:rsid w:val="00A15E77"/>
    <w:rsid w:val="00A1705D"/>
    <w:rsid w:val="00A171ED"/>
    <w:rsid w:val="00A1721E"/>
    <w:rsid w:val="00A17757"/>
    <w:rsid w:val="00A17A70"/>
    <w:rsid w:val="00A17A94"/>
    <w:rsid w:val="00A17B97"/>
    <w:rsid w:val="00A17E5E"/>
    <w:rsid w:val="00A17F96"/>
    <w:rsid w:val="00A20044"/>
    <w:rsid w:val="00A20157"/>
    <w:rsid w:val="00A2026B"/>
    <w:rsid w:val="00A20457"/>
    <w:rsid w:val="00A205D5"/>
    <w:rsid w:val="00A206D7"/>
    <w:rsid w:val="00A2072B"/>
    <w:rsid w:val="00A20858"/>
    <w:rsid w:val="00A20C42"/>
    <w:rsid w:val="00A20C5C"/>
    <w:rsid w:val="00A20D08"/>
    <w:rsid w:val="00A20D8A"/>
    <w:rsid w:val="00A20DC2"/>
    <w:rsid w:val="00A212F9"/>
    <w:rsid w:val="00A213D9"/>
    <w:rsid w:val="00A214D1"/>
    <w:rsid w:val="00A21579"/>
    <w:rsid w:val="00A21588"/>
    <w:rsid w:val="00A21694"/>
    <w:rsid w:val="00A219B9"/>
    <w:rsid w:val="00A21B6E"/>
    <w:rsid w:val="00A21BB2"/>
    <w:rsid w:val="00A21C73"/>
    <w:rsid w:val="00A21CA7"/>
    <w:rsid w:val="00A21CB5"/>
    <w:rsid w:val="00A21D63"/>
    <w:rsid w:val="00A21D98"/>
    <w:rsid w:val="00A21FF2"/>
    <w:rsid w:val="00A22053"/>
    <w:rsid w:val="00A22063"/>
    <w:rsid w:val="00A220BD"/>
    <w:rsid w:val="00A22110"/>
    <w:rsid w:val="00A2216C"/>
    <w:rsid w:val="00A222E4"/>
    <w:rsid w:val="00A224E6"/>
    <w:rsid w:val="00A22694"/>
    <w:rsid w:val="00A2270A"/>
    <w:rsid w:val="00A22875"/>
    <w:rsid w:val="00A22FFB"/>
    <w:rsid w:val="00A230E3"/>
    <w:rsid w:val="00A2310A"/>
    <w:rsid w:val="00A23366"/>
    <w:rsid w:val="00A23536"/>
    <w:rsid w:val="00A236F6"/>
    <w:rsid w:val="00A23825"/>
    <w:rsid w:val="00A239AF"/>
    <w:rsid w:val="00A23F8E"/>
    <w:rsid w:val="00A24243"/>
    <w:rsid w:val="00A242AB"/>
    <w:rsid w:val="00A2431B"/>
    <w:rsid w:val="00A24413"/>
    <w:rsid w:val="00A24436"/>
    <w:rsid w:val="00A2443A"/>
    <w:rsid w:val="00A24616"/>
    <w:rsid w:val="00A24828"/>
    <w:rsid w:val="00A2482C"/>
    <w:rsid w:val="00A24AEA"/>
    <w:rsid w:val="00A24C21"/>
    <w:rsid w:val="00A24C60"/>
    <w:rsid w:val="00A24F89"/>
    <w:rsid w:val="00A24FB2"/>
    <w:rsid w:val="00A2516E"/>
    <w:rsid w:val="00A251C6"/>
    <w:rsid w:val="00A2539B"/>
    <w:rsid w:val="00A25B7A"/>
    <w:rsid w:val="00A25D91"/>
    <w:rsid w:val="00A25ECF"/>
    <w:rsid w:val="00A260F9"/>
    <w:rsid w:val="00A26558"/>
    <w:rsid w:val="00A265EC"/>
    <w:rsid w:val="00A266F9"/>
    <w:rsid w:val="00A26973"/>
    <w:rsid w:val="00A26A5A"/>
    <w:rsid w:val="00A26C9D"/>
    <w:rsid w:val="00A26D4D"/>
    <w:rsid w:val="00A26ED4"/>
    <w:rsid w:val="00A274A3"/>
    <w:rsid w:val="00A274DB"/>
    <w:rsid w:val="00A275D5"/>
    <w:rsid w:val="00A275D9"/>
    <w:rsid w:val="00A2798B"/>
    <w:rsid w:val="00A27AE4"/>
    <w:rsid w:val="00A27BD5"/>
    <w:rsid w:val="00A27D44"/>
    <w:rsid w:val="00A27EA8"/>
    <w:rsid w:val="00A27F86"/>
    <w:rsid w:val="00A300F8"/>
    <w:rsid w:val="00A301E1"/>
    <w:rsid w:val="00A30348"/>
    <w:rsid w:val="00A304C8"/>
    <w:rsid w:val="00A304CE"/>
    <w:rsid w:val="00A30527"/>
    <w:rsid w:val="00A30760"/>
    <w:rsid w:val="00A3086B"/>
    <w:rsid w:val="00A3097C"/>
    <w:rsid w:val="00A30B29"/>
    <w:rsid w:val="00A30C07"/>
    <w:rsid w:val="00A30D4F"/>
    <w:rsid w:val="00A30FEF"/>
    <w:rsid w:val="00A31058"/>
    <w:rsid w:val="00A310E9"/>
    <w:rsid w:val="00A3128C"/>
    <w:rsid w:val="00A31318"/>
    <w:rsid w:val="00A31447"/>
    <w:rsid w:val="00A317CF"/>
    <w:rsid w:val="00A31B2C"/>
    <w:rsid w:val="00A31BE4"/>
    <w:rsid w:val="00A31C92"/>
    <w:rsid w:val="00A31E04"/>
    <w:rsid w:val="00A31E22"/>
    <w:rsid w:val="00A3241C"/>
    <w:rsid w:val="00A3264C"/>
    <w:rsid w:val="00A32797"/>
    <w:rsid w:val="00A32981"/>
    <w:rsid w:val="00A32AA4"/>
    <w:rsid w:val="00A32D12"/>
    <w:rsid w:val="00A32DF3"/>
    <w:rsid w:val="00A32ED1"/>
    <w:rsid w:val="00A32F26"/>
    <w:rsid w:val="00A32F29"/>
    <w:rsid w:val="00A32F75"/>
    <w:rsid w:val="00A32F8F"/>
    <w:rsid w:val="00A33292"/>
    <w:rsid w:val="00A332FD"/>
    <w:rsid w:val="00A33500"/>
    <w:rsid w:val="00A3359B"/>
    <w:rsid w:val="00A33823"/>
    <w:rsid w:val="00A338F3"/>
    <w:rsid w:val="00A3395C"/>
    <w:rsid w:val="00A33BF6"/>
    <w:rsid w:val="00A33C92"/>
    <w:rsid w:val="00A33DE3"/>
    <w:rsid w:val="00A33E83"/>
    <w:rsid w:val="00A34129"/>
    <w:rsid w:val="00A345BA"/>
    <w:rsid w:val="00A34668"/>
    <w:rsid w:val="00A346A6"/>
    <w:rsid w:val="00A348C6"/>
    <w:rsid w:val="00A34948"/>
    <w:rsid w:val="00A34B71"/>
    <w:rsid w:val="00A34CB8"/>
    <w:rsid w:val="00A34CC9"/>
    <w:rsid w:val="00A34E58"/>
    <w:rsid w:val="00A3503A"/>
    <w:rsid w:val="00A35117"/>
    <w:rsid w:val="00A351A6"/>
    <w:rsid w:val="00A35383"/>
    <w:rsid w:val="00A353DF"/>
    <w:rsid w:val="00A35509"/>
    <w:rsid w:val="00A356A7"/>
    <w:rsid w:val="00A357E5"/>
    <w:rsid w:val="00A358AF"/>
    <w:rsid w:val="00A359FB"/>
    <w:rsid w:val="00A35AFC"/>
    <w:rsid w:val="00A36151"/>
    <w:rsid w:val="00A36208"/>
    <w:rsid w:val="00A36238"/>
    <w:rsid w:val="00A363F1"/>
    <w:rsid w:val="00A36838"/>
    <w:rsid w:val="00A369FC"/>
    <w:rsid w:val="00A36D63"/>
    <w:rsid w:val="00A37065"/>
    <w:rsid w:val="00A370CC"/>
    <w:rsid w:val="00A3711C"/>
    <w:rsid w:val="00A3727B"/>
    <w:rsid w:val="00A37355"/>
    <w:rsid w:val="00A37387"/>
    <w:rsid w:val="00A373C6"/>
    <w:rsid w:val="00A37483"/>
    <w:rsid w:val="00A3762D"/>
    <w:rsid w:val="00A37B78"/>
    <w:rsid w:val="00A37BA6"/>
    <w:rsid w:val="00A37CB8"/>
    <w:rsid w:val="00A37D67"/>
    <w:rsid w:val="00A37EAD"/>
    <w:rsid w:val="00A40145"/>
    <w:rsid w:val="00A402FA"/>
    <w:rsid w:val="00A40388"/>
    <w:rsid w:val="00A40397"/>
    <w:rsid w:val="00A4045A"/>
    <w:rsid w:val="00A40646"/>
    <w:rsid w:val="00A4066D"/>
    <w:rsid w:val="00A40CDE"/>
    <w:rsid w:val="00A41035"/>
    <w:rsid w:val="00A41281"/>
    <w:rsid w:val="00A41289"/>
    <w:rsid w:val="00A413BC"/>
    <w:rsid w:val="00A4153F"/>
    <w:rsid w:val="00A415A0"/>
    <w:rsid w:val="00A41969"/>
    <w:rsid w:val="00A419D1"/>
    <w:rsid w:val="00A41B6E"/>
    <w:rsid w:val="00A41D34"/>
    <w:rsid w:val="00A41D66"/>
    <w:rsid w:val="00A42137"/>
    <w:rsid w:val="00A42157"/>
    <w:rsid w:val="00A423A8"/>
    <w:rsid w:val="00A425EB"/>
    <w:rsid w:val="00A4292F"/>
    <w:rsid w:val="00A42BF5"/>
    <w:rsid w:val="00A430F0"/>
    <w:rsid w:val="00A4351B"/>
    <w:rsid w:val="00A4378F"/>
    <w:rsid w:val="00A439F0"/>
    <w:rsid w:val="00A439FC"/>
    <w:rsid w:val="00A43DBB"/>
    <w:rsid w:val="00A43E45"/>
    <w:rsid w:val="00A4410B"/>
    <w:rsid w:val="00A441B0"/>
    <w:rsid w:val="00A44453"/>
    <w:rsid w:val="00A44535"/>
    <w:rsid w:val="00A446E0"/>
    <w:rsid w:val="00A44817"/>
    <w:rsid w:val="00A44EC7"/>
    <w:rsid w:val="00A44F90"/>
    <w:rsid w:val="00A450D1"/>
    <w:rsid w:val="00A45226"/>
    <w:rsid w:val="00A45317"/>
    <w:rsid w:val="00A45604"/>
    <w:rsid w:val="00A45712"/>
    <w:rsid w:val="00A45717"/>
    <w:rsid w:val="00A45762"/>
    <w:rsid w:val="00A4582B"/>
    <w:rsid w:val="00A45A11"/>
    <w:rsid w:val="00A45C88"/>
    <w:rsid w:val="00A45E57"/>
    <w:rsid w:val="00A45E77"/>
    <w:rsid w:val="00A46462"/>
    <w:rsid w:val="00A464B7"/>
    <w:rsid w:val="00A46669"/>
    <w:rsid w:val="00A46876"/>
    <w:rsid w:val="00A46A9C"/>
    <w:rsid w:val="00A46C1E"/>
    <w:rsid w:val="00A46CC7"/>
    <w:rsid w:val="00A46CEB"/>
    <w:rsid w:val="00A46DE0"/>
    <w:rsid w:val="00A46EAE"/>
    <w:rsid w:val="00A46FB1"/>
    <w:rsid w:val="00A47256"/>
    <w:rsid w:val="00A474A5"/>
    <w:rsid w:val="00A47617"/>
    <w:rsid w:val="00A47856"/>
    <w:rsid w:val="00A47AEC"/>
    <w:rsid w:val="00A47C52"/>
    <w:rsid w:val="00A47FCE"/>
    <w:rsid w:val="00A502F5"/>
    <w:rsid w:val="00A50369"/>
    <w:rsid w:val="00A5042D"/>
    <w:rsid w:val="00A50458"/>
    <w:rsid w:val="00A5047E"/>
    <w:rsid w:val="00A50B57"/>
    <w:rsid w:val="00A50BDF"/>
    <w:rsid w:val="00A50CAF"/>
    <w:rsid w:val="00A50E00"/>
    <w:rsid w:val="00A50F28"/>
    <w:rsid w:val="00A50F90"/>
    <w:rsid w:val="00A51052"/>
    <w:rsid w:val="00A51130"/>
    <w:rsid w:val="00A51168"/>
    <w:rsid w:val="00A5127B"/>
    <w:rsid w:val="00A51297"/>
    <w:rsid w:val="00A51422"/>
    <w:rsid w:val="00A51503"/>
    <w:rsid w:val="00A515EB"/>
    <w:rsid w:val="00A5173B"/>
    <w:rsid w:val="00A5183E"/>
    <w:rsid w:val="00A518BB"/>
    <w:rsid w:val="00A51C35"/>
    <w:rsid w:val="00A51C49"/>
    <w:rsid w:val="00A51D25"/>
    <w:rsid w:val="00A520CA"/>
    <w:rsid w:val="00A520CF"/>
    <w:rsid w:val="00A5224A"/>
    <w:rsid w:val="00A52324"/>
    <w:rsid w:val="00A52350"/>
    <w:rsid w:val="00A5241C"/>
    <w:rsid w:val="00A5262D"/>
    <w:rsid w:val="00A52733"/>
    <w:rsid w:val="00A52871"/>
    <w:rsid w:val="00A52886"/>
    <w:rsid w:val="00A528B4"/>
    <w:rsid w:val="00A52D00"/>
    <w:rsid w:val="00A52E29"/>
    <w:rsid w:val="00A52FEF"/>
    <w:rsid w:val="00A5331B"/>
    <w:rsid w:val="00A534AA"/>
    <w:rsid w:val="00A53737"/>
    <w:rsid w:val="00A539F7"/>
    <w:rsid w:val="00A53BD5"/>
    <w:rsid w:val="00A53C03"/>
    <w:rsid w:val="00A53F3C"/>
    <w:rsid w:val="00A541B4"/>
    <w:rsid w:val="00A542E2"/>
    <w:rsid w:val="00A54452"/>
    <w:rsid w:val="00A54544"/>
    <w:rsid w:val="00A54749"/>
    <w:rsid w:val="00A5482B"/>
    <w:rsid w:val="00A548B6"/>
    <w:rsid w:val="00A54BC0"/>
    <w:rsid w:val="00A54C59"/>
    <w:rsid w:val="00A54D71"/>
    <w:rsid w:val="00A54DEA"/>
    <w:rsid w:val="00A54E0F"/>
    <w:rsid w:val="00A54FD1"/>
    <w:rsid w:val="00A55090"/>
    <w:rsid w:val="00A550C3"/>
    <w:rsid w:val="00A55421"/>
    <w:rsid w:val="00A558F3"/>
    <w:rsid w:val="00A55ACC"/>
    <w:rsid w:val="00A55ADC"/>
    <w:rsid w:val="00A55EE7"/>
    <w:rsid w:val="00A5625F"/>
    <w:rsid w:val="00A562D5"/>
    <w:rsid w:val="00A56306"/>
    <w:rsid w:val="00A56338"/>
    <w:rsid w:val="00A563E2"/>
    <w:rsid w:val="00A56490"/>
    <w:rsid w:val="00A5660A"/>
    <w:rsid w:val="00A56653"/>
    <w:rsid w:val="00A56872"/>
    <w:rsid w:val="00A5695B"/>
    <w:rsid w:val="00A5698A"/>
    <w:rsid w:val="00A56A57"/>
    <w:rsid w:val="00A56A72"/>
    <w:rsid w:val="00A56E25"/>
    <w:rsid w:val="00A57089"/>
    <w:rsid w:val="00A570E6"/>
    <w:rsid w:val="00A57131"/>
    <w:rsid w:val="00A57217"/>
    <w:rsid w:val="00A574AF"/>
    <w:rsid w:val="00A577AC"/>
    <w:rsid w:val="00A578BC"/>
    <w:rsid w:val="00A578E9"/>
    <w:rsid w:val="00A57908"/>
    <w:rsid w:val="00A57941"/>
    <w:rsid w:val="00A57CCF"/>
    <w:rsid w:val="00A57E9D"/>
    <w:rsid w:val="00A57EBC"/>
    <w:rsid w:val="00A57EDF"/>
    <w:rsid w:val="00A60153"/>
    <w:rsid w:val="00A60383"/>
    <w:rsid w:val="00A6058C"/>
    <w:rsid w:val="00A605B3"/>
    <w:rsid w:val="00A60603"/>
    <w:rsid w:val="00A60789"/>
    <w:rsid w:val="00A607CA"/>
    <w:rsid w:val="00A60888"/>
    <w:rsid w:val="00A6095E"/>
    <w:rsid w:val="00A61138"/>
    <w:rsid w:val="00A612B8"/>
    <w:rsid w:val="00A612D4"/>
    <w:rsid w:val="00A6135F"/>
    <w:rsid w:val="00A6139E"/>
    <w:rsid w:val="00A61715"/>
    <w:rsid w:val="00A617A4"/>
    <w:rsid w:val="00A618AD"/>
    <w:rsid w:val="00A61A17"/>
    <w:rsid w:val="00A61AF6"/>
    <w:rsid w:val="00A61B73"/>
    <w:rsid w:val="00A61BCE"/>
    <w:rsid w:val="00A61F8E"/>
    <w:rsid w:val="00A6202D"/>
    <w:rsid w:val="00A62078"/>
    <w:rsid w:val="00A623D7"/>
    <w:rsid w:val="00A62500"/>
    <w:rsid w:val="00A6262E"/>
    <w:rsid w:val="00A627EF"/>
    <w:rsid w:val="00A62836"/>
    <w:rsid w:val="00A62975"/>
    <w:rsid w:val="00A62A65"/>
    <w:rsid w:val="00A62CC0"/>
    <w:rsid w:val="00A62DBF"/>
    <w:rsid w:val="00A62DF6"/>
    <w:rsid w:val="00A633FE"/>
    <w:rsid w:val="00A63456"/>
    <w:rsid w:val="00A63692"/>
    <w:rsid w:val="00A637CC"/>
    <w:rsid w:val="00A6394E"/>
    <w:rsid w:val="00A63B63"/>
    <w:rsid w:val="00A63E70"/>
    <w:rsid w:val="00A63F0A"/>
    <w:rsid w:val="00A63FBC"/>
    <w:rsid w:val="00A64091"/>
    <w:rsid w:val="00A64133"/>
    <w:rsid w:val="00A64183"/>
    <w:rsid w:val="00A641F5"/>
    <w:rsid w:val="00A643CF"/>
    <w:rsid w:val="00A643FE"/>
    <w:rsid w:val="00A6450E"/>
    <w:rsid w:val="00A64579"/>
    <w:rsid w:val="00A646BF"/>
    <w:rsid w:val="00A64814"/>
    <w:rsid w:val="00A64919"/>
    <w:rsid w:val="00A64AB2"/>
    <w:rsid w:val="00A64B27"/>
    <w:rsid w:val="00A64E40"/>
    <w:rsid w:val="00A65072"/>
    <w:rsid w:val="00A650A0"/>
    <w:rsid w:val="00A6513D"/>
    <w:rsid w:val="00A6518A"/>
    <w:rsid w:val="00A65769"/>
    <w:rsid w:val="00A65B6A"/>
    <w:rsid w:val="00A65DC9"/>
    <w:rsid w:val="00A65EE8"/>
    <w:rsid w:val="00A6601F"/>
    <w:rsid w:val="00A6627A"/>
    <w:rsid w:val="00A66345"/>
    <w:rsid w:val="00A66380"/>
    <w:rsid w:val="00A6644B"/>
    <w:rsid w:val="00A664D7"/>
    <w:rsid w:val="00A66707"/>
    <w:rsid w:val="00A6690A"/>
    <w:rsid w:val="00A6690D"/>
    <w:rsid w:val="00A66B8F"/>
    <w:rsid w:val="00A66C65"/>
    <w:rsid w:val="00A67284"/>
    <w:rsid w:val="00A673D3"/>
    <w:rsid w:val="00A675EF"/>
    <w:rsid w:val="00A67841"/>
    <w:rsid w:val="00A679A0"/>
    <w:rsid w:val="00A67DE5"/>
    <w:rsid w:val="00A70274"/>
    <w:rsid w:val="00A702F9"/>
    <w:rsid w:val="00A7053E"/>
    <w:rsid w:val="00A70703"/>
    <w:rsid w:val="00A7070A"/>
    <w:rsid w:val="00A70991"/>
    <w:rsid w:val="00A70AB7"/>
    <w:rsid w:val="00A70BD0"/>
    <w:rsid w:val="00A70C43"/>
    <w:rsid w:val="00A70CFB"/>
    <w:rsid w:val="00A70EC9"/>
    <w:rsid w:val="00A71205"/>
    <w:rsid w:val="00A71FF3"/>
    <w:rsid w:val="00A72016"/>
    <w:rsid w:val="00A721F7"/>
    <w:rsid w:val="00A72242"/>
    <w:rsid w:val="00A7233F"/>
    <w:rsid w:val="00A72403"/>
    <w:rsid w:val="00A7258C"/>
    <w:rsid w:val="00A725F3"/>
    <w:rsid w:val="00A7279B"/>
    <w:rsid w:val="00A7283C"/>
    <w:rsid w:val="00A7298E"/>
    <w:rsid w:val="00A72ABA"/>
    <w:rsid w:val="00A72AF6"/>
    <w:rsid w:val="00A72D18"/>
    <w:rsid w:val="00A731BA"/>
    <w:rsid w:val="00A73383"/>
    <w:rsid w:val="00A73552"/>
    <w:rsid w:val="00A73772"/>
    <w:rsid w:val="00A738CD"/>
    <w:rsid w:val="00A73A73"/>
    <w:rsid w:val="00A73B29"/>
    <w:rsid w:val="00A73BEA"/>
    <w:rsid w:val="00A73DC4"/>
    <w:rsid w:val="00A73ECA"/>
    <w:rsid w:val="00A73EF3"/>
    <w:rsid w:val="00A73FB4"/>
    <w:rsid w:val="00A742C0"/>
    <w:rsid w:val="00A742EA"/>
    <w:rsid w:val="00A743A9"/>
    <w:rsid w:val="00A7440F"/>
    <w:rsid w:val="00A7444F"/>
    <w:rsid w:val="00A747D6"/>
    <w:rsid w:val="00A747E4"/>
    <w:rsid w:val="00A74863"/>
    <w:rsid w:val="00A74AB6"/>
    <w:rsid w:val="00A74E39"/>
    <w:rsid w:val="00A751DC"/>
    <w:rsid w:val="00A751EE"/>
    <w:rsid w:val="00A7545E"/>
    <w:rsid w:val="00A7549A"/>
    <w:rsid w:val="00A7566A"/>
    <w:rsid w:val="00A758C8"/>
    <w:rsid w:val="00A75AC0"/>
    <w:rsid w:val="00A75C16"/>
    <w:rsid w:val="00A75C76"/>
    <w:rsid w:val="00A76100"/>
    <w:rsid w:val="00A762DD"/>
    <w:rsid w:val="00A76352"/>
    <w:rsid w:val="00A765FE"/>
    <w:rsid w:val="00A769D0"/>
    <w:rsid w:val="00A76D55"/>
    <w:rsid w:val="00A76E05"/>
    <w:rsid w:val="00A76F0D"/>
    <w:rsid w:val="00A76F28"/>
    <w:rsid w:val="00A77440"/>
    <w:rsid w:val="00A775D8"/>
    <w:rsid w:val="00A7760E"/>
    <w:rsid w:val="00A776BA"/>
    <w:rsid w:val="00A777C4"/>
    <w:rsid w:val="00A77AAE"/>
    <w:rsid w:val="00A77B6A"/>
    <w:rsid w:val="00A77BF9"/>
    <w:rsid w:val="00A77BFB"/>
    <w:rsid w:val="00A77C22"/>
    <w:rsid w:val="00A8013C"/>
    <w:rsid w:val="00A801CB"/>
    <w:rsid w:val="00A801F9"/>
    <w:rsid w:val="00A802D1"/>
    <w:rsid w:val="00A80338"/>
    <w:rsid w:val="00A8058C"/>
    <w:rsid w:val="00A80685"/>
    <w:rsid w:val="00A808AE"/>
    <w:rsid w:val="00A808BD"/>
    <w:rsid w:val="00A808E7"/>
    <w:rsid w:val="00A80C8F"/>
    <w:rsid w:val="00A80CFA"/>
    <w:rsid w:val="00A80DA7"/>
    <w:rsid w:val="00A80E1D"/>
    <w:rsid w:val="00A80EE4"/>
    <w:rsid w:val="00A810C6"/>
    <w:rsid w:val="00A810C8"/>
    <w:rsid w:val="00A810E1"/>
    <w:rsid w:val="00A818B3"/>
    <w:rsid w:val="00A81D3B"/>
    <w:rsid w:val="00A81ED3"/>
    <w:rsid w:val="00A81F16"/>
    <w:rsid w:val="00A82081"/>
    <w:rsid w:val="00A821BD"/>
    <w:rsid w:val="00A82243"/>
    <w:rsid w:val="00A82301"/>
    <w:rsid w:val="00A826DE"/>
    <w:rsid w:val="00A8282E"/>
    <w:rsid w:val="00A8297E"/>
    <w:rsid w:val="00A82B8C"/>
    <w:rsid w:val="00A82FB6"/>
    <w:rsid w:val="00A8309F"/>
    <w:rsid w:val="00A83137"/>
    <w:rsid w:val="00A83200"/>
    <w:rsid w:val="00A83F06"/>
    <w:rsid w:val="00A83F54"/>
    <w:rsid w:val="00A842D5"/>
    <w:rsid w:val="00A84408"/>
    <w:rsid w:val="00A845E7"/>
    <w:rsid w:val="00A846B5"/>
    <w:rsid w:val="00A847F5"/>
    <w:rsid w:val="00A848FA"/>
    <w:rsid w:val="00A84A24"/>
    <w:rsid w:val="00A84C53"/>
    <w:rsid w:val="00A84CFE"/>
    <w:rsid w:val="00A84DB0"/>
    <w:rsid w:val="00A84EEF"/>
    <w:rsid w:val="00A85458"/>
    <w:rsid w:val="00A8553A"/>
    <w:rsid w:val="00A855DE"/>
    <w:rsid w:val="00A858E3"/>
    <w:rsid w:val="00A85917"/>
    <w:rsid w:val="00A85A80"/>
    <w:rsid w:val="00A85A85"/>
    <w:rsid w:val="00A85AB1"/>
    <w:rsid w:val="00A85C84"/>
    <w:rsid w:val="00A85C96"/>
    <w:rsid w:val="00A85DCE"/>
    <w:rsid w:val="00A85E56"/>
    <w:rsid w:val="00A8602C"/>
    <w:rsid w:val="00A86199"/>
    <w:rsid w:val="00A861A1"/>
    <w:rsid w:val="00A862AF"/>
    <w:rsid w:val="00A8637B"/>
    <w:rsid w:val="00A86529"/>
    <w:rsid w:val="00A86574"/>
    <w:rsid w:val="00A866E3"/>
    <w:rsid w:val="00A868AA"/>
    <w:rsid w:val="00A86F7E"/>
    <w:rsid w:val="00A86FFB"/>
    <w:rsid w:val="00A87005"/>
    <w:rsid w:val="00A87182"/>
    <w:rsid w:val="00A874A4"/>
    <w:rsid w:val="00A87752"/>
    <w:rsid w:val="00A87BC9"/>
    <w:rsid w:val="00A87C11"/>
    <w:rsid w:val="00A90019"/>
    <w:rsid w:val="00A9024C"/>
    <w:rsid w:val="00A902D5"/>
    <w:rsid w:val="00A90981"/>
    <w:rsid w:val="00A909C8"/>
    <w:rsid w:val="00A90A03"/>
    <w:rsid w:val="00A90CF0"/>
    <w:rsid w:val="00A90EC5"/>
    <w:rsid w:val="00A9101A"/>
    <w:rsid w:val="00A9106B"/>
    <w:rsid w:val="00A91123"/>
    <w:rsid w:val="00A91178"/>
    <w:rsid w:val="00A9139D"/>
    <w:rsid w:val="00A914D2"/>
    <w:rsid w:val="00A9184C"/>
    <w:rsid w:val="00A91ACC"/>
    <w:rsid w:val="00A91AD6"/>
    <w:rsid w:val="00A91CB4"/>
    <w:rsid w:val="00A91DE2"/>
    <w:rsid w:val="00A91EC4"/>
    <w:rsid w:val="00A9201F"/>
    <w:rsid w:val="00A921E4"/>
    <w:rsid w:val="00A92273"/>
    <w:rsid w:val="00A92D81"/>
    <w:rsid w:val="00A93406"/>
    <w:rsid w:val="00A9359E"/>
    <w:rsid w:val="00A93769"/>
    <w:rsid w:val="00A93BE6"/>
    <w:rsid w:val="00A93D60"/>
    <w:rsid w:val="00A93E5D"/>
    <w:rsid w:val="00A93ED3"/>
    <w:rsid w:val="00A93F2E"/>
    <w:rsid w:val="00A941AA"/>
    <w:rsid w:val="00A941D6"/>
    <w:rsid w:val="00A9423D"/>
    <w:rsid w:val="00A942FB"/>
    <w:rsid w:val="00A943B1"/>
    <w:rsid w:val="00A94434"/>
    <w:rsid w:val="00A948C6"/>
    <w:rsid w:val="00A94AEC"/>
    <w:rsid w:val="00A94B89"/>
    <w:rsid w:val="00A94C9B"/>
    <w:rsid w:val="00A951CA"/>
    <w:rsid w:val="00A95362"/>
    <w:rsid w:val="00A954DB"/>
    <w:rsid w:val="00A95597"/>
    <w:rsid w:val="00A9579F"/>
    <w:rsid w:val="00A958FF"/>
    <w:rsid w:val="00A959A9"/>
    <w:rsid w:val="00A96374"/>
    <w:rsid w:val="00A963EE"/>
    <w:rsid w:val="00A96405"/>
    <w:rsid w:val="00A967DD"/>
    <w:rsid w:val="00A967E9"/>
    <w:rsid w:val="00A967F1"/>
    <w:rsid w:val="00A9683C"/>
    <w:rsid w:val="00A9688C"/>
    <w:rsid w:val="00A96A4A"/>
    <w:rsid w:val="00A96BF8"/>
    <w:rsid w:val="00A97167"/>
    <w:rsid w:val="00A97170"/>
    <w:rsid w:val="00A97198"/>
    <w:rsid w:val="00A97374"/>
    <w:rsid w:val="00A9749C"/>
    <w:rsid w:val="00A97DB0"/>
    <w:rsid w:val="00A97EB9"/>
    <w:rsid w:val="00AA02D0"/>
    <w:rsid w:val="00AA0366"/>
    <w:rsid w:val="00AA03A2"/>
    <w:rsid w:val="00AA04DB"/>
    <w:rsid w:val="00AA0695"/>
    <w:rsid w:val="00AA0727"/>
    <w:rsid w:val="00AA0843"/>
    <w:rsid w:val="00AA0AFB"/>
    <w:rsid w:val="00AA0CA1"/>
    <w:rsid w:val="00AA0D6B"/>
    <w:rsid w:val="00AA0DA5"/>
    <w:rsid w:val="00AA0DE7"/>
    <w:rsid w:val="00AA0EB5"/>
    <w:rsid w:val="00AA1190"/>
    <w:rsid w:val="00AA11F1"/>
    <w:rsid w:val="00AA1363"/>
    <w:rsid w:val="00AA13F9"/>
    <w:rsid w:val="00AA18EC"/>
    <w:rsid w:val="00AA1B32"/>
    <w:rsid w:val="00AA1E0F"/>
    <w:rsid w:val="00AA2042"/>
    <w:rsid w:val="00AA21C5"/>
    <w:rsid w:val="00AA223B"/>
    <w:rsid w:val="00AA2389"/>
    <w:rsid w:val="00AA252B"/>
    <w:rsid w:val="00AA2694"/>
    <w:rsid w:val="00AA26E4"/>
    <w:rsid w:val="00AA2872"/>
    <w:rsid w:val="00AA2C7B"/>
    <w:rsid w:val="00AA2CF8"/>
    <w:rsid w:val="00AA2D49"/>
    <w:rsid w:val="00AA2ECD"/>
    <w:rsid w:val="00AA2FA2"/>
    <w:rsid w:val="00AA3096"/>
    <w:rsid w:val="00AA312B"/>
    <w:rsid w:val="00AA3458"/>
    <w:rsid w:val="00AA391F"/>
    <w:rsid w:val="00AA39C9"/>
    <w:rsid w:val="00AA3F37"/>
    <w:rsid w:val="00AA4154"/>
    <w:rsid w:val="00AA41BB"/>
    <w:rsid w:val="00AA459D"/>
    <w:rsid w:val="00AA4E5E"/>
    <w:rsid w:val="00AA4E69"/>
    <w:rsid w:val="00AA57C5"/>
    <w:rsid w:val="00AA580F"/>
    <w:rsid w:val="00AA58A9"/>
    <w:rsid w:val="00AA5908"/>
    <w:rsid w:val="00AA5935"/>
    <w:rsid w:val="00AA5A18"/>
    <w:rsid w:val="00AA5EA1"/>
    <w:rsid w:val="00AA6023"/>
    <w:rsid w:val="00AA6130"/>
    <w:rsid w:val="00AA6213"/>
    <w:rsid w:val="00AA6376"/>
    <w:rsid w:val="00AA6998"/>
    <w:rsid w:val="00AA69D7"/>
    <w:rsid w:val="00AA6BB2"/>
    <w:rsid w:val="00AA6D27"/>
    <w:rsid w:val="00AA6EF4"/>
    <w:rsid w:val="00AA711D"/>
    <w:rsid w:val="00AA728A"/>
    <w:rsid w:val="00AA7336"/>
    <w:rsid w:val="00AA73A8"/>
    <w:rsid w:val="00AA740F"/>
    <w:rsid w:val="00AA7575"/>
    <w:rsid w:val="00AA75AB"/>
    <w:rsid w:val="00AA762B"/>
    <w:rsid w:val="00AA7673"/>
    <w:rsid w:val="00AA7B4A"/>
    <w:rsid w:val="00AA7C7D"/>
    <w:rsid w:val="00AA7C99"/>
    <w:rsid w:val="00AA7DD1"/>
    <w:rsid w:val="00AB0202"/>
    <w:rsid w:val="00AB0C69"/>
    <w:rsid w:val="00AB0CCA"/>
    <w:rsid w:val="00AB0CF8"/>
    <w:rsid w:val="00AB0EB4"/>
    <w:rsid w:val="00AB0F22"/>
    <w:rsid w:val="00AB0FCA"/>
    <w:rsid w:val="00AB0FD6"/>
    <w:rsid w:val="00AB10E1"/>
    <w:rsid w:val="00AB1154"/>
    <w:rsid w:val="00AB11CC"/>
    <w:rsid w:val="00AB1283"/>
    <w:rsid w:val="00AB134E"/>
    <w:rsid w:val="00AB179E"/>
    <w:rsid w:val="00AB19EA"/>
    <w:rsid w:val="00AB1C74"/>
    <w:rsid w:val="00AB1C97"/>
    <w:rsid w:val="00AB1CF3"/>
    <w:rsid w:val="00AB20D8"/>
    <w:rsid w:val="00AB2225"/>
    <w:rsid w:val="00AB237F"/>
    <w:rsid w:val="00AB2A22"/>
    <w:rsid w:val="00AB2A67"/>
    <w:rsid w:val="00AB2C50"/>
    <w:rsid w:val="00AB2DA6"/>
    <w:rsid w:val="00AB30FD"/>
    <w:rsid w:val="00AB31D3"/>
    <w:rsid w:val="00AB335B"/>
    <w:rsid w:val="00AB339C"/>
    <w:rsid w:val="00AB3534"/>
    <w:rsid w:val="00AB3663"/>
    <w:rsid w:val="00AB374F"/>
    <w:rsid w:val="00AB37C5"/>
    <w:rsid w:val="00AB37EF"/>
    <w:rsid w:val="00AB3877"/>
    <w:rsid w:val="00AB3BF1"/>
    <w:rsid w:val="00AB3CC6"/>
    <w:rsid w:val="00AB3CFC"/>
    <w:rsid w:val="00AB42FC"/>
    <w:rsid w:val="00AB4778"/>
    <w:rsid w:val="00AB4DD0"/>
    <w:rsid w:val="00AB534D"/>
    <w:rsid w:val="00AB55F5"/>
    <w:rsid w:val="00AB58C3"/>
    <w:rsid w:val="00AB5A28"/>
    <w:rsid w:val="00AB5B80"/>
    <w:rsid w:val="00AB5FA1"/>
    <w:rsid w:val="00AB60B1"/>
    <w:rsid w:val="00AB6329"/>
    <w:rsid w:val="00AB650C"/>
    <w:rsid w:val="00AB65EC"/>
    <w:rsid w:val="00AB6CB3"/>
    <w:rsid w:val="00AB6E60"/>
    <w:rsid w:val="00AB702E"/>
    <w:rsid w:val="00AB71E9"/>
    <w:rsid w:val="00AB734A"/>
    <w:rsid w:val="00AB736A"/>
    <w:rsid w:val="00AB73B4"/>
    <w:rsid w:val="00AB773B"/>
    <w:rsid w:val="00AB7C95"/>
    <w:rsid w:val="00AB7D28"/>
    <w:rsid w:val="00AB7EA6"/>
    <w:rsid w:val="00AC016D"/>
    <w:rsid w:val="00AC01EE"/>
    <w:rsid w:val="00AC02EE"/>
    <w:rsid w:val="00AC03C0"/>
    <w:rsid w:val="00AC06A9"/>
    <w:rsid w:val="00AC0714"/>
    <w:rsid w:val="00AC083B"/>
    <w:rsid w:val="00AC098D"/>
    <w:rsid w:val="00AC09A2"/>
    <w:rsid w:val="00AC0A26"/>
    <w:rsid w:val="00AC0B24"/>
    <w:rsid w:val="00AC0CF6"/>
    <w:rsid w:val="00AC0DEC"/>
    <w:rsid w:val="00AC10AD"/>
    <w:rsid w:val="00AC10B9"/>
    <w:rsid w:val="00AC120E"/>
    <w:rsid w:val="00AC1300"/>
    <w:rsid w:val="00AC1302"/>
    <w:rsid w:val="00AC14EE"/>
    <w:rsid w:val="00AC1552"/>
    <w:rsid w:val="00AC1711"/>
    <w:rsid w:val="00AC173E"/>
    <w:rsid w:val="00AC17CC"/>
    <w:rsid w:val="00AC1955"/>
    <w:rsid w:val="00AC1C85"/>
    <w:rsid w:val="00AC1CA4"/>
    <w:rsid w:val="00AC1D31"/>
    <w:rsid w:val="00AC1F19"/>
    <w:rsid w:val="00AC2478"/>
    <w:rsid w:val="00AC2F6B"/>
    <w:rsid w:val="00AC3014"/>
    <w:rsid w:val="00AC32CA"/>
    <w:rsid w:val="00AC3480"/>
    <w:rsid w:val="00AC36FB"/>
    <w:rsid w:val="00AC3811"/>
    <w:rsid w:val="00AC3837"/>
    <w:rsid w:val="00AC3B5E"/>
    <w:rsid w:val="00AC3B81"/>
    <w:rsid w:val="00AC3C9B"/>
    <w:rsid w:val="00AC3D00"/>
    <w:rsid w:val="00AC3D8D"/>
    <w:rsid w:val="00AC422C"/>
    <w:rsid w:val="00AC44B6"/>
    <w:rsid w:val="00AC4675"/>
    <w:rsid w:val="00AC4683"/>
    <w:rsid w:val="00AC4765"/>
    <w:rsid w:val="00AC476F"/>
    <w:rsid w:val="00AC4E3A"/>
    <w:rsid w:val="00AC51FF"/>
    <w:rsid w:val="00AC5259"/>
    <w:rsid w:val="00AC543C"/>
    <w:rsid w:val="00AC543D"/>
    <w:rsid w:val="00AC553A"/>
    <w:rsid w:val="00AC5893"/>
    <w:rsid w:val="00AC5A58"/>
    <w:rsid w:val="00AC5B54"/>
    <w:rsid w:val="00AC5E08"/>
    <w:rsid w:val="00AC642D"/>
    <w:rsid w:val="00AC6714"/>
    <w:rsid w:val="00AC686E"/>
    <w:rsid w:val="00AC6B9C"/>
    <w:rsid w:val="00AC70CC"/>
    <w:rsid w:val="00AC71C4"/>
    <w:rsid w:val="00AC7533"/>
    <w:rsid w:val="00AC7636"/>
    <w:rsid w:val="00AC787D"/>
    <w:rsid w:val="00AC7927"/>
    <w:rsid w:val="00AC7928"/>
    <w:rsid w:val="00AC797D"/>
    <w:rsid w:val="00AC7A44"/>
    <w:rsid w:val="00AC7E87"/>
    <w:rsid w:val="00AC7EC7"/>
    <w:rsid w:val="00AD0150"/>
    <w:rsid w:val="00AD016C"/>
    <w:rsid w:val="00AD01DB"/>
    <w:rsid w:val="00AD022A"/>
    <w:rsid w:val="00AD0288"/>
    <w:rsid w:val="00AD0868"/>
    <w:rsid w:val="00AD0A21"/>
    <w:rsid w:val="00AD0BC8"/>
    <w:rsid w:val="00AD0BC9"/>
    <w:rsid w:val="00AD0E18"/>
    <w:rsid w:val="00AD1255"/>
    <w:rsid w:val="00AD127A"/>
    <w:rsid w:val="00AD14A9"/>
    <w:rsid w:val="00AD14E1"/>
    <w:rsid w:val="00AD153C"/>
    <w:rsid w:val="00AD1560"/>
    <w:rsid w:val="00AD1A72"/>
    <w:rsid w:val="00AD1AFC"/>
    <w:rsid w:val="00AD1CA4"/>
    <w:rsid w:val="00AD1D6D"/>
    <w:rsid w:val="00AD1EC3"/>
    <w:rsid w:val="00AD1F60"/>
    <w:rsid w:val="00AD1FCB"/>
    <w:rsid w:val="00AD23FE"/>
    <w:rsid w:val="00AD25AD"/>
    <w:rsid w:val="00AD2B3F"/>
    <w:rsid w:val="00AD2D72"/>
    <w:rsid w:val="00AD2D89"/>
    <w:rsid w:val="00AD2EB1"/>
    <w:rsid w:val="00AD2ED2"/>
    <w:rsid w:val="00AD2FB7"/>
    <w:rsid w:val="00AD33D8"/>
    <w:rsid w:val="00AD342D"/>
    <w:rsid w:val="00AD35EF"/>
    <w:rsid w:val="00AD36A3"/>
    <w:rsid w:val="00AD39DC"/>
    <w:rsid w:val="00AD3B2B"/>
    <w:rsid w:val="00AD3DCB"/>
    <w:rsid w:val="00AD3F12"/>
    <w:rsid w:val="00AD414E"/>
    <w:rsid w:val="00AD4339"/>
    <w:rsid w:val="00AD4A3D"/>
    <w:rsid w:val="00AD4D7F"/>
    <w:rsid w:val="00AD4D8B"/>
    <w:rsid w:val="00AD4EE7"/>
    <w:rsid w:val="00AD51D8"/>
    <w:rsid w:val="00AD5634"/>
    <w:rsid w:val="00AD5718"/>
    <w:rsid w:val="00AD5875"/>
    <w:rsid w:val="00AD5977"/>
    <w:rsid w:val="00AD5D20"/>
    <w:rsid w:val="00AD5E99"/>
    <w:rsid w:val="00AD5F78"/>
    <w:rsid w:val="00AD611F"/>
    <w:rsid w:val="00AD64A2"/>
    <w:rsid w:val="00AD6C10"/>
    <w:rsid w:val="00AD6C82"/>
    <w:rsid w:val="00AD6DEA"/>
    <w:rsid w:val="00AD6FF8"/>
    <w:rsid w:val="00AD7041"/>
    <w:rsid w:val="00AD7049"/>
    <w:rsid w:val="00AD7310"/>
    <w:rsid w:val="00AD7767"/>
    <w:rsid w:val="00AD788A"/>
    <w:rsid w:val="00AD78D8"/>
    <w:rsid w:val="00AD791D"/>
    <w:rsid w:val="00AD7933"/>
    <w:rsid w:val="00AD7B75"/>
    <w:rsid w:val="00AD7F5F"/>
    <w:rsid w:val="00AE00C4"/>
    <w:rsid w:val="00AE0184"/>
    <w:rsid w:val="00AE01A5"/>
    <w:rsid w:val="00AE03E9"/>
    <w:rsid w:val="00AE045F"/>
    <w:rsid w:val="00AE058B"/>
    <w:rsid w:val="00AE089F"/>
    <w:rsid w:val="00AE0B2F"/>
    <w:rsid w:val="00AE0D67"/>
    <w:rsid w:val="00AE0E2A"/>
    <w:rsid w:val="00AE1070"/>
    <w:rsid w:val="00AE1187"/>
    <w:rsid w:val="00AE13A1"/>
    <w:rsid w:val="00AE13CF"/>
    <w:rsid w:val="00AE15CD"/>
    <w:rsid w:val="00AE1756"/>
    <w:rsid w:val="00AE1978"/>
    <w:rsid w:val="00AE1B88"/>
    <w:rsid w:val="00AE1C92"/>
    <w:rsid w:val="00AE1D6C"/>
    <w:rsid w:val="00AE1D8C"/>
    <w:rsid w:val="00AE1F6F"/>
    <w:rsid w:val="00AE20FB"/>
    <w:rsid w:val="00AE2153"/>
    <w:rsid w:val="00AE245E"/>
    <w:rsid w:val="00AE26DD"/>
    <w:rsid w:val="00AE273B"/>
    <w:rsid w:val="00AE2C1B"/>
    <w:rsid w:val="00AE3187"/>
    <w:rsid w:val="00AE3244"/>
    <w:rsid w:val="00AE32B3"/>
    <w:rsid w:val="00AE337B"/>
    <w:rsid w:val="00AE341F"/>
    <w:rsid w:val="00AE36E4"/>
    <w:rsid w:val="00AE3748"/>
    <w:rsid w:val="00AE38F0"/>
    <w:rsid w:val="00AE392D"/>
    <w:rsid w:val="00AE39A4"/>
    <w:rsid w:val="00AE3ADF"/>
    <w:rsid w:val="00AE3D8E"/>
    <w:rsid w:val="00AE3E16"/>
    <w:rsid w:val="00AE3E63"/>
    <w:rsid w:val="00AE3FC3"/>
    <w:rsid w:val="00AE3FF2"/>
    <w:rsid w:val="00AE42ED"/>
    <w:rsid w:val="00AE4637"/>
    <w:rsid w:val="00AE48D4"/>
    <w:rsid w:val="00AE4975"/>
    <w:rsid w:val="00AE4A14"/>
    <w:rsid w:val="00AE4A6D"/>
    <w:rsid w:val="00AE4B5B"/>
    <w:rsid w:val="00AE4C25"/>
    <w:rsid w:val="00AE4C6B"/>
    <w:rsid w:val="00AE4D22"/>
    <w:rsid w:val="00AE4F1F"/>
    <w:rsid w:val="00AE502A"/>
    <w:rsid w:val="00AE519A"/>
    <w:rsid w:val="00AE52F0"/>
    <w:rsid w:val="00AE5440"/>
    <w:rsid w:val="00AE5640"/>
    <w:rsid w:val="00AE5710"/>
    <w:rsid w:val="00AE5BCB"/>
    <w:rsid w:val="00AE5C59"/>
    <w:rsid w:val="00AE5E3F"/>
    <w:rsid w:val="00AE607D"/>
    <w:rsid w:val="00AE62B5"/>
    <w:rsid w:val="00AE62FC"/>
    <w:rsid w:val="00AE634F"/>
    <w:rsid w:val="00AE639A"/>
    <w:rsid w:val="00AE66BF"/>
    <w:rsid w:val="00AE68D1"/>
    <w:rsid w:val="00AE6963"/>
    <w:rsid w:val="00AE6A49"/>
    <w:rsid w:val="00AE6B3F"/>
    <w:rsid w:val="00AE6B43"/>
    <w:rsid w:val="00AE7282"/>
    <w:rsid w:val="00AE77D2"/>
    <w:rsid w:val="00AE77D9"/>
    <w:rsid w:val="00AE7846"/>
    <w:rsid w:val="00AE78BC"/>
    <w:rsid w:val="00AE7A47"/>
    <w:rsid w:val="00AE7C17"/>
    <w:rsid w:val="00AE7C29"/>
    <w:rsid w:val="00AF00E9"/>
    <w:rsid w:val="00AF01E7"/>
    <w:rsid w:val="00AF05AF"/>
    <w:rsid w:val="00AF0759"/>
    <w:rsid w:val="00AF0899"/>
    <w:rsid w:val="00AF08B3"/>
    <w:rsid w:val="00AF0A89"/>
    <w:rsid w:val="00AF0D32"/>
    <w:rsid w:val="00AF0DF1"/>
    <w:rsid w:val="00AF1112"/>
    <w:rsid w:val="00AF14B4"/>
    <w:rsid w:val="00AF15B2"/>
    <w:rsid w:val="00AF1646"/>
    <w:rsid w:val="00AF17CF"/>
    <w:rsid w:val="00AF182A"/>
    <w:rsid w:val="00AF18C9"/>
    <w:rsid w:val="00AF19A3"/>
    <w:rsid w:val="00AF1BEA"/>
    <w:rsid w:val="00AF1CC4"/>
    <w:rsid w:val="00AF1CF4"/>
    <w:rsid w:val="00AF1D75"/>
    <w:rsid w:val="00AF1F49"/>
    <w:rsid w:val="00AF25E9"/>
    <w:rsid w:val="00AF2615"/>
    <w:rsid w:val="00AF2916"/>
    <w:rsid w:val="00AF29C6"/>
    <w:rsid w:val="00AF2A37"/>
    <w:rsid w:val="00AF2BBF"/>
    <w:rsid w:val="00AF2BE2"/>
    <w:rsid w:val="00AF2DDB"/>
    <w:rsid w:val="00AF30CF"/>
    <w:rsid w:val="00AF3563"/>
    <w:rsid w:val="00AF366F"/>
    <w:rsid w:val="00AF394A"/>
    <w:rsid w:val="00AF39A8"/>
    <w:rsid w:val="00AF3A3F"/>
    <w:rsid w:val="00AF3BFA"/>
    <w:rsid w:val="00AF4038"/>
    <w:rsid w:val="00AF4370"/>
    <w:rsid w:val="00AF4758"/>
    <w:rsid w:val="00AF4DFA"/>
    <w:rsid w:val="00AF4E03"/>
    <w:rsid w:val="00AF4FEF"/>
    <w:rsid w:val="00AF513F"/>
    <w:rsid w:val="00AF53BF"/>
    <w:rsid w:val="00AF5436"/>
    <w:rsid w:val="00AF547C"/>
    <w:rsid w:val="00AF55BF"/>
    <w:rsid w:val="00AF5619"/>
    <w:rsid w:val="00AF5735"/>
    <w:rsid w:val="00AF5A43"/>
    <w:rsid w:val="00AF5A6F"/>
    <w:rsid w:val="00AF5C9F"/>
    <w:rsid w:val="00AF5FE0"/>
    <w:rsid w:val="00AF6098"/>
    <w:rsid w:val="00AF613D"/>
    <w:rsid w:val="00AF646B"/>
    <w:rsid w:val="00AF64C3"/>
    <w:rsid w:val="00AF65F9"/>
    <w:rsid w:val="00AF6604"/>
    <w:rsid w:val="00AF6B16"/>
    <w:rsid w:val="00AF6B40"/>
    <w:rsid w:val="00AF6BDA"/>
    <w:rsid w:val="00AF6C03"/>
    <w:rsid w:val="00AF6C1F"/>
    <w:rsid w:val="00AF6CD1"/>
    <w:rsid w:val="00AF6ECC"/>
    <w:rsid w:val="00AF6FF5"/>
    <w:rsid w:val="00AF706B"/>
    <w:rsid w:val="00AF72D3"/>
    <w:rsid w:val="00AF73CA"/>
    <w:rsid w:val="00AF74A7"/>
    <w:rsid w:val="00AF754C"/>
    <w:rsid w:val="00AF763C"/>
    <w:rsid w:val="00AF76C4"/>
    <w:rsid w:val="00AF76F5"/>
    <w:rsid w:val="00AF7AB1"/>
    <w:rsid w:val="00AF7AEE"/>
    <w:rsid w:val="00AF7F68"/>
    <w:rsid w:val="00B003BB"/>
    <w:rsid w:val="00B0082D"/>
    <w:rsid w:val="00B0098F"/>
    <w:rsid w:val="00B009E0"/>
    <w:rsid w:val="00B00D72"/>
    <w:rsid w:val="00B0113F"/>
    <w:rsid w:val="00B011BF"/>
    <w:rsid w:val="00B012D7"/>
    <w:rsid w:val="00B0135D"/>
    <w:rsid w:val="00B01395"/>
    <w:rsid w:val="00B01718"/>
    <w:rsid w:val="00B01BA7"/>
    <w:rsid w:val="00B01BD5"/>
    <w:rsid w:val="00B01CB3"/>
    <w:rsid w:val="00B01DC8"/>
    <w:rsid w:val="00B01E41"/>
    <w:rsid w:val="00B01EC3"/>
    <w:rsid w:val="00B021C7"/>
    <w:rsid w:val="00B02299"/>
    <w:rsid w:val="00B0232E"/>
    <w:rsid w:val="00B023A9"/>
    <w:rsid w:val="00B0240D"/>
    <w:rsid w:val="00B0246F"/>
    <w:rsid w:val="00B028E0"/>
    <w:rsid w:val="00B0292E"/>
    <w:rsid w:val="00B02A1D"/>
    <w:rsid w:val="00B02C62"/>
    <w:rsid w:val="00B02D22"/>
    <w:rsid w:val="00B02E54"/>
    <w:rsid w:val="00B02F8D"/>
    <w:rsid w:val="00B0304F"/>
    <w:rsid w:val="00B033B5"/>
    <w:rsid w:val="00B03842"/>
    <w:rsid w:val="00B03A07"/>
    <w:rsid w:val="00B03AA7"/>
    <w:rsid w:val="00B03BC1"/>
    <w:rsid w:val="00B03DE0"/>
    <w:rsid w:val="00B040A2"/>
    <w:rsid w:val="00B046F3"/>
    <w:rsid w:val="00B04A27"/>
    <w:rsid w:val="00B04CAE"/>
    <w:rsid w:val="00B04CDB"/>
    <w:rsid w:val="00B04E95"/>
    <w:rsid w:val="00B051DA"/>
    <w:rsid w:val="00B05276"/>
    <w:rsid w:val="00B0544A"/>
    <w:rsid w:val="00B05495"/>
    <w:rsid w:val="00B05518"/>
    <w:rsid w:val="00B0568C"/>
    <w:rsid w:val="00B059A4"/>
    <w:rsid w:val="00B05CD1"/>
    <w:rsid w:val="00B05D2B"/>
    <w:rsid w:val="00B05FD9"/>
    <w:rsid w:val="00B060BF"/>
    <w:rsid w:val="00B062C8"/>
    <w:rsid w:val="00B06326"/>
    <w:rsid w:val="00B0687D"/>
    <w:rsid w:val="00B06B91"/>
    <w:rsid w:val="00B06C91"/>
    <w:rsid w:val="00B0712A"/>
    <w:rsid w:val="00B071E8"/>
    <w:rsid w:val="00B07303"/>
    <w:rsid w:val="00B07743"/>
    <w:rsid w:val="00B078E3"/>
    <w:rsid w:val="00B07AEA"/>
    <w:rsid w:val="00B07C60"/>
    <w:rsid w:val="00B07DE3"/>
    <w:rsid w:val="00B07E0C"/>
    <w:rsid w:val="00B07EC6"/>
    <w:rsid w:val="00B10152"/>
    <w:rsid w:val="00B10196"/>
    <w:rsid w:val="00B1023A"/>
    <w:rsid w:val="00B103F9"/>
    <w:rsid w:val="00B1048A"/>
    <w:rsid w:val="00B1051B"/>
    <w:rsid w:val="00B10CDC"/>
    <w:rsid w:val="00B10E58"/>
    <w:rsid w:val="00B10E7E"/>
    <w:rsid w:val="00B10EC6"/>
    <w:rsid w:val="00B10FDA"/>
    <w:rsid w:val="00B115B1"/>
    <w:rsid w:val="00B118A3"/>
    <w:rsid w:val="00B118F5"/>
    <w:rsid w:val="00B119BD"/>
    <w:rsid w:val="00B11B0A"/>
    <w:rsid w:val="00B11C89"/>
    <w:rsid w:val="00B11EF5"/>
    <w:rsid w:val="00B122EF"/>
    <w:rsid w:val="00B126E4"/>
    <w:rsid w:val="00B128BB"/>
    <w:rsid w:val="00B13178"/>
    <w:rsid w:val="00B13281"/>
    <w:rsid w:val="00B13348"/>
    <w:rsid w:val="00B1349C"/>
    <w:rsid w:val="00B13551"/>
    <w:rsid w:val="00B135B3"/>
    <w:rsid w:val="00B137EA"/>
    <w:rsid w:val="00B139CE"/>
    <w:rsid w:val="00B13A8B"/>
    <w:rsid w:val="00B13D34"/>
    <w:rsid w:val="00B13D86"/>
    <w:rsid w:val="00B13E8D"/>
    <w:rsid w:val="00B13FBA"/>
    <w:rsid w:val="00B1406F"/>
    <w:rsid w:val="00B140EF"/>
    <w:rsid w:val="00B141C1"/>
    <w:rsid w:val="00B14261"/>
    <w:rsid w:val="00B1439F"/>
    <w:rsid w:val="00B143CC"/>
    <w:rsid w:val="00B147C4"/>
    <w:rsid w:val="00B148D1"/>
    <w:rsid w:val="00B14992"/>
    <w:rsid w:val="00B14999"/>
    <w:rsid w:val="00B14BD9"/>
    <w:rsid w:val="00B14D44"/>
    <w:rsid w:val="00B14D88"/>
    <w:rsid w:val="00B15116"/>
    <w:rsid w:val="00B15344"/>
    <w:rsid w:val="00B15441"/>
    <w:rsid w:val="00B1548E"/>
    <w:rsid w:val="00B157B9"/>
    <w:rsid w:val="00B15891"/>
    <w:rsid w:val="00B15BCD"/>
    <w:rsid w:val="00B15CE2"/>
    <w:rsid w:val="00B160C4"/>
    <w:rsid w:val="00B16173"/>
    <w:rsid w:val="00B1621E"/>
    <w:rsid w:val="00B1672A"/>
    <w:rsid w:val="00B16912"/>
    <w:rsid w:val="00B16C1A"/>
    <w:rsid w:val="00B16D40"/>
    <w:rsid w:val="00B16F62"/>
    <w:rsid w:val="00B17073"/>
    <w:rsid w:val="00B1710B"/>
    <w:rsid w:val="00B1718C"/>
    <w:rsid w:val="00B171DA"/>
    <w:rsid w:val="00B173AC"/>
    <w:rsid w:val="00B17568"/>
    <w:rsid w:val="00B1777D"/>
    <w:rsid w:val="00B17904"/>
    <w:rsid w:val="00B17960"/>
    <w:rsid w:val="00B17B89"/>
    <w:rsid w:val="00B201EF"/>
    <w:rsid w:val="00B20997"/>
    <w:rsid w:val="00B20B4E"/>
    <w:rsid w:val="00B20B61"/>
    <w:rsid w:val="00B20DF2"/>
    <w:rsid w:val="00B2111F"/>
    <w:rsid w:val="00B2131D"/>
    <w:rsid w:val="00B215F8"/>
    <w:rsid w:val="00B21615"/>
    <w:rsid w:val="00B21637"/>
    <w:rsid w:val="00B21666"/>
    <w:rsid w:val="00B21708"/>
    <w:rsid w:val="00B217E1"/>
    <w:rsid w:val="00B21964"/>
    <w:rsid w:val="00B21966"/>
    <w:rsid w:val="00B21B03"/>
    <w:rsid w:val="00B21C50"/>
    <w:rsid w:val="00B2257B"/>
    <w:rsid w:val="00B227E0"/>
    <w:rsid w:val="00B22895"/>
    <w:rsid w:val="00B228B4"/>
    <w:rsid w:val="00B22BB7"/>
    <w:rsid w:val="00B23633"/>
    <w:rsid w:val="00B23934"/>
    <w:rsid w:val="00B23B65"/>
    <w:rsid w:val="00B23C81"/>
    <w:rsid w:val="00B23FAE"/>
    <w:rsid w:val="00B2405B"/>
    <w:rsid w:val="00B241C4"/>
    <w:rsid w:val="00B24311"/>
    <w:rsid w:val="00B24375"/>
    <w:rsid w:val="00B247D4"/>
    <w:rsid w:val="00B2489E"/>
    <w:rsid w:val="00B2493F"/>
    <w:rsid w:val="00B249A9"/>
    <w:rsid w:val="00B24AF0"/>
    <w:rsid w:val="00B24C69"/>
    <w:rsid w:val="00B24FF2"/>
    <w:rsid w:val="00B25203"/>
    <w:rsid w:val="00B254CA"/>
    <w:rsid w:val="00B2566F"/>
    <w:rsid w:val="00B25ACB"/>
    <w:rsid w:val="00B25BB9"/>
    <w:rsid w:val="00B25CE7"/>
    <w:rsid w:val="00B25DDE"/>
    <w:rsid w:val="00B25E20"/>
    <w:rsid w:val="00B261F7"/>
    <w:rsid w:val="00B2631A"/>
    <w:rsid w:val="00B26719"/>
    <w:rsid w:val="00B26761"/>
    <w:rsid w:val="00B268DF"/>
    <w:rsid w:val="00B26D59"/>
    <w:rsid w:val="00B26D82"/>
    <w:rsid w:val="00B26F73"/>
    <w:rsid w:val="00B27322"/>
    <w:rsid w:val="00B27943"/>
    <w:rsid w:val="00B279D0"/>
    <w:rsid w:val="00B27B33"/>
    <w:rsid w:val="00B27D4B"/>
    <w:rsid w:val="00B27FCE"/>
    <w:rsid w:val="00B30032"/>
    <w:rsid w:val="00B304D0"/>
    <w:rsid w:val="00B30504"/>
    <w:rsid w:val="00B3086B"/>
    <w:rsid w:val="00B3091C"/>
    <w:rsid w:val="00B30A83"/>
    <w:rsid w:val="00B30AFA"/>
    <w:rsid w:val="00B30B17"/>
    <w:rsid w:val="00B30C72"/>
    <w:rsid w:val="00B30C95"/>
    <w:rsid w:val="00B30E85"/>
    <w:rsid w:val="00B30EA1"/>
    <w:rsid w:val="00B312A4"/>
    <w:rsid w:val="00B312ED"/>
    <w:rsid w:val="00B3185D"/>
    <w:rsid w:val="00B31902"/>
    <w:rsid w:val="00B319B3"/>
    <w:rsid w:val="00B31A05"/>
    <w:rsid w:val="00B31B63"/>
    <w:rsid w:val="00B31C77"/>
    <w:rsid w:val="00B31EEA"/>
    <w:rsid w:val="00B31FB7"/>
    <w:rsid w:val="00B323F2"/>
    <w:rsid w:val="00B324E3"/>
    <w:rsid w:val="00B325A3"/>
    <w:rsid w:val="00B331A6"/>
    <w:rsid w:val="00B334D0"/>
    <w:rsid w:val="00B3358E"/>
    <w:rsid w:val="00B3369A"/>
    <w:rsid w:val="00B3383C"/>
    <w:rsid w:val="00B33848"/>
    <w:rsid w:val="00B33C4F"/>
    <w:rsid w:val="00B33FDF"/>
    <w:rsid w:val="00B3403A"/>
    <w:rsid w:val="00B3412A"/>
    <w:rsid w:val="00B34414"/>
    <w:rsid w:val="00B3449B"/>
    <w:rsid w:val="00B346F3"/>
    <w:rsid w:val="00B3474A"/>
    <w:rsid w:val="00B34836"/>
    <w:rsid w:val="00B348EF"/>
    <w:rsid w:val="00B34AD8"/>
    <w:rsid w:val="00B34B52"/>
    <w:rsid w:val="00B34BD0"/>
    <w:rsid w:val="00B34C1E"/>
    <w:rsid w:val="00B34DEB"/>
    <w:rsid w:val="00B34E1B"/>
    <w:rsid w:val="00B34E81"/>
    <w:rsid w:val="00B3508A"/>
    <w:rsid w:val="00B355BC"/>
    <w:rsid w:val="00B35739"/>
    <w:rsid w:val="00B357BE"/>
    <w:rsid w:val="00B35AAF"/>
    <w:rsid w:val="00B35B0B"/>
    <w:rsid w:val="00B35B37"/>
    <w:rsid w:val="00B35D7B"/>
    <w:rsid w:val="00B35E8A"/>
    <w:rsid w:val="00B36051"/>
    <w:rsid w:val="00B36144"/>
    <w:rsid w:val="00B36178"/>
    <w:rsid w:val="00B3626C"/>
    <w:rsid w:val="00B364A6"/>
    <w:rsid w:val="00B36BEF"/>
    <w:rsid w:val="00B36F14"/>
    <w:rsid w:val="00B36F25"/>
    <w:rsid w:val="00B36F3E"/>
    <w:rsid w:val="00B37143"/>
    <w:rsid w:val="00B37187"/>
    <w:rsid w:val="00B3740A"/>
    <w:rsid w:val="00B37680"/>
    <w:rsid w:val="00B37716"/>
    <w:rsid w:val="00B377BB"/>
    <w:rsid w:val="00B37949"/>
    <w:rsid w:val="00B379E1"/>
    <w:rsid w:val="00B37A51"/>
    <w:rsid w:val="00B37BC5"/>
    <w:rsid w:val="00B37DDD"/>
    <w:rsid w:val="00B4011A"/>
    <w:rsid w:val="00B40145"/>
    <w:rsid w:val="00B401AE"/>
    <w:rsid w:val="00B408E2"/>
    <w:rsid w:val="00B409E4"/>
    <w:rsid w:val="00B40A9A"/>
    <w:rsid w:val="00B40BC9"/>
    <w:rsid w:val="00B40BFA"/>
    <w:rsid w:val="00B40DEE"/>
    <w:rsid w:val="00B40F78"/>
    <w:rsid w:val="00B411EF"/>
    <w:rsid w:val="00B412D4"/>
    <w:rsid w:val="00B414D0"/>
    <w:rsid w:val="00B4151B"/>
    <w:rsid w:val="00B418C1"/>
    <w:rsid w:val="00B41905"/>
    <w:rsid w:val="00B419CC"/>
    <w:rsid w:val="00B419FC"/>
    <w:rsid w:val="00B41A30"/>
    <w:rsid w:val="00B41D1B"/>
    <w:rsid w:val="00B42179"/>
    <w:rsid w:val="00B42316"/>
    <w:rsid w:val="00B423E6"/>
    <w:rsid w:val="00B42428"/>
    <w:rsid w:val="00B4260E"/>
    <w:rsid w:val="00B42711"/>
    <w:rsid w:val="00B428F3"/>
    <w:rsid w:val="00B42F49"/>
    <w:rsid w:val="00B42FBA"/>
    <w:rsid w:val="00B43045"/>
    <w:rsid w:val="00B43116"/>
    <w:rsid w:val="00B432B9"/>
    <w:rsid w:val="00B434A5"/>
    <w:rsid w:val="00B434F2"/>
    <w:rsid w:val="00B43533"/>
    <w:rsid w:val="00B4398B"/>
    <w:rsid w:val="00B43A37"/>
    <w:rsid w:val="00B43F14"/>
    <w:rsid w:val="00B44044"/>
    <w:rsid w:val="00B44083"/>
    <w:rsid w:val="00B440A5"/>
    <w:rsid w:val="00B440EF"/>
    <w:rsid w:val="00B44361"/>
    <w:rsid w:val="00B443CC"/>
    <w:rsid w:val="00B44504"/>
    <w:rsid w:val="00B44731"/>
    <w:rsid w:val="00B44A29"/>
    <w:rsid w:val="00B44C6F"/>
    <w:rsid w:val="00B451FC"/>
    <w:rsid w:val="00B45471"/>
    <w:rsid w:val="00B455DA"/>
    <w:rsid w:val="00B45740"/>
    <w:rsid w:val="00B4594A"/>
    <w:rsid w:val="00B45AC0"/>
    <w:rsid w:val="00B46034"/>
    <w:rsid w:val="00B4618E"/>
    <w:rsid w:val="00B466BD"/>
    <w:rsid w:val="00B4681A"/>
    <w:rsid w:val="00B468EC"/>
    <w:rsid w:val="00B468FE"/>
    <w:rsid w:val="00B469E3"/>
    <w:rsid w:val="00B46AA6"/>
    <w:rsid w:val="00B46B46"/>
    <w:rsid w:val="00B46C39"/>
    <w:rsid w:val="00B46C3E"/>
    <w:rsid w:val="00B46CB4"/>
    <w:rsid w:val="00B46F1B"/>
    <w:rsid w:val="00B46FAE"/>
    <w:rsid w:val="00B471D8"/>
    <w:rsid w:val="00B4733C"/>
    <w:rsid w:val="00B47806"/>
    <w:rsid w:val="00B4795B"/>
    <w:rsid w:val="00B4798A"/>
    <w:rsid w:val="00B47BB7"/>
    <w:rsid w:val="00B47C10"/>
    <w:rsid w:val="00B47E76"/>
    <w:rsid w:val="00B50307"/>
    <w:rsid w:val="00B503A7"/>
    <w:rsid w:val="00B503AF"/>
    <w:rsid w:val="00B507C8"/>
    <w:rsid w:val="00B5100E"/>
    <w:rsid w:val="00B51356"/>
    <w:rsid w:val="00B5153A"/>
    <w:rsid w:val="00B51AD8"/>
    <w:rsid w:val="00B51B37"/>
    <w:rsid w:val="00B51E38"/>
    <w:rsid w:val="00B51E8E"/>
    <w:rsid w:val="00B51EDA"/>
    <w:rsid w:val="00B5207A"/>
    <w:rsid w:val="00B520F9"/>
    <w:rsid w:val="00B52177"/>
    <w:rsid w:val="00B5245B"/>
    <w:rsid w:val="00B5252F"/>
    <w:rsid w:val="00B527BC"/>
    <w:rsid w:val="00B529C0"/>
    <w:rsid w:val="00B52AA4"/>
    <w:rsid w:val="00B52C1E"/>
    <w:rsid w:val="00B52D7F"/>
    <w:rsid w:val="00B52EC1"/>
    <w:rsid w:val="00B53253"/>
    <w:rsid w:val="00B53E8F"/>
    <w:rsid w:val="00B53F95"/>
    <w:rsid w:val="00B542A0"/>
    <w:rsid w:val="00B543A1"/>
    <w:rsid w:val="00B543CE"/>
    <w:rsid w:val="00B54695"/>
    <w:rsid w:val="00B549ED"/>
    <w:rsid w:val="00B54AE2"/>
    <w:rsid w:val="00B54B60"/>
    <w:rsid w:val="00B54BAA"/>
    <w:rsid w:val="00B54E2C"/>
    <w:rsid w:val="00B54FEF"/>
    <w:rsid w:val="00B55098"/>
    <w:rsid w:val="00B552C2"/>
    <w:rsid w:val="00B5542B"/>
    <w:rsid w:val="00B55706"/>
    <w:rsid w:val="00B55748"/>
    <w:rsid w:val="00B558D9"/>
    <w:rsid w:val="00B559A7"/>
    <w:rsid w:val="00B55D5F"/>
    <w:rsid w:val="00B560B0"/>
    <w:rsid w:val="00B560B2"/>
    <w:rsid w:val="00B56232"/>
    <w:rsid w:val="00B56357"/>
    <w:rsid w:val="00B56444"/>
    <w:rsid w:val="00B5658E"/>
    <w:rsid w:val="00B5668B"/>
    <w:rsid w:val="00B5671E"/>
    <w:rsid w:val="00B5681B"/>
    <w:rsid w:val="00B56874"/>
    <w:rsid w:val="00B569E8"/>
    <w:rsid w:val="00B56ADC"/>
    <w:rsid w:val="00B56C4E"/>
    <w:rsid w:val="00B56E6B"/>
    <w:rsid w:val="00B56E76"/>
    <w:rsid w:val="00B56F3B"/>
    <w:rsid w:val="00B5733E"/>
    <w:rsid w:val="00B57754"/>
    <w:rsid w:val="00B579BB"/>
    <w:rsid w:val="00B57A9F"/>
    <w:rsid w:val="00B57BD4"/>
    <w:rsid w:val="00B57C2A"/>
    <w:rsid w:val="00B6015A"/>
    <w:rsid w:val="00B60342"/>
    <w:rsid w:val="00B603DE"/>
    <w:rsid w:val="00B60754"/>
    <w:rsid w:val="00B607DD"/>
    <w:rsid w:val="00B6087B"/>
    <w:rsid w:val="00B60A11"/>
    <w:rsid w:val="00B60D5E"/>
    <w:rsid w:val="00B60FFF"/>
    <w:rsid w:val="00B611CC"/>
    <w:rsid w:val="00B611E4"/>
    <w:rsid w:val="00B612A2"/>
    <w:rsid w:val="00B6166D"/>
    <w:rsid w:val="00B6168E"/>
    <w:rsid w:val="00B61C5E"/>
    <w:rsid w:val="00B61C7B"/>
    <w:rsid w:val="00B61D9F"/>
    <w:rsid w:val="00B61EAF"/>
    <w:rsid w:val="00B61EF0"/>
    <w:rsid w:val="00B6208F"/>
    <w:rsid w:val="00B6223E"/>
    <w:rsid w:val="00B62830"/>
    <w:rsid w:val="00B62B60"/>
    <w:rsid w:val="00B62D87"/>
    <w:rsid w:val="00B62EAB"/>
    <w:rsid w:val="00B62F95"/>
    <w:rsid w:val="00B63312"/>
    <w:rsid w:val="00B6356C"/>
    <w:rsid w:val="00B63598"/>
    <w:rsid w:val="00B6373D"/>
    <w:rsid w:val="00B63C00"/>
    <w:rsid w:val="00B63CA6"/>
    <w:rsid w:val="00B63D05"/>
    <w:rsid w:val="00B64122"/>
    <w:rsid w:val="00B64197"/>
    <w:rsid w:val="00B6432B"/>
    <w:rsid w:val="00B64502"/>
    <w:rsid w:val="00B6481E"/>
    <w:rsid w:val="00B64A61"/>
    <w:rsid w:val="00B64ABF"/>
    <w:rsid w:val="00B64B3C"/>
    <w:rsid w:val="00B64B94"/>
    <w:rsid w:val="00B64E69"/>
    <w:rsid w:val="00B65203"/>
    <w:rsid w:val="00B6575C"/>
    <w:rsid w:val="00B6595D"/>
    <w:rsid w:val="00B659F2"/>
    <w:rsid w:val="00B65B3F"/>
    <w:rsid w:val="00B65B9E"/>
    <w:rsid w:val="00B65C04"/>
    <w:rsid w:val="00B65D75"/>
    <w:rsid w:val="00B65FCA"/>
    <w:rsid w:val="00B660D7"/>
    <w:rsid w:val="00B6632D"/>
    <w:rsid w:val="00B6684E"/>
    <w:rsid w:val="00B669C0"/>
    <w:rsid w:val="00B66A49"/>
    <w:rsid w:val="00B66A50"/>
    <w:rsid w:val="00B66AC3"/>
    <w:rsid w:val="00B66BBA"/>
    <w:rsid w:val="00B66D83"/>
    <w:rsid w:val="00B66DD7"/>
    <w:rsid w:val="00B66DFF"/>
    <w:rsid w:val="00B66E12"/>
    <w:rsid w:val="00B66E1F"/>
    <w:rsid w:val="00B66FD4"/>
    <w:rsid w:val="00B67208"/>
    <w:rsid w:val="00B6720C"/>
    <w:rsid w:val="00B6737B"/>
    <w:rsid w:val="00B67405"/>
    <w:rsid w:val="00B67499"/>
    <w:rsid w:val="00B674B2"/>
    <w:rsid w:val="00B674F3"/>
    <w:rsid w:val="00B6757E"/>
    <w:rsid w:val="00B67896"/>
    <w:rsid w:val="00B678A6"/>
    <w:rsid w:val="00B67CAD"/>
    <w:rsid w:val="00B67DC6"/>
    <w:rsid w:val="00B67EEC"/>
    <w:rsid w:val="00B67F60"/>
    <w:rsid w:val="00B70127"/>
    <w:rsid w:val="00B703C3"/>
    <w:rsid w:val="00B70CF2"/>
    <w:rsid w:val="00B70E3F"/>
    <w:rsid w:val="00B712C4"/>
    <w:rsid w:val="00B717FB"/>
    <w:rsid w:val="00B7182C"/>
    <w:rsid w:val="00B71895"/>
    <w:rsid w:val="00B719DB"/>
    <w:rsid w:val="00B71B52"/>
    <w:rsid w:val="00B71B6E"/>
    <w:rsid w:val="00B71BD7"/>
    <w:rsid w:val="00B71C2E"/>
    <w:rsid w:val="00B71C55"/>
    <w:rsid w:val="00B71C76"/>
    <w:rsid w:val="00B71EBB"/>
    <w:rsid w:val="00B71EF7"/>
    <w:rsid w:val="00B71F1B"/>
    <w:rsid w:val="00B71FC9"/>
    <w:rsid w:val="00B722B3"/>
    <w:rsid w:val="00B72320"/>
    <w:rsid w:val="00B72326"/>
    <w:rsid w:val="00B723F4"/>
    <w:rsid w:val="00B7248A"/>
    <w:rsid w:val="00B7269C"/>
    <w:rsid w:val="00B7276F"/>
    <w:rsid w:val="00B727B3"/>
    <w:rsid w:val="00B72828"/>
    <w:rsid w:val="00B72A77"/>
    <w:rsid w:val="00B73499"/>
    <w:rsid w:val="00B73E1B"/>
    <w:rsid w:val="00B7401C"/>
    <w:rsid w:val="00B74156"/>
    <w:rsid w:val="00B7472D"/>
    <w:rsid w:val="00B74750"/>
    <w:rsid w:val="00B7480D"/>
    <w:rsid w:val="00B748CF"/>
    <w:rsid w:val="00B7490E"/>
    <w:rsid w:val="00B74B23"/>
    <w:rsid w:val="00B74C9B"/>
    <w:rsid w:val="00B75063"/>
    <w:rsid w:val="00B7506E"/>
    <w:rsid w:val="00B750E1"/>
    <w:rsid w:val="00B751E3"/>
    <w:rsid w:val="00B754B6"/>
    <w:rsid w:val="00B756CC"/>
    <w:rsid w:val="00B75975"/>
    <w:rsid w:val="00B75AF3"/>
    <w:rsid w:val="00B75B26"/>
    <w:rsid w:val="00B75CFB"/>
    <w:rsid w:val="00B75FA8"/>
    <w:rsid w:val="00B76042"/>
    <w:rsid w:val="00B763B7"/>
    <w:rsid w:val="00B763D9"/>
    <w:rsid w:val="00B76939"/>
    <w:rsid w:val="00B76BFF"/>
    <w:rsid w:val="00B770E3"/>
    <w:rsid w:val="00B77217"/>
    <w:rsid w:val="00B772FC"/>
    <w:rsid w:val="00B777EC"/>
    <w:rsid w:val="00B77808"/>
    <w:rsid w:val="00B77BDB"/>
    <w:rsid w:val="00B77BEA"/>
    <w:rsid w:val="00B77C38"/>
    <w:rsid w:val="00B80005"/>
    <w:rsid w:val="00B800AC"/>
    <w:rsid w:val="00B80243"/>
    <w:rsid w:val="00B804F7"/>
    <w:rsid w:val="00B810B7"/>
    <w:rsid w:val="00B8122B"/>
    <w:rsid w:val="00B813D2"/>
    <w:rsid w:val="00B814BB"/>
    <w:rsid w:val="00B817AE"/>
    <w:rsid w:val="00B8193A"/>
    <w:rsid w:val="00B81AB8"/>
    <w:rsid w:val="00B81EBB"/>
    <w:rsid w:val="00B82357"/>
    <w:rsid w:val="00B82456"/>
    <w:rsid w:val="00B8247A"/>
    <w:rsid w:val="00B82555"/>
    <w:rsid w:val="00B8258D"/>
    <w:rsid w:val="00B8267D"/>
    <w:rsid w:val="00B8276C"/>
    <w:rsid w:val="00B8281F"/>
    <w:rsid w:val="00B82829"/>
    <w:rsid w:val="00B8290E"/>
    <w:rsid w:val="00B8296A"/>
    <w:rsid w:val="00B82B67"/>
    <w:rsid w:val="00B82C1D"/>
    <w:rsid w:val="00B82DAD"/>
    <w:rsid w:val="00B82DC7"/>
    <w:rsid w:val="00B82EC6"/>
    <w:rsid w:val="00B82FF5"/>
    <w:rsid w:val="00B83009"/>
    <w:rsid w:val="00B8316C"/>
    <w:rsid w:val="00B83252"/>
    <w:rsid w:val="00B832AD"/>
    <w:rsid w:val="00B83B04"/>
    <w:rsid w:val="00B83BD5"/>
    <w:rsid w:val="00B83E01"/>
    <w:rsid w:val="00B83F4F"/>
    <w:rsid w:val="00B840A2"/>
    <w:rsid w:val="00B8425D"/>
    <w:rsid w:val="00B8428C"/>
    <w:rsid w:val="00B84378"/>
    <w:rsid w:val="00B8441E"/>
    <w:rsid w:val="00B84595"/>
    <w:rsid w:val="00B848CB"/>
    <w:rsid w:val="00B84918"/>
    <w:rsid w:val="00B84A75"/>
    <w:rsid w:val="00B84B4F"/>
    <w:rsid w:val="00B84B76"/>
    <w:rsid w:val="00B84C87"/>
    <w:rsid w:val="00B84F39"/>
    <w:rsid w:val="00B85019"/>
    <w:rsid w:val="00B85521"/>
    <w:rsid w:val="00B858F5"/>
    <w:rsid w:val="00B85968"/>
    <w:rsid w:val="00B85A7C"/>
    <w:rsid w:val="00B85F18"/>
    <w:rsid w:val="00B85FCC"/>
    <w:rsid w:val="00B861BA"/>
    <w:rsid w:val="00B86324"/>
    <w:rsid w:val="00B86428"/>
    <w:rsid w:val="00B86845"/>
    <w:rsid w:val="00B86926"/>
    <w:rsid w:val="00B86AD6"/>
    <w:rsid w:val="00B86B6D"/>
    <w:rsid w:val="00B871CC"/>
    <w:rsid w:val="00B87284"/>
    <w:rsid w:val="00B87401"/>
    <w:rsid w:val="00B874A4"/>
    <w:rsid w:val="00B87510"/>
    <w:rsid w:val="00B87714"/>
    <w:rsid w:val="00B87729"/>
    <w:rsid w:val="00B87847"/>
    <w:rsid w:val="00B87A2A"/>
    <w:rsid w:val="00B87B32"/>
    <w:rsid w:val="00B87B71"/>
    <w:rsid w:val="00B87E7C"/>
    <w:rsid w:val="00B901A1"/>
    <w:rsid w:val="00B9051D"/>
    <w:rsid w:val="00B90E8B"/>
    <w:rsid w:val="00B9106C"/>
    <w:rsid w:val="00B916A3"/>
    <w:rsid w:val="00B91B19"/>
    <w:rsid w:val="00B91BFB"/>
    <w:rsid w:val="00B91F49"/>
    <w:rsid w:val="00B91FB7"/>
    <w:rsid w:val="00B91FD2"/>
    <w:rsid w:val="00B9202F"/>
    <w:rsid w:val="00B9210E"/>
    <w:rsid w:val="00B924C6"/>
    <w:rsid w:val="00B9280F"/>
    <w:rsid w:val="00B9289D"/>
    <w:rsid w:val="00B9291C"/>
    <w:rsid w:val="00B92AD1"/>
    <w:rsid w:val="00B9314F"/>
    <w:rsid w:val="00B93257"/>
    <w:rsid w:val="00B9334E"/>
    <w:rsid w:val="00B93390"/>
    <w:rsid w:val="00B93616"/>
    <w:rsid w:val="00B9370D"/>
    <w:rsid w:val="00B93A6B"/>
    <w:rsid w:val="00B93C3D"/>
    <w:rsid w:val="00B93E00"/>
    <w:rsid w:val="00B93E2F"/>
    <w:rsid w:val="00B93F79"/>
    <w:rsid w:val="00B942C2"/>
    <w:rsid w:val="00B944B8"/>
    <w:rsid w:val="00B944F9"/>
    <w:rsid w:val="00B947D7"/>
    <w:rsid w:val="00B9497D"/>
    <w:rsid w:val="00B94A26"/>
    <w:rsid w:val="00B94BF7"/>
    <w:rsid w:val="00B94BFF"/>
    <w:rsid w:val="00B94C28"/>
    <w:rsid w:val="00B94E0F"/>
    <w:rsid w:val="00B9505A"/>
    <w:rsid w:val="00B950C5"/>
    <w:rsid w:val="00B951EF"/>
    <w:rsid w:val="00B951F8"/>
    <w:rsid w:val="00B953AE"/>
    <w:rsid w:val="00B958B1"/>
    <w:rsid w:val="00B95928"/>
    <w:rsid w:val="00B95A51"/>
    <w:rsid w:val="00B95A74"/>
    <w:rsid w:val="00B960E7"/>
    <w:rsid w:val="00B9615C"/>
    <w:rsid w:val="00B961CB"/>
    <w:rsid w:val="00B9648B"/>
    <w:rsid w:val="00B96A61"/>
    <w:rsid w:val="00B96A93"/>
    <w:rsid w:val="00B96C7F"/>
    <w:rsid w:val="00B96D3A"/>
    <w:rsid w:val="00B974FA"/>
    <w:rsid w:val="00B97A88"/>
    <w:rsid w:val="00B97D32"/>
    <w:rsid w:val="00B97E4E"/>
    <w:rsid w:val="00B97E8E"/>
    <w:rsid w:val="00B97FE6"/>
    <w:rsid w:val="00BA01B2"/>
    <w:rsid w:val="00BA06C6"/>
    <w:rsid w:val="00BA078A"/>
    <w:rsid w:val="00BA08B8"/>
    <w:rsid w:val="00BA0BE9"/>
    <w:rsid w:val="00BA0DD0"/>
    <w:rsid w:val="00BA11CD"/>
    <w:rsid w:val="00BA131C"/>
    <w:rsid w:val="00BA153E"/>
    <w:rsid w:val="00BA1611"/>
    <w:rsid w:val="00BA1687"/>
    <w:rsid w:val="00BA17A1"/>
    <w:rsid w:val="00BA1896"/>
    <w:rsid w:val="00BA1985"/>
    <w:rsid w:val="00BA19CC"/>
    <w:rsid w:val="00BA1A29"/>
    <w:rsid w:val="00BA1B2B"/>
    <w:rsid w:val="00BA1B8D"/>
    <w:rsid w:val="00BA1C4B"/>
    <w:rsid w:val="00BA1CCF"/>
    <w:rsid w:val="00BA1CDF"/>
    <w:rsid w:val="00BA22A0"/>
    <w:rsid w:val="00BA2354"/>
    <w:rsid w:val="00BA2362"/>
    <w:rsid w:val="00BA23B1"/>
    <w:rsid w:val="00BA2477"/>
    <w:rsid w:val="00BA24B5"/>
    <w:rsid w:val="00BA253C"/>
    <w:rsid w:val="00BA260F"/>
    <w:rsid w:val="00BA2658"/>
    <w:rsid w:val="00BA272A"/>
    <w:rsid w:val="00BA274D"/>
    <w:rsid w:val="00BA2961"/>
    <w:rsid w:val="00BA2B28"/>
    <w:rsid w:val="00BA2C71"/>
    <w:rsid w:val="00BA2DA4"/>
    <w:rsid w:val="00BA31F3"/>
    <w:rsid w:val="00BA3534"/>
    <w:rsid w:val="00BA399F"/>
    <w:rsid w:val="00BA39C3"/>
    <w:rsid w:val="00BA3C57"/>
    <w:rsid w:val="00BA4092"/>
    <w:rsid w:val="00BA431E"/>
    <w:rsid w:val="00BA43AC"/>
    <w:rsid w:val="00BA43FA"/>
    <w:rsid w:val="00BA454A"/>
    <w:rsid w:val="00BA45AD"/>
    <w:rsid w:val="00BA460E"/>
    <w:rsid w:val="00BA475E"/>
    <w:rsid w:val="00BA477B"/>
    <w:rsid w:val="00BA4C0D"/>
    <w:rsid w:val="00BA4D05"/>
    <w:rsid w:val="00BA4E64"/>
    <w:rsid w:val="00BA4F03"/>
    <w:rsid w:val="00BA4F9F"/>
    <w:rsid w:val="00BA5041"/>
    <w:rsid w:val="00BA508E"/>
    <w:rsid w:val="00BA5167"/>
    <w:rsid w:val="00BA51CD"/>
    <w:rsid w:val="00BA51F1"/>
    <w:rsid w:val="00BA542D"/>
    <w:rsid w:val="00BA5446"/>
    <w:rsid w:val="00BA5844"/>
    <w:rsid w:val="00BA59BF"/>
    <w:rsid w:val="00BA5A45"/>
    <w:rsid w:val="00BA5B45"/>
    <w:rsid w:val="00BA5FB1"/>
    <w:rsid w:val="00BA6368"/>
    <w:rsid w:val="00BA646D"/>
    <w:rsid w:val="00BA657A"/>
    <w:rsid w:val="00BA69EE"/>
    <w:rsid w:val="00BA6CBC"/>
    <w:rsid w:val="00BA6E62"/>
    <w:rsid w:val="00BA7058"/>
    <w:rsid w:val="00BA70C0"/>
    <w:rsid w:val="00BA71A8"/>
    <w:rsid w:val="00BA71D0"/>
    <w:rsid w:val="00BA785E"/>
    <w:rsid w:val="00BA79A3"/>
    <w:rsid w:val="00BA7AAD"/>
    <w:rsid w:val="00BA7B71"/>
    <w:rsid w:val="00BA7C39"/>
    <w:rsid w:val="00BA7E3D"/>
    <w:rsid w:val="00BA7EC8"/>
    <w:rsid w:val="00BA7F6D"/>
    <w:rsid w:val="00BB0149"/>
    <w:rsid w:val="00BB0583"/>
    <w:rsid w:val="00BB08C8"/>
    <w:rsid w:val="00BB0B23"/>
    <w:rsid w:val="00BB0D70"/>
    <w:rsid w:val="00BB0D93"/>
    <w:rsid w:val="00BB0DB8"/>
    <w:rsid w:val="00BB0E52"/>
    <w:rsid w:val="00BB10B0"/>
    <w:rsid w:val="00BB1562"/>
    <w:rsid w:val="00BB161B"/>
    <w:rsid w:val="00BB1E90"/>
    <w:rsid w:val="00BB1F01"/>
    <w:rsid w:val="00BB2526"/>
    <w:rsid w:val="00BB259D"/>
    <w:rsid w:val="00BB2773"/>
    <w:rsid w:val="00BB28C8"/>
    <w:rsid w:val="00BB2B0E"/>
    <w:rsid w:val="00BB2C0E"/>
    <w:rsid w:val="00BB2C4B"/>
    <w:rsid w:val="00BB2D36"/>
    <w:rsid w:val="00BB2D78"/>
    <w:rsid w:val="00BB2E31"/>
    <w:rsid w:val="00BB3135"/>
    <w:rsid w:val="00BB31E6"/>
    <w:rsid w:val="00BB3421"/>
    <w:rsid w:val="00BB34BF"/>
    <w:rsid w:val="00BB371E"/>
    <w:rsid w:val="00BB3A33"/>
    <w:rsid w:val="00BB3A71"/>
    <w:rsid w:val="00BB3B3D"/>
    <w:rsid w:val="00BB3E28"/>
    <w:rsid w:val="00BB4013"/>
    <w:rsid w:val="00BB41D9"/>
    <w:rsid w:val="00BB429C"/>
    <w:rsid w:val="00BB43BD"/>
    <w:rsid w:val="00BB453F"/>
    <w:rsid w:val="00BB47F6"/>
    <w:rsid w:val="00BB497C"/>
    <w:rsid w:val="00BB4A0B"/>
    <w:rsid w:val="00BB52DB"/>
    <w:rsid w:val="00BB54EF"/>
    <w:rsid w:val="00BB5BF9"/>
    <w:rsid w:val="00BB5CE2"/>
    <w:rsid w:val="00BB5CEB"/>
    <w:rsid w:val="00BB60BD"/>
    <w:rsid w:val="00BB63B8"/>
    <w:rsid w:val="00BB66BF"/>
    <w:rsid w:val="00BB6755"/>
    <w:rsid w:val="00BB6A2B"/>
    <w:rsid w:val="00BB6FA4"/>
    <w:rsid w:val="00BB7150"/>
    <w:rsid w:val="00BB719D"/>
    <w:rsid w:val="00BB7340"/>
    <w:rsid w:val="00BB7509"/>
    <w:rsid w:val="00BB7867"/>
    <w:rsid w:val="00BC0016"/>
    <w:rsid w:val="00BC014D"/>
    <w:rsid w:val="00BC028B"/>
    <w:rsid w:val="00BC0589"/>
    <w:rsid w:val="00BC05C6"/>
    <w:rsid w:val="00BC06C4"/>
    <w:rsid w:val="00BC0702"/>
    <w:rsid w:val="00BC0848"/>
    <w:rsid w:val="00BC0862"/>
    <w:rsid w:val="00BC08A2"/>
    <w:rsid w:val="00BC0924"/>
    <w:rsid w:val="00BC0AA4"/>
    <w:rsid w:val="00BC0B6A"/>
    <w:rsid w:val="00BC0D77"/>
    <w:rsid w:val="00BC0F73"/>
    <w:rsid w:val="00BC0FCD"/>
    <w:rsid w:val="00BC1028"/>
    <w:rsid w:val="00BC11C0"/>
    <w:rsid w:val="00BC1363"/>
    <w:rsid w:val="00BC149E"/>
    <w:rsid w:val="00BC14F8"/>
    <w:rsid w:val="00BC175A"/>
    <w:rsid w:val="00BC17AA"/>
    <w:rsid w:val="00BC1885"/>
    <w:rsid w:val="00BC1960"/>
    <w:rsid w:val="00BC1ABE"/>
    <w:rsid w:val="00BC1B1F"/>
    <w:rsid w:val="00BC1BD4"/>
    <w:rsid w:val="00BC1D53"/>
    <w:rsid w:val="00BC1EDE"/>
    <w:rsid w:val="00BC206C"/>
    <w:rsid w:val="00BC20C0"/>
    <w:rsid w:val="00BC227A"/>
    <w:rsid w:val="00BC2377"/>
    <w:rsid w:val="00BC27AB"/>
    <w:rsid w:val="00BC29F9"/>
    <w:rsid w:val="00BC3219"/>
    <w:rsid w:val="00BC352F"/>
    <w:rsid w:val="00BC3619"/>
    <w:rsid w:val="00BC36A4"/>
    <w:rsid w:val="00BC3A01"/>
    <w:rsid w:val="00BC3A8F"/>
    <w:rsid w:val="00BC3AB4"/>
    <w:rsid w:val="00BC3C60"/>
    <w:rsid w:val="00BC3CCD"/>
    <w:rsid w:val="00BC3E25"/>
    <w:rsid w:val="00BC3E6F"/>
    <w:rsid w:val="00BC3FDA"/>
    <w:rsid w:val="00BC3FEA"/>
    <w:rsid w:val="00BC4002"/>
    <w:rsid w:val="00BC40B6"/>
    <w:rsid w:val="00BC4424"/>
    <w:rsid w:val="00BC4454"/>
    <w:rsid w:val="00BC4580"/>
    <w:rsid w:val="00BC4625"/>
    <w:rsid w:val="00BC498E"/>
    <w:rsid w:val="00BC4A9A"/>
    <w:rsid w:val="00BC4F44"/>
    <w:rsid w:val="00BC5196"/>
    <w:rsid w:val="00BC5333"/>
    <w:rsid w:val="00BC5591"/>
    <w:rsid w:val="00BC5752"/>
    <w:rsid w:val="00BC5BB4"/>
    <w:rsid w:val="00BC5DC1"/>
    <w:rsid w:val="00BC5DE1"/>
    <w:rsid w:val="00BC5E93"/>
    <w:rsid w:val="00BC5FF1"/>
    <w:rsid w:val="00BC611D"/>
    <w:rsid w:val="00BC622D"/>
    <w:rsid w:val="00BC6262"/>
    <w:rsid w:val="00BC649B"/>
    <w:rsid w:val="00BC662D"/>
    <w:rsid w:val="00BC6854"/>
    <w:rsid w:val="00BC68CD"/>
    <w:rsid w:val="00BC6BD0"/>
    <w:rsid w:val="00BC6E96"/>
    <w:rsid w:val="00BC6F38"/>
    <w:rsid w:val="00BC718E"/>
    <w:rsid w:val="00BC73B9"/>
    <w:rsid w:val="00BC771B"/>
    <w:rsid w:val="00BC7AD5"/>
    <w:rsid w:val="00BC7B1B"/>
    <w:rsid w:val="00BC7CDB"/>
    <w:rsid w:val="00BC7E0F"/>
    <w:rsid w:val="00BD024F"/>
    <w:rsid w:val="00BD0310"/>
    <w:rsid w:val="00BD06D8"/>
    <w:rsid w:val="00BD07C9"/>
    <w:rsid w:val="00BD08D7"/>
    <w:rsid w:val="00BD08DF"/>
    <w:rsid w:val="00BD08F8"/>
    <w:rsid w:val="00BD0931"/>
    <w:rsid w:val="00BD0A98"/>
    <w:rsid w:val="00BD0DEC"/>
    <w:rsid w:val="00BD11A5"/>
    <w:rsid w:val="00BD15B5"/>
    <w:rsid w:val="00BD1701"/>
    <w:rsid w:val="00BD172C"/>
    <w:rsid w:val="00BD1820"/>
    <w:rsid w:val="00BD2266"/>
    <w:rsid w:val="00BD2380"/>
    <w:rsid w:val="00BD2393"/>
    <w:rsid w:val="00BD25F2"/>
    <w:rsid w:val="00BD2E9A"/>
    <w:rsid w:val="00BD30C9"/>
    <w:rsid w:val="00BD317D"/>
    <w:rsid w:val="00BD3342"/>
    <w:rsid w:val="00BD3996"/>
    <w:rsid w:val="00BD3A6E"/>
    <w:rsid w:val="00BD3B15"/>
    <w:rsid w:val="00BD3D66"/>
    <w:rsid w:val="00BD3F7D"/>
    <w:rsid w:val="00BD41A9"/>
    <w:rsid w:val="00BD4394"/>
    <w:rsid w:val="00BD4AA0"/>
    <w:rsid w:val="00BD4C87"/>
    <w:rsid w:val="00BD4D81"/>
    <w:rsid w:val="00BD4D86"/>
    <w:rsid w:val="00BD4DE7"/>
    <w:rsid w:val="00BD4E74"/>
    <w:rsid w:val="00BD511E"/>
    <w:rsid w:val="00BD5226"/>
    <w:rsid w:val="00BD575B"/>
    <w:rsid w:val="00BD5838"/>
    <w:rsid w:val="00BD5B98"/>
    <w:rsid w:val="00BD5CEB"/>
    <w:rsid w:val="00BD5F48"/>
    <w:rsid w:val="00BD6022"/>
    <w:rsid w:val="00BD61B3"/>
    <w:rsid w:val="00BD6268"/>
    <w:rsid w:val="00BD65B2"/>
    <w:rsid w:val="00BD6647"/>
    <w:rsid w:val="00BD6649"/>
    <w:rsid w:val="00BD6AC3"/>
    <w:rsid w:val="00BD6C34"/>
    <w:rsid w:val="00BD6EA0"/>
    <w:rsid w:val="00BD7041"/>
    <w:rsid w:val="00BD72BF"/>
    <w:rsid w:val="00BD787E"/>
    <w:rsid w:val="00BD7984"/>
    <w:rsid w:val="00BD79AD"/>
    <w:rsid w:val="00BD7E0D"/>
    <w:rsid w:val="00BD7E98"/>
    <w:rsid w:val="00BD7FFE"/>
    <w:rsid w:val="00BE00F8"/>
    <w:rsid w:val="00BE0141"/>
    <w:rsid w:val="00BE023E"/>
    <w:rsid w:val="00BE0377"/>
    <w:rsid w:val="00BE038E"/>
    <w:rsid w:val="00BE03A1"/>
    <w:rsid w:val="00BE0465"/>
    <w:rsid w:val="00BE047B"/>
    <w:rsid w:val="00BE04CE"/>
    <w:rsid w:val="00BE087F"/>
    <w:rsid w:val="00BE11AE"/>
    <w:rsid w:val="00BE11B2"/>
    <w:rsid w:val="00BE1930"/>
    <w:rsid w:val="00BE199D"/>
    <w:rsid w:val="00BE1AA7"/>
    <w:rsid w:val="00BE1AAF"/>
    <w:rsid w:val="00BE1BFB"/>
    <w:rsid w:val="00BE1CC2"/>
    <w:rsid w:val="00BE1D95"/>
    <w:rsid w:val="00BE1FE1"/>
    <w:rsid w:val="00BE20BB"/>
    <w:rsid w:val="00BE2144"/>
    <w:rsid w:val="00BE2146"/>
    <w:rsid w:val="00BE2472"/>
    <w:rsid w:val="00BE250D"/>
    <w:rsid w:val="00BE25C8"/>
    <w:rsid w:val="00BE2C99"/>
    <w:rsid w:val="00BE2F14"/>
    <w:rsid w:val="00BE2F75"/>
    <w:rsid w:val="00BE30E3"/>
    <w:rsid w:val="00BE316D"/>
    <w:rsid w:val="00BE31E1"/>
    <w:rsid w:val="00BE3453"/>
    <w:rsid w:val="00BE3888"/>
    <w:rsid w:val="00BE39F1"/>
    <w:rsid w:val="00BE3A51"/>
    <w:rsid w:val="00BE3AA3"/>
    <w:rsid w:val="00BE3B82"/>
    <w:rsid w:val="00BE3E93"/>
    <w:rsid w:val="00BE3FC1"/>
    <w:rsid w:val="00BE419C"/>
    <w:rsid w:val="00BE447A"/>
    <w:rsid w:val="00BE4852"/>
    <w:rsid w:val="00BE4B37"/>
    <w:rsid w:val="00BE4E88"/>
    <w:rsid w:val="00BE5360"/>
    <w:rsid w:val="00BE563E"/>
    <w:rsid w:val="00BE57A7"/>
    <w:rsid w:val="00BE58A6"/>
    <w:rsid w:val="00BE598A"/>
    <w:rsid w:val="00BE5F69"/>
    <w:rsid w:val="00BE60A7"/>
    <w:rsid w:val="00BE60DE"/>
    <w:rsid w:val="00BE6213"/>
    <w:rsid w:val="00BE67EC"/>
    <w:rsid w:val="00BE67F7"/>
    <w:rsid w:val="00BE6C4D"/>
    <w:rsid w:val="00BE6D82"/>
    <w:rsid w:val="00BE6E3E"/>
    <w:rsid w:val="00BE6FBD"/>
    <w:rsid w:val="00BE705A"/>
    <w:rsid w:val="00BE728A"/>
    <w:rsid w:val="00BE72FA"/>
    <w:rsid w:val="00BE74D9"/>
    <w:rsid w:val="00BE7741"/>
    <w:rsid w:val="00BE78EC"/>
    <w:rsid w:val="00BF053B"/>
    <w:rsid w:val="00BF0616"/>
    <w:rsid w:val="00BF0753"/>
    <w:rsid w:val="00BF07FC"/>
    <w:rsid w:val="00BF09DA"/>
    <w:rsid w:val="00BF0B53"/>
    <w:rsid w:val="00BF0B86"/>
    <w:rsid w:val="00BF0C6E"/>
    <w:rsid w:val="00BF0C8F"/>
    <w:rsid w:val="00BF0E8F"/>
    <w:rsid w:val="00BF1370"/>
    <w:rsid w:val="00BF13DB"/>
    <w:rsid w:val="00BF14BC"/>
    <w:rsid w:val="00BF1760"/>
    <w:rsid w:val="00BF185E"/>
    <w:rsid w:val="00BF1930"/>
    <w:rsid w:val="00BF19A3"/>
    <w:rsid w:val="00BF1A04"/>
    <w:rsid w:val="00BF1B70"/>
    <w:rsid w:val="00BF1C7E"/>
    <w:rsid w:val="00BF1E19"/>
    <w:rsid w:val="00BF1E57"/>
    <w:rsid w:val="00BF2205"/>
    <w:rsid w:val="00BF2396"/>
    <w:rsid w:val="00BF25A8"/>
    <w:rsid w:val="00BF26D7"/>
    <w:rsid w:val="00BF2768"/>
    <w:rsid w:val="00BF2B63"/>
    <w:rsid w:val="00BF2DA6"/>
    <w:rsid w:val="00BF310A"/>
    <w:rsid w:val="00BF3130"/>
    <w:rsid w:val="00BF31B7"/>
    <w:rsid w:val="00BF32FF"/>
    <w:rsid w:val="00BF33C3"/>
    <w:rsid w:val="00BF368F"/>
    <w:rsid w:val="00BF3733"/>
    <w:rsid w:val="00BF3821"/>
    <w:rsid w:val="00BF3B1A"/>
    <w:rsid w:val="00BF3F2E"/>
    <w:rsid w:val="00BF3F64"/>
    <w:rsid w:val="00BF401D"/>
    <w:rsid w:val="00BF41A6"/>
    <w:rsid w:val="00BF420C"/>
    <w:rsid w:val="00BF42D8"/>
    <w:rsid w:val="00BF4501"/>
    <w:rsid w:val="00BF4633"/>
    <w:rsid w:val="00BF4896"/>
    <w:rsid w:val="00BF4A95"/>
    <w:rsid w:val="00BF4E38"/>
    <w:rsid w:val="00BF52D4"/>
    <w:rsid w:val="00BF52F3"/>
    <w:rsid w:val="00BF54D3"/>
    <w:rsid w:val="00BF55C9"/>
    <w:rsid w:val="00BF5678"/>
    <w:rsid w:val="00BF568D"/>
    <w:rsid w:val="00BF574C"/>
    <w:rsid w:val="00BF576B"/>
    <w:rsid w:val="00BF58AD"/>
    <w:rsid w:val="00BF5F3B"/>
    <w:rsid w:val="00BF614D"/>
    <w:rsid w:val="00BF63B3"/>
    <w:rsid w:val="00BF67F5"/>
    <w:rsid w:val="00BF6838"/>
    <w:rsid w:val="00BF69D4"/>
    <w:rsid w:val="00BF6D41"/>
    <w:rsid w:val="00BF6D52"/>
    <w:rsid w:val="00BF7485"/>
    <w:rsid w:val="00BF75FC"/>
    <w:rsid w:val="00BF768A"/>
    <w:rsid w:val="00BF7716"/>
    <w:rsid w:val="00BF7818"/>
    <w:rsid w:val="00BF7AC5"/>
    <w:rsid w:val="00BF7BF7"/>
    <w:rsid w:val="00BF7EC4"/>
    <w:rsid w:val="00BF7F00"/>
    <w:rsid w:val="00BF7F58"/>
    <w:rsid w:val="00C000D0"/>
    <w:rsid w:val="00C001A7"/>
    <w:rsid w:val="00C0031C"/>
    <w:rsid w:val="00C00409"/>
    <w:rsid w:val="00C008F5"/>
    <w:rsid w:val="00C00CB7"/>
    <w:rsid w:val="00C00F19"/>
    <w:rsid w:val="00C00F46"/>
    <w:rsid w:val="00C00F79"/>
    <w:rsid w:val="00C00F90"/>
    <w:rsid w:val="00C0106A"/>
    <w:rsid w:val="00C0125F"/>
    <w:rsid w:val="00C017B6"/>
    <w:rsid w:val="00C01A32"/>
    <w:rsid w:val="00C01B40"/>
    <w:rsid w:val="00C01B88"/>
    <w:rsid w:val="00C01E69"/>
    <w:rsid w:val="00C01ECE"/>
    <w:rsid w:val="00C01EF7"/>
    <w:rsid w:val="00C02035"/>
    <w:rsid w:val="00C021DE"/>
    <w:rsid w:val="00C0222D"/>
    <w:rsid w:val="00C02325"/>
    <w:rsid w:val="00C0236A"/>
    <w:rsid w:val="00C02513"/>
    <w:rsid w:val="00C0253F"/>
    <w:rsid w:val="00C025D5"/>
    <w:rsid w:val="00C02683"/>
    <w:rsid w:val="00C02963"/>
    <w:rsid w:val="00C02B91"/>
    <w:rsid w:val="00C02F15"/>
    <w:rsid w:val="00C0316F"/>
    <w:rsid w:val="00C03219"/>
    <w:rsid w:val="00C0322D"/>
    <w:rsid w:val="00C03299"/>
    <w:rsid w:val="00C03482"/>
    <w:rsid w:val="00C03541"/>
    <w:rsid w:val="00C0358B"/>
    <w:rsid w:val="00C035F7"/>
    <w:rsid w:val="00C03828"/>
    <w:rsid w:val="00C03B4F"/>
    <w:rsid w:val="00C03CD3"/>
    <w:rsid w:val="00C03D29"/>
    <w:rsid w:val="00C03D57"/>
    <w:rsid w:val="00C03D6D"/>
    <w:rsid w:val="00C03F8B"/>
    <w:rsid w:val="00C03FD7"/>
    <w:rsid w:val="00C0401E"/>
    <w:rsid w:val="00C040C1"/>
    <w:rsid w:val="00C04150"/>
    <w:rsid w:val="00C043AC"/>
    <w:rsid w:val="00C049A9"/>
    <w:rsid w:val="00C04A59"/>
    <w:rsid w:val="00C04B83"/>
    <w:rsid w:val="00C04C38"/>
    <w:rsid w:val="00C04F0D"/>
    <w:rsid w:val="00C0508D"/>
    <w:rsid w:val="00C0519F"/>
    <w:rsid w:val="00C052F6"/>
    <w:rsid w:val="00C053C0"/>
    <w:rsid w:val="00C053D5"/>
    <w:rsid w:val="00C053E7"/>
    <w:rsid w:val="00C05400"/>
    <w:rsid w:val="00C054A5"/>
    <w:rsid w:val="00C0558B"/>
    <w:rsid w:val="00C055E3"/>
    <w:rsid w:val="00C056A3"/>
    <w:rsid w:val="00C05729"/>
    <w:rsid w:val="00C05766"/>
    <w:rsid w:val="00C0597D"/>
    <w:rsid w:val="00C05AA4"/>
    <w:rsid w:val="00C05CA9"/>
    <w:rsid w:val="00C05F43"/>
    <w:rsid w:val="00C060FE"/>
    <w:rsid w:val="00C061BF"/>
    <w:rsid w:val="00C065E0"/>
    <w:rsid w:val="00C06709"/>
    <w:rsid w:val="00C06891"/>
    <w:rsid w:val="00C06AA2"/>
    <w:rsid w:val="00C06CB8"/>
    <w:rsid w:val="00C06FB6"/>
    <w:rsid w:val="00C06FD0"/>
    <w:rsid w:val="00C0701D"/>
    <w:rsid w:val="00C07275"/>
    <w:rsid w:val="00C07276"/>
    <w:rsid w:val="00C0781A"/>
    <w:rsid w:val="00C07862"/>
    <w:rsid w:val="00C07868"/>
    <w:rsid w:val="00C07A5B"/>
    <w:rsid w:val="00C101CF"/>
    <w:rsid w:val="00C101F0"/>
    <w:rsid w:val="00C10931"/>
    <w:rsid w:val="00C10A51"/>
    <w:rsid w:val="00C10F03"/>
    <w:rsid w:val="00C113EE"/>
    <w:rsid w:val="00C1142C"/>
    <w:rsid w:val="00C1186F"/>
    <w:rsid w:val="00C118E4"/>
    <w:rsid w:val="00C11B4A"/>
    <w:rsid w:val="00C11C3F"/>
    <w:rsid w:val="00C11C6D"/>
    <w:rsid w:val="00C11CA4"/>
    <w:rsid w:val="00C11CFB"/>
    <w:rsid w:val="00C11F5E"/>
    <w:rsid w:val="00C11F7F"/>
    <w:rsid w:val="00C11F9D"/>
    <w:rsid w:val="00C1231F"/>
    <w:rsid w:val="00C125B1"/>
    <w:rsid w:val="00C12670"/>
    <w:rsid w:val="00C12801"/>
    <w:rsid w:val="00C12830"/>
    <w:rsid w:val="00C1291B"/>
    <w:rsid w:val="00C12A56"/>
    <w:rsid w:val="00C12AC6"/>
    <w:rsid w:val="00C12DF4"/>
    <w:rsid w:val="00C12ED3"/>
    <w:rsid w:val="00C13095"/>
    <w:rsid w:val="00C13135"/>
    <w:rsid w:val="00C13226"/>
    <w:rsid w:val="00C1332E"/>
    <w:rsid w:val="00C135DE"/>
    <w:rsid w:val="00C13937"/>
    <w:rsid w:val="00C13B89"/>
    <w:rsid w:val="00C13FAC"/>
    <w:rsid w:val="00C14106"/>
    <w:rsid w:val="00C14248"/>
    <w:rsid w:val="00C14495"/>
    <w:rsid w:val="00C144AA"/>
    <w:rsid w:val="00C14544"/>
    <w:rsid w:val="00C145FE"/>
    <w:rsid w:val="00C148C4"/>
    <w:rsid w:val="00C14AA0"/>
    <w:rsid w:val="00C14D24"/>
    <w:rsid w:val="00C14D26"/>
    <w:rsid w:val="00C14F4F"/>
    <w:rsid w:val="00C1528C"/>
    <w:rsid w:val="00C159A9"/>
    <w:rsid w:val="00C15A57"/>
    <w:rsid w:val="00C15AF4"/>
    <w:rsid w:val="00C15CF0"/>
    <w:rsid w:val="00C15D39"/>
    <w:rsid w:val="00C15F10"/>
    <w:rsid w:val="00C15F6C"/>
    <w:rsid w:val="00C161AE"/>
    <w:rsid w:val="00C161C6"/>
    <w:rsid w:val="00C162C1"/>
    <w:rsid w:val="00C16A64"/>
    <w:rsid w:val="00C16EF3"/>
    <w:rsid w:val="00C16F11"/>
    <w:rsid w:val="00C16F48"/>
    <w:rsid w:val="00C17004"/>
    <w:rsid w:val="00C1700A"/>
    <w:rsid w:val="00C170AB"/>
    <w:rsid w:val="00C1726D"/>
    <w:rsid w:val="00C1735C"/>
    <w:rsid w:val="00C174F8"/>
    <w:rsid w:val="00C17510"/>
    <w:rsid w:val="00C17624"/>
    <w:rsid w:val="00C176BD"/>
    <w:rsid w:val="00C17954"/>
    <w:rsid w:val="00C17B0F"/>
    <w:rsid w:val="00C17C43"/>
    <w:rsid w:val="00C17DAF"/>
    <w:rsid w:val="00C2008F"/>
    <w:rsid w:val="00C2013A"/>
    <w:rsid w:val="00C2021A"/>
    <w:rsid w:val="00C2025F"/>
    <w:rsid w:val="00C2049F"/>
    <w:rsid w:val="00C204F7"/>
    <w:rsid w:val="00C205B9"/>
    <w:rsid w:val="00C20640"/>
    <w:rsid w:val="00C2066E"/>
    <w:rsid w:val="00C206A0"/>
    <w:rsid w:val="00C20838"/>
    <w:rsid w:val="00C20C0A"/>
    <w:rsid w:val="00C20CA3"/>
    <w:rsid w:val="00C20E62"/>
    <w:rsid w:val="00C20E89"/>
    <w:rsid w:val="00C21032"/>
    <w:rsid w:val="00C21050"/>
    <w:rsid w:val="00C21158"/>
    <w:rsid w:val="00C212F9"/>
    <w:rsid w:val="00C21432"/>
    <w:rsid w:val="00C2164B"/>
    <w:rsid w:val="00C216F5"/>
    <w:rsid w:val="00C21731"/>
    <w:rsid w:val="00C2178B"/>
    <w:rsid w:val="00C217CC"/>
    <w:rsid w:val="00C21B0A"/>
    <w:rsid w:val="00C21C1D"/>
    <w:rsid w:val="00C21C3B"/>
    <w:rsid w:val="00C21C3E"/>
    <w:rsid w:val="00C21C9F"/>
    <w:rsid w:val="00C21D15"/>
    <w:rsid w:val="00C21D38"/>
    <w:rsid w:val="00C220BA"/>
    <w:rsid w:val="00C22225"/>
    <w:rsid w:val="00C225AC"/>
    <w:rsid w:val="00C2262E"/>
    <w:rsid w:val="00C22651"/>
    <w:rsid w:val="00C23405"/>
    <w:rsid w:val="00C235D6"/>
    <w:rsid w:val="00C2372E"/>
    <w:rsid w:val="00C2394D"/>
    <w:rsid w:val="00C23968"/>
    <w:rsid w:val="00C23E18"/>
    <w:rsid w:val="00C24242"/>
    <w:rsid w:val="00C24248"/>
    <w:rsid w:val="00C24BB1"/>
    <w:rsid w:val="00C24F8D"/>
    <w:rsid w:val="00C252E6"/>
    <w:rsid w:val="00C25373"/>
    <w:rsid w:val="00C2556B"/>
    <w:rsid w:val="00C255E0"/>
    <w:rsid w:val="00C2592C"/>
    <w:rsid w:val="00C25C18"/>
    <w:rsid w:val="00C26013"/>
    <w:rsid w:val="00C260D4"/>
    <w:rsid w:val="00C26295"/>
    <w:rsid w:val="00C263B0"/>
    <w:rsid w:val="00C26443"/>
    <w:rsid w:val="00C26654"/>
    <w:rsid w:val="00C2667E"/>
    <w:rsid w:val="00C2699E"/>
    <w:rsid w:val="00C26D1E"/>
    <w:rsid w:val="00C26EBE"/>
    <w:rsid w:val="00C26F5C"/>
    <w:rsid w:val="00C27086"/>
    <w:rsid w:val="00C27275"/>
    <w:rsid w:val="00C2728B"/>
    <w:rsid w:val="00C272BD"/>
    <w:rsid w:val="00C27424"/>
    <w:rsid w:val="00C2749A"/>
    <w:rsid w:val="00C27605"/>
    <w:rsid w:val="00C2772A"/>
    <w:rsid w:val="00C277AB"/>
    <w:rsid w:val="00C27999"/>
    <w:rsid w:val="00C279AA"/>
    <w:rsid w:val="00C27A32"/>
    <w:rsid w:val="00C27BE5"/>
    <w:rsid w:val="00C27D37"/>
    <w:rsid w:val="00C27D8C"/>
    <w:rsid w:val="00C27DE5"/>
    <w:rsid w:val="00C30138"/>
    <w:rsid w:val="00C303D6"/>
    <w:rsid w:val="00C3063C"/>
    <w:rsid w:val="00C306F8"/>
    <w:rsid w:val="00C30F22"/>
    <w:rsid w:val="00C30FF0"/>
    <w:rsid w:val="00C31005"/>
    <w:rsid w:val="00C31027"/>
    <w:rsid w:val="00C31602"/>
    <w:rsid w:val="00C31958"/>
    <w:rsid w:val="00C31AFE"/>
    <w:rsid w:val="00C31B18"/>
    <w:rsid w:val="00C31BFD"/>
    <w:rsid w:val="00C31CA3"/>
    <w:rsid w:val="00C31DB6"/>
    <w:rsid w:val="00C31F47"/>
    <w:rsid w:val="00C325B0"/>
    <w:rsid w:val="00C326C0"/>
    <w:rsid w:val="00C32ACE"/>
    <w:rsid w:val="00C32BCF"/>
    <w:rsid w:val="00C32FCE"/>
    <w:rsid w:val="00C33004"/>
    <w:rsid w:val="00C33149"/>
    <w:rsid w:val="00C332E6"/>
    <w:rsid w:val="00C334EE"/>
    <w:rsid w:val="00C335D9"/>
    <w:rsid w:val="00C336D8"/>
    <w:rsid w:val="00C338A4"/>
    <w:rsid w:val="00C3400A"/>
    <w:rsid w:val="00C3402B"/>
    <w:rsid w:val="00C34386"/>
    <w:rsid w:val="00C343C1"/>
    <w:rsid w:val="00C3441B"/>
    <w:rsid w:val="00C34496"/>
    <w:rsid w:val="00C348E4"/>
    <w:rsid w:val="00C34A0C"/>
    <w:rsid w:val="00C34A8D"/>
    <w:rsid w:val="00C35031"/>
    <w:rsid w:val="00C3511C"/>
    <w:rsid w:val="00C3514F"/>
    <w:rsid w:val="00C355A7"/>
    <w:rsid w:val="00C357A7"/>
    <w:rsid w:val="00C35895"/>
    <w:rsid w:val="00C35C4B"/>
    <w:rsid w:val="00C35D1A"/>
    <w:rsid w:val="00C35F7D"/>
    <w:rsid w:val="00C36028"/>
    <w:rsid w:val="00C36227"/>
    <w:rsid w:val="00C3624C"/>
    <w:rsid w:val="00C36394"/>
    <w:rsid w:val="00C363EB"/>
    <w:rsid w:val="00C36516"/>
    <w:rsid w:val="00C368AF"/>
    <w:rsid w:val="00C36DFA"/>
    <w:rsid w:val="00C371B5"/>
    <w:rsid w:val="00C37594"/>
    <w:rsid w:val="00C37646"/>
    <w:rsid w:val="00C37B4D"/>
    <w:rsid w:val="00C37C42"/>
    <w:rsid w:val="00C37F7C"/>
    <w:rsid w:val="00C40179"/>
    <w:rsid w:val="00C402EC"/>
    <w:rsid w:val="00C40338"/>
    <w:rsid w:val="00C4048B"/>
    <w:rsid w:val="00C4058B"/>
    <w:rsid w:val="00C4078A"/>
    <w:rsid w:val="00C409AD"/>
    <w:rsid w:val="00C409EF"/>
    <w:rsid w:val="00C40F80"/>
    <w:rsid w:val="00C4117C"/>
    <w:rsid w:val="00C4144D"/>
    <w:rsid w:val="00C41595"/>
    <w:rsid w:val="00C4160B"/>
    <w:rsid w:val="00C417DD"/>
    <w:rsid w:val="00C41AEE"/>
    <w:rsid w:val="00C41B95"/>
    <w:rsid w:val="00C41C0B"/>
    <w:rsid w:val="00C41CCE"/>
    <w:rsid w:val="00C41FEF"/>
    <w:rsid w:val="00C42122"/>
    <w:rsid w:val="00C4230F"/>
    <w:rsid w:val="00C42313"/>
    <w:rsid w:val="00C42664"/>
    <w:rsid w:val="00C42BEA"/>
    <w:rsid w:val="00C42CCD"/>
    <w:rsid w:val="00C42E8E"/>
    <w:rsid w:val="00C42EAE"/>
    <w:rsid w:val="00C43031"/>
    <w:rsid w:val="00C433CF"/>
    <w:rsid w:val="00C43523"/>
    <w:rsid w:val="00C43597"/>
    <w:rsid w:val="00C43712"/>
    <w:rsid w:val="00C439DF"/>
    <w:rsid w:val="00C43C1A"/>
    <w:rsid w:val="00C43CBE"/>
    <w:rsid w:val="00C4462E"/>
    <w:rsid w:val="00C447AA"/>
    <w:rsid w:val="00C44866"/>
    <w:rsid w:val="00C449E9"/>
    <w:rsid w:val="00C44C36"/>
    <w:rsid w:val="00C45347"/>
    <w:rsid w:val="00C45569"/>
    <w:rsid w:val="00C4592A"/>
    <w:rsid w:val="00C45A93"/>
    <w:rsid w:val="00C45A9E"/>
    <w:rsid w:val="00C45B1B"/>
    <w:rsid w:val="00C45F7E"/>
    <w:rsid w:val="00C46194"/>
    <w:rsid w:val="00C464B4"/>
    <w:rsid w:val="00C4650B"/>
    <w:rsid w:val="00C467A4"/>
    <w:rsid w:val="00C46813"/>
    <w:rsid w:val="00C46A30"/>
    <w:rsid w:val="00C46BE5"/>
    <w:rsid w:val="00C46C06"/>
    <w:rsid w:val="00C46C26"/>
    <w:rsid w:val="00C46C4A"/>
    <w:rsid w:val="00C46D20"/>
    <w:rsid w:val="00C47162"/>
    <w:rsid w:val="00C4723F"/>
    <w:rsid w:val="00C47245"/>
    <w:rsid w:val="00C47258"/>
    <w:rsid w:val="00C472FC"/>
    <w:rsid w:val="00C47473"/>
    <w:rsid w:val="00C47875"/>
    <w:rsid w:val="00C47A19"/>
    <w:rsid w:val="00C47B79"/>
    <w:rsid w:val="00C47C5E"/>
    <w:rsid w:val="00C503CE"/>
    <w:rsid w:val="00C504C0"/>
    <w:rsid w:val="00C50A00"/>
    <w:rsid w:val="00C50B60"/>
    <w:rsid w:val="00C50D86"/>
    <w:rsid w:val="00C50DD3"/>
    <w:rsid w:val="00C50EA4"/>
    <w:rsid w:val="00C50FC4"/>
    <w:rsid w:val="00C50FE7"/>
    <w:rsid w:val="00C510D8"/>
    <w:rsid w:val="00C513AD"/>
    <w:rsid w:val="00C517B2"/>
    <w:rsid w:val="00C5182B"/>
    <w:rsid w:val="00C518D7"/>
    <w:rsid w:val="00C518F0"/>
    <w:rsid w:val="00C51CCC"/>
    <w:rsid w:val="00C51CE1"/>
    <w:rsid w:val="00C51DD7"/>
    <w:rsid w:val="00C51DDD"/>
    <w:rsid w:val="00C51EE1"/>
    <w:rsid w:val="00C51FC1"/>
    <w:rsid w:val="00C52001"/>
    <w:rsid w:val="00C520DF"/>
    <w:rsid w:val="00C522AA"/>
    <w:rsid w:val="00C522ED"/>
    <w:rsid w:val="00C52455"/>
    <w:rsid w:val="00C5256B"/>
    <w:rsid w:val="00C525B7"/>
    <w:rsid w:val="00C525F0"/>
    <w:rsid w:val="00C52AB4"/>
    <w:rsid w:val="00C52BA4"/>
    <w:rsid w:val="00C52DEB"/>
    <w:rsid w:val="00C52EAF"/>
    <w:rsid w:val="00C53005"/>
    <w:rsid w:val="00C5321C"/>
    <w:rsid w:val="00C53264"/>
    <w:rsid w:val="00C53293"/>
    <w:rsid w:val="00C53724"/>
    <w:rsid w:val="00C538A3"/>
    <w:rsid w:val="00C53D5E"/>
    <w:rsid w:val="00C53EB2"/>
    <w:rsid w:val="00C53ED1"/>
    <w:rsid w:val="00C540EA"/>
    <w:rsid w:val="00C541E6"/>
    <w:rsid w:val="00C542DA"/>
    <w:rsid w:val="00C542E6"/>
    <w:rsid w:val="00C5443C"/>
    <w:rsid w:val="00C544D9"/>
    <w:rsid w:val="00C54754"/>
    <w:rsid w:val="00C54BB0"/>
    <w:rsid w:val="00C54F27"/>
    <w:rsid w:val="00C551A4"/>
    <w:rsid w:val="00C551E3"/>
    <w:rsid w:val="00C552E9"/>
    <w:rsid w:val="00C554C9"/>
    <w:rsid w:val="00C55526"/>
    <w:rsid w:val="00C555C1"/>
    <w:rsid w:val="00C55793"/>
    <w:rsid w:val="00C56029"/>
    <w:rsid w:val="00C562E3"/>
    <w:rsid w:val="00C5630D"/>
    <w:rsid w:val="00C5635F"/>
    <w:rsid w:val="00C563A3"/>
    <w:rsid w:val="00C5655F"/>
    <w:rsid w:val="00C5659B"/>
    <w:rsid w:val="00C5666E"/>
    <w:rsid w:val="00C569E3"/>
    <w:rsid w:val="00C56A5B"/>
    <w:rsid w:val="00C56B7E"/>
    <w:rsid w:val="00C57100"/>
    <w:rsid w:val="00C57196"/>
    <w:rsid w:val="00C571AD"/>
    <w:rsid w:val="00C572F0"/>
    <w:rsid w:val="00C5747B"/>
    <w:rsid w:val="00C575EE"/>
    <w:rsid w:val="00C578DA"/>
    <w:rsid w:val="00C579DD"/>
    <w:rsid w:val="00C579F9"/>
    <w:rsid w:val="00C57AF9"/>
    <w:rsid w:val="00C57CB7"/>
    <w:rsid w:val="00C57CBF"/>
    <w:rsid w:val="00C57E83"/>
    <w:rsid w:val="00C57E94"/>
    <w:rsid w:val="00C57FAA"/>
    <w:rsid w:val="00C60196"/>
    <w:rsid w:val="00C60384"/>
    <w:rsid w:val="00C603B5"/>
    <w:rsid w:val="00C60495"/>
    <w:rsid w:val="00C607F1"/>
    <w:rsid w:val="00C6081A"/>
    <w:rsid w:val="00C6090C"/>
    <w:rsid w:val="00C60B13"/>
    <w:rsid w:val="00C60B91"/>
    <w:rsid w:val="00C60C0F"/>
    <w:rsid w:val="00C60C5A"/>
    <w:rsid w:val="00C60DF6"/>
    <w:rsid w:val="00C60FFF"/>
    <w:rsid w:val="00C611A7"/>
    <w:rsid w:val="00C6135F"/>
    <w:rsid w:val="00C6148D"/>
    <w:rsid w:val="00C61946"/>
    <w:rsid w:val="00C61E8B"/>
    <w:rsid w:val="00C62292"/>
    <w:rsid w:val="00C62878"/>
    <w:rsid w:val="00C62902"/>
    <w:rsid w:val="00C6291A"/>
    <w:rsid w:val="00C629C0"/>
    <w:rsid w:val="00C63098"/>
    <w:rsid w:val="00C63223"/>
    <w:rsid w:val="00C6364D"/>
    <w:rsid w:val="00C63797"/>
    <w:rsid w:val="00C638A9"/>
    <w:rsid w:val="00C63BCE"/>
    <w:rsid w:val="00C63C74"/>
    <w:rsid w:val="00C63F26"/>
    <w:rsid w:val="00C63F92"/>
    <w:rsid w:val="00C641C0"/>
    <w:rsid w:val="00C642EC"/>
    <w:rsid w:val="00C64354"/>
    <w:rsid w:val="00C64646"/>
    <w:rsid w:val="00C64673"/>
    <w:rsid w:val="00C64AB9"/>
    <w:rsid w:val="00C64F0B"/>
    <w:rsid w:val="00C6517F"/>
    <w:rsid w:val="00C65338"/>
    <w:rsid w:val="00C65411"/>
    <w:rsid w:val="00C654EC"/>
    <w:rsid w:val="00C65558"/>
    <w:rsid w:val="00C656CC"/>
    <w:rsid w:val="00C6570C"/>
    <w:rsid w:val="00C659EA"/>
    <w:rsid w:val="00C65A12"/>
    <w:rsid w:val="00C65AB0"/>
    <w:rsid w:val="00C65D4B"/>
    <w:rsid w:val="00C65DD5"/>
    <w:rsid w:val="00C65E57"/>
    <w:rsid w:val="00C660F4"/>
    <w:rsid w:val="00C663E3"/>
    <w:rsid w:val="00C66ADA"/>
    <w:rsid w:val="00C66C22"/>
    <w:rsid w:val="00C66E01"/>
    <w:rsid w:val="00C6715C"/>
    <w:rsid w:val="00C671D3"/>
    <w:rsid w:val="00C6751A"/>
    <w:rsid w:val="00C677D2"/>
    <w:rsid w:val="00C678BB"/>
    <w:rsid w:val="00C67C4B"/>
    <w:rsid w:val="00C702D3"/>
    <w:rsid w:val="00C70358"/>
    <w:rsid w:val="00C704CB"/>
    <w:rsid w:val="00C7054D"/>
    <w:rsid w:val="00C70625"/>
    <w:rsid w:val="00C7083D"/>
    <w:rsid w:val="00C70953"/>
    <w:rsid w:val="00C70957"/>
    <w:rsid w:val="00C709D1"/>
    <w:rsid w:val="00C709DF"/>
    <w:rsid w:val="00C70AC9"/>
    <w:rsid w:val="00C70B05"/>
    <w:rsid w:val="00C70C08"/>
    <w:rsid w:val="00C70C26"/>
    <w:rsid w:val="00C70CE7"/>
    <w:rsid w:val="00C71049"/>
    <w:rsid w:val="00C71396"/>
    <w:rsid w:val="00C713E9"/>
    <w:rsid w:val="00C71B64"/>
    <w:rsid w:val="00C71C0D"/>
    <w:rsid w:val="00C71F71"/>
    <w:rsid w:val="00C7221D"/>
    <w:rsid w:val="00C7290E"/>
    <w:rsid w:val="00C72AB7"/>
    <w:rsid w:val="00C72F7B"/>
    <w:rsid w:val="00C731FC"/>
    <w:rsid w:val="00C7346E"/>
    <w:rsid w:val="00C736BE"/>
    <w:rsid w:val="00C7379C"/>
    <w:rsid w:val="00C738F1"/>
    <w:rsid w:val="00C7397F"/>
    <w:rsid w:val="00C739FB"/>
    <w:rsid w:val="00C73A56"/>
    <w:rsid w:val="00C73AB0"/>
    <w:rsid w:val="00C73C42"/>
    <w:rsid w:val="00C73DA4"/>
    <w:rsid w:val="00C73DB8"/>
    <w:rsid w:val="00C7400D"/>
    <w:rsid w:val="00C742A5"/>
    <w:rsid w:val="00C742E2"/>
    <w:rsid w:val="00C7447B"/>
    <w:rsid w:val="00C74998"/>
    <w:rsid w:val="00C74B36"/>
    <w:rsid w:val="00C74C22"/>
    <w:rsid w:val="00C75086"/>
    <w:rsid w:val="00C755ED"/>
    <w:rsid w:val="00C75751"/>
    <w:rsid w:val="00C75766"/>
    <w:rsid w:val="00C75B5D"/>
    <w:rsid w:val="00C761B8"/>
    <w:rsid w:val="00C765E0"/>
    <w:rsid w:val="00C76B71"/>
    <w:rsid w:val="00C76D11"/>
    <w:rsid w:val="00C76D86"/>
    <w:rsid w:val="00C76E2A"/>
    <w:rsid w:val="00C76EBA"/>
    <w:rsid w:val="00C76F2C"/>
    <w:rsid w:val="00C77085"/>
    <w:rsid w:val="00C77205"/>
    <w:rsid w:val="00C7726A"/>
    <w:rsid w:val="00C772C0"/>
    <w:rsid w:val="00C773AE"/>
    <w:rsid w:val="00C7761D"/>
    <w:rsid w:val="00C77721"/>
    <w:rsid w:val="00C7775D"/>
    <w:rsid w:val="00C77860"/>
    <w:rsid w:val="00C77B36"/>
    <w:rsid w:val="00C77D00"/>
    <w:rsid w:val="00C77D35"/>
    <w:rsid w:val="00C77E9B"/>
    <w:rsid w:val="00C77EB8"/>
    <w:rsid w:val="00C77F48"/>
    <w:rsid w:val="00C77F5D"/>
    <w:rsid w:val="00C80294"/>
    <w:rsid w:val="00C803FB"/>
    <w:rsid w:val="00C8041A"/>
    <w:rsid w:val="00C80858"/>
    <w:rsid w:val="00C80C4F"/>
    <w:rsid w:val="00C80CE2"/>
    <w:rsid w:val="00C80CF4"/>
    <w:rsid w:val="00C80F39"/>
    <w:rsid w:val="00C80F95"/>
    <w:rsid w:val="00C80FB2"/>
    <w:rsid w:val="00C8100C"/>
    <w:rsid w:val="00C81114"/>
    <w:rsid w:val="00C811BF"/>
    <w:rsid w:val="00C812C2"/>
    <w:rsid w:val="00C81308"/>
    <w:rsid w:val="00C81534"/>
    <w:rsid w:val="00C81576"/>
    <w:rsid w:val="00C81648"/>
    <w:rsid w:val="00C8165B"/>
    <w:rsid w:val="00C81678"/>
    <w:rsid w:val="00C818D2"/>
    <w:rsid w:val="00C81B0C"/>
    <w:rsid w:val="00C81C19"/>
    <w:rsid w:val="00C81F0F"/>
    <w:rsid w:val="00C81FC3"/>
    <w:rsid w:val="00C8208A"/>
    <w:rsid w:val="00C8222C"/>
    <w:rsid w:val="00C82509"/>
    <w:rsid w:val="00C82856"/>
    <w:rsid w:val="00C82DFC"/>
    <w:rsid w:val="00C82E5B"/>
    <w:rsid w:val="00C830FD"/>
    <w:rsid w:val="00C831A1"/>
    <w:rsid w:val="00C832A0"/>
    <w:rsid w:val="00C8334F"/>
    <w:rsid w:val="00C835FD"/>
    <w:rsid w:val="00C83696"/>
    <w:rsid w:val="00C836C5"/>
    <w:rsid w:val="00C8383C"/>
    <w:rsid w:val="00C8397B"/>
    <w:rsid w:val="00C83BB9"/>
    <w:rsid w:val="00C83E81"/>
    <w:rsid w:val="00C84443"/>
    <w:rsid w:val="00C844D1"/>
    <w:rsid w:val="00C8471A"/>
    <w:rsid w:val="00C847DA"/>
    <w:rsid w:val="00C84971"/>
    <w:rsid w:val="00C8498E"/>
    <w:rsid w:val="00C84DFA"/>
    <w:rsid w:val="00C84FC6"/>
    <w:rsid w:val="00C8512A"/>
    <w:rsid w:val="00C851B4"/>
    <w:rsid w:val="00C8550B"/>
    <w:rsid w:val="00C85946"/>
    <w:rsid w:val="00C85AE4"/>
    <w:rsid w:val="00C85F0F"/>
    <w:rsid w:val="00C8615B"/>
    <w:rsid w:val="00C86166"/>
    <w:rsid w:val="00C86417"/>
    <w:rsid w:val="00C86761"/>
    <w:rsid w:val="00C86780"/>
    <w:rsid w:val="00C86792"/>
    <w:rsid w:val="00C867B1"/>
    <w:rsid w:val="00C867B8"/>
    <w:rsid w:val="00C86B09"/>
    <w:rsid w:val="00C86B1F"/>
    <w:rsid w:val="00C86B83"/>
    <w:rsid w:val="00C86C20"/>
    <w:rsid w:val="00C86C7F"/>
    <w:rsid w:val="00C86D38"/>
    <w:rsid w:val="00C86DB6"/>
    <w:rsid w:val="00C86EBD"/>
    <w:rsid w:val="00C871C6"/>
    <w:rsid w:val="00C872EA"/>
    <w:rsid w:val="00C8769E"/>
    <w:rsid w:val="00C876C0"/>
    <w:rsid w:val="00C87BE2"/>
    <w:rsid w:val="00C87D2C"/>
    <w:rsid w:val="00C87DDE"/>
    <w:rsid w:val="00C90184"/>
    <w:rsid w:val="00C90279"/>
    <w:rsid w:val="00C9052D"/>
    <w:rsid w:val="00C9070F"/>
    <w:rsid w:val="00C90755"/>
    <w:rsid w:val="00C907FD"/>
    <w:rsid w:val="00C90A12"/>
    <w:rsid w:val="00C90A77"/>
    <w:rsid w:val="00C90D34"/>
    <w:rsid w:val="00C90EA6"/>
    <w:rsid w:val="00C91083"/>
    <w:rsid w:val="00C910F3"/>
    <w:rsid w:val="00C9139D"/>
    <w:rsid w:val="00C91500"/>
    <w:rsid w:val="00C91518"/>
    <w:rsid w:val="00C91AE7"/>
    <w:rsid w:val="00C92045"/>
    <w:rsid w:val="00C920BE"/>
    <w:rsid w:val="00C92150"/>
    <w:rsid w:val="00C9220C"/>
    <w:rsid w:val="00C924E3"/>
    <w:rsid w:val="00C929C3"/>
    <w:rsid w:val="00C92ABC"/>
    <w:rsid w:val="00C92B56"/>
    <w:rsid w:val="00C92B88"/>
    <w:rsid w:val="00C92C80"/>
    <w:rsid w:val="00C92EBA"/>
    <w:rsid w:val="00C92F52"/>
    <w:rsid w:val="00C931AF"/>
    <w:rsid w:val="00C9324E"/>
    <w:rsid w:val="00C93633"/>
    <w:rsid w:val="00C93738"/>
    <w:rsid w:val="00C93869"/>
    <w:rsid w:val="00C9390B"/>
    <w:rsid w:val="00C939D8"/>
    <w:rsid w:val="00C939F0"/>
    <w:rsid w:val="00C93ADF"/>
    <w:rsid w:val="00C93BEC"/>
    <w:rsid w:val="00C93C62"/>
    <w:rsid w:val="00C93DAD"/>
    <w:rsid w:val="00C93DB7"/>
    <w:rsid w:val="00C9402D"/>
    <w:rsid w:val="00C94086"/>
    <w:rsid w:val="00C94227"/>
    <w:rsid w:val="00C9459C"/>
    <w:rsid w:val="00C9462A"/>
    <w:rsid w:val="00C9466A"/>
    <w:rsid w:val="00C94676"/>
    <w:rsid w:val="00C94B68"/>
    <w:rsid w:val="00C94BFB"/>
    <w:rsid w:val="00C94C6F"/>
    <w:rsid w:val="00C94EC9"/>
    <w:rsid w:val="00C950F3"/>
    <w:rsid w:val="00C951F2"/>
    <w:rsid w:val="00C95220"/>
    <w:rsid w:val="00C9525A"/>
    <w:rsid w:val="00C9554F"/>
    <w:rsid w:val="00C95579"/>
    <w:rsid w:val="00C9564A"/>
    <w:rsid w:val="00C9583A"/>
    <w:rsid w:val="00C95910"/>
    <w:rsid w:val="00C95A52"/>
    <w:rsid w:val="00C95F8F"/>
    <w:rsid w:val="00C9600F"/>
    <w:rsid w:val="00C96070"/>
    <w:rsid w:val="00C96159"/>
    <w:rsid w:val="00C966AA"/>
    <w:rsid w:val="00C96820"/>
    <w:rsid w:val="00C969A4"/>
    <w:rsid w:val="00C96A99"/>
    <w:rsid w:val="00C96CEC"/>
    <w:rsid w:val="00C96D0F"/>
    <w:rsid w:val="00C96EA8"/>
    <w:rsid w:val="00C97104"/>
    <w:rsid w:val="00C97190"/>
    <w:rsid w:val="00C9744C"/>
    <w:rsid w:val="00C975BC"/>
    <w:rsid w:val="00C97AE1"/>
    <w:rsid w:val="00C97BFF"/>
    <w:rsid w:val="00CA0394"/>
    <w:rsid w:val="00CA08DD"/>
    <w:rsid w:val="00CA0964"/>
    <w:rsid w:val="00CA0973"/>
    <w:rsid w:val="00CA0DCD"/>
    <w:rsid w:val="00CA0F6D"/>
    <w:rsid w:val="00CA0FB7"/>
    <w:rsid w:val="00CA0FFC"/>
    <w:rsid w:val="00CA11DF"/>
    <w:rsid w:val="00CA125D"/>
    <w:rsid w:val="00CA16C1"/>
    <w:rsid w:val="00CA19E2"/>
    <w:rsid w:val="00CA1DA5"/>
    <w:rsid w:val="00CA1F3C"/>
    <w:rsid w:val="00CA23A5"/>
    <w:rsid w:val="00CA245C"/>
    <w:rsid w:val="00CA28C9"/>
    <w:rsid w:val="00CA29A7"/>
    <w:rsid w:val="00CA29B5"/>
    <w:rsid w:val="00CA29B8"/>
    <w:rsid w:val="00CA2A57"/>
    <w:rsid w:val="00CA2B98"/>
    <w:rsid w:val="00CA2C0F"/>
    <w:rsid w:val="00CA2DF4"/>
    <w:rsid w:val="00CA301F"/>
    <w:rsid w:val="00CA312E"/>
    <w:rsid w:val="00CA32FB"/>
    <w:rsid w:val="00CA3319"/>
    <w:rsid w:val="00CA37CF"/>
    <w:rsid w:val="00CA3B21"/>
    <w:rsid w:val="00CA3BDF"/>
    <w:rsid w:val="00CA3C11"/>
    <w:rsid w:val="00CA4101"/>
    <w:rsid w:val="00CA41D1"/>
    <w:rsid w:val="00CA4546"/>
    <w:rsid w:val="00CA46C0"/>
    <w:rsid w:val="00CA4882"/>
    <w:rsid w:val="00CA48A1"/>
    <w:rsid w:val="00CA48A2"/>
    <w:rsid w:val="00CA4C56"/>
    <w:rsid w:val="00CA4D3E"/>
    <w:rsid w:val="00CA4E2B"/>
    <w:rsid w:val="00CA4EBC"/>
    <w:rsid w:val="00CA4EE1"/>
    <w:rsid w:val="00CA4F92"/>
    <w:rsid w:val="00CA4FFE"/>
    <w:rsid w:val="00CA5233"/>
    <w:rsid w:val="00CA52FF"/>
    <w:rsid w:val="00CA5338"/>
    <w:rsid w:val="00CA53DF"/>
    <w:rsid w:val="00CA581F"/>
    <w:rsid w:val="00CA587B"/>
    <w:rsid w:val="00CA5B42"/>
    <w:rsid w:val="00CA5EA1"/>
    <w:rsid w:val="00CA61AA"/>
    <w:rsid w:val="00CA624C"/>
    <w:rsid w:val="00CA62E9"/>
    <w:rsid w:val="00CA64B7"/>
    <w:rsid w:val="00CA64EF"/>
    <w:rsid w:val="00CA6612"/>
    <w:rsid w:val="00CA6652"/>
    <w:rsid w:val="00CA66BC"/>
    <w:rsid w:val="00CA67FB"/>
    <w:rsid w:val="00CA6816"/>
    <w:rsid w:val="00CA69DC"/>
    <w:rsid w:val="00CA6A90"/>
    <w:rsid w:val="00CA6AD8"/>
    <w:rsid w:val="00CA6B8D"/>
    <w:rsid w:val="00CA6BA3"/>
    <w:rsid w:val="00CA6C76"/>
    <w:rsid w:val="00CA6D31"/>
    <w:rsid w:val="00CA6E4B"/>
    <w:rsid w:val="00CA715D"/>
    <w:rsid w:val="00CA7282"/>
    <w:rsid w:val="00CA73C7"/>
    <w:rsid w:val="00CA7922"/>
    <w:rsid w:val="00CA7938"/>
    <w:rsid w:val="00CA79AF"/>
    <w:rsid w:val="00CA7B16"/>
    <w:rsid w:val="00CA7CF0"/>
    <w:rsid w:val="00CA7D50"/>
    <w:rsid w:val="00CB0011"/>
    <w:rsid w:val="00CB0186"/>
    <w:rsid w:val="00CB0223"/>
    <w:rsid w:val="00CB065C"/>
    <w:rsid w:val="00CB0701"/>
    <w:rsid w:val="00CB09C2"/>
    <w:rsid w:val="00CB0D01"/>
    <w:rsid w:val="00CB11E1"/>
    <w:rsid w:val="00CB1266"/>
    <w:rsid w:val="00CB1634"/>
    <w:rsid w:val="00CB165B"/>
    <w:rsid w:val="00CB16F2"/>
    <w:rsid w:val="00CB1887"/>
    <w:rsid w:val="00CB1B45"/>
    <w:rsid w:val="00CB1C33"/>
    <w:rsid w:val="00CB1F1A"/>
    <w:rsid w:val="00CB240E"/>
    <w:rsid w:val="00CB2616"/>
    <w:rsid w:val="00CB267D"/>
    <w:rsid w:val="00CB2764"/>
    <w:rsid w:val="00CB2857"/>
    <w:rsid w:val="00CB2B9D"/>
    <w:rsid w:val="00CB2DF5"/>
    <w:rsid w:val="00CB2E1A"/>
    <w:rsid w:val="00CB2F68"/>
    <w:rsid w:val="00CB309F"/>
    <w:rsid w:val="00CB30D7"/>
    <w:rsid w:val="00CB3383"/>
    <w:rsid w:val="00CB3467"/>
    <w:rsid w:val="00CB3ABF"/>
    <w:rsid w:val="00CB3B98"/>
    <w:rsid w:val="00CB3E82"/>
    <w:rsid w:val="00CB3FC4"/>
    <w:rsid w:val="00CB4011"/>
    <w:rsid w:val="00CB40C4"/>
    <w:rsid w:val="00CB4469"/>
    <w:rsid w:val="00CB44C8"/>
    <w:rsid w:val="00CB464C"/>
    <w:rsid w:val="00CB47E0"/>
    <w:rsid w:val="00CB4895"/>
    <w:rsid w:val="00CB4B20"/>
    <w:rsid w:val="00CB4D80"/>
    <w:rsid w:val="00CB4E1B"/>
    <w:rsid w:val="00CB4F46"/>
    <w:rsid w:val="00CB53AF"/>
    <w:rsid w:val="00CB5588"/>
    <w:rsid w:val="00CB5773"/>
    <w:rsid w:val="00CB59E0"/>
    <w:rsid w:val="00CB5A59"/>
    <w:rsid w:val="00CB5C4B"/>
    <w:rsid w:val="00CB5C8A"/>
    <w:rsid w:val="00CB5D2B"/>
    <w:rsid w:val="00CB5E93"/>
    <w:rsid w:val="00CB5F77"/>
    <w:rsid w:val="00CB6159"/>
    <w:rsid w:val="00CB633D"/>
    <w:rsid w:val="00CB63E5"/>
    <w:rsid w:val="00CB65F4"/>
    <w:rsid w:val="00CB6646"/>
    <w:rsid w:val="00CB69E4"/>
    <w:rsid w:val="00CB6B3D"/>
    <w:rsid w:val="00CB6BEC"/>
    <w:rsid w:val="00CB6CF9"/>
    <w:rsid w:val="00CB6D7F"/>
    <w:rsid w:val="00CB6EAF"/>
    <w:rsid w:val="00CB6F74"/>
    <w:rsid w:val="00CB70DF"/>
    <w:rsid w:val="00CB71A1"/>
    <w:rsid w:val="00CB72A8"/>
    <w:rsid w:val="00CB737B"/>
    <w:rsid w:val="00CB748F"/>
    <w:rsid w:val="00CB75F2"/>
    <w:rsid w:val="00CC0102"/>
    <w:rsid w:val="00CC0170"/>
    <w:rsid w:val="00CC01A2"/>
    <w:rsid w:val="00CC0349"/>
    <w:rsid w:val="00CC04BF"/>
    <w:rsid w:val="00CC05EF"/>
    <w:rsid w:val="00CC0681"/>
    <w:rsid w:val="00CC06EF"/>
    <w:rsid w:val="00CC0814"/>
    <w:rsid w:val="00CC091E"/>
    <w:rsid w:val="00CC0CAF"/>
    <w:rsid w:val="00CC13CB"/>
    <w:rsid w:val="00CC1438"/>
    <w:rsid w:val="00CC1572"/>
    <w:rsid w:val="00CC157E"/>
    <w:rsid w:val="00CC15B5"/>
    <w:rsid w:val="00CC16A5"/>
    <w:rsid w:val="00CC1780"/>
    <w:rsid w:val="00CC198A"/>
    <w:rsid w:val="00CC1BD7"/>
    <w:rsid w:val="00CC1CFF"/>
    <w:rsid w:val="00CC1DAF"/>
    <w:rsid w:val="00CC2195"/>
    <w:rsid w:val="00CC21B4"/>
    <w:rsid w:val="00CC21D2"/>
    <w:rsid w:val="00CC22E8"/>
    <w:rsid w:val="00CC2A26"/>
    <w:rsid w:val="00CC2A6E"/>
    <w:rsid w:val="00CC2B85"/>
    <w:rsid w:val="00CC2B8E"/>
    <w:rsid w:val="00CC2BFE"/>
    <w:rsid w:val="00CC3E7E"/>
    <w:rsid w:val="00CC3F06"/>
    <w:rsid w:val="00CC40BB"/>
    <w:rsid w:val="00CC40F6"/>
    <w:rsid w:val="00CC4154"/>
    <w:rsid w:val="00CC4203"/>
    <w:rsid w:val="00CC4295"/>
    <w:rsid w:val="00CC439F"/>
    <w:rsid w:val="00CC43A1"/>
    <w:rsid w:val="00CC4448"/>
    <w:rsid w:val="00CC44D4"/>
    <w:rsid w:val="00CC4653"/>
    <w:rsid w:val="00CC467D"/>
    <w:rsid w:val="00CC4718"/>
    <w:rsid w:val="00CC47F9"/>
    <w:rsid w:val="00CC4970"/>
    <w:rsid w:val="00CC49BA"/>
    <w:rsid w:val="00CC49D5"/>
    <w:rsid w:val="00CC4A45"/>
    <w:rsid w:val="00CC50AE"/>
    <w:rsid w:val="00CC5141"/>
    <w:rsid w:val="00CC51A3"/>
    <w:rsid w:val="00CC5562"/>
    <w:rsid w:val="00CC55BD"/>
    <w:rsid w:val="00CC57E4"/>
    <w:rsid w:val="00CC60B2"/>
    <w:rsid w:val="00CC658B"/>
    <w:rsid w:val="00CC679D"/>
    <w:rsid w:val="00CC683B"/>
    <w:rsid w:val="00CC6B77"/>
    <w:rsid w:val="00CC6EC4"/>
    <w:rsid w:val="00CC729B"/>
    <w:rsid w:val="00CC73B9"/>
    <w:rsid w:val="00CC76E9"/>
    <w:rsid w:val="00CC76F7"/>
    <w:rsid w:val="00CC7792"/>
    <w:rsid w:val="00CC7813"/>
    <w:rsid w:val="00CC7883"/>
    <w:rsid w:val="00CC7C51"/>
    <w:rsid w:val="00CC7D8B"/>
    <w:rsid w:val="00CC7E3E"/>
    <w:rsid w:val="00CC7F6F"/>
    <w:rsid w:val="00CC7F95"/>
    <w:rsid w:val="00CC7FD8"/>
    <w:rsid w:val="00CD048B"/>
    <w:rsid w:val="00CD0945"/>
    <w:rsid w:val="00CD0D6B"/>
    <w:rsid w:val="00CD1227"/>
    <w:rsid w:val="00CD12D2"/>
    <w:rsid w:val="00CD173F"/>
    <w:rsid w:val="00CD196B"/>
    <w:rsid w:val="00CD1DAA"/>
    <w:rsid w:val="00CD2076"/>
    <w:rsid w:val="00CD2176"/>
    <w:rsid w:val="00CD2196"/>
    <w:rsid w:val="00CD21ED"/>
    <w:rsid w:val="00CD2245"/>
    <w:rsid w:val="00CD22DE"/>
    <w:rsid w:val="00CD25B8"/>
    <w:rsid w:val="00CD265A"/>
    <w:rsid w:val="00CD29E1"/>
    <w:rsid w:val="00CD30ED"/>
    <w:rsid w:val="00CD31F9"/>
    <w:rsid w:val="00CD3947"/>
    <w:rsid w:val="00CD3BA4"/>
    <w:rsid w:val="00CD3D9C"/>
    <w:rsid w:val="00CD3DBA"/>
    <w:rsid w:val="00CD417D"/>
    <w:rsid w:val="00CD4726"/>
    <w:rsid w:val="00CD4840"/>
    <w:rsid w:val="00CD49E1"/>
    <w:rsid w:val="00CD4AD6"/>
    <w:rsid w:val="00CD4B77"/>
    <w:rsid w:val="00CD4D9F"/>
    <w:rsid w:val="00CD4E9B"/>
    <w:rsid w:val="00CD52EB"/>
    <w:rsid w:val="00CD544C"/>
    <w:rsid w:val="00CD5542"/>
    <w:rsid w:val="00CD5668"/>
    <w:rsid w:val="00CD5703"/>
    <w:rsid w:val="00CD5A54"/>
    <w:rsid w:val="00CD5AA5"/>
    <w:rsid w:val="00CD5AD1"/>
    <w:rsid w:val="00CD5C55"/>
    <w:rsid w:val="00CD6824"/>
    <w:rsid w:val="00CD6888"/>
    <w:rsid w:val="00CD6AB0"/>
    <w:rsid w:val="00CD6D4E"/>
    <w:rsid w:val="00CD6D65"/>
    <w:rsid w:val="00CD6EB2"/>
    <w:rsid w:val="00CD6ECA"/>
    <w:rsid w:val="00CD721D"/>
    <w:rsid w:val="00CD75A1"/>
    <w:rsid w:val="00CD75C7"/>
    <w:rsid w:val="00CD76D0"/>
    <w:rsid w:val="00CD780C"/>
    <w:rsid w:val="00CD782B"/>
    <w:rsid w:val="00CD7849"/>
    <w:rsid w:val="00CD786F"/>
    <w:rsid w:val="00CD78A2"/>
    <w:rsid w:val="00CD791F"/>
    <w:rsid w:val="00CD7A16"/>
    <w:rsid w:val="00CD7CB6"/>
    <w:rsid w:val="00CD7CE3"/>
    <w:rsid w:val="00CD7E07"/>
    <w:rsid w:val="00CE0223"/>
    <w:rsid w:val="00CE036C"/>
    <w:rsid w:val="00CE05F7"/>
    <w:rsid w:val="00CE082D"/>
    <w:rsid w:val="00CE088E"/>
    <w:rsid w:val="00CE08CD"/>
    <w:rsid w:val="00CE08E7"/>
    <w:rsid w:val="00CE09DE"/>
    <w:rsid w:val="00CE0B44"/>
    <w:rsid w:val="00CE0DDE"/>
    <w:rsid w:val="00CE0DE2"/>
    <w:rsid w:val="00CE104A"/>
    <w:rsid w:val="00CE1255"/>
    <w:rsid w:val="00CE1294"/>
    <w:rsid w:val="00CE1572"/>
    <w:rsid w:val="00CE15CC"/>
    <w:rsid w:val="00CE15D9"/>
    <w:rsid w:val="00CE160A"/>
    <w:rsid w:val="00CE18F5"/>
    <w:rsid w:val="00CE1A14"/>
    <w:rsid w:val="00CE1AD0"/>
    <w:rsid w:val="00CE1CE5"/>
    <w:rsid w:val="00CE1D81"/>
    <w:rsid w:val="00CE1F50"/>
    <w:rsid w:val="00CE20B6"/>
    <w:rsid w:val="00CE20DC"/>
    <w:rsid w:val="00CE2716"/>
    <w:rsid w:val="00CE288E"/>
    <w:rsid w:val="00CE2929"/>
    <w:rsid w:val="00CE2AB7"/>
    <w:rsid w:val="00CE2B4D"/>
    <w:rsid w:val="00CE2C69"/>
    <w:rsid w:val="00CE2D16"/>
    <w:rsid w:val="00CE2D68"/>
    <w:rsid w:val="00CE2D9D"/>
    <w:rsid w:val="00CE2F68"/>
    <w:rsid w:val="00CE3046"/>
    <w:rsid w:val="00CE318B"/>
    <w:rsid w:val="00CE3257"/>
    <w:rsid w:val="00CE3315"/>
    <w:rsid w:val="00CE33A5"/>
    <w:rsid w:val="00CE41E6"/>
    <w:rsid w:val="00CE4303"/>
    <w:rsid w:val="00CE4425"/>
    <w:rsid w:val="00CE4542"/>
    <w:rsid w:val="00CE46DA"/>
    <w:rsid w:val="00CE495F"/>
    <w:rsid w:val="00CE4AC7"/>
    <w:rsid w:val="00CE4B37"/>
    <w:rsid w:val="00CE4D25"/>
    <w:rsid w:val="00CE4ED8"/>
    <w:rsid w:val="00CE4EF5"/>
    <w:rsid w:val="00CE547A"/>
    <w:rsid w:val="00CE54CF"/>
    <w:rsid w:val="00CE54EB"/>
    <w:rsid w:val="00CE5618"/>
    <w:rsid w:val="00CE58F4"/>
    <w:rsid w:val="00CE59CB"/>
    <w:rsid w:val="00CE5AA6"/>
    <w:rsid w:val="00CE5AFE"/>
    <w:rsid w:val="00CE5B32"/>
    <w:rsid w:val="00CE5DA3"/>
    <w:rsid w:val="00CE5E58"/>
    <w:rsid w:val="00CE5F4D"/>
    <w:rsid w:val="00CE5FB8"/>
    <w:rsid w:val="00CE61E4"/>
    <w:rsid w:val="00CE6915"/>
    <w:rsid w:val="00CE6A8C"/>
    <w:rsid w:val="00CE6F68"/>
    <w:rsid w:val="00CE7153"/>
    <w:rsid w:val="00CE71AE"/>
    <w:rsid w:val="00CE7361"/>
    <w:rsid w:val="00CE736C"/>
    <w:rsid w:val="00CE746D"/>
    <w:rsid w:val="00CE74D2"/>
    <w:rsid w:val="00CE7724"/>
    <w:rsid w:val="00CE7829"/>
    <w:rsid w:val="00CE78E9"/>
    <w:rsid w:val="00CE793B"/>
    <w:rsid w:val="00CE7A49"/>
    <w:rsid w:val="00CE7ACE"/>
    <w:rsid w:val="00CE7C60"/>
    <w:rsid w:val="00CF0181"/>
    <w:rsid w:val="00CF0225"/>
    <w:rsid w:val="00CF04AC"/>
    <w:rsid w:val="00CF0632"/>
    <w:rsid w:val="00CF0666"/>
    <w:rsid w:val="00CF0831"/>
    <w:rsid w:val="00CF09B4"/>
    <w:rsid w:val="00CF0B9F"/>
    <w:rsid w:val="00CF0C6C"/>
    <w:rsid w:val="00CF0E68"/>
    <w:rsid w:val="00CF0ECE"/>
    <w:rsid w:val="00CF0FB2"/>
    <w:rsid w:val="00CF101A"/>
    <w:rsid w:val="00CF1481"/>
    <w:rsid w:val="00CF14B2"/>
    <w:rsid w:val="00CF1661"/>
    <w:rsid w:val="00CF1BC0"/>
    <w:rsid w:val="00CF1F35"/>
    <w:rsid w:val="00CF2205"/>
    <w:rsid w:val="00CF2769"/>
    <w:rsid w:val="00CF27B8"/>
    <w:rsid w:val="00CF27FA"/>
    <w:rsid w:val="00CF2873"/>
    <w:rsid w:val="00CF2919"/>
    <w:rsid w:val="00CF2A85"/>
    <w:rsid w:val="00CF2D4A"/>
    <w:rsid w:val="00CF2F9A"/>
    <w:rsid w:val="00CF30E0"/>
    <w:rsid w:val="00CF345A"/>
    <w:rsid w:val="00CF384F"/>
    <w:rsid w:val="00CF3AE3"/>
    <w:rsid w:val="00CF3C4A"/>
    <w:rsid w:val="00CF3E12"/>
    <w:rsid w:val="00CF4489"/>
    <w:rsid w:val="00CF44E0"/>
    <w:rsid w:val="00CF44E8"/>
    <w:rsid w:val="00CF4698"/>
    <w:rsid w:val="00CF474E"/>
    <w:rsid w:val="00CF4908"/>
    <w:rsid w:val="00CF490D"/>
    <w:rsid w:val="00CF4A20"/>
    <w:rsid w:val="00CF4EE9"/>
    <w:rsid w:val="00CF4F49"/>
    <w:rsid w:val="00CF5696"/>
    <w:rsid w:val="00CF5716"/>
    <w:rsid w:val="00CF5740"/>
    <w:rsid w:val="00CF594E"/>
    <w:rsid w:val="00CF5CB3"/>
    <w:rsid w:val="00CF5CFA"/>
    <w:rsid w:val="00CF5D9D"/>
    <w:rsid w:val="00CF5E11"/>
    <w:rsid w:val="00CF5E34"/>
    <w:rsid w:val="00CF5E6B"/>
    <w:rsid w:val="00CF5F63"/>
    <w:rsid w:val="00CF5FB3"/>
    <w:rsid w:val="00CF606F"/>
    <w:rsid w:val="00CF607B"/>
    <w:rsid w:val="00CF61C1"/>
    <w:rsid w:val="00CF63C5"/>
    <w:rsid w:val="00CF63D8"/>
    <w:rsid w:val="00CF64F5"/>
    <w:rsid w:val="00CF69C2"/>
    <w:rsid w:val="00CF6BC6"/>
    <w:rsid w:val="00CF6FC7"/>
    <w:rsid w:val="00CF7120"/>
    <w:rsid w:val="00CF71C2"/>
    <w:rsid w:val="00CF7275"/>
    <w:rsid w:val="00CF72F4"/>
    <w:rsid w:val="00CF76BF"/>
    <w:rsid w:val="00CF7736"/>
    <w:rsid w:val="00CF7B18"/>
    <w:rsid w:val="00CF7B76"/>
    <w:rsid w:val="00CF7C24"/>
    <w:rsid w:val="00CF7CB4"/>
    <w:rsid w:val="00D000F5"/>
    <w:rsid w:val="00D001F9"/>
    <w:rsid w:val="00D002B2"/>
    <w:rsid w:val="00D00350"/>
    <w:rsid w:val="00D003C5"/>
    <w:rsid w:val="00D0055B"/>
    <w:rsid w:val="00D009AB"/>
    <w:rsid w:val="00D009FD"/>
    <w:rsid w:val="00D00A1B"/>
    <w:rsid w:val="00D00DDA"/>
    <w:rsid w:val="00D00FA3"/>
    <w:rsid w:val="00D016F0"/>
    <w:rsid w:val="00D019D7"/>
    <w:rsid w:val="00D01BE6"/>
    <w:rsid w:val="00D01D1E"/>
    <w:rsid w:val="00D01D87"/>
    <w:rsid w:val="00D01E9D"/>
    <w:rsid w:val="00D01EE9"/>
    <w:rsid w:val="00D02360"/>
    <w:rsid w:val="00D02524"/>
    <w:rsid w:val="00D0283F"/>
    <w:rsid w:val="00D02909"/>
    <w:rsid w:val="00D02A7F"/>
    <w:rsid w:val="00D02D1E"/>
    <w:rsid w:val="00D02FD0"/>
    <w:rsid w:val="00D032D5"/>
    <w:rsid w:val="00D03342"/>
    <w:rsid w:val="00D03699"/>
    <w:rsid w:val="00D03816"/>
    <w:rsid w:val="00D03C04"/>
    <w:rsid w:val="00D03D45"/>
    <w:rsid w:val="00D03F32"/>
    <w:rsid w:val="00D03F99"/>
    <w:rsid w:val="00D03FCF"/>
    <w:rsid w:val="00D04055"/>
    <w:rsid w:val="00D04146"/>
    <w:rsid w:val="00D04250"/>
    <w:rsid w:val="00D042B3"/>
    <w:rsid w:val="00D0430B"/>
    <w:rsid w:val="00D045E2"/>
    <w:rsid w:val="00D04757"/>
    <w:rsid w:val="00D048AB"/>
    <w:rsid w:val="00D0491E"/>
    <w:rsid w:val="00D049E6"/>
    <w:rsid w:val="00D04B47"/>
    <w:rsid w:val="00D04B4D"/>
    <w:rsid w:val="00D04D6E"/>
    <w:rsid w:val="00D04E76"/>
    <w:rsid w:val="00D04FB3"/>
    <w:rsid w:val="00D052CA"/>
    <w:rsid w:val="00D056EE"/>
    <w:rsid w:val="00D05981"/>
    <w:rsid w:val="00D05987"/>
    <w:rsid w:val="00D05DBD"/>
    <w:rsid w:val="00D05E30"/>
    <w:rsid w:val="00D05F4D"/>
    <w:rsid w:val="00D05F86"/>
    <w:rsid w:val="00D05FE4"/>
    <w:rsid w:val="00D060F9"/>
    <w:rsid w:val="00D06166"/>
    <w:rsid w:val="00D06450"/>
    <w:rsid w:val="00D064C9"/>
    <w:rsid w:val="00D066B6"/>
    <w:rsid w:val="00D0672D"/>
    <w:rsid w:val="00D0678D"/>
    <w:rsid w:val="00D06793"/>
    <w:rsid w:val="00D06897"/>
    <w:rsid w:val="00D068A5"/>
    <w:rsid w:val="00D068CD"/>
    <w:rsid w:val="00D069DC"/>
    <w:rsid w:val="00D06F42"/>
    <w:rsid w:val="00D0747B"/>
    <w:rsid w:val="00D075B4"/>
    <w:rsid w:val="00D07707"/>
    <w:rsid w:val="00D07822"/>
    <w:rsid w:val="00D078BB"/>
    <w:rsid w:val="00D0793A"/>
    <w:rsid w:val="00D079E1"/>
    <w:rsid w:val="00D07B28"/>
    <w:rsid w:val="00D07B6F"/>
    <w:rsid w:val="00D07BAE"/>
    <w:rsid w:val="00D07D86"/>
    <w:rsid w:val="00D07F24"/>
    <w:rsid w:val="00D100DD"/>
    <w:rsid w:val="00D1049A"/>
    <w:rsid w:val="00D10577"/>
    <w:rsid w:val="00D106BC"/>
    <w:rsid w:val="00D107B3"/>
    <w:rsid w:val="00D109DE"/>
    <w:rsid w:val="00D10D2E"/>
    <w:rsid w:val="00D10DA9"/>
    <w:rsid w:val="00D10E58"/>
    <w:rsid w:val="00D114D9"/>
    <w:rsid w:val="00D115F2"/>
    <w:rsid w:val="00D115FB"/>
    <w:rsid w:val="00D11766"/>
    <w:rsid w:val="00D11BD5"/>
    <w:rsid w:val="00D11FE4"/>
    <w:rsid w:val="00D120F9"/>
    <w:rsid w:val="00D12109"/>
    <w:rsid w:val="00D121D1"/>
    <w:rsid w:val="00D12495"/>
    <w:rsid w:val="00D12549"/>
    <w:rsid w:val="00D12693"/>
    <w:rsid w:val="00D126EF"/>
    <w:rsid w:val="00D127B6"/>
    <w:rsid w:val="00D12EF4"/>
    <w:rsid w:val="00D12F83"/>
    <w:rsid w:val="00D133CD"/>
    <w:rsid w:val="00D1346B"/>
    <w:rsid w:val="00D13554"/>
    <w:rsid w:val="00D1387D"/>
    <w:rsid w:val="00D13993"/>
    <w:rsid w:val="00D13AA6"/>
    <w:rsid w:val="00D13B76"/>
    <w:rsid w:val="00D13B8B"/>
    <w:rsid w:val="00D13BB9"/>
    <w:rsid w:val="00D13D79"/>
    <w:rsid w:val="00D13E2E"/>
    <w:rsid w:val="00D13E53"/>
    <w:rsid w:val="00D13E74"/>
    <w:rsid w:val="00D14262"/>
    <w:rsid w:val="00D142C1"/>
    <w:rsid w:val="00D14539"/>
    <w:rsid w:val="00D14652"/>
    <w:rsid w:val="00D149BA"/>
    <w:rsid w:val="00D14AA3"/>
    <w:rsid w:val="00D14AA4"/>
    <w:rsid w:val="00D14B43"/>
    <w:rsid w:val="00D14BAA"/>
    <w:rsid w:val="00D14F7C"/>
    <w:rsid w:val="00D151EF"/>
    <w:rsid w:val="00D15216"/>
    <w:rsid w:val="00D1539D"/>
    <w:rsid w:val="00D1564E"/>
    <w:rsid w:val="00D15BD1"/>
    <w:rsid w:val="00D15D0A"/>
    <w:rsid w:val="00D1642B"/>
    <w:rsid w:val="00D16441"/>
    <w:rsid w:val="00D16475"/>
    <w:rsid w:val="00D1650B"/>
    <w:rsid w:val="00D16599"/>
    <w:rsid w:val="00D16634"/>
    <w:rsid w:val="00D166DB"/>
    <w:rsid w:val="00D167AC"/>
    <w:rsid w:val="00D168A2"/>
    <w:rsid w:val="00D168D2"/>
    <w:rsid w:val="00D16AD7"/>
    <w:rsid w:val="00D16B47"/>
    <w:rsid w:val="00D16BCE"/>
    <w:rsid w:val="00D16DC1"/>
    <w:rsid w:val="00D16E3F"/>
    <w:rsid w:val="00D16FAD"/>
    <w:rsid w:val="00D16FD3"/>
    <w:rsid w:val="00D16FEF"/>
    <w:rsid w:val="00D171A0"/>
    <w:rsid w:val="00D17289"/>
    <w:rsid w:val="00D17473"/>
    <w:rsid w:val="00D17553"/>
    <w:rsid w:val="00D1770F"/>
    <w:rsid w:val="00D1789D"/>
    <w:rsid w:val="00D178F2"/>
    <w:rsid w:val="00D17973"/>
    <w:rsid w:val="00D17AD7"/>
    <w:rsid w:val="00D17B78"/>
    <w:rsid w:val="00D17D1E"/>
    <w:rsid w:val="00D17D78"/>
    <w:rsid w:val="00D17D95"/>
    <w:rsid w:val="00D17FE9"/>
    <w:rsid w:val="00D2010C"/>
    <w:rsid w:val="00D20175"/>
    <w:rsid w:val="00D2035A"/>
    <w:rsid w:val="00D2049B"/>
    <w:rsid w:val="00D20530"/>
    <w:rsid w:val="00D205B2"/>
    <w:rsid w:val="00D205CB"/>
    <w:rsid w:val="00D20710"/>
    <w:rsid w:val="00D20944"/>
    <w:rsid w:val="00D20AFC"/>
    <w:rsid w:val="00D20C6B"/>
    <w:rsid w:val="00D21041"/>
    <w:rsid w:val="00D213CD"/>
    <w:rsid w:val="00D216FC"/>
    <w:rsid w:val="00D21783"/>
    <w:rsid w:val="00D21855"/>
    <w:rsid w:val="00D21C0C"/>
    <w:rsid w:val="00D21C95"/>
    <w:rsid w:val="00D21FA0"/>
    <w:rsid w:val="00D21FE1"/>
    <w:rsid w:val="00D225CE"/>
    <w:rsid w:val="00D22873"/>
    <w:rsid w:val="00D2297B"/>
    <w:rsid w:val="00D22B68"/>
    <w:rsid w:val="00D22C06"/>
    <w:rsid w:val="00D22C43"/>
    <w:rsid w:val="00D231F0"/>
    <w:rsid w:val="00D233D4"/>
    <w:rsid w:val="00D23533"/>
    <w:rsid w:val="00D235EE"/>
    <w:rsid w:val="00D238DE"/>
    <w:rsid w:val="00D23969"/>
    <w:rsid w:val="00D23A12"/>
    <w:rsid w:val="00D23D37"/>
    <w:rsid w:val="00D242BB"/>
    <w:rsid w:val="00D242FC"/>
    <w:rsid w:val="00D24335"/>
    <w:rsid w:val="00D2436A"/>
    <w:rsid w:val="00D2450A"/>
    <w:rsid w:val="00D24648"/>
    <w:rsid w:val="00D246B3"/>
    <w:rsid w:val="00D24888"/>
    <w:rsid w:val="00D2493E"/>
    <w:rsid w:val="00D249E8"/>
    <w:rsid w:val="00D24B9A"/>
    <w:rsid w:val="00D24EDB"/>
    <w:rsid w:val="00D25447"/>
    <w:rsid w:val="00D25763"/>
    <w:rsid w:val="00D2586D"/>
    <w:rsid w:val="00D258B0"/>
    <w:rsid w:val="00D25AB2"/>
    <w:rsid w:val="00D25BBB"/>
    <w:rsid w:val="00D25D36"/>
    <w:rsid w:val="00D2602F"/>
    <w:rsid w:val="00D261C4"/>
    <w:rsid w:val="00D261FE"/>
    <w:rsid w:val="00D26397"/>
    <w:rsid w:val="00D268D6"/>
    <w:rsid w:val="00D26956"/>
    <w:rsid w:val="00D26F2B"/>
    <w:rsid w:val="00D27221"/>
    <w:rsid w:val="00D272E7"/>
    <w:rsid w:val="00D27563"/>
    <w:rsid w:val="00D27594"/>
    <w:rsid w:val="00D276FC"/>
    <w:rsid w:val="00D278D8"/>
    <w:rsid w:val="00D279AB"/>
    <w:rsid w:val="00D27C2A"/>
    <w:rsid w:val="00D30078"/>
    <w:rsid w:val="00D301E4"/>
    <w:rsid w:val="00D3042B"/>
    <w:rsid w:val="00D3060C"/>
    <w:rsid w:val="00D306EA"/>
    <w:rsid w:val="00D30700"/>
    <w:rsid w:val="00D3079A"/>
    <w:rsid w:val="00D30807"/>
    <w:rsid w:val="00D30886"/>
    <w:rsid w:val="00D308BE"/>
    <w:rsid w:val="00D30BF2"/>
    <w:rsid w:val="00D30C1B"/>
    <w:rsid w:val="00D30ED8"/>
    <w:rsid w:val="00D31016"/>
    <w:rsid w:val="00D3101C"/>
    <w:rsid w:val="00D3116B"/>
    <w:rsid w:val="00D3132D"/>
    <w:rsid w:val="00D31351"/>
    <w:rsid w:val="00D31610"/>
    <w:rsid w:val="00D317EA"/>
    <w:rsid w:val="00D31951"/>
    <w:rsid w:val="00D31968"/>
    <w:rsid w:val="00D31C70"/>
    <w:rsid w:val="00D31D20"/>
    <w:rsid w:val="00D32053"/>
    <w:rsid w:val="00D32133"/>
    <w:rsid w:val="00D32189"/>
    <w:rsid w:val="00D321E3"/>
    <w:rsid w:val="00D32528"/>
    <w:rsid w:val="00D32553"/>
    <w:rsid w:val="00D3261B"/>
    <w:rsid w:val="00D3299B"/>
    <w:rsid w:val="00D32B30"/>
    <w:rsid w:val="00D32B7B"/>
    <w:rsid w:val="00D32E9D"/>
    <w:rsid w:val="00D32EF0"/>
    <w:rsid w:val="00D3321E"/>
    <w:rsid w:val="00D33234"/>
    <w:rsid w:val="00D33608"/>
    <w:rsid w:val="00D3360C"/>
    <w:rsid w:val="00D33671"/>
    <w:rsid w:val="00D337A9"/>
    <w:rsid w:val="00D339DE"/>
    <w:rsid w:val="00D33A15"/>
    <w:rsid w:val="00D33D25"/>
    <w:rsid w:val="00D33FE7"/>
    <w:rsid w:val="00D3412A"/>
    <w:rsid w:val="00D34222"/>
    <w:rsid w:val="00D343AB"/>
    <w:rsid w:val="00D3441E"/>
    <w:rsid w:val="00D344E6"/>
    <w:rsid w:val="00D3452F"/>
    <w:rsid w:val="00D34793"/>
    <w:rsid w:val="00D34985"/>
    <w:rsid w:val="00D34AC5"/>
    <w:rsid w:val="00D34AE3"/>
    <w:rsid w:val="00D34BB6"/>
    <w:rsid w:val="00D34E00"/>
    <w:rsid w:val="00D34E89"/>
    <w:rsid w:val="00D34F2A"/>
    <w:rsid w:val="00D34F35"/>
    <w:rsid w:val="00D35070"/>
    <w:rsid w:val="00D35142"/>
    <w:rsid w:val="00D351BE"/>
    <w:rsid w:val="00D351D0"/>
    <w:rsid w:val="00D35218"/>
    <w:rsid w:val="00D3548C"/>
    <w:rsid w:val="00D35832"/>
    <w:rsid w:val="00D3595A"/>
    <w:rsid w:val="00D35ACD"/>
    <w:rsid w:val="00D35B6E"/>
    <w:rsid w:val="00D35C18"/>
    <w:rsid w:val="00D35DB1"/>
    <w:rsid w:val="00D35DBF"/>
    <w:rsid w:val="00D35F87"/>
    <w:rsid w:val="00D36151"/>
    <w:rsid w:val="00D361D7"/>
    <w:rsid w:val="00D36413"/>
    <w:rsid w:val="00D364B9"/>
    <w:rsid w:val="00D36589"/>
    <w:rsid w:val="00D36772"/>
    <w:rsid w:val="00D36778"/>
    <w:rsid w:val="00D36826"/>
    <w:rsid w:val="00D368E2"/>
    <w:rsid w:val="00D36BA0"/>
    <w:rsid w:val="00D36DC3"/>
    <w:rsid w:val="00D36DFC"/>
    <w:rsid w:val="00D36F64"/>
    <w:rsid w:val="00D37166"/>
    <w:rsid w:val="00D37399"/>
    <w:rsid w:val="00D373B3"/>
    <w:rsid w:val="00D374A1"/>
    <w:rsid w:val="00D37A4B"/>
    <w:rsid w:val="00D37C10"/>
    <w:rsid w:val="00D37D4B"/>
    <w:rsid w:val="00D37D6B"/>
    <w:rsid w:val="00D37DE7"/>
    <w:rsid w:val="00D37E97"/>
    <w:rsid w:val="00D40088"/>
    <w:rsid w:val="00D4015A"/>
    <w:rsid w:val="00D402B5"/>
    <w:rsid w:val="00D40368"/>
    <w:rsid w:val="00D4048A"/>
    <w:rsid w:val="00D4058F"/>
    <w:rsid w:val="00D40716"/>
    <w:rsid w:val="00D4093A"/>
    <w:rsid w:val="00D40A81"/>
    <w:rsid w:val="00D40AD0"/>
    <w:rsid w:val="00D40C4E"/>
    <w:rsid w:val="00D4127E"/>
    <w:rsid w:val="00D4129B"/>
    <w:rsid w:val="00D412B8"/>
    <w:rsid w:val="00D41559"/>
    <w:rsid w:val="00D41599"/>
    <w:rsid w:val="00D417F5"/>
    <w:rsid w:val="00D418FE"/>
    <w:rsid w:val="00D41C0C"/>
    <w:rsid w:val="00D41CEC"/>
    <w:rsid w:val="00D41D20"/>
    <w:rsid w:val="00D41FC6"/>
    <w:rsid w:val="00D42037"/>
    <w:rsid w:val="00D42350"/>
    <w:rsid w:val="00D4240A"/>
    <w:rsid w:val="00D42844"/>
    <w:rsid w:val="00D42980"/>
    <w:rsid w:val="00D429A8"/>
    <w:rsid w:val="00D42A77"/>
    <w:rsid w:val="00D42BD4"/>
    <w:rsid w:val="00D42C9E"/>
    <w:rsid w:val="00D42D66"/>
    <w:rsid w:val="00D42FD7"/>
    <w:rsid w:val="00D4300C"/>
    <w:rsid w:val="00D43375"/>
    <w:rsid w:val="00D434CA"/>
    <w:rsid w:val="00D43698"/>
    <w:rsid w:val="00D43AE7"/>
    <w:rsid w:val="00D43CD8"/>
    <w:rsid w:val="00D43CDB"/>
    <w:rsid w:val="00D43E20"/>
    <w:rsid w:val="00D4406A"/>
    <w:rsid w:val="00D441B4"/>
    <w:rsid w:val="00D442DC"/>
    <w:rsid w:val="00D44445"/>
    <w:rsid w:val="00D4491F"/>
    <w:rsid w:val="00D44AF9"/>
    <w:rsid w:val="00D44B8E"/>
    <w:rsid w:val="00D44DC2"/>
    <w:rsid w:val="00D44EA7"/>
    <w:rsid w:val="00D44FFA"/>
    <w:rsid w:val="00D4512D"/>
    <w:rsid w:val="00D45229"/>
    <w:rsid w:val="00D45407"/>
    <w:rsid w:val="00D455D9"/>
    <w:rsid w:val="00D45733"/>
    <w:rsid w:val="00D45737"/>
    <w:rsid w:val="00D458E4"/>
    <w:rsid w:val="00D45DC0"/>
    <w:rsid w:val="00D45FC3"/>
    <w:rsid w:val="00D462EA"/>
    <w:rsid w:val="00D463F8"/>
    <w:rsid w:val="00D467BA"/>
    <w:rsid w:val="00D46A7B"/>
    <w:rsid w:val="00D46C3C"/>
    <w:rsid w:val="00D46DE5"/>
    <w:rsid w:val="00D46F82"/>
    <w:rsid w:val="00D4713F"/>
    <w:rsid w:val="00D476AB"/>
    <w:rsid w:val="00D47A05"/>
    <w:rsid w:val="00D47B65"/>
    <w:rsid w:val="00D47CE8"/>
    <w:rsid w:val="00D47DAB"/>
    <w:rsid w:val="00D47F57"/>
    <w:rsid w:val="00D5003F"/>
    <w:rsid w:val="00D50162"/>
    <w:rsid w:val="00D5017B"/>
    <w:rsid w:val="00D50187"/>
    <w:rsid w:val="00D50200"/>
    <w:rsid w:val="00D50227"/>
    <w:rsid w:val="00D5044D"/>
    <w:rsid w:val="00D50457"/>
    <w:rsid w:val="00D504FA"/>
    <w:rsid w:val="00D506B1"/>
    <w:rsid w:val="00D50930"/>
    <w:rsid w:val="00D50A1A"/>
    <w:rsid w:val="00D50A1F"/>
    <w:rsid w:val="00D50C98"/>
    <w:rsid w:val="00D50CB0"/>
    <w:rsid w:val="00D50D58"/>
    <w:rsid w:val="00D50EA0"/>
    <w:rsid w:val="00D50EA6"/>
    <w:rsid w:val="00D50F23"/>
    <w:rsid w:val="00D510AE"/>
    <w:rsid w:val="00D512B6"/>
    <w:rsid w:val="00D5145A"/>
    <w:rsid w:val="00D516F6"/>
    <w:rsid w:val="00D51916"/>
    <w:rsid w:val="00D519A2"/>
    <w:rsid w:val="00D51B18"/>
    <w:rsid w:val="00D51D46"/>
    <w:rsid w:val="00D521DA"/>
    <w:rsid w:val="00D526BC"/>
    <w:rsid w:val="00D527C8"/>
    <w:rsid w:val="00D529D9"/>
    <w:rsid w:val="00D52A69"/>
    <w:rsid w:val="00D52AC9"/>
    <w:rsid w:val="00D52C6E"/>
    <w:rsid w:val="00D52CC4"/>
    <w:rsid w:val="00D52E55"/>
    <w:rsid w:val="00D52EA4"/>
    <w:rsid w:val="00D52F60"/>
    <w:rsid w:val="00D53074"/>
    <w:rsid w:val="00D535C3"/>
    <w:rsid w:val="00D53637"/>
    <w:rsid w:val="00D539A5"/>
    <w:rsid w:val="00D539F5"/>
    <w:rsid w:val="00D53D08"/>
    <w:rsid w:val="00D53D76"/>
    <w:rsid w:val="00D53DFA"/>
    <w:rsid w:val="00D5406D"/>
    <w:rsid w:val="00D54409"/>
    <w:rsid w:val="00D544A9"/>
    <w:rsid w:val="00D544C0"/>
    <w:rsid w:val="00D546EB"/>
    <w:rsid w:val="00D548A4"/>
    <w:rsid w:val="00D5503B"/>
    <w:rsid w:val="00D5506F"/>
    <w:rsid w:val="00D550F6"/>
    <w:rsid w:val="00D5512E"/>
    <w:rsid w:val="00D553A0"/>
    <w:rsid w:val="00D55606"/>
    <w:rsid w:val="00D55721"/>
    <w:rsid w:val="00D55810"/>
    <w:rsid w:val="00D55B05"/>
    <w:rsid w:val="00D55BE7"/>
    <w:rsid w:val="00D55D2C"/>
    <w:rsid w:val="00D55EDB"/>
    <w:rsid w:val="00D55F56"/>
    <w:rsid w:val="00D5608C"/>
    <w:rsid w:val="00D5628B"/>
    <w:rsid w:val="00D562EC"/>
    <w:rsid w:val="00D5630B"/>
    <w:rsid w:val="00D56778"/>
    <w:rsid w:val="00D56CCB"/>
    <w:rsid w:val="00D56F1A"/>
    <w:rsid w:val="00D56F6A"/>
    <w:rsid w:val="00D56F7C"/>
    <w:rsid w:val="00D570EB"/>
    <w:rsid w:val="00D57291"/>
    <w:rsid w:val="00D57389"/>
    <w:rsid w:val="00D57406"/>
    <w:rsid w:val="00D57466"/>
    <w:rsid w:val="00D5747D"/>
    <w:rsid w:val="00D5778F"/>
    <w:rsid w:val="00D577B7"/>
    <w:rsid w:val="00D57BDB"/>
    <w:rsid w:val="00D57C05"/>
    <w:rsid w:val="00D57CE9"/>
    <w:rsid w:val="00D57E95"/>
    <w:rsid w:val="00D57F49"/>
    <w:rsid w:val="00D60319"/>
    <w:rsid w:val="00D60340"/>
    <w:rsid w:val="00D604F6"/>
    <w:rsid w:val="00D608E0"/>
    <w:rsid w:val="00D60A9C"/>
    <w:rsid w:val="00D60DC2"/>
    <w:rsid w:val="00D60FE1"/>
    <w:rsid w:val="00D612A5"/>
    <w:rsid w:val="00D61415"/>
    <w:rsid w:val="00D61A4F"/>
    <w:rsid w:val="00D61B99"/>
    <w:rsid w:val="00D61CB5"/>
    <w:rsid w:val="00D61EBD"/>
    <w:rsid w:val="00D61F50"/>
    <w:rsid w:val="00D6200A"/>
    <w:rsid w:val="00D62485"/>
    <w:rsid w:val="00D62764"/>
    <w:rsid w:val="00D6279E"/>
    <w:rsid w:val="00D627E9"/>
    <w:rsid w:val="00D6286B"/>
    <w:rsid w:val="00D629B7"/>
    <w:rsid w:val="00D62A4E"/>
    <w:rsid w:val="00D62D14"/>
    <w:rsid w:val="00D63707"/>
    <w:rsid w:val="00D6380E"/>
    <w:rsid w:val="00D638C3"/>
    <w:rsid w:val="00D6396E"/>
    <w:rsid w:val="00D6397C"/>
    <w:rsid w:val="00D63A50"/>
    <w:rsid w:val="00D63E86"/>
    <w:rsid w:val="00D63FDB"/>
    <w:rsid w:val="00D63FFB"/>
    <w:rsid w:val="00D64149"/>
    <w:rsid w:val="00D64A54"/>
    <w:rsid w:val="00D64D41"/>
    <w:rsid w:val="00D64DD4"/>
    <w:rsid w:val="00D64E34"/>
    <w:rsid w:val="00D651B4"/>
    <w:rsid w:val="00D6559C"/>
    <w:rsid w:val="00D65A72"/>
    <w:rsid w:val="00D65AA1"/>
    <w:rsid w:val="00D65B96"/>
    <w:rsid w:val="00D65ED6"/>
    <w:rsid w:val="00D66504"/>
    <w:rsid w:val="00D665C7"/>
    <w:rsid w:val="00D6669A"/>
    <w:rsid w:val="00D666A1"/>
    <w:rsid w:val="00D6674D"/>
    <w:rsid w:val="00D66973"/>
    <w:rsid w:val="00D66A61"/>
    <w:rsid w:val="00D66AE4"/>
    <w:rsid w:val="00D66D71"/>
    <w:rsid w:val="00D66D99"/>
    <w:rsid w:val="00D67122"/>
    <w:rsid w:val="00D67402"/>
    <w:rsid w:val="00D67FFA"/>
    <w:rsid w:val="00D701CA"/>
    <w:rsid w:val="00D7022F"/>
    <w:rsid w:val="00D704FA"/>
    <w:rsid w:val="00D70778"/>
    <w:rsid w:val="00D70971"/>
    <w:rsid w:val="00D70CD1"/>
    <w:rsid w:val="00D70CF8"/>
    <w:rsid w:val="00D70D27"/>
    <w:rsid w:val="00D711A5"/>
    <w:rsid w:val="00D71684"/>
    <w:rsid w:val="00D71723"/>
    <w:rsid w:val="00D7175F"/>
    <w:rsid w:val="00D7180B"/>
    <w:rsid w:val="00D719E4"/>
    <w:rsid w:val="00D71ABA"/>
    <w:rsid w:val="00D71B03"/>
    <w:rsid w:val="00D71ED7"/>
    <w:rsid w:val="00D71F52"/>
    <w:rsid w:val="00D721E8"/>
    <w:rsid w:val="00D722D5"/>
    <w:rsid w:val="00D724ED"/>
    <w:rsid w:val="00D725F1"/>
    <w:rsid w:val="00D727A5"/>
    <w:rsid w:val="00D72861"/>
    <w:rsid w:val="00D72ADD"/>
    <w:rsid w:val="00D72C05"/>
    <w:rsid w:val="00D72C2B"/>
    <w:rsid w:val="00D72C8F"/>
    <w:rsid w:val="00D72E38"/>
    <w:rsid w:val="00D72EA6"/>
    <w:rsid w:val="00D7304F"/>
    <w:rsid w:val="00D730A3"/>
    <w:rsid w:val="00D73507"/>
    <w:rsid w:val="00D73621"/>
    <w:rsid w:val="00D7370E"/>
    <w:rsid w:val="00D73854"/>
    <w:rsid w:val="00D7399A"/>
    <w:rsid w:val="00D739DE"/>
    <w:rsid w:val="00D73B68"/>
    <w:rsid w:val="00D73BDA"/>
    <w:rsid w:val="00D73F5E"/>
    <w:rsid w:val="00D743B5"/>
    <w:rsid w:val="00D74524"/>
    <w:rsid w:val="00D747FD"/>
    <w:rsid w:val="00D7492F"/>
    <w:rsid w:val="00D74DDD"/>
    <w:rsid w:val="00D74FAD"/>
    <w:rsid w:val="00D752A8"/>
    <w:rsid w:val="00D753C9"/>
    <w:rsid w:val="00D75786"/>
    <w:rsid w:val="00D75822"/>
    <w:rsid w:val="00D75C51"/>
    <w:rsid w:val="00D75CAC"/>
    <w:rsid w:val="00D7671A"/>
    <w:rsid w:val="00D767F0"/>
    <w:rsid w:val="00D76816"/>
    <w:rsid w:val="00D76885"/>
    <w:rsid w:val="00D768A9"/>
    <w:rsid w:val="00D769AF"/>
    <w:rsid w:val="00D769DC"/>
    <w:rsid w:val="00D76A6E"/>
    <w:rsid w:val="00D76B63"/>
    <w:rsid w:val="00D76E78"/>
    <w:rsid w:val="00D76E81"/>
    <w:rsid w:val="00D771F5"/>
    <w:rsid w:val="00D773D2"/>
    <w:rsid w:val="00D773E5"/>
    <w:rsid w:val="00D774CE"/>
    <w:rsid w:val="00D7765B"/>
    <w:rsid w:val="00D77B5E"/>
    <w:rsid w:val="00D77E01"/>
    <w:rsid w:val="00D77E49"/>
    <w:rsid w:val="00D77EAC"/>
    <w:rsid w:val="00D77EF6"/>
    <w:rsid w:val="00D801CE"/>
    <w:rsid w:val="00D803EC"/>
    <w:rsid w:val="00D805A4"/>
    <w:rsid w:val="00D805E1"/>
    <w:rsid w:val="00D8061E"/>
    <w:rsid w:val="00D80818"/>
    <w:rsid w:val="00D808BC"/>
    <w:rsid w:val="00D808F0"/>
    <w:rsid w:val="00D809C4"/>
    <w:rsid w:val="00D80A79"/>
    <w:rsid w:val="00D80CFF"/>
    <w:rsid w:val="00D80D69"/>
    <w:rsid w:val="00D811C1"/>
    <w:rsid w:val="00D81565"/>
    <w:rsid w:val="00D818D0"/>
    <w:rsid w:val="00D81905"/>
    <w:rsid w:val="00D81A9E"/>
    <w:rsid w:val="00D81BB6"/>
    <w:rsid w:val="00D81C7B"/>
    <w:rsid w:val="00D81C7E"/>
    <w:rsid w:val="00D81CF0"/>
    <w:rsid w:val="00D81F19"/>
    <w:rsid w:val="00D81F43"/>
    <w:rsid w:val="00D81F79"/>
    <w:rsid w:val="00D8214B"/>
    <w:rsid w:val="00D821E0"/>
    <w:rsid w:val="00D821FF"/>
    <w:rsid w:val="00D823A6"/>
    <w:rsid w:val="00D82499"/>
    <w:rsid w:val="00D825CF"/>
    <w:rsid w:val="00D82935"/>
    <w:rsid w:val="00D82D62"/>
    <w:rsid w:val="00D82E08"/>
    <w:rsid w:val="00D82E2D"/>
    <w:rsid w:val="00D83248"/>
    <w:rsid w:val="00D832BB"/>
    <w:rsid w:val="00D83369"/>
    <w:rsid w:val="00D833E5"/>
    <w:rsid w:val="00D83453"/>
    <w:rsid w:val="00D834DD"/>
    <w:rsid w:val="00D8373F"/>
    <w:rsid w:val="00D83924"/>
    <w:rsid w:val="00D8398D"/>
    <w:rsid w:val="00D839AD"/>
    <w:rsid w:val="00D83A0C"/>
    <w:rsid w:val="00D83ABC"/>
    <w:rsid w:val="00D83D32"/>
    <w:rsid w:val="00D83F90"/>
    <w:rsid w:val="00D844A9"/>
    <w:rsid w:val="00D845D2"/>
    <w:rsid w:val="00D845FC"/>
    <w:rsid w:val="00D8468C"/>
    <w:rsid w:val="00D847FF"/>
    <w:rsid w:val="00D84E21"/>
    <w:rsid w:val="00D84E59"/>
    <w:rsid w:val="00D8502A"/>
    <w:rsid w:val="00D850C7"/>
    <w:rsid w:val="00D85149"/>
    <w:rsid w:val="00D851CE"/>
    <w:rsid w:val="00D853A5"/>
    <w:rsid w:val="00D853DC"/>
    <w:rsid w:val="00D85434"/>
    <w:rsid w:val="00D859C7"/>
    <w:rsid w:val="00D85B94"/>
    <w:rsid w:val="00D85CFA"/>
    <w:rsid w:val="00D85E34"/>
    <w:rsid w:val="00D85E68"/>
    <w:rsid w:val="00D8607D"/>
    <w:rsid w:val="00D865CE"/>
    <w:rsid w:val="00D8692E"/>
    <w:rsid w:val="00D86A19"/>
    <w:rsid w:val="00D86BE4"/>
    <w:rsid w:val="00D86C21"/>
    <w:rsid w:val="00D86C23"/>
    <w:rsid w:val="00D86EBC"/>
    <w:rsid w:val="00D87330"/>
    <w:rsid w:val="00D873A8"/>
    <w:rsid w:val="00D8744A"/>
    <w:rsid w:val="00D874D4"/>
    <w:rsid w:val="00D877A5"/>
    <w:rsid w:val="00D87A64"/>
    <w:rsid w:val="00D87C82"/>
    <w:rsid w:val="00D87CDC"/>
    <w:rsid w:val="00D87D98"/>
    <w:rsid w:val="00D87EF1"/>
    <w:rsid w:val="00D900FD"/>
    <w:rsid w:val="00D902BD"/>
    <w:rsid w:val="00D90536"/>
    <w:rsid w:val="00D9054D"/>
    <w:rsid w:val="00D9060B"/>
    <w:rsid w:val="00D9071E"/>
    <w:rsid w:val="00D90A83"/>
    <w:rsid w:val="00D90D11"/>
    <w:rsid w:val="00D90DAC"/>
    <w:rsid w:val="00D90ED6"/>
    <w:rsid w:val="00D9127B"/>
    <w:rsid w:val="00D914ED"/>
    <w:rsid w:val="00D91522"/>
    <w:rsid w:val="00D91579"/>
    <w:rsid w:val="00D91895"/>
    <w:rsid w:val="00D919D8"/>
    <w:rsid w:val="00D923ED"/>
    <w:rsid w:val="00D927B1"/>
    <w:rsid w:val="00D928CB"/>
    <w:rsid w:val="00D929A5"/>
    <w:rsid w:val="00D92AD3"/>
    <w:rsid w:val="00D92BDA"/>
    <w:rsid w:val="00D92CEE"/>
    <w:rsid w:val="00D92D9F"/>
    <w:rsid w:val="00D92F2B"/>
    <w:rsid w:val="00D9309B"/>
    <w:rsid w:val="00D932B8"/>
    <w:rsid w:val="00D9334E"/>
    <w:rsid w:val="00D93488"/>
    <w:rsid w:val="00D934A6"/>
    <w:rsid w:val="00D934D4"/>
    <w:rsid w:val="00D93602"/>
    <w:rsid w:val="00D936E6"/>
    <w:rsid w:val="00D9370F"/>
    <w:rsid w:val="00D937E5"/>
    <w:rsid w:val="00D9398C"/>
    <w:rsid w:val="00D93AC1"/>
    <w:rsid w:val="00D93C75"/>
    <w:rsid w:val="00D93D6E"/>
    <w:rsid w:val="00D93F31"/>
    <w:rsid w:val="00D93F40"/>
    <w:rsid w:val="00D93F4C"/>
    <w:rsid w:val="00D93FCF"/>
    <w:rsid w:val="00D94372"/>
    <w:rsid w:val="00D9467A"/>
    <w:rsid w:val="00D94691"/>
    <w:rsid w:val="00D94869"/>
    <w:rsid w:val="00D949CD"/>
    <w:rsid w:val="00D94B21"/>
    <w:rsid w:val="00D94C6A"/>
    <w:rsid w:val="00D94F0F"/>
    <w:rsid w:val="00D94F61"/>
    <w:rsid w:val="00D94F84"/>
    <w:rsid w:val="00D94FB4"/>
    <w:rsid w:val="00D95000"/>
    <w:rsid w:val="00D953F3"/>
    <w:rsid w:val="00D9546D"/>
    <w:rsid w:val="00D95527"/>
    <w:rsid w:val="00D95741"/>
    <w:rsid w:val="00D9576D"/>
    <w:rsid w:val="00D9582C"/>
    <w:rsid w:val="00D95E5E"/>
    <w:rsid w:val="00D95FDC"/>
    <w:rsid w:val="00D96106"/>
    <w:rsid w:val="00D96123"/>
    <w:rsid w:val="00D96143"/>
    <w:rsid w:val="00D964C1"/>
    <w:rsid w:val="00D964F4"/>
    <w:rsid w:val="00D969D1"/>
    <w:rsid w:val="00D96AFD"/>
    <w:rsid w:val="00D96CCD"/>
    <w:rsid w:val="00D96FED"/>
    <w:rsid w:val="00D971A4"/>
    <w:rsid w:val="00D977AC"/>
    <w:rsid w:val="00D97B4F"/>
    <w:rsid w:val="00D97B66"/>
    <w:rsid w:val="00D97E08"/>
    <w:rsid w:val="00D97EE4"/>
    <w:rsid w:val="00D97EEC"/>
    <w:rsid w:val="00DA01CE"/>
    <w:rsid w:val="00DA03CE"/>
    <w:rsid w:val="00DA0480"/>
    <w:rsid w:val="00DA06AD"/>
    <w:rsid w:val="00DA0724"/>
    <w:rsid w:val="00DA07B6"/>
    <w:rsid w:val="00DA0CDC"/>
    <w:rsid w:val="00DA11EA"/>
    <w:rsid w:val="00DA1288"/>
    <w:rsid w:val="00DA1709"/>
    <w:rsid w:val="00DA1803"/>
    <w:rsid w:val="00DA1ADB"/>
    <w:rsid w:val="00DA1AF2"/>
    <w:rsid w:val="00DA1B73"/>
    <w:rsid w:val="00DA1C34"/>
    <w:rsid w:val="00DA1E3A"/>
    <w:rsid w:val="00DA1EA1"/>
    <w:rsid w:val="00DA1F84"/>
    <w:rsid w:val="00DA20CF"/>
    <w:rsid w:val="00DA2228"/>
    <w:rsid w:val="00DA244D"/>
    <w:rsid w:val="00DA28F6"/>
    <w:rsid w:val="00DA2F1B"/>
    <w:rsid w:val="00DA2F25"/>
    <w:rsid w:val="00DA33F5"/>
    <w:rsid w:val="00DA39B1"/>
    <w:rsid w:val="00DA3A70"/>
    <w:rsid w:val="00DA3AF6"/>
    <w:rsid w:val="00DA3B0C"/>
    <w:rsid w:val="00DA3B81"/>
    <w:rsid w:val="00DA3D9A"/>
    <w:rsid w:val="00DA3EFF"/>
    <w:rsid w:val="00DA3F61"/>
    <w:rsid w:val="00DA3F8A"/>
    <w:rsid w:val="00DA3F8C"/>
    <w:rsid w:val="00DA3FA2"/>
    <w:rsid w:val="00DA423B"/>
    <w:rsid w:val="00DA464F"/>
    <w:rsid w:val="00DA497C"/>
    <w:rsid w:val="00DA4BDF"/>
    <w:rsid w:val="00DA4CB0"/>
    <w:rsid w:val="00DA50D7"/>
    <w:rsid w:val="00DA50F2"/>
    <w:rsid w:val="00DA54BA"/>
    <w:rsid w:val="00DA5756"/>
    <w:rsid w:val="00DA588B"/>
    <w:rsid w:val="00DA5A61"/>
    <w:rsid w:val="00DA5B54"/>
    <w:rsid w:val="00DA5CA5"/>
    <w:rsid w:val="00DA5CD2"/>
    <w:rsid w:val="00DA5E22"/>
    <w:rsid w:val="00DA5E33"/>
    <w:rsid w:val="00DA5EE2"/>
    <w:rsid w:val="00DA5EED"/>
    <w:rsid w:val="00DA5F54"/>
    <w:rsid w:val="00DA606B"/>
    <w:rsid w:val="00DA6139"/>
    <w:rsid w:val="00DA641D"/>
    <w:rsid w:val="00DA683F"/>
    <w:rsid w:val="00DA6A68"/>
    <w:rsid w:val="00DA6B60"/>
    <w:rsid w:val="00DA6BA5"/>
    <w:rsid w:val="00DA6BFA"/>
    <w:rsid w:val="00DA6C4F"/>
    <w:rsid w:val="00DA6E1F"/>
    <w:rsid w:val="00DA6E45"/>
    <w:rsid w:val="00DA6E71"/>
    <w:rsid w:val="00DA703E"/>
    <w:rsid w:val="00DA7235"/>
    <w:rsid w:val="00DA74EC"/>
    <w:rsid w:val="00DA766A"/>
    <w:rsid w:val="00DA7870"/>
    <w:rsid w:val="00DA7A47"/>
    <w:rsid w:val="00DA7A70"/>
    <w:rsid w:val="00DA7D87"/>
    <w:rsid w:val="00DA7E1E"/>
    <w:rsid w:val="00DA7EA1"/>
    <w:rsid w:val="00DA7EBC"/>
    <w:rsid w:val="00DA7F20"/>
    <w:rsid w:val="00DA7F5C"/>
    <w:rsid w:val="00DA7F97"/>
    <w:rsid w:val="00DB00D0"/>
    <w:rsid w:val="00DB0311"/>
    <w:rsid w:val="00DB04CB"/>
    <w:rsid w:val="00DB0592"/>
    <w:rsid w:val="00DB07D1"/>
    <w:rsid w:val="00DB0852"/>
    <w:rsid w:val="00DB0BDE"/>
    <w:rsid w:val="00DB0FDE"/>
    <w:rsid w:val="00DB1168"/>
    <w:rsid w:val="00DB1245"/>
    <w:rsid w:val="00DB14BA"/>
    <w:rsid w:val="00DB14FF"/>
    <w:rsid w:val="00DB15C2"/>
    <w:rsid w:val="00DB1A0D"/>
    <w:rsid w:val="00DB1B89"/>
    <w:rsid w:val="00DB1C16"/>
    <w:rsid w:val="00DB1E7C"/>
    <w:rsid w:val="00DB1F43"/>
    <w:rsid w:val="00DB2118"/>
    <w:rsid w:val="00DB23D7"/>
    <w:rsid w:val="00DB2455"/>
    <w:rsid w:val="00DB2FBE"/>
    <w:rsid w:val="00DB3547"/>
    <w:rsid w:val="00DB358A"/>
    <w:rsid w:val="00DB382A"/>
    <w:rsid w:val="00DB3C40"/>
    <w:rsid w:val="00DB3F57"/>
    <w:rsid w:val="00DB3F65"/>
    <w:rsid w:val="00DB3FCB"/>
    <w:rsid w:val="00DB40E2"/>
    <w:rsid w:val="00DB4221"/>
    <w:rsid w:val="00DB4222"/>
    <w:rsid w:val="00DB4704"/>
    <w:rsid w:val="00DB481E"/>
    <w:rsid w:val="00DB4A34"/>
    <w:rsid w:val="00DB4A57"/>
    <w:rsid w:val="00DB4F4F"/>
    <w:rsid w:val="00DB5063"/>
    <w:rsid w:val="00DB5149"/>
    <w:rsid w:val="00DB531B"/>
    <w:rsid w:val="00DB5337"/>
    <w:rsid w:val="00DB581C"/>
    <w:rsid w:val="00DB5984"/>
    <w:rsid w:val="00DB5A2A"/>
    <w:rsid w:val="00DB5B37"/>
    <w:rsid w:val="00DB5B93"/>
    <w:rsid w:val="00DB5BF1"/>
    <w:rsid w:val="00DB5F99"/>
    <w:rsid w:val="00DB61E6"/>
    <w:rsid w:val="00DB6658"/>
    <w:rsid w:val="00DB66B2"/>
    <w:rsid w:val="00DB6759"/>
    <w:rsid w:val="00DB68DE"/>
    <w:rsid w:val="00DB6936"/>
    <w:rsid w:val="00DB6A7F"/>
    <w:rsid w:val="00DB6BDA"/>
    <w:rsid w:val="00DB6DDE"/>
    <w:rsid w:val="00DB6E75"/>
    <w:rsid w:val="00DB6EE2"/>
    <w:rsid w:val="00DB6F3D"/>
    <w:rsid w:val="00DB73AC"/>
    <w:rsid w:val="00DB7558"/>
    <w:rsid w:val="00DB7819"/>
    <w:rsid w:val="00DB7C60"/>
    <w:rsid w:val="00DB7D31"/>
    <w:rsid w:val="00DB7D95"/>
    <w:rsid w:val="00DB7EDC"/>
    <w:rsid w:val="00DB7EED"/>
    <w:rsid w:val="00DC002F"/>
    <w:rsid w:val="00DC0077"/>
    <w:rsid w:val="00DC0099"/>
    <w:rsid w:val="00DC0507"/>
    <w:rsid w:val="00DC054D"/>
    <w:rsid w:val="00DC06E6"/>
    <w:rsid w:val="00DC0739"/>
    <w:rsid w:val="00DC074A"/>
    <w:rsid w:val="00DC0947"/>
    <w:rsid w:val="00DC0A2D"/>
    <w:rsid w:val="00DC0AE9"/>
    <w:rsid w:val="00DC0B69"/>
    <w:rsid w:val="00DC0C85"/>
    <w:rsid w:val="00DC0D6A"/>
    <w:rsid w:val="00DC0F95"/>
    <w:rsid w:val="00DC0FAD"/>
    <w:rsid w:val="00DC105C"/>
    <w:rsid w:val="00DC1184"/>
    <w:rsid w:val="00DC1288"/>
    <w:rsid w:val="00DC1547"/>
    <w:rsid w:val="00DC1578"/>
    <w:rsid w:val="00DC1645"/>
    <w:rsid w:val="00DC16B3"/>
    <w:rsid w:val="00DC17FE"/>
    <w:rsid w:val="00DC1A1A"/>
    <w:rsid w:val="00DC1AD4"/>
    <w:rsid w:val="00DC1BE6"/>
    <w:rsid w:val="00DC1BF4"/>
    <w:rsid w:val="00DC1D66"/>
    <w:rsid w:val="00DC20DA"/>
    <w:rsid w:val="00DC20E4"/>
    <w:rsid w:val="00DC23FD"/>
    <w:rsid w:val="00DC24E0"/>
    <w:rsid w:val="00DC2542"/>
    <w:rsid w:val="00DC2618"/>
    <w:rsid w:val="00DC26F7"/>
    <w:rsid w:val="00DC29F8"/>
    <w:rsid w:val="00DC2A95"/>
    <w:rsid w:val="00DC2F41"/>
    <w:rsid w:val="00DC31FC"/>
    <w:rsid w:val="00DC3348"/>
    <w:rsid w:val="00DC33EF"/>
    <w:rsid w:val="00DC35BB"/>
    <w:rsid w:val="00DC3938"/>
    <w:rsid w:val="00DC3952"/>
    <w:rsid w:val="00DC3AF1"/>
    <w:rsid w:val="00DC3C95"/>
    <w:rsid w:val="00DC3F5C"/>
    <w:rsid w:val="00DC4143"/>
    <w:rsid w:val="00DC418D"/>
    <w:rsid w:val="00DC420A"/>
    <w:rsid w:val="00DC44AC"/>
    <w:rsid w:val="00DC452F"/>
    <w:rsid w:val="00DC462A"/>
    <w:rsid w:val="00DC46BD"/>
    <w:rsid w:val="00DC4733"/>
    <w:rsid w:val="00DC4766"/>
    <w:rsid w:val="00DC4928"/>
    <w:rsid w:val="00DC49CC"/>
    <w:rsid w:val="00DC4A31"/>
    <w:rsid w:val="00DC4BF1"/>
    <w:rsid w:val="00DC4BF2"/>
    <w:rsid w:val="00DC4BF7"/>
    <w:rsid w:val="00DC4FC4"/>
    <w:rsid w:val="00DC50E2"/>
    <w:rsid w:val="00DC528D"/>
    <w:rsid w:val="00DC5550"/>
    <w:rsid w:val="00DC55A4"/>
    <w:rsid w:val="00DC55C0"/>
    <w:rsid w:val="00DC5B66"/>
    <w:rsid w:val="00DC5C52"/>
    <w:rsid w:val="00DC5EC8"/>
    <w:rsid w:val="00DC62E6"/>
    <w:rsid w:val="00DC63C4"/>
    <w:rsid w:val="00DC6457"/>
    <w:rsid w:val="00DC6A17"/>
    <w:rsid w:val="00DC6A47"/>
    <w:rsid w:val="00DC6C15"/>
    <w:rsid w:val="00DC6E8A"/>
    <w:rsid w:val="00DC7008"/>
    <w:rsid w:val="00DC71FC"/>
    <w:rsid w:val="00DC7218"/>
    <w:rsid w:val="00DC72F1"/>
    <w:rsid w:val="00DC738A"/>
    <w:rsid w:val="00DC7504"/>
    <w:rsid w:val="00DC75A0"/>
    <w:rsid w:val="00DC76F1"/>
    <w:rsid w:val="00DC7878"/>
    <w:rsid w:val="00DC78D3"/>
    <w:rsid w:val="00DC7B37"/>
    <w:rsid w:val="00DC7D3D"/>
    <w:rsid w:val="00DC7DC5"/>
    <w:rsid w:val="00DC7E28"/>
    <w:rsid w:val="00DC7EC1"/>
    <w:rsid w:val="00DC7F96"/>
    <w:rsid w:val="00DD028D"/>
    <w:rsid w:val="00DD071E"/>
    <w:rsid w:val="00DD0731"/>
    <w:rsid w:val="00DD0811"/>
    <w:rsid w:val="00DD0AA2"/>
    <w:rsid w:val="00DD0B31"/>
    <w:rsid w:val="00DD0BB4"/>
    <w:rsid w:val="00DD0C27"/>
    <w:rsid w:val="00DD0E03"/>
    <w:rsid w:val="00DD0F50"/>
    <w:rsid w:val="00DD1360"/>
    <w:rsid w:val="00DD14FC"/>
    <w:rsid w:val="00DD1B17"/>
    <w:rsid w:val="00DD1EA1"/>
    <w:rsid w:val="00DD23B5"/>
    <w:rsid w:val="00DD23C6"/>
    <w:rsid w:val="00DD28CD"/>
    <w:rsid w:val="00DD28E6"/>
    <w:rsid w:val="00DD2D4E"/>
    <w:rsid w:val="00DD2D5F"/>
    <w:rsid w:val="00DD2D83"/>
    <w:rsid w:val="00DD2E00"/>
    <w:rsid w:val="00DD2E5C"/>
    <w:rsid w:val="00DD2EA7"/>
    <w:rsid w:val="00DD2EC4"/>
    <w:rsid w:val="00DD2EEF"/>
    <w:rsid w:val="00DD30BA"/>
    <w:rsid w:val="00DD3468"/>
    <w:rsid w:val="00DD3493"/>
    <w:rsid w:val="00DD34CA"/>
    <w:rsid w:val="00DD36D9"/>
    <w:rsid w:val="00DD388A"/>
    <w:rsid w:val="00DD3931"/>
    <w:rsid w:val="00DD3953"/>
    <w:rsid w:val="00DD3A1F"/>
    <w:rsid w:val="00DD3ABF"/>
    <w:rsid w:val="00DD3B0B"/>
    <w:rsid w:val="00DD3CF6"/>
    <w:rsid w:val="00DD3D0D"/>
    <w:rsid w:val="00DD3DB3"/>
    <w:rsid w:val="00DD3FD4"/>
    <w:rsid w:val="00DD429B"/>
    <w:rsid w:val="00DD440E"/>
    <w:rsid w:val="00DD45A5"/>
    <w:rsid w:val="00DD45C1"/>
    <w:rsid w:val="00DD4679"/>
    <w:rsid w:val="00DD46C9"/>
    <w:rsid w:val="00DD4707"/>
    <w:rsid w:val="00DD48BA"/>
    <w:rsid w:val="00DD4AFD"/>
    <w:rsid w:val="00DD4C6F"/>
    <w:rsid w:val="00DD4CA4"/>
    <w:rsid w:val="00DD4CB1"/>
    <w:rsid w:val="00DD4DB0"/>
    <w:rsid w:val="00DD4F29"/>
    <w:rsid w:val="00DD50CE"/>
    <w:rsid w:val="00DD50ED"/>
    <w:rsid w:val="00DD50F2"/>
    <w:rsid w:val="00DD52E4"/>
    <w:rsid w:val="00DD56CF"/>
    <w:rsid w:val="00DD5B8A"/>
    <w:rsid w:val="00DD5C99"/>
    <w:rsid w:val="00DD5F04"/>
    <w:rsid w:val="00DD6001"/>
    <w:rsid w:val="00DD61D3"/>
    <w:rsid w:val="00DD626E"/>
    <w:rsid w:val="00DD6744"/>
    <w:rsid w:val="00DD679F"/>
    <w:rsid w:val="00DD681D"/>
    <w:rsid w:val="00DD6B87"/>
    <w:rsid w:val="00DD6CC0"/>
    <w:rsid w:val="00DD6EE9"/>
    <w:rsid w:val="00DD6F3A"/>
    <w:rsid w:val="00DD6FB6"/>
    <w:rsid w:val="00DD7081"/>
    <w:rsid w:val="00DD72A7"/>
    <w:rsid w:val="00DD735E"/>
    <w:rsid w:val="00DD73A9"/>
    <w:rsid w:val="00DD7454"/>
    <w:rsid w:val="00DD7508"/>
    <w:rsid w:val="00DD75B8"/>
    <w:rsid w:val="00DD75BD"/>
    <w:rsid w:val="00DD76D2"/>
    <w:rsid w:val="00DD788D"/>
    <w:rsid w:val="00DD78E0"/>
    <w:rsid w:val="00DD7A19"/>
    <w:rsid w:val="00DD7AEB"/>
    <w:rsid w:val="00DD7D27"/>
    <w:rsid w:val="00DD7DF6"/>
    <w:rsid w:val="00DE004B"/>
    <w:rsid w:val="00DE017E"/>
    <w:rsid w:val="00DE01E2"/>
    <w:rsid w:val="00DE04AD"/>
    <w:rsid w:val="00DE05AC"/>
    <w:rsid w:val="00DE0B07"/>
    <w:rsid w:val="00DE0BB4"/>
    <w:rsid w:val="00DE0C3B"/>
    <w:rsid w:val="00DE0C86"/>
    <w:rsid w:val="00DE0DD4"/>
    <w:rsid w:val="00DE0E47"/>
    <w:rsid w:val="00DE0E65"/>
    <w:rsid w:val="00DE0E99"/>
    <w:rsid w:val="00DE10EC"/>
    <w:rsid w:val="00DE1179"/>
    <w:rsid w:val="00DE119F"/>
    <w:rsid w:val="00DE125A"/>
    <w:rsid w:val="00DE1589"/>
    <w:rsid w:val="00DE15CA"/>
    <w:rsid w:val="00DE162A"/>
    <w:rsid w:val="00DE17D5"/>
    <w:rsid w:val="00DE1A1F"/>
    <w:rsid w:val="00DE1A7D"/>
    <w:rsid w:val="00DE1B0D"/>
    <w:rsid w:val="00DE1E3B"/>
    <w:rsid w:val="00DE23B5"/>
    <w:rsid w:val="00DE23E1"/>
    <w:rsid w:val="00DE241B"/>
    <w:rsid w:val="00DE24FE"/>
    <w:rsid w:val="00DE2652"/>
    <w:rsid w:val="00DE2658"/>
    <w:rsid w:val="00DE2A04"/>
    <w:rsid w:val="00DE2BC8"/>
    <w:rsid w:val="00DE2E03"/>
    <w:rsid w:val="00DE2EA9"/>
    <w:rsid w:val="00DE30C5"/>
    <w:rsid w:val="00DE3118"/>
    <w:rsid w:val="00DE3C0C"/>
    <w:rsid w:val="00DE3CE3"/>
    <w:rsid w:val="00DE3D25"/>
    <w:rsid w:val="00DE3DCE"/>
    <w:rsid w:val="00DE404E"/>
    <w:rsid w:val="00DE4066"/>
    <w:rsid w:val="00DE411E"/>
    <w:rsid w:val="00DE417A"/>
    <w:rsid w:val="00DE4207"/>
    <w:rsid w:val="00DE457D"/>
    <w:rsid w:val="00DE46E1"/>
    <w:rsid w:val="00DE4734"/>
    <w:rsid w:val="00DE4977"/>
    <w:rsid w:val="00DE4ABC"/>
    <w:rsid w:val="00DE4ACB"/>
    <w:rsid w:val="00DE4B38"/>
    <w:rsid w:val="00DE5258"/>
    <w:rsid w:val="00DE525B"/>
    <w:rsid w:val="00DE53A6"/>
    <w:rsid w:val="00DE5AA0"/>
    <w:rsid w:val="00DE5C3B"/>
    <w:rsid w:val="00DE5D9C"/>
    <w:rsid w:val="00DE5DAB"/>
    <w:rsid w:val="00DE5F86"/>
    <w:rsid w:val="00DE6042"/>
    <w:rsid w:val="00DE616E"/>
    <w:rsid w:val="00DE6461"/>
    <w:rsid w:val="00DE67F5"/>
    <w:rsid w:val="00DE6850"/>
    <w:rsid w:val="00DE69B3"/>
    <w:rsid w:val="00DE69C1"/>
    <w:rsid w:val="00DE6A2A"/>
    <w:rsid w:val="00DE6C13"/>
    <w:rsid w:val="00DE6DE8"/>
    <w:rsid w:val="00DE6E4A"/>
    <w:rsid w:val="00DE7469"/>
    <w:rsid w:val="00DE74A6"/>
    <w:rsid w:val="00DE7D1B"/>
    <w:rsid w:val="00DF019B"/>
    <w:rsid w:val="00DF0877"/>
    <w:rsid w:val="00DF08C2"/>
    <w:rsid w:val="00DF0A1D"/>
    <w:rsid w:val="00DF0E0F"/>
    <w:rsid w:val="00DF0E33"/>
    <w:rsid w:val="00DF105D"/>
    <w:rsid w:val="00DF114F"/>
    <w:rsid w:val="00DF11A1"/>
    <w:rsid w:val="00DF1326"/>
    <w:rsid w:val="00DF1467"/>
    <w:rsid w:val="00DF1517"/>
    <w:rsid w:val="00DF154A"/>
    <w:rsid w:val="00DF1958"/>
    <w:rsid w:val="00DF1B04"/>
    <w:rsid w:val="00DF1BE8"/>
    <w:rsid w:val="00DF1E55"/>
    <w:rsid w:val="00DF1EDB"/>
    <w:rsid w:val="00DF2493"/>
    <w:rsid w:val="00DF261D"/>
    <w:rsid w:val="00DF27F6"/>
    <w:rsid w:val="00DF28B7"/>
    <w:rsid w:val="00DF2EE9"/>
    <w:rsid w:val="00DF306F"/>
    <w:rsid w:val="00DF30F6"/>
    <w:rsid w:val="00DF320E"/>
    <w:rsid w:val="00DF327D"/>
    <w:rsid w:val="00DF33CB"/>
    <w:rsid w:val="00DF35EA"/>
    <w:rsid w:val="00DF35F2"/>
    <w:rsid w:val="00DF3737"/>
    <w:rsid w:val="00DF3BBA"/>
    <w:rsid w:val="00DF3D82"/>
    <w:rsid w:val="00DF4078"/>
    <w:rsid w:val="00DF41E7"/>
    <w:rsid w:val="00DF424D"/>
    <w:rsid w:val="00DF4495"/>
    <w:rsid w:val="00DF44B6"/>
    <w:rsid w:val="00DF455C"/>
    <w:rsid w:val="00DF45CB"/>
    <w:rsid w:val="00DF460C"/>
    <w:rsid w:val="00DF470F"/>
    <w:rsid w:val="00DF4761"/>
    <w:rsid w:val="00DF49F4"/>
    <w:rsid w:val="00DF4BC6"/>
    <w:rsid w:val="00DF4D47"/>
    <w:rsid w:val="00DF519F"/>
    <w:rsid w:val="00DF5275"/>
    <w:rsid w:val="00DF52F4"/>
    <w:rsid w:val="00DF5373"/>
    <w:rsid w:val="00DF56C1"/>
    <w:rsid w:val="00DF5862"/>
    <w:rsid w:val="00DF5C80"/>
    <w:rsid w:val="00DF6288"/>
    <w:rsid w:val="00DF62F6"/>
    <w:rsid w:val="00DF6411"/>
    <w:rsid w:val="00DF658B"/>
    <w:rsid w:val="00DF6598"/>
    <w:rsid w:val="00DF65D7"/>
    <w:rsid w:val="00DF66FE"/>
    <w:rsid w:val="00DF6735"/>
    <w:rsid w:val="00DF6AC1"/>
    <w:rsid w:val="00DF6B10"/>
    <w:rsid w:val="00DF6BE7"/>
    <w:rsid w:val="00DF6D74"/>
    <w:rsid w:val="00DF70C9"/>
    <w:rsid w:val="00DF7507"/>
    <w:rsid w:val="00DF7663"/>
    <w:rsid w:val="00DF774B"/>
    <w:rsid w:val="00DF7A0A"/>
    <w:rsid w:val="00DF7B55"/>
    <w:rsid w:val="00DF7D41"/>
    <w:rsid w:val="00DF7FC3"/>
    <w:rsid w:val="00E0010B"/>
    <w:rsid w:val="00E0013F"/>
    <w:rsid w:val="00E002AF"/>
    <w:rsid w:val="00E003DD"/>
    <w:rsid w:val="00E003FE"/>
    <w:rsid w:val="00E004A5"/>
    <w:rsid w:val="00E00583"/>
    <w:rsid w:val="00E00677"/>
    <w:rsid w:val="00E009C2"/>
    <w:rsid w:val="00E009C9"/>
    <w:rsid w:val="00E00B57"/>
    <w:rsid w:val="00E00B6A"/>
    <w:rsid w:val="00E00BE7"/>
    <w:rsid w:val="00E01040"/>
    <w:rsid w:val="00E0108B"/>
    <w:rsid w:val="00E0109A"/>
    <w:rsid w:val="00E01217"/>
    <w:rsid w:val="00E01238"/>
    <w:rsid w:val="00E013D8"/>
    <w:rsid w:val="00E013E2"/>
    <w:rsid w:val="00E016FC"/>
    <w:rsid w:val="00E017B0"/>
    <w:rsid w:val="00E018E7"/>
    <w:rsid w:val="00E01A3D"/>
    <w:rsid w:val="00E01AD8"/>
    <w:rsid w:val="00E01AEA"/>
    <w:rsid w:val="00E01C4A"/>
    <w:rsid w:val="00E01DB2"/>
    <w:rsid w:val="00E01E72"/>
    <w:rsid w:val="00E01F94"/>
    <w:rsid w:val="00E023EF"/>
    <w:rsid w:val="00E0243F"/>
    <w:rsid w:val="00E02453"/>
    <w:rsid w:val="00E024F5"/>
    <w:rsid w:val="00E028E9"/>
    <w:rsid w:val="00E02955"/>
    <w:rsid w:val="00E02B79"/>
    <w:rsid w:val="00E02DF3"/>
    <w:rsid w:val="00E03327"/>
    <w:rsid w:val="00E0355C"/>
    <w:rsid w:val="00E03627"/>
    <w:rsid w:val="00E03793"/>
    <w:rsid w:val="00E03798"/>
    <w:rsid w:val="00E0384F"/>
    <w:rsid w:val="00E038BD"/>
    <w:rsid w:val="00E038D6"/>
    <w:rsid w:val="00E03BAD"/>
    <w:rsid w:val="00E03E99"/>
    <w:rsid w:val="00E043C3"/>
    <w:rsid w:val="00E04507"/>
    <w:rsid w:val="00E0450E"/>
    <w:rsid w:val="00E0457E"/>
    <w:rsid w:val="00E04A4D"/>
    <w:rsid w:val="00E04B66"/>
    <w:rsid w:val="00E04E09"/>
    <w:rsid w:val="00E054D9"/>
    <w:rsid w:val="00E054E3"/>
    <w:rsid w:val="00E0556B"/>
    <w:rsid w:val="00E0590F"/>
    <w:rsid w:val="00E05D95"/>
    <w:rsid w:val="00E05DC9"/>
    <w:rsid w:val="00E05E99"/>
    <w:rsid w:val="00E05EEC"/>
    <w:rsid w:val="00E06221"/>
    <w:rsid w:val="00E06265"/>
    <w:rsid w:val="00E06412"/>
    <w:rsid w:val="00E06683"/>
    <w:rsid w:val="00E067D5"/>
    <w:rsid w:val="00E069E7"/>
    <w:rsid w:val="00E06E27"/>
    <w:rsid w:val="00E07157"/>
    <w:rsid w:val="00E07182"/>
    <w:rsid w:val="00E07577"/>
    <w:rsid w:val="00E07702"/>
    <w:rsid w:val="00E07722"/>
    <w:rsid w:val="00E07895"/>
    <w:rsid w:val="00E0791C"/>
    <w:rsid w:val="00E0799E"/>
    <w:rsid w:val="00E07BBC"/>
    <w:rsid w:val="00E07BC8"/>
    <w:rsid w:val="00E07C1B"/>
    <w:rsid w:val="00E07C4E"/>
    <w:rsid w:val="00E07E9A"/>
    <w:rsid w:val="00E100F7"/>
    <w:rsid w:val="00E10163"/>
    <w:rsid w:val="00E102D9"/>
    <w:rsid w:val="00E103EF"/>
    <w:rsid w:val="00E10437"/>
    <w:rsid w:val="00E104EE"/>
    <w:rsid w:val="00E1056D"/>
    <w:rsid w:val="00E105AA"/>
    <w:rsid w:val="00E10862"/>
    <w:rsid w:val="00E108E2"/>
    <w:rsid w:val="00E10BC8"/>
    <w:rsid w:val="00E10C90"/>
    <w:rsid w:val="00E10CB2"/>
    <w:rsid w:val="00E10F36"/>
    <w:rsid w:val="00E115F1"/>
    <w:rsid w:val="00E11606"/>
    <w:rsid w:val="00E11638"/>
    <w:rsid w:val="00E11A06"/>
    <w:rsid w:val="00E11EFA"/>
    <w:rsid w:val="00E11F8F"/>
    <w:rsid w:val="00E12022"/>
    <w:rsid w:val="00E12219"/>
    <w:rsid w:val="00E123CD"/>
    <w:rsid w:val="00E124C3"/>
    <w:rsid w:val="00E126CD"/>
    <w:rsid w:val="00E1302E"/>
    <w:rsid w:val="00E130E9"/>
    <w:rsid w:val="00E1312D"/>
    <w:rsid w:val="00E13635"/>
    <w:rsid w:val="00E13960"/>
    <w:rsid w:val="00E139FC"/>
    <w:rsid w:val="00E13A2C"/>
    <w:rsid w:val="00E13C08"/>
    <w:rsid w:val="00E13CA2"/>
    <w:rsid w:val="00E13DA5"/>
    <w:rsid w:val="00E13DD7"/>
    <w:rsid w:val="00E13DDD"/>
    <w:rsid w:val="00E13E04"/>
    <w:rsid w:val="00E13F0E"/>
    <w:rsid w:val="00E13F67"/>
    <w:rsid w:val="00E1426A"/>
    <w:rsid w:val="00E143CF"/>
    <w:rsid w:val="00E143E8"/>
    <w:rsid w:val="00E14425"/>
    <w:rsid w:val="00E149BC"/>
    <w:rsid w:val="00E14A27"/>
    <w:rsid w:val="00E14A2D"/>
    <w:rsid w:val="00E14B67"/>
    <w:rsid w:val="00E14DD4"/>
    <w:rsid w:val="00E1508B"/>
    <w:rsid w:val="00E15172"/>
    <w:rsid w:val="00E151F9"/>
    <w:rsid w:val="00E15200"/>
    <w:rsid w:val="00E153D9"/>
    <w:rsid w:val="00E153F9"/>
    <w:rsid w:val="00E155C5"/>
    <w:rsid w:val="00E15669"/>
    <w:rsid w:val="00E1568E"/>
    <w:rsid w:val="00E158AC"/>
    <w:rsid w:val="00E15A62"/>
    <w:rsid w:val="00E15C21"/>
    <w:rsid w:val="00E15DE9"/>
    <w:rsid w:val="00E15F0C"/>
    <w:rsid w:val="00E161CE"/>
    <w:rsid w:val="00E161F3"/>
    <w:rsid w:val="00E16349"/>
    <w:rsid w:val="00E16550"/>
    <w:rsid w:val="00E16713"/>
    <w:rsid w:val="00E16736"/>
    <w:rsid w:val="00E1685B"/>
    <w:rsid w:val="00E16998"/>
    <w:rsid w:val="00E16A5C"/>
    <w:rsid w:val="00E16CB4"/>
    <w:rsid w:val="00E16FE2"/>
    <w:rsid w:val="00E1701E"/>
    <w:rsid w:val="00E17068"/>
    <w:rsid w:val="00E171E8"/>
    <w:rsid w:val="00E1733B"/>
    <w:rsid w:val="00E174DF"/>
    <w:rsid w:val="00E17829"/>
    <w:rsid w:val="00E1783F"/>
    <w:rsid w:val="00E178F0"/>
    <w:rsid w:val="00E17A91"/>
    <w:rsid w:val="00E17C75"/>
    <w:rsid w:val="00E17DFA"/>
    <w:rsid w:val="00E17FEB"/>
    <w:rsid w:val="00E2011B"/>
    <w:rsid w:val="00E203E9"/>
    <w:rsid w:val="00E20582"/>
    <w:rsid w:val="00E2065B"/>
    <w:rsid w:val="00E206F0"/>
    <w:rsid w:val="00E20B4D"/>
    <w:rsid w:val="00E20C65"/>
    <w:rsid w:val="00E2127B"/>
    <w:rsid w:val="00E2140C"/>
    <w:rsid w:val="00E21642"/>
    <w:rsid w:val="00E21860"/>
    <w:rsid w:val="00E21D1F"/>
    <w:rsid w:val="00E21D2B"/>
    <w:rsid w:val="00E21D4A"/>
    <w:rsid w:val="00E21F0F"/>
    <w:rsid w:val="00E220A7"/>
    <w:rsid w:val="00E222AE"/>
    <w:rsid w:val="00E22412"/>
    <w:rsid w:val="00E22564"/>
    <w:rsid w:val="00E22729"/>
    <w:rsid w:val="00E22835"/>
    <w:rsid w:val="00E22BC1"/>
    <w:rsid w:val="00E2309C"/>
    <w:rsid w:val="00E230C6"/>
    <w:rsid w:val="00E23197"/>
    <w:rsid w:val="00E23267"/>
    <w:rsid w:val="00E2333F"/>
    <w:rsid w:val="00E23AFD"/>
    <w:rsid w:val="00E23BE6"/>
    <w:rsid w:val="00E23D91"/>
    <w:rsid w:val="00E23ECA"/>
    <w:rsid w:val="00E23FCB"/>
    <w:rsid w:val="00E24006"/>
    <w:rsid w:val="00E24140"/>
    <w:rsid w:val="00E2434B"/>
    <w:rsid w:val="00E24489"/>
    <w:rsid w:val="00E246DE"/>
    <w:rsid w:val="00E24737"/>
    <w:rsid w:val="00E24BF9"/>
    <w:rsid w:val="00E24C02"/>
    <w:rsid w:val="00E24D8E"/>
    <w:rsid w:val="00E24F17"/>
    <w:rsid w:val="00E250E8"/>
    <w:rsid w:val="00E2516A"/>
    <w:rsid w:val="00E25557"/>
    <w:rsid w:val="00E25668"/>
    <w:rsid w:val="00E256E1"/>
    <w:rsid w:val="00E2571D"/>
    <w:rsid w:val="00E25764"/>
    <w:rsid w:val="00E257D0"/>
    <w:rsid w:val="00E257D6"/>
    <w:rsid w:val="00E25966"/>
    <w:rsid w:val="00E259D3"/>
    <w:rsid w:val="00E25E7B"/>
    <w:rsid w:val="00E25ED9"/>
    <w:rsid w:val="00E26070"/>
    <w:rsid w:val="00E260E2"/>
    <w:rsid w:val="00E260FF"/>
    <w:rsid w:val="00E26384"/>
    <w:rsid w:val="00E264AE"/>
    <w:rsid w:val="00E265A5"/>
    <w:rsid w:val="00E2662C"/>
    <w:rsid w:val="00E26C0A"/>
    <w:rsid w:val="00E26D98"/>
    <w:rsid w:val="00E26EF2"/>
    <w:rsid w:val="00E27029"/>
    <w:rsid w:val="00E270FF"/>
    <w:rsid w:val="00E271AE"/>
    <w:rsid w:val="00E27286"/>
    <w:rsid w:val="00E27300"/>
    <w:rsid w:val="00E27772"/>
    <w:rsid w:val="00E27937"/>
    <w:rsid w:val="00E279E9"/>
    <w:rsid w:val="00E27D57"/>
    <w:rsid w:val="00E27DF8"/>
    <w:rsid w:val="00E27E1D"/>
    <w:rsid w:val="00E27F50"/>
    <w:rsid w:val="00E30263"/>
    <w:rsid w:val="00E304B8"/>
    <w:rsid w:val="00E305FC"/>
    <w:rsid w:val="00E30645"/>
    <w:rsid w:val="00E307BA"/>
    <w:rsid w:val="00E307DE"/>
    <w:rsid w:val="00E307F6"/>
    <w:rsid w:val="00E3097A"/>
    <w:rsid w:val="00E30A9E"/>
    <w:rsid w:val="00E30B22"/>
    <w:rsid w:val="00E31255"/>
    <w:rsid w:val="00E31411"/>
    <w:rsid w:val="00E31455"/>
    <w:rsid w:val="00E31496"/>
    <w:rsid w:val="00E31677"/>
    <w:rsid w:val="00E316B7"/>
    <w:rsid w:val="00E31950"/>
    <w:rsid w:val="00E319E1"/>
    <w:rsid w:val="00E31AF6"/>
    <w:rsid w:val="00E31CFC"/>
    <w:rsid w:val="00E32061"/>
    <w:rsid w:val="00E32062"/>
    <w:rsid w:val="00E3238D"/>
    <w:rsid w:val="00E32392"/>
    <w:rsid w:val="00E3270A"/>
    <w:rsid w:val="00E327F9"/>
    <w:rsid w:val="00E3280D"/>
    <w:rsid w:val="00E3296A"/>
    <w:rsid w:val="00E32A63"/>
    <w:rsid w:val="00E32A99"/>
    <w:rsid w:val="00E32B31"/>
    <w:rsid w:val="00E32BD1"/>
    <w:rsid w:val="00E32BFD"/>
    <w:rsid w:val="00E32D18"/>
    <w:rsid w:val="00E32DE8"/>
    <w:rsid w:val="00E33139"/>
    <w:rsid w:val="00E33228"/>
    <w:rsid w:val="00E33392"/>
    <w:rsid w:val="00E335AB"/>
    <w:rsid w:val="00E338CB"/>
    <w:rsid w:val="00E339C5"/>
    <w:rsid w:val="00E33BF7"/>
    <w:rsid w:val="00E33D09"/>
    <w:rsid w:val="00E33F8C"/>
    <w:rsid w:val="00E34046"/>
    <w:rsid w:val="00E342AB"/>
    <w:rsid w:val="00E3432D"/>
    <w:rsid w:val="00E3447F"/>
    <w:rsid w:val="00E34886"/>
    <w:rsid w:val="00E34944"/>
    <w:rsid w:val="00E34974"/>
    <w:rsid w:val="00E34982"/>
    <w:rsid w:val="00E349B5"/>
    <w:rsid w:val="00E349DB"/>
    <w:rsid w:val="00E34A1B"/>
    <w:rsid w:val="00E34A6C"/>
    <w:rsid w:val="00E34DF3"/>
    <w:rsid w:val="00E350EF"/>
    <w:rsid w:val="00E35921"/>
    <w:rsid w:val="00E35931"/>
    <w:rsid w:val="00E35A74"/>
    <w:rsid w:val="00E35DC9"/>
    <w:rsid w:val="00E35DD6"/>
    <w:rsid w:val="00E36046"/>
    <w:rsid w:val="00E361F8"/>
    <w:rsid w:val="00E3621D"/>
    <w:rsid w:val="00E3627A"/>
    <w:rsid w:val="00E362D6"/>
    <w:rsid w:val="00E36338"/>
    <w:rsid w:val="00E36648"/>
    <w:rsid w:val="00E36901"/>
    <w:rsid w:val="00E36994"/>
    <w:rsid w:val="00E36CBB"/>
    <w:rsid w:val="00E36EBB"/>
    <w:rsid w:val="00E37169"/>
    <w:rsid w:val="00E373E7"/>
    <w:rsid w:val="00E37455"/>
    <w:rsid w:val="00E37678"/>
    <w:rsid w:val="00E3777C"/>
    <w:rsid w:val="00E3782A"/>
    <w:rsid w:val="00E37B56"/>
    <w:rsid w:val="00E37CE1"/>
    <w:rsid w:val="00E37D4C"/>
    <w:rsid w:val="00E37DBA"/>
    <w:rsid w:val="00E37F7A"/>
    <w:rsid w:val="00E37F8D"/>
    <w:rsid w:val="00E402A7"/>
    <w:rsid w:val="00E40479"/>
    <w:rsid w:val="00E406A3"/>
    <w:rsid w:val="00E4088A"/>
    <w:rsid w:val="00E40A86"/>
    <w:rsid w:val="00E40B18"/>
    <w:rsid w:val="00E40EC1"/>
    <w:rsid w:val="00E4102D"/>
    <w:rsid w:val="00E415E8"/>
    <w:rsid w:val="00E415ED"/>
    <w:rsid w:val="00E41861"/>
    <w:rsid w:val="00E41942"/>
    <w:rsid w:val="00E41AB1"/>
    <w:rsid w:val="00E41B1E"/>
    <w:rsid w:val="00E41C2D"/>
    <w:rsid w:val="00E41D9A"/>
    <w:rsid w:val="00E41E5F"/>
    <w:rsid w:val="00E41F01"/>
    <w:rsid w:val="00E4219E"/>
    <w:rsid w:val="00E42332"/>
    <w:rsid w:val="00E42482"/>
    <w:rsid w:val="00E426CD"/>
    <w:rsid w:val="00E4277E"/>
    <w:rsid w:val="00E4287D"/>
    <w:rsid w:val="00E42B11"/>
    <w:rsid w:val="00E42CA9"/>
    <w:rsid w:val="00E4336C"/>
    <w:rsid w:val="00E43428"/>
    <w:rsid w:val="00E434A1"/>
    <w:rsid w:val="00E43507"/>
    <w:rsid w:val="00E43574"/>
    <w:rsid w:val="00E437AE"/>
    <w:rsid w:val="00E437CB"/>
    <w:rsid w:val="00E43A04"/>
    <w:rsid w:val="00E43B69"/>
    <w:rsid w:val="00E43BA7"/>
    <w:rsid w:val="00E43DBC"/>
    <w:rsid w:val="00E43E3D"/>
    <w:rsid w:val="00E44281"/>
    <w:rsid w:val="00E443E9"/>
    <w:rsid w:val="00E443FF"/>
    <w:rsid w:val="00E44684"/>
    <w:rsid w:val="00E44A32"/>
    <w:rsid w:val="00E44A55"/>
    <w:rsid w:val="00E44B32"/>
    <w:rsid w:val="00E44C8E"/>
    <w:rsid w:val="00E44D03"/>
    <w:rsid w:val="00E44D2B"/>
    <w:rsid w:val="00E45651"/>
    <w:rsid w:val="00E456B9"/>
    <w:rsid w:val="00E45705"/>
    <w:rsid w:val="00E45AAC"/>
    <w:rsid w:val="00E45B77"/>
    <w:rsid w:val="00E45C65"/>
    <w:rsid w:val="00E45C6E"/>
    <w:rsid w:val="00E45C7E"/>
    <w:rsid w:val="00E45E4E"/>
    <w:rsid w:val="00E45FD6"/>
    <w:rsid w:val="00E4603C"/>
    <w:rsid w:val="00E460BD"/>
    <w:rsid w:val="00E460FD"/>
    <w:rsid w:val="00E461E7"/>
    <w:rsid w:val="00E462F1"/>
    <w:rsid w:val="00E463B7"/>
    <w:rsid w:val="00E465CD"/>
    <w:rsid w:val="00E4667B"/>
    <w:rsid w:val="00E46796"/>
    <w:rsid w:val="00E468FF"/>
    <w:rsid w:val="00E469A2"/>
    <w:rsid w:val="00E46B0E"/>
    <w:rsid w:val="00E47045"/>
    <w:rsid w:val="00E47088"/>
    <w:rsid w:val="00E47098"/>
    <w:rsid w:val="00E47280"/>
    <w:rsid w:val="00E474D4"/>
    <w:rsid w:val="00E47540"/>
    <w:rsid w:val="00E475D8"/>
    <w:rsid w:val="00E475E6"/>
    <w:rsid w:val="00E47606"/>
    <w:rsid w:val="00E479C4"/>
    <w:rsid w:val="00E47A6E"/>
    <w:rsid w:val="00E47F26"/>
    <w:rsid w:val="00E47F77"/>
    <w:rsid w:val="00E500F2"/>
    <w:rsid w:val="00E500FB"/>
    <w:rsid w:val="00E5025A"/>
    <w:rsid w:val="00E50929"/>
    <w:rsid w:val="00E50AA2"/>
    <w:rsid w:val="00E50AB5"/>
    <w:rsid w:val="00E50B01"/>
    <w:rsid w:val="00E50B47"/>
    <w:rsid w:val="00E50DC4"/>
    <w:rsid w:val="00E50F23"/>
    <w:rsid w:val="00E510F4"/>
    <w:rsid w:val="00E511D0"/>
    <w:rsid w:val="00E514E9"/>
    <w:rsid w:val="00E5164A"/>
    <w:rsid w:val="00E51759"/>
    <w:rsid w:val="00E51B4E"/>
    <w:rsid w:val="00E51C52"/>
    <w:rsid w:val="00E51D94"/>
    <w:rsid w:val="00E51D99"/>
    <w:rsid w:val="00E51E0D"/>
    <w:rsid w:val="00E51F11"/>
    <w:rsid w:val="00E52078"/>
    <w:rsid w:val="00E528FB"/>
    <w:rsid w:val="00E52A0E"/>
    <w:rsid w:val="00E52D0E"/>
    <w:rsid w:val="00E52E65"/>
    <w:rsid w:val="00E52F36"/>
    <w:rsid w:val="00E535C6"/>
    <w:rsid w:val="00E536C3"/>
    <w:rsid w:val="00E53727"/>
    <w:rsid w:val="00E537F5"/>
    <w:rsid w:val="00E539A3"/>
    <w:rsid w:val="00E53A9E"/>
    <w:rsid w:val="00E53BD5"/>
    <w:rsid w:val="00E53C35"/>
    <w:rsid w:val="00E53D8F"/>
    <w:rsid w:val="00E5400B"/>
    <w:rsid w:val="00E54049"/>
    <w:rsid w:val="00E540B1"/>
    <w:rsid w:val="00E5420C"/>
    <w:rsid w:val="00E543ED"/>
    <w:rsid w:val="00E54461"/>
    <w:rsid w:val="00E54478"/>
    <w:rsid w:val="00E54650"/>
    <w:rsid w:val="00E54652"/>
    <w:rsid w:val="00E546C7"/>
    <w:rsid w:val="00E5483F"/>
    <w:rsid w:val="00E54A0D"/>
    <w:rsid w:val="00E54A3C"/>
    <w:rsid w:val="00E54AC2"/>
    <w:rsid w:val="00E54BED"/>
    <w:rsid w:val="00E54C4C"/>
    <w:rsid w:val="00E54D17"/>
    <w:rsid w:val="00E54D52"/>
    <w:rsid w:val="00E54E63"/>
    <w:rsid w:val="00E54E6D"/>
    <w:rsid w:val="00E54E8C"/>
    <w:rsid w:val="00E54EB0"/>
    <w:rsid w:val="00E55033"/>
    <w:rsid w:val="00E55101"/>
    <w:rsid w:val="00E55146"/>
    <w:rsid w:val="00E55199"/>
    <w:rsid w:val="00E554B9"/>
    <w:rsid w:val="00E554BC"/>
    <w:rsid w:val="00E554FD"/>
    <w:rsid w:val="00E5599D"/>
    <w:rsid w:val="00E55B62"/>
    <w:rsid w:val="00E55C56"/>
    <w:rsid w:val="00E55E87"/>
    <w:rsid w:val="00E561BB"/>
    <w:rsid w:val="00E5620E"/>
    <w:rsid w:val="00E56382"/>
    <w:rsid w:val="00E56544"/>
    <w:rsid w:val="00E56560"/>
    <w:rsid w:val="00E56674"/>
    <w:rsid w:val="00E56696"/>
    <w:rsid w:val="00E566F6"/>
    <w:rsid w:val="00E56B65"/>
    <w:rsid w:val="00E56D0C"/>
    <w:rsid w:val="00E570B8"/>
    <w:rsid w:val="00E57125"/>
    <w:rsid w:val="00E57244"/>
    <w:rsid w:val="00E5727E"/>
    <w:rsid w:val="00E57779"/>
    <w:rsid w:val="00E57928"/>
    <w:rsid w:val="00E57F37"/>
    <w:rsid w:val="00E60601"/>
    <w:rsid w:val="00E608E4"/>
    <w:rsid w:val="00E60AB6"/>
    <w:rsid w:val="00E60B28"/>
    <w:rsid w:val="00E60BE7"/>
    <w:rsid w:val="00E60C28"/>
    <w:rsid w:val="00E60CB4"/>
    <w:rsid w:val="00E60F26"/>
    <w:rsid w:val="00E60F58"/>
    <w:rsid w:val="00E60F81"/>
    <w:rsid w:val="00E61060"/>
    <w:rsid w:val="00E61338"/>
    <w:rsid w:val="00E61454"/>
    <w:rsid w:val="00E61472"/>
    <w:rsid w:val="00E616C6"/>
    <w:rsid w:val="00E616FE"/>
    <w:rsid w:val="00E61741"/>
    <w:rsid w:val="00E618C5"/>
    <w:rsid w:val="00E61A6A"/>
    <w:rsid w:val="00E61B25"/>
    <w:rsid w:val="00E61C26"/>
    <w:rsid w:val="00E61D1E"/>
    <w:rsid w:val="00E61DEF"/>
    <w:rsid w:val="00E61F6F"/>
    <w:rsid w:val="00E6208B"/>
    <w:rsid w:val="00E620A1"/>
    <w:rsid w:val="00E62114"/>
    <w:rsid w:val="00E62335"/>
    <w:rsid w:val="00E6254C"/>
    <w:rsid w:val="00E62621"/>
    <w:rsid w:val="00E627A5"/>
    <w:rsid w:val="00E627F9"/>
    <w:rsid w:val="00E6298C"/>
    <w:rsid w:val="00E62B7E"/>
    <w:rsid w:val="00E62C8F"/>
    <w:rsid w:val="00E62E59"/>
    <w:rsid w:val="00E62F08"/>
    <w:rsid w:val="00E62FB2"/>
    <w:rsid w:val="00E63115"/>
    <w:rsid w:val="00E6364F"/>
    <w:rsid w:val="00E63673"/>
    <w:rsid w:val="00E63CA3"/>
    <w:rsid w:val="00E642EC"/>
    <w:rsid w:val="00E6434E"/>
    <w:rsid w:val="00E6493F"/>
    <w:rsid w:val="00E649CB"/>
    <w:rsid w:val="00E64A65"/>
    <w:rsid w:val="00E64ED0"/>
    <w:rsid w:val="00E65050"/>
    <w:rsid w:val="00E6520A"/>
    <w:rsid w:val="00E65256"/>
    <w:rsid w:val="00E6543C"/>
    <w:rsid w:val="00E655E6"/>
    <w:rsid w:val="00E65657"/>
    <w:rsid w:val="00E65930"/>
    <w:rsid w:val="00E659C0"/>
    <w:rsid w:val="00E659E1"/>
    <w:rsid w:val="00E65B1E"/>
    <w:rsid w:val="00E65DF6"/>
    <w:rsid w:val="00E65F5B"/>
    <w:rsid w:val="00E65FDA"/>
    <w:rsid w:val="00E660C1"/>
    <w:rsid w:val="00E6629C"/>
    <w:rsid w:val="00E6646C"/>
    <w:rsid w:val="00E6656C"/>
    <w:rsid w:val="00E6672F"/>
    <w:rsid w:val="00E667AB"/>
    <w:rsid w:val="00E66B68"/>
    <w:rsid w:val="00E66BB1"/>
    <w:rsid w:val="00E66C14"/>
    <w:rsid w:val="00E66C7F"/>
    <w:rsid w:val="00E66D84"/>
    <w:rsid w:val="00E67028"/>
    <w:rsid w:val="00E6711E"/>
    <w:rsid w:val="00E673C0"/>
    <w:rsid w:val="00E67694"/>
    <w:rsid w:val="00E67719"/>
    <w:rsid w:val="00E67773"/>
    <w:rsid w:val="00E67BD0"/>
    <w:rsid w:val="00E67F03"/>
    <w:rsid w:val="00E7002F"/>
    <w:rsid w:val="00E7007D"/>
    <w:rsid w:val="00E7038A"/>
    <w:rsid w:val="00E703EF"/>
    <w:rsid w:val="00E704D3"/>
    <w:rsid w:val="00E705EA"/>
    <w:rsid w:val="00E707C3"/>
    <w:rsid w:val="00E70C00"/>
    <w:rsid w:val="00E70E4A"/>
    <w:rsid w:val="00E71222"/>
    <w:rsid w:val="00E7133C"/>
    <w:rsid w:val="00E71449"/>
    <w:rsid w:val="00E71508"/>
    <w:rsid w:val="00E7151C"/>
    <w:rsid w:val="00E718FC"/>
    <w:rsid w:val="00E719A3"/>
    <w:rsid w:val="00E71A7F"/>
    <w:rsid w:val="00E71C8A"/>
    <w:rsid w:val="00E71C97"/>
    <w:rsid w:val="00E7200F"/>
    <w:rsid w:val="00E7210B"/>
    <w:rsid w:val="00E721D6"/>
    <w:rsid w:val="00E72303"/>
    <w:rsid w:val="00E7251A"/>
    <w:rsid w:val="00E72528"/>
    <w:rsid w:val="00E7266E"/>
    <w:rsid w:val="00E727B0"/>
    <w:rsid w:val="00E727DA"/>
    <w:rsid w:val="00E7287E"/>
    <w:rsid w:val="00E7298B"/>
    <w:rsid w:val="00E72A0D"/>
    <w:rsid w:val="00E72AA8"/>
    <w:rsid w:val="00E72BBF"/>
    <w:rsid w:val="00E72C7B"/>
    <w:rsid w:val="00E72CE5"/>
    <w:rsid w:val="00E72CE7"/>
    <w:rsid w:val="00E72D53"/>
    <w:rsid w:val="00E72F82"/>
    <w:rsid w:val="00E735CA"/>
    <w:rsid w:val="00E736CA"/>
    <w:rsid w:val="00E73731"/>
    <w:rsid w:val="00E73763"/>
    <w:rsid w:val="00E73822"/>
    <w:rsid w:val="00E739D6"/>
    <w:rsid w:val="00E73A89"/>
    <w:rsid w:val="00E73EFE"/>
    <w:rsid w:val="00E7402F"/>
    <w:rsid w:val="00E740F2"/>
    <w:rsid w:val="00E741D8"/>
    <w:rsid w:val="00E7430C"/>
    <w:rsid w:val="00E74323"/>
    <w:rsid w:val="00E7451F"/>
    <w:rsid w:val="00E74901"/>
    <w:rsid w:val="00E74987"/>
    <w:rsid w:val="00E74ABF"/>
    <w:rsid w:val="00E74CFA"/>
    <w:rsid w:val="00E74D15"/>
    <w:rsid w:val="00E74DDC"/>
    <w:rsid w:val="00E74F16"/>
    <w:rsid w:val="00E757A1"/>
    <w:rsid w:val="00E7591D"/>
    <w:rsid w:val="00E75A84"/>
    <w:rsid w:val="00E75D5A"/>
    <w:rsid w:val="00E75EC7"/>
    <w:rsid w:val="00E760B1"/>
    <w:rsid w:val="00E76206"/>
    <w:rsid w:val="00E7623B"/>
    <w:rsid w:val="00E76305"/>
    <w:rsid w:val="00E7659E"/>
    <w:rsid w:val="00E76870"/>
    <w:rsid w:val="00E768C4"/>
    <w:rsid w:val="00E7698F"/>
    <w:rsid w:val="00E76C82"/>
    <w:rsid w:val="00E76C89"/>
    <w:rsid w:val="00E76D5D"/>
    <w:rsid w:val="00E76DF5"/>
    <w:rsid w:val="00E76FEB"/>
    <w:rsid w:val="00E770C4"/>
    <w:rsid w:val="00E7732D"/>
    <w:rsid w:val="00E7743C"/>
    <w:rsid w:val="00E7754C"/>
    <w:rsid w:val="00E776D1"/>
    <w:rsid w:val="00E777E1"/>
    <w:rsid w:val="00E77A4C"/>
    <w:rsid w:val="00E77B0A"/>
    <w:rsid w:val="00E801F8"/>
    <w:rsid w:val="00E8035A"/>
    <w:rsid w:val="00E80517"/>
    <w:rsid w:val="00E80703"/>
    <w:rsid w:val="00E80871"/>
    <w:rsid w:val="00E80961"/>
    <w:rsid w:val="00E809E5"/>
    <w:rsid w:val="00E80B90"/>
    <w:rsid w:val="00E80E8B"/>
    <w:rsid w:val="00E81598"/>
    <w:rsid w:val="00E818C5"/>
    <w:rsid w:val="00E8193B"/>
    <w:rsid w:val="00E81972"/>
    <w:rsid w:val="00E81A52"/>
    <w:rsid w:val="00E81B27"/>
    <w:rsid w:val="00E81CC8"/>
    <w:rsid w:val="00E81CF6"/>
    <w:rsid w:val="00E81E3E"/>
    <w:rsid w:val="00E81EE0"/>
    <w:rsid w:val="00E81FA2"/>
    <w:rsid w:val="00E81FAD"/>
    <w:rsid w:val="00E82624"/>
    <w:rsid w:val="00E82748"/>
    <w:rsid w:val="00E829ED"/>
    <w:rsid w:val="00E829EE"/>
    <w:rsid w:val="00E82B01"/>
    <w:rsid w:val="00E82B57"/>
    <w:rsid w:val="00E82D03"/>
    <w:rsid w:val="00E831D9"/>
    <w:rsid w:val="00E832F6"/>
    <w:rsid w:val="00E8356E"/>
    <w:rsid w:val="00E8358B"/>
    <w:rsid w:val="00E837A3"/>
    <w:rsid w:val="00E83B15"/>
    <w:rsid w:val="00E83B4B"/>
    <w:rsid w:val="00E83BCA"/>
    <w:rsid w:val="00E83C56"/>
    <w:rsid w:val="00E83CB5"/>
    <w:rsid w:val="00E84105"/>
    <w:rsid w:val="00E842BE"/>
    <w:rsid w:val="00E84441"/>
    <w:rsid w:val="00E844E7"/>
    <w:rsid w:val="00E84A8A"/>
    <w:rsid w:val="00E84AFE"/>
    <w:rsid w:val="00E84D11"/>
    <w:rsid w:val="00E84D1F"/>
    <w:rsid w:val="00E84D8C"/>
    <w:rsid w:val="00E84FD8"/>
    <w:rsid w:val="00E8512F"/>
    <w:rsid w:val="00E853FB"/>
    <w:rsid w:val="00E8575E"/>
    <w:rsid w:val="00E857BC"/>
    <w:rsid w:val="00E85806"/>
    <w:rsid w:val="00E8590A"/>
    <w:rsid w:val="00E85953"/>
    <w:rsid w:val="00E85981"/>
    <w:rsid w:val="00E8598D"/>
    <w:rsid w:val="00E859F4"/>
    <w:rsid w:val="00E85A1D"/>
    <w:rsid w:val="00E85ADB"/>
    <w:rsid w:val="00E85C3E"/>
    <w:rsid w:val="00E85C48"/>
    <w:rsid w:val="00E85D3D"/>
    <w:rsid w:val="00E85E84"/>
    <w:rsid w:val="00E86002"/>
    <w:rsid w:val="00E8608E"/>
    <w:rsid w:val="00E86234"/>
    <w:rsid w:val="00E862C9"/>
    <w:rsid w:val="00E86395"/>
    <w:rsid w:val="00E863C4"/>
    <w:rsid w:val="00E8641C"/>
    <w:rsid w:val="00E865E3"/>
    <w:rsid w:val="00E86753"/>
    <w:rsid w:val="00E86AAA"/>
    <w:rsid w:val="00E86C41"/>
    <w:rsid w:val="00E86FEE"/>
    <w:rsid w:val="00E8743B"/>
    <w:rsid w:val="00E879E4"/>
    <w:rsid w:val="00E901C4"/>
    <w:rsid w:val="00E90297"/>
    <w:rsid w:val="00E903BF"/>
    <w:rsid w:val="00E90491"/>
    <w:rsid w:val="00E9059A"/>
    <w:rsid w:val="00E9079E"/>
    <w:rsid w:val="00E907C5"/>
    <w:rsid w:val="00E9085C"/>
    <w:rsid w:val="00E90962"/>
    <w:rsid w:val="00E90A42"/>
    <w:rsid w:val="00E9138A"/>
    <w:rsid w:val="00E916AA"/>
    <w:rsid w:val="00E91AC4"/>
    <w:rsid w:val="00E91E01"/>
    <w:rsid w:val="00E92510"/>
    <w:rsid w:val="00E9253B"/>
    <w:rsid w:val="00E9280D"/>
    <w:rsid w:val="00E928E4"/>
    <w:rsid w:val="00E930A9"/>
    <w:rsid w:val="00E934CF"/>
    <w:rsid w:val="00E93765"/>
    <w:rsid w:val="00E937DD"/>
    <w:rsid w:val="00E939B6"/>
    <w:rsid w:val="00E93A19"/>
    <w:rsid w:val="00E93AF2"/>
    <w:rsid w:val="00E93B31"/>
    <w:rsid w:val="00E93DB2"/>
    <w:rsid w:val="00E94166"/>
    <w:rsid w:val="00E94252"/>
    <w:rsid w:val="00E943E0"/>
    <w:rsid w:val="00E94AF1"/>
    <w:rsid w:val="00E94CBD"/>
    <w:rsid w:val="00E952FD"/>
    <w:rsid w:val="00E956A3"/>
    <w:rsid w:val="00E95870"/>
    <w:rsid w:val="00E95877"/>
    <w:rsid w:val="00E95C41"/>
    <w:rsid w:val="00E95DC7"/>
    <w:rsid w:val="00E95FB6"/>
    <w:rsid w:val="00E961AD"/>
    <w:rsid w:val="00E968FC"/>
    <w:rsid w:val="00E96A24"/>
    <w:rsid w:val="00E96B53"/>
    <w:rsid w:val="00E96F27"/>
    <w:rsid w:val="00E97120"/>
    <w:rsid w:val="00E971C1"/>
    <w:rsid w:val="00E97245"/>
    <w:rsid w:val="00E975A4"/>
    <w:rsid w:val="00E97730"/>
    <w:rsid w:val="00E97A2E"/>
    <w:rsid w:val="00E97B8C"/>
    <w:rsid w:val="00E97C33"/>
    <w:rsid w:val="00EA028B"/>
    <w:rsid w:val="00EA0330"/>
    <w:rsid w:val="00EA0519"/>
    <w:rsid w:val="00EA0665"/>
    <w:rsid w:val="00EA09E7"/>
    <w:rsid w:val="00EA0BCF"/>
    <w:rsid w:val="00EA0D6F"/>
    <w:rsid w:val="00EA0E50"/>
    <w:rsid w:val="00EA10E9"/>
    <w:rsid w:val="00EA13ED"/>
    <w:rsid w:val="00EA1448"/>
    <w:rsid w:val="00EA14D0"/>
    <w:rsid w:val="00EA156D"/>
    <w:rsid w:val="00EA1607"/>
    <w:rsid w:val="00EA1677"/>
    <w:rsid w:val="00EA17A2"/>
    <w:rsid w:val="00EA1894"/>
    <w:rsid w:val="00EA1A6C"/>
    <w:rsid w:val="00EA1A85"/>
    <w:rsid w:val="00EA1B2C"/>
    <w:rsid w:val="00EA1DC1"/>
    <w:rsid w:val="00EA1DF8"/>
    <w:rsid w:val="00EA1EF0"/>
    <w:rsid w:val="00EA21D1"/>
    <w:rsid w:val="00EA259C"/>
    <w:rsid w:val="00EA2810"/>
    <w:rsid w:val="00EA29CA"/>
    <w:rsid w:val="00EA2BD0"/>
    <w:rsid w:val="00EA2EB8"/>
    <w:rsid w:val="00EA2FCF"/>
    <w:rsid w:val="00EA3004"/>
    <w:rsid w:val="00EA300E"/>
    <w:rsid w:val="00EA31D4"/>
    <w:rsid w:val="00EA33EB"/>
    <w:rsid w:val="00EA37CE"/>
    <w:rsid w:val="00EA3824"/>
    <w:rsid w:val="00EA38C9"/>
    <w:rsid w:val="00EA3C72"/>
    <w:rsid w:val="00EA40E9"/>
    <w:rsid w:val="00EA412E"/>
    <w:rsid w:val="00EA445D"/>
    <w:rsid w:val="00EA44A9"/>
    <w:rsid w:val="00EA44BD"/>
    <w:rsid w:val="00EA45D7"/>
    <w:rsid w:val="00EA463A"/>
    <w:rsid w:val="00EA4CE9"/>
    <w:rsid w:val="00EA4D71"/>
    <w:rsid w:val="00EA5079"/>
    <w:rsid w:val="00EA50C1"/>
    <w:rsid w:val="00EA5179"/>
    <w:rsid w:val="00EA519C"/>
    <w:rsid w:val="00EA5229"/>
    <w:rsid w:val="00EA5486"/>
    <w:rsid w:val="00EA54A9"/>
    <w:rsid w:val="00EA58D2"/>
    <w:rsid w:val="00EA5A52"/>
    <w:rsid w:val="00EA5AA2"/>
    <w:rsid w:val="00EA5B3D"/>
    <w:rsid w:val="00EA5BC0"/>
    <w:rsid w:val="00EA5BFA"/>
    <w:rsid w:val="00EA5EDB"/>
    <w:rsid w:val="00EA60D6"/>
    <w:rsid w:val="00EA6129"/>
    <w:rsid w:val="00EA6239"/>
    <w:rsid w:val="00EA6479"/>
    <w:rsid w:val="00EA68BC"/>
    <w:rsid w:val="00EA6A05"/>
    <w:rsid w:val="00EA6AB5"/>
    <w:rsid w:val="00EA6C78"/>
    <w:rsid w:val="00EA6CBA"/>
    <w:rsid w:val="00EA6DCD"/>
    <w:rsid w:val="00EA6EF0"/>
    <w:rsid w:val="00EA715B"/>
    <w:rsid w:val="00EA7194"/>
    <w:rsid w:val="00EA75A0"/>
    <w:rsid w:val="00EA773D"/>
    <w:rsid w:val="00EA790B"/>
    <w:rsid w:val="00EA7968"/>
    <w:rsid w:val="00EA7E7B"/>
    <w:rsid w:val="00EB0095"/>
    <w:rsid w:val="00EB024E"/>
    <w:rsid w:val="00EB036F"/>
    <w:rsid w:val="00EB054B"/>
    <w:rsid w:val="00EB06D4"/>
    <w:rsid w:val="00EB06FC"/>
    <w:rsid w:val="00EB077B"/>
    <w:rsid w:val="00EB07BB"/>
    <w:rsid w:val="00EB0895"/>
    <w:rsid w:val="00EB11CF"/>
    <w:rsid w:val="00EB13E6"/>
    <w:rsid w:val="00EB1515"/>
    <w:rsid w:val="00EB1626"/>
    <w:rsid w:val="00EB1982"/>
    <w:rsid w:val="00EB1B1F"/>
    <w:rsid w:val="00EB2037"/>
    <w:rsid w:val="00EB2049"/>
    <w:rsid w:val="00EB20C5"/>
    <w:rsid w:val="00EB21A7"/>
    <w:rsid w:val="00EB2286"/>
    <w:rsid w:val="00EB2494"/>
    <w:rsid w:val="00EB25AD"/>
    <w:rsid w:val="00EB2602"/>
    <w:rsid w:val="00EB2724"/>
    <w:rsid w:val="00EB2A86"/>
    <w:rsid w:val="00EB2E23"/>
    <w:rsid w:val="00EB3040"/>
    <w:rsid w:val="00EB330C"/>
    <w:rsid w:val="00EB33D8"/>
    <w:rsid w:val="00EB35E7"/>
    <w:rsid w:val="00EB365B"/>
    <w:rsid w:val="00EB3683"/>
    <w:rsid w:val="00EB3725"/>
    <w:rsid w:val="00EB3793"/>
    <w:rsid w:val="00EB3846"/>
    <w:rsid w:val="00EB3ABB"/>
    <w:rsid w:val="00EB3CE6"/>
    <w:rsid w:val="00EB3D00"/>
    <w:rsid w:val="00EB3E29"/>
    <w:rsid w:val="00EB3F5F"/>
    <w:rsid w:val="00EB41EA"/>
    <w:rsid w:val="00EB4540"/>
    <w:rsid w:val="00EB45B1"/>
    <w:rsid w:val="00EB464B"/>
    <w:rsid w:val="00EB4915"/>
    <w:rsid w:val="00EB4C88"/>
    <w:rsid w:val="00EB4D8A"/>
    <w:rsid w:val="00EB5A04"/>
    <w:rsid w:val="00EB5C75"/>
    <w:rsid w:val="00EB6011"/>
    <w:rsid w:val="00EB6015"/>
    <w:rsid w:val="00EB6057"/>
    <w:rsid w:val="00EB620F"/>
    <w:rsid w:val="00EB645B"/>
    <w:rsid w:val="00EB6542"/>
    <w:rsid w:val="00EB65BC"/>
    <w:rsid w:val="00EB65EA"/>
    <w:rsid w:val="00EB6949"/>
    <w:rsid w:val="00EB6B6C"/>
    <w:rsid w:val="00EB6F45"/>
    <w:rsid w:val="00EB750A"/>
    <w:rsid w:val="00EB7559"/>
    <w:rsid w:val="00EB76E0"/>
    <w:rsid w:val="00EB77F5"/>
    <w:rsid w:val="00EB79CD"/>
    <w:rsid w:val="00EB7B0B"/>
    <w:rsid w:val="00EB7E70"/>
    <w:rsid w:val="00EC00F8"/>
    <w:rsid w:val="00EC011B"/>
    <w:rsid w:val="00EC0325"/>
    <w:rsid w:val="00EC062B"/>
    <w:rsid w:val="00EC06D2"/>
    <w:rsid w:val="00EC07B3"/>
    <w:rsid w:val="00EC0B0B"/>
    <w:rsid w:val="00EC0BEF"/>
    <w:rsid w:val="00EC0DC5"/>
    <w:rsid w:val="00EC0E70"/>
    <w:rsid w:val="00EC0F1F"/>
    <w:rsid w:val="00EC0FD4"/>
    <w:rsid w:val="00EC125A"/>
    <w:rsid w:val="00EC1553"/>
    <w:rsid w:val="00EC16C1"/>
    <w:rsid w:val="00EC1849"/>
    <w:rsid w:val="00EC186C"/>
    <w:rsid w:val="00EC18AA"/>
    <w:rsid w:val="00EC1DB2"/>
    <w:rsid w:val="00EC1EFE"/>
    <w:rsid w:val="00EC1FF4"/>
    <w:rsid w:val="00EC2145"/>
    <w:rsid w:val="00EC2202"/>
    <w:rsid w:val="00EC2582"/>
    <w:rsid w:val="00EC2630"/>
    <w:rsid w:val="00EC29D8"/>
    <w:rsid w:val="00EC2A89"/>
    <w:rsid w:val="00EC2CAE"/>
    <w:rsid w:val="00EC2DB3"/>
    <w:rsid w:val="00EC2E8C"/>
    <w:rsid w:val="00EC35C7"/>
    <w:rsid w:val="00EC37FB"/>
    <w:rsid w:val="00EC39D9"/>
    <w:rsid w:val="00EC3AEE"/>
    <w:rsid w:val="00EC3DB1"/>
    <w:rsid w:val="00EC3F30"/>
    <w:rsid w:val="00EC4002"/>
    <w:rsid w:val="00EC40C2"/>
    <w:rsid w:val="00EC44BA"/>
    <w:rsid w:val="00EC44D4"/>
    <w:rsid w:val="00EC4838"/>
    <w:rsid w:val="00EC48A7"/>
    <w:rsid w:val="00EC499C"/>
    <w:rsid w:val="00EC53C1"/>
    <w:rsid w:val="00EC59CD"/>
    <w:rsid w:val="00EC5B5D"/>
    <w:rsid w:val="00EC608A"/>
    <w:rsid w:val="00EC6104"/>
    <w:rsid w:val="00EC6156"/>
    <w:rsid w:val="00EC619D"/>
    <w:rsid w:val="00EC62A0"/>
    <w:rsid w:val="00EC62A8"/>
    <w:rsid w:val="00EC64C4"/>
    <w:rsid w:val="00EC6559"/>
    <w:rsid w:val="00EC65D2"/>
    <w:rsid w:val="00EC68A9"/>
    <w:rsid w:val="00EC69A5"/>
    <w:rsid w:val="00EC6A00"/>
    <w:rsid w:val="00EC6A3D"/>
    <w:rsid w:val="00EC6A49"/>
    <w:rsid w:val="00EC6B8F"/>
    <w:rsid w:val="00EC70F6"/>
    <w:rsid w:val="00EC722C"/>
    <w:rsid w:val="00EC7333"/>
    <w:rsid w:val="00EC74A1"/>
    <w:rsid w:val="00EC76F5"/>
    <w:rsid w:val="00EC7899"/>
    <w:rsid w:val="00EC7A7C"/>
    <w:rsid w:val="00EC7C2B"/>
    <w:rsid w:val="00EC7C6D"/>
    <w:rsid w:val="00EC7F04"/>
    <w:rsid w:val="00ED0372"/>
    <w:rsid w:val="00ED03BE"/>
    <w:rsid w:val="00ED046C"/>
    <w:rsid w:val="00ED077F"/>
    <w:rsid w:val="00ED0ADF"/>
    <w:rsid w:val="00ED0DA3"/>
    <w:rsid w:val="00ED10BE"/>
    <w:rsid w:val="00ED1124"/>
    <w:rsid w:val="00ED1160"/>
    <w:rsid w:val="00ED12BA"/>
    <w:rsid w:val="00ED134B"/>
    <w:rsid w:val="00ED1971"/>
    <w:rsid w:val="00ED1976"/>
    <w:rsid w:val="00ED1A5E"/>
    <w:rsid w:val="00ED1B58"/>
    <w:rsid w:val="00ED1B71"/>
    <w:rsid w:val="00ED1CA8"/>
    <w:rsid w:val="00ED1CD5"/>
    <w:rsid w:val="00ED1D49"/>
    <w:rsid w:val="00ED1FCF"/>
    <w:rsid w:val="00ED22E2"/>
    <w:rsid w:val="00ED233C"/>
    <w:rsid w:val="00ED2453"/>
    <w:rsid w:val="00ED252C"/>
    <w:rsid w:val="00ED25BB"/>
    <w:rsid w:val="00ED2611"/>
    <w:rsid w:val="00ED27A3"/>
    <w:rsid w:val="00ED27DE"/>
    <w:rsid w:val="00ED2CE1"/>
    <w:rsid w:val="00ED2D6F"/>
    <w:rsid w:val="00ED2E9D"/>
    <w:rsid w:val="00ED3399"/>
    <w:rsid w:val="00ED3611"/>
    <w:rsid w:val="00ED37A6"/>
    <w:rsid w:val="00ED38A6"/>
    <w:rsid w:val="00ED3B07"/>
    <w:rsid w:val="00ED3FEF"/>
    <w:rsid w:val="00ED42CC"/>
    <w:rsid w:val="00ED4420"/>
    <w:rsid w:val="00ED46FF"/>
    <w:rsid w:val="00ED47B2"/>
    <w:rsid w:val="00ED4878"/>
    <w:rsid w:val="00ED49B2"/>
    <w:rsid w:val="00ED4A41"/>
    <w:rsid w:val="00ED4ADA"/>
    <w:rsid w:val="00ED4C98"/>
    <w:rsid w:val="00ED4D8B"/>
    <w:rsid w:val="00ED4E0F"/>
    <w:rsid w:val="00ED4E87"/>
    <w:rsid w:val="00ED5306"/>
    <w:rsid w:val="00ED5392"/>
    <w:rsid w:val="00ED5707"/>
    <w:rsid w:val="00ED57C0"/>
    <w:rsid w:val="00ED5B64"/>
    <w:rsid w:val="00ED5BE8"/>
    <w:rsid w:val="00ED5FF0"/>
    <w:rsid w:val="00ED63DF"/>
    <w:rsid w:val="00ED6411"/>
    <w:rsid w:val="00ED64B7"/>
    <w:rsid w:val="00ED64F1"/>
    <w:rsid w:val="00ED65A2"/>
    <w:rsid w:val="00ED688D"/>
    <w:rsid w:val="00ED6B07"/>
    <w:rsid w:val="00ED6BF8"/>
    <w:rsid w:val="00ED6C4A"/>
    <w:rsid w:val="00ED6DBF"/>
    <w:rsid w:val="00ED6FAC"/>
    <w:rsid w:val="00ED7036"/>
    <w:rsid w:val="00ED7215"/>
    <w:rsid w:val="00ED7537"/>
    <w:rsid w:val="00ED76BA"/>
    <w:rsid w:val="00ED7A47"/>
    <w:rsid w:val="00ED7D73"/>
    <w:rsid w:val="00ED7EAD"/>
    <w:rsid w:val="00ED7FBC"/>
    <w:rsid w:val="00EE01C1"/>
    <w:rsid w:val="00EE0498"/>
    <w:rsid w:val="00EE054A"/>
    <w:rsid w:val="00EE0757"/>
    <w:rsid w:val="00EE086A"/>
    <w:rsid w:val="00EE0955"/>
    <w:rsid w:val="00EE09C3"/>
    <w:rsid w:val="00EE0A47"/>
    <w:rsid w:val="00EE0BFD"/>
    <w:rsid w:val="00EE0D65"/>
    <w:rsid w:val="00EE10BD"/>
    <w:rsid w:val="00EE12BE"/>
    <w:rsid w:val="00EE136F"/>
    <w:rsid w:val="00EE15F5"/>
    <w:rsid w:val="00EE191E"/>
    <w:rsid w:val="00EE19B0"/>
    <w:rsid w:val="00EE1A55"/>
    <w:rsid w:val="00EE251A"/>
    <w:rsid w:val="00EE254B"/>
    <w:rsid w:val="00EE27F3"/>
    <w:rsid w:val="00EE293E"/>
    <w:rsid w:val="00EE2978"/>
    <w:rsid w:val="00EE29A1"/>
    <w:rsid w:val="00EE2A42"/>
    <w:rsid w:val="00EE2E33"/>
    <w:rsid w:val="00EE30F2"/>
    <w:rsid w:val="00EE31F1"/>
    <w:rsid w:val="00EE33AB"/>
    <w:rsid w:val="00EE35E9"/>
    <w:rsid w:val="00EE3786"/>
    <w:rsid w:val="00EE38FB"/>
    <w:rsid w:val="00EE39A5"/>
    <w:rsid w:val="00EE39BB"/>
    <w:rsid w:val="00EE3AAA"/>
    <w:rsid w:val="00EE3AF2"/>
    <w:rsid w:val="00EE3C97"/>
    <w:rsid w:val="00EE3CD4"/>
    <w:rsid w:val="00EE3E35"/>
    <w:rsid w:val="00EE3F06"/>
    <w:rsid w:val="00EE405C"/>
    <w:rsid w:val="00EE4173"/>
    <w:rsid w:val="00EE4196"/>
    <w:rsid w:val="00EE4218"/>
    <w:rsid w:val="00EE440E"/>
    <w:rsid w:val="00EE45B0"/>
    <w:rsid w:val="00EE479B"/>
    <w:rsid w:val="00EE4B47"/>
    <w:rsid w:val="00EE4DC6"/>
    <w:rsid w:val="00EE4E3E"/>
    <w:rsid w:val="00EE4FC3"/>
    <w:rsid w:val="00EE5194"/>
    <w:rsid w:val="00EE5212"/>
    <w:rsid w:val="00EE546B"/>
    <w:rsid w:val="00EE54D2"/>
    <w:rsid w:val="00EE55FF"/>
    <w:rsid w:val="00EE561A"/>
    <w:rsid w:val="00EE574B"/>
    <w:rsid w:val="00EE58AD"/>
    <w:rsid w:val="00EE5A18"/>
    <w:rsid w:val="00EE5BFB"/>
    <w:rsid w:val="00EE5D3A"/>
    <w:rsid w:val="00EE5D85"/>
    <w:rsid w:val="00EE62F7"/>
    <w:rsid w:val="00EE63B4"/>
    <w:rsid w:val="00EE66C7"/>
    <w:rsid w:val="00EE6836"/>
    <w:rsid w:val="00EE6BDB"/>
    <w:rsid w:val="00EE6CF0"/>
    <w:rsid w:val="00EE6D07"/>
    <w:rsid w:val="00EE6D96"/>
    <w:rsid w:val="00EE7103"/>
    <w:rsid w:val="00EE73C9"/>
    <w:rsid w:val="00EE73D6"/>
    <w:rsid w:val="00EE7475"/>
    <w:rsid w:val="00EE75DC"/>
    <w:rsid w:val="00EF0019"/>
    <w:rsid w:val="00EF0087"/>
    <w:rsid w:val="00EF01FD"/>
    <w:rsid w:val="00EF020F"/>
    <w:rsid w:val="00EF0723"/>
    <w:rsid w:val="00EF08FB"/>
    <w:rsid w:val="00EF0923"/>
    <w:rsid w:val="00EF0BA4"/>
    <w:rsid w:val="00EF10DE"/>
    <w:rsid w:val="00EF10FF"/>
    <w:rsid w:val="00EF13B2"/>
    <w:rsid w:val="00EF154D"/>
    <w:rsid w:val="00EF1621"/>
    <w:rsid w:val="00EF1771"/>
    <w:rsid w:val="00EF1807"/>
    <w:rsid w:val="00EF193B"/>
    <w:rsid w:val="00EF1C20"/>
    <w:rsid w:val="00EF1CF1"/>
    <w:rsid w:val="00EF22C6"/>
    <w:rsid w:val="00EF2A01"/>
    <w:rsid w:val="00EF2BF4"/>
    <w:rsid w:val="00EF2EC3"/>
    <w:rsid w:val="00EF2EE5"/>
    <w:rsid w:val="00EF30CD"/>
    <w:rsid w:val="00EF3250"/>
    <w:rsid w:val="00EF33F0"/>
    <w:rsid w:val="00EF38E3"/>
    <w:rsid w:val="00EF38F8"/>
    <w:rsid w:val="00EF3AC0"/>
    <w:rsid w:val="00EF3BB6"/>
    <w:rsid w:val="00EF3CF5"/>
    <w:rsid w:val="00EF3F45"/>
    <w:rsid w:val="00EF3F90"/>
    <w:rsid w:val="00EF4044"/>
    <w:rsid w:val="00EF40FD"/>
    <w:rsid w:val="00EF43DD"/>
    <w:rsid w:val="00EF468E"/>
    <w:rsid w:val="00EF4738"/>
    <w:rsid w:val="00EF4843"/>
    <w:rsid w:val="00EF48A2"/>
    <w:rsid w:val="00EF4953"/>
    <w:rsid w:val="00EF49DE"/>
    <w:rsid w:val="00EF4C57"/>
    <w:rsid w:val="00EF4D8F"/>
    <w:rsid w:val="00EF4DF7"/>
    <w:rsid w:val="00EF4E5E"/>
    <w:rsid w:val="00EF4EDD"/>
    <w:rsid w:val="00EF5177"/>
    <w:rsid w:val="00EF574C"/>
    <w:rsid w:val="00EF58A6"/>
    <w:rsid w:val="00EF596A"/>
    <w:rsid w:val="00EF5A14"/>
    <w:rsid w:val="00EF5B5B"/>
    <w:rsid w:val="00EF5E7C"/>
    <w:rsid w:val="00EF5FEF"/>
    <w:rsid w:val="00EF61BE"/>
    <w:rsid w:val="00EF61E9"/>
    <w:rsid w:val="00EF6222"/>
    <w:rsid w:val="00EF6236"/>
    <w:rsid w:val="00EF639C"/>
    <w:rsid w:val="00EF6612"/>
    <w:rsid w:val="00EF67D4"/>
    <w:rsid w:val="00EF6A66"/>
    <w:rsid w:val="00EF6A8B"/>
    <w:rsid w:val="00EF6AA4"/>
    <w:rsid w:val="00EF6ED7"/>
    <w:rsid w:val="00EF706A"/>
    <w:rsid w:val="00EF70FC"/>
    <w:rsid w:val="00EF733E"/>
    <w:rsid w:val="00EF735B"/>
    <w:rsid w:val="00EF745E"/>
    <w:rsid w:val="00EF756C"/>
    <w:rsid w:val="00EF758E"/>
    <w:rsid w:val="00EF7CB9"/>
    <w:rsid w:val="00EF7D5B"/>
    <w:rsid w:val="00EF7FC9"/>
    <w:rsid w:val="00EF7FD5"/>
    <w:rsid w:val="00F0006B"/>
    <w:rsid w:val="00F00298"/>
    <w:rsid w:val="00F00559"/>
    <w:rsid w:val="00F005C2"/>
    <w:rsid w:val="00F00939"/>
    <w:rsid w:val="00F00993"/>
    <w:rsid w:val="00F00A51"/>
    <w:rsid w:val="00F00B84"/>
    <w:rsid w:val="00F00C69"/>
    <w:rsid w:val="00F00D1F"/>
    <w:rsid w:val="00F00E66"/>
    <w:rsid w:val="00F0105F"/>
    <w:rsid w:val="00F01107"/>
    <w:rsid w:val="00F01307"/>
    <w:rsid w:val="00F0130E"/>
    <w:rsid w:val="00F01340"/>
    <w:rsid w:val="00F013C6"/>
    <w:rsid w:val="00F016C8"/>
    <w:rsid w:val="00F01BB0"/>
    <w:rsid w:val="00F021B0"/>
    <w:rsid w:val="00F023A6"/>
    <w:rsid w:val="00F02872"/>
    <w:rsid w:val="00F0288B"/>
    <w:rsid w:val="00F02A81"/>
    <w:rsid w:val="00F02B97"/>
    <w:rsid w:val="00F02CCD"/>
    <w:rsid w:val="00F02DA5"/>
    <w:rsid w:val="00F03013"/>
    <w:rsid w:val="00F0329F"/>
    <w:rsid w:val="00F03357"/>
    <w:rsid w:val="00F033CC"/>
    <w:rsid w:val="00F034B7"/>
    <w:rsid w:val="00F034EA"/>
    <w:rsid w:val="00F03894"/>
    <w:rsid w:val="00F038FD"/>
    <w:rsid w:val="00F039DE"/>
    <w:rsid w:val="00F03A0C"/>
    <w:rsid w:val="00F03BCE"/>
    <w:rsid w:val="00F03EB4"/>
    <w:rsid w:val="00F04151"/>
    <w:rsid w:val="00F0420F"/>
    <w:rsid w:val="00F04486"/>
    <w:rsid w:val="00F044DF"/>
    <w:rsid w:val="00F046BD"/>
    <w:rsid w:val="00F0471A"/>
    <w:rsid w:val="00F04C0B"/>
    <w:rsid w:val="00F04F30"/>
    <w:rsid w:val="00F0514B"/>
    <w:rsid w:val="00F05513"/>
    <w:rsid w:val="00F055A4"/>
    <w:rsid w:val="00F05788"/>
    <w:rsid w:val="00F0591F"/>
    <w:rsid w:val="00F0593A"/>
    <w:rsid w:val="00F05C36"/>
    <w:rsid w:val="00F05E5C"/>
    <w:rsid w:val="00F05ED2"/>
    <w:rsid w:val="00F06038"/>
    <w:rsid w:val="00F060C3"/>
    <w:rsid w:val="00F065DD"/>
    <w:rsid w:val="00F0682D"/>
    <w:rsid w:val="00F06938"/>
    <w:rsid w:val="00F06975"/>
    <w:rsid w:val="00F06A77"/>
    <w:rsid w:val="00F06B2D"/>
    <w:rsid w:val="00F06B83"/>
    <w:rsid w:val="00F07264"/>
    <w:rsid w:val="00F072CB"/>
    <w:rsid w:val="00F073B1"/>
    <w:rsid w:val="00F076AA"/>
    <w:rsid w:val="00F078CA"/>
    <w:rsid w:val="00F078FC"/>
    <w:rsid w:val="00F079A3"/>
    <w:rsid w:val="00F07AC1"/>
    <w:rsid w:val="00F07BDC"/>
    <w:rsid w:val="00F07C12"/>
    <w:rsid w:val="00F07DD8"/>
    <w:rsid w:val="00F07DF1"/>
    <w:rsid w:val="00F07FD0"/>
    <w:rsid w:val="00F10066"/>
    <w:rsid w:val="00F1024C"/>
    <w:rsid w:val="00F10954"/>
    <w:rsid w:val="00F109E5"/>
    <w:rsid w:val="00F10D60"/>
    <w:rsid w:val="00F11156"/>
    <w:rsid w:val="00F112C4"/>
    <w:rsid w:val="00F115E1"/>
    <w:rsid w:val="00F11880"/>
    <w:rsid w:val="00F11933"/>
    <w:rsid w:val="00F11A47"/>
    <w:rsid w:val="00F11A7A"/>
    <w:rsid w:val="00F11C32"/>
    <w:rsid w:val="00F11E6C"/>
    <w:rsid w:val="00F11FA8"/>
    <w:rsid w:val="00F12063"/>
    <w:rsid w:val="00F120A2"/>
    <w:rsid w:val="00F123ED"/>
    <w:rsid w:val="00F12434"/>
    <w:rsid w:val="00F126C8"/>
    <w:rsid w:val="00F12FFA"/>
    <w:rsid w:val="00F132E2"/>
    <w:rsid w:val="00F13449"/>
    <w:rsid w:val="00F13683"/>
    <w:rsid w:val="00F13707"/>
    <w:rsid w:val="00F13958"/>
    <w:rsid w:val="00F139F0"/>
    <w:rsid w:val="00F13AFC"/>
    <w:rsid w:val="00F13BA5"/>
    <w:rsid w:val="00F13C9F"/>
    <w:rsid w:val="00F13CAD"/>
    <w:rsid w:val="00F13EFD"/>
    <w:rsid w:val="00F14034"/>
    <w:rsid w:val="00F1441C"/>
    <w:rsid w:val="00F1465B"/>
    <w:rsid w:val="00F148C7"/>
    <w:rsid w:val="00F14916"/>
    <w:rsid w:val="00F14B4B"/>
    <w:rsid w:val="00F14BA1"/>
    <w:rsid w:val="00F14C32"/>
    <w:rsid w:val="00F14C63"/>
    <w:rsid w:val="00F14D50"/>
    <w:rsid w:val="00F150EB"/>
    <w:rsid w:val="00F155BE"/>
    <w:rsid w:val="00F15717"/>
    <w:rsid w:val="00F157D2"/>
    <w:rsid w:val="00F1588B"/>
    <w:rsid w:val="00F15C78"/>
    <w:rsid w:val="00F15D0B"/>
    <w:rsid w:val="00F15D91"/>
    <w:rsid w:val="00F15F42"/>
    <w:rsid w:val="00F15F8A"/>
    <w:rsid w:val="00F1625C"/>
    <w:rsid w:val="00F16294"/>
    <w:rsid w:val="00F16309"/>
    <w:rsid w:val="00F163CD"/>
    <w:rsid w:val="00F16B5C"/>
    <w:rsid w:val="00F17405"/>
    <w:rsid w:val="00F17471"/>
    <w:rsid w:val="00F174D2"/>
    <w:rsid w:val="00F174D5"/>
    <w:rsid w:val="00F176C1"/>
    <w:rsid w:val="00F17DEE"/>
    <w:rsid w:val="00F17EB1"/>
    <w:rsid w:val="00F201F9"/>
    <w:rsid w:val="00F205F0"/>
    <w:rsid w:val="00F20D77"/>
    <w:rsid w:val="00F20D9D"/>
    <w:rsid w:val="00F21032"/>
    <w:rsid w:val="00F21101"/>
    <w:rsid w:val="00F21923"/>
    <w:rsid w:val="00F21E85"/>
    <w:rsid w:val="00F21FEA"/>
    <w:rsid w:val="00F22297"/>
    <w:rsid w:val="00F222F0"/>
    <w:rsid w:val="00F223B8"/>
    <w:rsid w:val="00F223F8"/>
    <w:rsid w:val="00F227BA"/>
    <w:rsid w:val="00F2298E"/>
    <w:rsid w:val="00F22B99"/>
    <w:rsid w:val="00F22DB1"/>
    <w:rsid w:val="00F22E08"/>
    <w:rsid w:val="00F2304D"/>
    <w:rsid w:val="00F2314C"/>
    <w:rsid w:val="00F23293"/>
    <w:rsid w:val="00F233CD"/>
    <w:rsid w:val="00F233F6"/>
    <w:rsid w:val="00F235A8"/>
    <w:rsid w:val="00F235FE"/>
    <w:rsid w:val="00F236DD"/>
    <w:rsid w:val="00F23826"/>
    <w:rsid w:val="00F2387E"/>
    <w:rsid w:val="00F2391C"/>
    <w:rsid w:val="00F23A8C"/>
    <w:rsid w:val="00F23B2F"/>
    <w:rsid w:val="00F23E38"/>
    <w:rsid w:val="00F23E95"/>
    <w:rsid w:val="00F24113"/>
    <w:rsid w:val="00F243FF"/>
    <w:rsid w:val="00F24602"/>
    <w:rsid w:val="00F2468E"/>
    <w:rsid w:val="00F24E10"/>
    <w:rsid w:val="00F2505F"/>
    <w:rsid w:val="00F25261"/>
    <w:rsid w:val="00F252C1"/>
    <w:rsid w:val="00F254D2"/>
    <w:rsid w:val="00F25518"/>
    <w:rsid w:val="00F256BF"/>
    <w:rsid w:val="00F2582C"/>
    <w:rsid w:val="00F25859"/>
    <w:rsid w:val="00F25976"/>
    <w:rsid w:val="00F25DBC"/>
    <w:rsid w:val="00F25DE1"/>
    <w:rsid w:val="00F2602D"/>
    <w:rsid w:val="00F26264"/>
    <w:rsid w:val="00F26459"/>
    <w:rsid w:val="00F264E2"/>
    <w:rsid w:val="00F265FA"/>
    <w:rsid w:val="00F266A9"/>
    <w:rsid w:val="00F266CC"/>
    <w:rsid w:val="00F268C5"/>
    <w:rsid w:val="00F268EB"/>
    <w:rsid w:val="00F26C42"/>
    <w:rsid w:val="00F26C87"/>
    <w:rsid w:val="00F26CA6"/>
    <w:rsid w:val="00F26F99"/>
    <w:rsid w:val="00F2704E"/>
    <w:rsid w:val="00F2730F"/>
    <w:rsid w:val="00F27419"/>
    <w:rsid w:val="00F2795D"/>
    <w:rsid w:val="00F27B33"/>
    <w:rsid w:val="00F27B4E"/>
    <w:rsid w:val="00F27BCD"/>
    <w:rsid w:val="00F27C79"/>
    <w:rsid w:val="00F27ED1"/>
    <w:rsid w:val="00F302D5"/>
    <w:rsid w:val="00F30395"/>
    <w:rsid w:val="00F30400"/>
    <w:rsid w:val="00F3096B"/>
    <w:rsid w:val="00F30B6A"/>
    <w:rsid w:val="00F30DCC"/>
    <w:rsid w:val="00F30DDC"/>
    <w:rsid w:val="00F31082"/>
    <w:rsid w:val="00F311B4"/>
    <w:rsid w:val="00F3121B"/>
    <w:rsid w:val="00F31544"/>
    <w:rsid w:val="00F31622"/>
    <w:rsid w:val="00F3164C"/>
    <w:rsid w:val="00F316A2"/>
    <w:rsid w:val="00F316B2"/>
    <w:rsid w:val="00F31798"/>
    <w:rsid w:val="00F318CD"/>
    <w:rsid w:val="00F318D1"/>
    <w:rsid w:val="00F31935"/>
    <w:rsid w:val="00F31F7D"/>
    <w:rsid w:val="00F3208C"/>
    <w:rsid w:val="00F32242"/>
    <w:rsid w:val="00F3239F"/>
    <w:rsid w:val="00F328EC"/>
    <w:rsid w:val="00F329E2"/>
    <w:rsid w:val="00F32A67"/>
    <w:rsid w:val="00F32C4B"/>
    <w:rsid w:val="00F32C84"/>
    <w:rsid w:val="00F32DB5"/>
    <w:rsid w:val="00F32DE0"/>
    <w:rsid w:val="00F32FB1"/>
    <w:rsid w:val="00F32FF2"/>
    <w:rsid w:val="00F33211"/>
    <w:rsid w:val="00F333DC"/>
    <w:rsid w:val="00F33675"/>
    <w:rsid w:val="00F337EE"/>
    <w:rsid w:val="00F338B7"/>
    <w:rsid w:val="00F3393C"/>
    <w:rsid w:val="00F33CCA"/>
    <w:rsid w:val="00F33CFC"/>
    <w:rsid w:val="00F34136"/>
    <w:rsid w:val="00F3429B"/>
    <w:rsid w:val="00F34386"/>
    <w:rsid w:val="00F343AD"/>
    <w:rsid w:val="00F3446D"/>
    <w:rsid w:val="00F3454E"/>
    <w:rsid w:val="00F3464B"/>
    <w:rsid w:val="00F34D5E"/>
    <w:rsid w:val="00F34E6E"/>
    <w:rsid w:val="00F35111"/>
    <w:rsid w:val="00F352A7"/>
    <w:rsid w:val="00F352E1"/>
    <w:rsid w:val="00F352E8"/>
    <w:rsid w:val="00F354CE"/>
    <w:rsid w:val="00F358D0"/>
    <w:rsid w:val="00F359FA"/>
    <w:rsid w:val="00F35A95"/>
    <w:rsid w:val="00F35B38"/>
    <w:rsid w:val="00F35C81"/>
    <w:rsid w:val="00F35E73"/>
    <w:rsid w:val="00F35FE1"/>
    <w:rsid w:val="00F36436"/>
    <w:rsid w:val="00F36591"/>
    <w:rsid w:val="00F365BD"/>
    <w:rsid w:val="00F3672E"/>
    <w:rsid w:val="00F36A14"/>
    <w:rsid w:val="00F36BC3"/>
    <w:rsid w:val="00F36C5B"/>
    <w:rsid w:val="00F36DE8"/>
    <w:rsid w:val="00F36E2B"/>
    <w:rsid w:val="00F37086"/>
    <w:rsid w:val="00F37253"/>
    <w:rsid w:val="00F372D7"/>
    <w:rsid w:val="00F372FD"/>
    <w:rsid w:val="00F37392"/>
    <w:rsid w:val="00F374D1"/>
    <w:rsid w:val="00F37684"/>
    <w:rsid w:val="00F379EC"/>
    <w:rsid w:val="00F37B39"/>
    <w:rsid w:val="00F37B74"/>
    <w:rsid w:val="00F37FD0"/>
    <w:rsid w:val="00F37FE9"/>
    <w:rsid w:val="00F401B8"/>
    <w:rsid w:val="00F40259"/>
    <w:rsid w:val="00F40707"/>
    <w:rsid w:val="00F4072B"/>
    <w:rsid w:val="00F407C5"/>
    <w:rsid w:val="00F409F6"/>
    <w:rsid w:val="00F40A76"/>
    <w:rsid w:val="00F40BAF"/>
    <w:rsid w:val="00F40BD9"/>
    <w:rsid w:val="00F40D55"/>
    <w:rsid w:val="00F40DC1"/>
    <w:rsid w:val="00F41021"/>
    <w:rsid w:val="00F41079"/>
    <w:rsid w:val="00F4107E"/>
    <w:rsid w:val="00F4135F"/>
    <w:rsid w:val="00F41503"/>
    <w:rsid w:val="00F41507"/>
    <w:rsid w:val="00F4150C"/>
    <w:rsid w:val="00F415F7"/>
    <w:rsid w:val="00F4171A"/>
    <w:rsid w:val="00F41923"/>
    <w:rsid w:val="00F41AB5"/>
    <w:rsid w:val="00F41B0F"/>
    <w:rsid w:val="00F41BC8"/>
    <w:rsid w:val="00F41C2E"/>
    <w:rsid w:val="00F41D97"/>
    <w:rsid w:val="00F41FC0"/>
    <w:rsid w:val="00F42041"/>
    <w:rsid w:val="00F420D0"/>
    <w:rsid w:val="00F422D0"/>
    <w:rsid w:val="00F4230E"/>
    <w:rsid w:val="00F423CF"/>
    <w:rsid w:val="00F424C0"/>
    <w:rsid w:val="00F425CC"/>
    <w:rsid w:val="00F4266E"/>
    <w:rsid w:val="00F42677"/>
    <w:rsid w:val="00F426A8"/>
    <w:rsid w:val="00F42911"/>
    <w:rsid w:val="00F42A63"/>
    <w:rsid w:val="00F42B90"/>
    <w:rsid w:val="00F42C20"/>
    <w:rsid w:val="00F42F58"/>
    <w:rsid w:val="00F43191"/>
    <w:rsid w:val="00F43377"/>
    <w:rsid w:val="00F43605"/>
    <w:rsid w:val="00F4364A"/>
    <w:rsid w:val="00F436C6"/>
    <w:rsid w:val="00F4392C"/>
    <w:rsid w:val="00F43941"/>
    <w:rsid w:val="00F43C4A"/>
    <w:rsid w:val="00F43D97"/>
    <w:rsid w:val="00F4411A"/>
    <w:rsid w:val="00F44140"/>
    <w:rsid w:val="00F44252"/>
    <w:rsid w:val="00F44253"/>
    <w:rsid w:val="00F4426F"/>
    <w:rsid w:val="00F4429D"/>
    <w:rsid w:val="00F442AE"/>
    <w:rsid w:val="00F4432F"/>
    <w:rsid w:val="00F4436D"/>
    <w:rsid w:val="00F44401"/>
    <w:rsid w:val="00F44560"/>
    <w:rsid w:val="00F446EE"/>
    <w:rsid w:val="00F446F8"/>
    <w:rsid w:val="00F449C3"/>
    <w:rsid w:val="00F449F3"/>
    <w:rsid w:val="00F44A7E"/>
    <w:rsid w:val="00F44AA7"/>
    <w:rsid w:val="00F44D6D"/>
    <w:rsid w:val="00F44E9B"/>
    <w:rsid w:val="00F44EE0"/>
    <w:rsid w:val="00F44EED"/>
    <w:rsid w:val="00F45113"/>
    <w:rsid w:val="00F4556F"/>
    <w:rsid w:val="00F45599"/>
    <w:rsid w:val="00F457CD"/>
    <w:rsid w:val="00F45A66"/>
    <w:rsid w:val="00F45E67"/>
    <w:rsid w:val="00F45E9E"/>
    <w:rsid w:val="00F45EDA"/>
    <w:rsid w:val="00F45F99"/>
    <w:rsid w:val="00F460B5"/>
    <w:rsid w:val="00F4611C"/>
    <w:rsid w:val="00F463AD"/>
    <w:rsid w:val="00F46589"/>
    <w:rsid w:val="00F4690C"/>
    <w:rsid w:val="00F46B56"/>
    <w:rsid w:val="00F46CC5"/>
    <w:rsid w:val="00F474D4"/>
    <w:rsid w:val="00F4750C"/>
    <w:rsid w:val="00F475A3"/>
    <w:rsid w:val="00F47632"/>
    <w:rsid w:val="00F47728"/>
    <w:rsid w:val="00F47BAE"/>
    <w:rsid w:val="00F47C90"/>
    <w:rsid w:val="00F47D57"/>
    <w:rsid w:val="00F47DED"/>
    <w:rsid w:val="00F504D7"/>
    <w:rsid w:val="00F5050B"/>
    <w:rsid w:val="00F50565"/>
    <w:rsid w:val="00F50651"/>
    <w:rsid w:val="00F506D8"/>
    <w:rsid w:val="00F50AB7"/>
    <w:rsid w:val="00F50BC9"/>
    <w:rsid w:val="00F51477"/>
    <w:rsid w:val="00F5159F"/>
    <w:rsid w:val="00F515C7"/>
    <w:rsid w:val="00F5164F"/>
    <w:rsid w:val="00F51808"/>
    <w:rsid w:val="00F519D0"/>
    <w:rsid w:val="00F51A39"/>
    <w:rsid w:val="00F51F23"/>
    <w:rsid w:val="00F51F37"/>
    <w:rsid w:val="00F5209B"/>
    <w:rsid w:val="00F520EC"/>
    <w:rsid w:val="00F522C9"/>
    <w:rsid w:val="00F522D6"/>
    <w:rsid w:val="00F5265D"/>
    <w:rsid w:val="00F527A4"/>
    <w:rsid w:val="00F5287C"/>
    <w:rsid w:val="00F528E6"/>
    <w:rsid w:val="00F529FA"/>
    <w:rsid w:val="00F52B6C"/>
    <w:rsid w:val="00F52BF5"/>
    <w:rsid w:val="00F52EFD"/>
    <w:rsid w:val="00F53258"/>
    <w:rsid w:val="00F53676"/>
    <w:rsid w:val="00F536B7"/>
    <w:rsid w:val="00F536DB"/>
    <w:rsid w:val="00F53BA4"/>
    <w:rsid w:val="00F53BED"/>
    <w:rsid w:val="00F53F7F"/>
    <w:rsid w:val="00F54102"/>
    <w:rsid w:val="00F541CD"/>
    <w:rsid w:val="00F54682"/>
    <w:rsid w:val="00F54722"/>
    <w:rsid w:val="00F54B96"/>
    <w:rsid w:val="00F54CF6"/>
    <w:rsid w:val="00F54F69"/>
    <w:rsid w:val="00F54FA7"/>
    <w:rsid w:val="00F5503F"/>
    <w:rsid w:val="00F551DD"/>
    <w:rsid w:val="00F55200"/>
    <w:rsid w:val="00F55882"/>
    <w:rsid w:val="00F55C99"/>
    <w:rsid w:val="00F55DEC"/>
    <w:rsid w:val="00F55F20"/>
    <w:rsid w:val="00F56102"/>
    <w:rsid w:val="00F56245"/>
    <w:rsid w:val="00F5628D"/>
    <w:rsid w:val="00F563D2"/>
    <w:rsid w:val="00F56491"/>
    <w:rsid w:val="00F564B3"/>
    <w:rsid w:val="00F56CF0"/>
    <w:rsid w:val="00F57678"/>
    <w:rsid w:val="00F57A2B"/>
    <w:rsid w:val="00F57B26"/>
    <w:rsid w:val="00F57B66"/>
    <w:rsid w:val="00F57DF7"/>
    <w:rsid w:val="00F57E09"/>
    <w:rsid w:val="00F6004C"/>
    <w:rsid w:val="00F60150"/>
    <w:rsid w:val="00F603C4"/>
    <w:rsid w:val="00F607B4"/>
    <w:rsid w:val="00F6097D"/>
    <w:rsid w:val="00F60A01"/>
    <w:rsid w:val="00F60A55"/>
    <w:rsid w:val="00F60D50"/>
    <w:rsid w:val="00F60F1A"/>
    <w:rsid w:val="00F6110F"/>
    <w:rsid w:val="00F61518"/>
    <w:rsid w:val="00F615F9"/>
    <w:rsid w:val="00F61631"/>
    <w:rsid w:val="00F616FB"/>
    <w:rsid w:val="00F618A6"/>
    <w:rsid w:val="00F61936"/>
    <w:rsid w:val="00F61CAD"/>
    <w:rsid w:val="00F61CFA"/>
    <w:rsid w:val="00F61E69"/>
    <w:rsid w:val="00F61EE6"/>
    <w:rsid w:val="00F61FF8"/>
    <w:rsid w:val="00F62233"/>
    <w:rsid w:val="00F6241F"/>
    <w:rsid w:val="00F62721"/>
    <w:rsid w:val="00F62BC8"/>
    <w:rsid w:val="00F62CA0"/>
    <w:rsid w:val="00F63037"/>
    <w:rsid w:val="00F63040"/>
    <w:rsid w:val="00F632C9"/>
    <w:rsid w:val="00F63377"/>
    <w:rsid w:val="00F634AB"/>
    <w:rsid w:val="00F637A8"/>
    <w:rsid w:val="00F63840"/>
    <w:rsid w:val="00F639C6"/>
    <w:rsid w:val="00F63B4A"/>
    <w:rsid w:val="00F63F9C"/>
    <w:rsid w:val="00F642F1"/>
    <w:rsid w:val="00F6440F"/>
    <w:rsid w:val="00F6447D"/>
    <w:rsid w:val="00F64595"/>
    <w:rsid w:val="00F6483F"/>
    <w:rsid w:val="00F649CE"/>
    <w:rsid w:val="00F64BD7"/>
    <w:rsid w:val="00F64E4A"/>
    <w:rsid w:val="00F64F94"/>
    <w:rsid w:val="00F65009"/>
    <w:rsid w:val="00F6521B"/>
    <w:rsid w:val="00F6537D"/>
    <w:rsid w:val="00F656B8"/>
    <w:rsid w:val="00F6570C"/>
    <w:rsid w:val="00F657C8"/>
    <w:rsid w:val="00F658D5"/>
    <w:rsid w:val="00F65A01"/>
    <w:rsid w:val="00F65BCE"/>
    <w:rsid w:val="00F66254"/>
    <w:rsid w:val="00F66272"/>
    <w:rsid w:val="00F663C7"/>
    <w:rsid w:val="00F6646B"/>
    <w:rsid w:val="00F66479"/>
    <w:rsid w:val="00F666A0"/>
    <w:rsid w:val="00F669B3"/>
    <w:rsid w:val="00F669C9"/>
    <w:rsid w:val="00F66A52"/>
    <w:rsid w:val="00F66B4A"/>
    <w:rsid w:val="00F66D15"/>
    <w:rsid w:val="00F66F0E"/>
    <w:rsid w:val="00F66F2D"/>
    <w:rsid w:val="00F67009"/>
    <w:rsid w:val="00F67032"/>
    <w:rsid w:val="00F67147"/>
    <w:rsid w:val="00F672DD"/>
    <w:rsid w:val="00F67647"/>
    <w:rsid w:val="00F67803"/>
    <w:rsid w:val="00F6782A"/>
    <w:rsid w:val="00F679C9"/>
    <w:rsid w:val="00F67AA3"/>
    <w:rsid w:val="00F67B0A"/>
    <w:rsid w:val="00F67B44"/>
    <w:rsid w:val="00F67C54"/>
    <w:rsid w:val="00F70133"/>
    <w:rsid w:val="00F70181"/>
    <w:rsid w:val="00F7029D"/>
    <w:rsid w:val="00F70B82"/>
    <w:rsid w:val="00F70C72"/>
    <w:rsid w:val="00F70D70"/>
    <w:rsid w:val="00F710B1"/>
    <w:rsid w:val="00F712E1"/>
    <w:rsid w:val="00F7165B"/>
    <w:rsid w:val="00F7175D"/>
    <w:rsid w:val="00F71B56"/>
    <w:rsid w:val="00F71D8D"/>
    <w:rsid w:val="00F71E05"/>
    <w:rsid w:val="00F71E3D"/>
    <w:rsid w:val="00F71FF9"/>
    <w:rsid w:val="00F72122"/>
    <w:rsid w:val="00F7220D"/>
    <w:rsid w:val="00F722D6"/>
    <w:rsid w:val="00F722E5"/>
    <w:rsid w:val="00F7259D"/>
    <w:rsid w:val="00F72792"/>
    <w:rsid w:val="00F7290B"/>
    <w:rsid w:val="00F72965"/>
    <w:rsid w:val="00F7296C"/>
    <w:rsid w:val="00F72DC8"/>
    <w:rsid w:val="00F72E86"/>
    <w:rsid w:val="00F73293"/>
    <w:rsid w:val="00F73323"/>
    <w:rsid w:val="00F73366"/>
    <w:rsid w:val="00F735E6"/>
    <w:rsid w:val="00F7385C"/>
    <w:rsid w:val="00F73BF5"/>
    <w:rsid w:val="00F73C01"/>
    <w:rsid w:val="00F73CBA"/>
    <w:rsid w:val="00F73CDE"/>
    <w:rsid w:val="00F73F88"/>
    <w:rsid w:val="00F7402F"/>
    <w:rsid w:val="00F7419E"/>
    <w:rsid w:val="00F7429E"/>
    <w:rsid w:val="00F745D9"/>
    <w:rsid w:val="00F747E4"/>
    <w:rsid w:val="00F74A02"/>
    <w:rsid w:val="00F74AB6"/>
    <w:rsid w:val="00F74BF0"/>
    <w:rsid w:val="00F7512D"/>
    <w:rsid w:val="00F7517A"/>
    <w:rsid w:val="00F7534E"/>
    <w:rsid w:val="00F75610"/>
    <w:rsid w:val="00F75685"/>
    <w:rsid w:val="00F757B0"/>
    <w:rsid w:val="00F759FD"/>
    <w:rsid w:val="00F75D28"/>
    <w:rsid w:val="00F762E5"/>
    <w:rsid w:val="00F7648B"/>
    <w:rsid w:val="00F7668D"/>
    <w:rsid w:val="00F76737"/>
    <w:rsid w:val="00F767D2"/>
    <w:rsid w:val="00F76867"/>
    <w:rsid w:val="00F76A07"/>
    <w:rsid w:val="00F76A53"/>
    <w:rsid w:val="00F76E33"/>
    <w:rsid w:val="00F76ED8"/>
    <w:rsid w:val="00F7704F"/>
    <w:rsid w:val="00F772D5"/>
    <w:rsid w:val="00F7733A"/>
    <w:rsid w:val="00F7736D"/>
    <w:rsid w:val="00F77564"/>
    <w:rsid w:val="00F77613"/>
    <w:rsid w:val="00F776E8"/>
    <w:rsid w:val="00F7773A"/>
    <w:rsid w:val="00F77957"/>
    <w:rsid w:val="00F77AA7"/>
    <w:rsid w:val="00F77C61"/>
    <w:rsid w:val="00F77D33"/>
    <w:rsid w:val="00F77ED7"/>
    <w:rsid w:val="00F77F1F"/>
    <w:rsid w:val="00F80298"/>
    <w:rsid w:val="00F80348"/>
    <w:rsid w:val="00F803C9"/>
    <w:rsid w:val="00F80574"/>
    <w:rsid w:val="00F805F8"/>
    <w:rsid w:val="00F8067F"/>
    <w:rsid w:val="00F8096E"/>
    <w:rsid w:val="00F80ABF"/>
    <w:rsid w:val="00F80C65"/>
    <w:rsid w:val="00F80DA4"/>
    <w:rsid w:val="00F811B7"/>
    <w:rsid w:val="00F8145C"/>
    <w:rsid w:val="00F8146A"/>
    <w:rsid w:val="00F8153B"/>
    <w:rsid w:val="00F817B3"/>
    <w:rsid w:val="00F81A50"/>
    <w:rsid w:val="00F81A5E"/>
    <w:rsid w:val="00F82217"/>
    <w:rsid w:val="00F8241D"/>
    <w:rsid w:val="00F82430"/>
    <w:rsid w:val="00F82C8C"/>
    <w:rsid w:val="00F82D01"/>
    <w:rsid w:val="00F82D4B"/>
    <w:rsid w:val="00F82E98"/>
    <w:rsid w:val="00F83082"/>
    <w:rsid w:val="00F831C4"/>
    <w:rsid w:val="00F8336B"/>
    <w:rsid w:val="00F835D8"/>
    <w:rsid w:val="00F836B1"/>
    <w:rsid w:val="00F837C8"/>
    <w:rsid w:val="00F8382F"/>
    <w:rsid w:val="00F83E20"/>
    <w:rsid w:val="00F83F79"/>
    <w:rsid w:val="00F83F8E"/>
    <w:rsid w:val="00F845F0"/>
    <w:rsid w:val="00F84637"/>
    <w:rsid w:val="00F8492F"/>
    <w:rsid w:val="00F84B2F"/>
    <w:rsid w:val="00F84BCF"/>
    <w:rsid w:val="00F84CB4"/>
    <w:rsid w:val="00F84CD9"/>
    <w:rsid w:val="00F85007"/>
    <w:rsid w:val="00F85116"/>
    <w:rsid w:val="00F851C6"/>
    <w:rsid w:val="00F85297"/>
    <w:rsid w:val="00F852E0"/>
    <w:rsid w:val="00F8545A"/>
    <w:rsid w:val="00F85544"/>
    <w:rsid w:val="00F85636"/>
    <w:rsid w:val="00F859E1"/>
    <w:rsid w:val="00F85A85"/>
    <w:rsid w:val="00F85AF3"/>
    <w:rsid w:val="00F85C5A"/>
    <w:rsid w:val="00F85D9C"/>
    <w:rsid w:val="00F85EA7"/>
    <w:rsid w:val="00F85F5D"/>
    <w:rsid w:val="00F85F77"/>
    <w:rsid w:val="00F85F9F"/>
    <w:rsid w:val="00F85FDD"/>
    <w:rsid w:val="00F86026"/>
    <w:rsid w:val="00F86170"/>
    <w:rsid w:val="00F862EC"/>
    <w:rsid w:val="00F86332"/>
    <w:rsid w:val="00F865A2"/>
    <w:rsid w:val="00F86624"/>
    <w:rsid w:val="00F86745"/>
    <w:rsid w:val="00F86A52"/>
    <w:rsid w:val="00F86D98"/>
    <w:rsid w:val="00F86D9A"/>
    <w:rsid w:val="00F87009"/>
    <w:rsid w:val="00F870C9"/>
    <w:rsid w:val="00F87372"/>
    <w:rsid w:val="00F87746"/>
    <w:rsid w:val="00F87A04"/>
    <w:rsid w:val="00F87A5F"/>
    <w:rsid w:val="00F87C6D"/>
    <w:rsid w:val="00F87C6E"/>
    <w:rsid w:val="00F87C6F"/>
    <w:rsid w:val="00F87F17"/>
    <w:rsid w:val="00F87FAF"/>
    <w:rsid w:val="00F90268"/>
    <w:rsid w:val="00F90271"/>
    <w:rsid w:val="00F902F2"/>
    <w:rsid w:val="00F9040B"/>
    <w:rsid w:val="00F90853"/>
    <w:rsid w:val="00F90A23"/>
    <w:rsid w:val="00F90A80"/>
    <w:rsid w:val="00F90C53"/>
    <w:rsid w:val="00F90ECE"/>
    <w:rsid w:val="00F9111F"/>
    <w:rsid w:val="00F9122E"/>
    <w:rsid w:val="00F91466"/>
    <w:rsid w:val="00F91478"/>
    <w:rsid w:val="00F9159C"/>
    <w:rsid w:val="00F9166E"/>
    <w:rsid w:val="00F91786"/>
    <w:rsid w:val="00F9178E"/>
    <w:rsid w:val="00F919FB"/>
    <w:rsid w:val="00F91FC5"/>
    <w:rsid w:val="00F9203C"/>
    <w:rsid w:val="00F92084"/>
    <w:rsid w:val="00F9236E"/>
    <w:rsid w:val="00F923A5"/>
    <w:rsid w:val="00F92793"/>
    <w:rsid w:val="00F9293F"/>
    <w:rsid w:val="00F92A23"/>
    <w:rsid w:val="00F92A42"/>
    <w:rsid w:val="00F92A5C"/>
    <w:rsid w:val="00F92A80"/>
    <w:rsid w:val="00F92AA1"/>
    <w:rsid w:val="00F92E16"/>
    <w:rsid w:val="00F92EF1"/>
    <w:rsid w:val="00F92F9D"/>
    <w:rsid w:val="00F930CD"/>
    <w:rsid w:val="00F9329B"/>
    <w:rsid w:val="00F933EA"/>
    <w:rsid w:val="00F9342F"/>
    <w:rsid w:val="00F935BE"/>
    <w:rsid w:val="00F935C3"/>
    <w:rsid w:val="00F93757"/>
    <w:rsid w:val="00F93906"/>
    <w:rsid w:val="00F9396D"/>
    <w:rsid w:val="00F93A5F"/>
    <w:rsid w:val="00F93A68"/>
    <w:rsid w:val="00F93B63"/>
    <w:rsid w:val="00F93BA4"/>
    <w:rsid w:val="00F94255"/>
    <w:rsid w:val="00F942D4"/>
    <w:rsid w:val="00F943F8"/>
    <w:rsid w:val="00F94419"/>
    <w:rsid w:val="00F944F8"/>
    <w:rsid w:val="00F94510"/>
    <w:rsid w:val="00F94610"/>
    <w:rsid w:val="00F9467B"/>
    <w:rsid w:val="00F9467C"/>
    <w:rsid w:val="00F94830"/>
    <w:rsid w:val="00F94C8E"/>
    <w:rsid w:val="00F94D7F"/>
    <w:rsid w:val="00F9524F"/>
    <w:rsid w:val="00F95408"/>
    <w:rsid w:val="00F954C4"/>
    <w:rsid w:val="00F9566D"/>
    <w:rsid w:val="00F958E6"/>
    <w:rsid w:val="00F95A3D"/>
    <w:rsid w:val="00F95ACB"/>
    <w:rsid w:val="00F95C33"/>
    <w:rsid w:val="00F95D2E"/>
    <w:rsid w:val="00F95D7B"/>
    <w:rsid w:val="00F95D7C"/>
    <w:rsid w:val="00F9639C"/>
    <w:rsid w:val="00F96450"/>
    <w:rsid w:val="00F964B3"/>
    <w:rsid w:val="00F965FE"/>
    <w:rsid w:val="00F96AAD"/>
    <w:rsid w:val="00F96B52"/>
    <w:rsid w:val="00F96DC8"/>
    <w:rsid w:val="00F96E6D"/>
    <w:rsid w:val="00F96FFD"/>
    <w:rsid w:val="00F979EA"/>
    <w:rsid w:val="00F97B17"/>
    <w:rsid w:val="00FA0271"/>
    <w:rsid w:val="00FA0294"/>
    <w:rsid w:val="00FA03AB"/>
    <w:rsid w:val="00FA0420"/>
    <w:rsid w:val="00FA060B"/>
    <w:rsid w:val="00FA0966"/>
    <w:rsid w:val="00FA0C85"/>
    <w:rsid w:val="00FA0FB9"/>
    <w:rsid w:val="00FA107D"/>
    <w:rsid w:val="00FA17AB"/>
    <w:rsid w:val="00FA1959"/>
    <w:rsid w:val="00FA19F5"/>
    <w:rsid w:val="00FA1A73"/>
    <w:rsid w:val="00FA1EB6"/>
    <w:rsid w:val="00FA1EE3"/>
    <w:rsid w:val="00FA2213"/>
    <w:rsid w:val="00FA23F6"/>
    <w:rsid w:val="00FA240A"/>
    <w:rsid w:val="00FA2503"/>
    <w:rsid w:val="00FA2693"/>
    <w:rsid w:val="00FA2C09"/>
    <w:rsid w:val="00FA2CD6"/>
    <w:rsid w:val="00FA300B"/>
    <w:rsid w:val="00FA3024"/>
    <w:rsid w:val="00FA315F"/>
    <w:rsid w:val="00FA3607"/>
    <w:rsid w:val="00FA3807"/>
    <w:rsid w:val="00FA3BCA"/>
    <w:rsid w:val="00FA3C3D"/>
    <w:rsid w:val="00FA3D3A"/>
    <w:rsid w:val="00FA3D94"/>
    <w:rsid w:val="00FA3D9B"/>
    <w:rsid w:val="00FA40E2"/>
    <w:rsid w:val="00FA42B7"/>
    <w:rsid w:val="00FA4657"/>
    <w:rsid w:val="00FA5018"/>
    <w:rsid w:val="00FA513A"/>
    <w:rsid w:val="00FA5310"/>
    <w:rsid w:val="00FA5342"/>
    <w:rsid w:val="00FA53D1"/>
    <w:rsid w:val="00FA5516"/>
    <w:rsid w:val="00FA57D9"/>
    <w:rsid w:val="00FA5828"/>
    <w:rsid w:val="00FA58BE"/>
    <w:rsid w:val="00FA5988"/>
    <w:rsid w:val="00FA5BF1"/>
    <w:rsid w:val="00FA5EC5"/>
    <w:rsid w:val="00FA6268"/>
    <w:rsid w:val="00FA63B2"/>
    <w:rsid w:val="00FA6570"/>
    <w:rsid w:val="00FA6647"/>
    <w:rsid w:val="00FA6818"/>
    <w:rsid w:val="00FA68BC"/>
    <w:rsid w:val="00FA6D8B"/>
    <w:rsid w:val="00FA6E5C"/>
    <w:rsid w:val="00FA6EF6"/>
    <w:rsid w:val="00FA7114"/>
    <w:rsid w:val="00FA7384"/>
    <w:rsid w:val="00FA7458"/>
    <w:rsid w:val="00FA74A1"/>
    <w:rsid w:val="00FA74A5"/>
    <w:rsid w:val="00FA7DEB"/>
    <w:rsid w:val="00FB038E"/>
    <w:rsid w:val="00FB057D"/>
    <w:rsid w:val="00FB061E"/>
    <w:rsid w:val="00FB0B24"/>
    <w:rsid w:val="00FB0E48"/>
    <w:rsid w:val="00FB119C"/>
    <w:rsid w:val="00FB11CE"/>
    <w:rsid w:val="00FB12D7"/>
    <w:rsid w:val="00FB149C"/>
    <w:rsid w:val="00FB14C9"/>
    <w:rsid w:val="00FB1A41"/>
    <w:rsid w:val="00FB1CE1"/>
    <w:rsid w:val="00FB1FEB"/>
    <w:rsid w:val="00FB2073"/>
    <w:rsid w:val="00FB2333"/>
    <w:rsid w:val="00FB23DC"/>
    <w:rsid w:val="00FB2470"/>
    <w:rsid w:val="00FB26A6"/>
    <w:rsid w:val="00FB2985"/>
    <w:rsid w:val="00FB29EC"/>
    <w:rsid w:val="00FB2A53"/>
    <w:rsid w:val="00FB2B79"/>
    <w:rsid w:val="00FB2BC9"/>
    <w:rsid w:val="00FB2C02"/>
    <w:rsid w:val="00FB2CB9"/>
    <w:rsid w:val="00FB32BC"/>
    <w:rsid w:val="00FB33B2"/>
    <w:rsid w:val="00FB349A"/>
    <w:rsid w:val="00FB3691"/>
    <w:rsid w:val="00FB38DE"/>
    <w:rsid w:val="00FB39AB"/>
    <w:rsid w:val="00FB39D6"/>
    <w:rsid w:val="00FB3B97"/>
    <w:rsid w:val="00FB3BAB"/>
    <w:rsid w:val="00FB3BD4"/>
    <w:rsid w:val="00FB3C4A"/>
    <w:rsid w:val="00FB401D"/>
    <w:rsid w:val="00FB40AF"/>
    <w:rsid w:val="00FB413C"/>
    <w:rsid w:val="00FB42E2"/>
    <w:rsid w:val="00FB455A"/>
    <w:rsid w:val="00FB49BE"/>
    <w:rsid w:val="00FB4B2A"/>
    <w:rsid w:val="00FB4C34"/>
    <w:rsid w:val="00FB4E30"/>
    <w:rsid w:val="00FB4E4D"/>
    <w:rsid w:val="00FB5068"/>
    <w:rsid w:val="00FB5415"/>
    <w:rsid w:val="00FB5416"/>
    <w:rsid w:val="00FB5497"/>
    <w:rsid w:val="00FB54FB"/>
    <w:rsid w:val="00FB56BD"/>
    <w:rsid w:val="00FB5997"/>
    <w:rsid w:val="00FB5B12"/>
    <w:rsid w:val="00FB5E08"/>
    <w:rsid w:val="00FB6028"/>
    <w:rsid w:val="00FB60F7"/>
    <w:rsid w:val="00FB6253"/>
    <w:rsid w:val="00FB638D"/>
    <w:rsid w:val="00FB6974"/>
    <w:rsid w:val="00FB6A57"/>
    <w:rsid w:val="00FB6D0E"/>
    <w:rsid w:val="00FB6D4E"/>
    <w:rsid w:val="00FB6D92"/>
    <w:rsid w:val="00FB6E1A"/>
    <w:rsid w:val="00FB6E76"/>
    <w:rsid w:val="00FB701A"/>
    <w:rsid w:val="00FB73DD"/>
    <w:rsid w:val="00FB782F"/>
    <w:rsid w:val="00FB7915"/>
    <w:rsid w:val="00FB7962"/>
    <w:rsid w:val="00FB7AEB"/>
    <w:rsid w:val="00FB7B3F"/>
    <w:rsid w:val="00FB7B83"/>
    <w:rsid w:val="00FB7C94"/>
    <w:rsid w:val="00FC01D4"/>
    <w:rsid w:val="00FC04A9"/>
    <w:rsid w:val="00FC076F"/>
    <w:rsid w:val="00FC0941"/>
    <w:rsid w:val="00FC0A9B"/>
    <w:rsid w:val="00FC0BA7"/>
    <w:rsid w:val="00FC0BB9"/>
    <w:rsid w:val="00FC0C3C"/>
    <w:rsid w:val="00FC0D52"/>
    <w:rsid w:val="00FC0F09"/>
    <w:rsid w:val="00FC10A5"/>
    <w:rsid w:val="00FC1420"/>
    <w:rsid w:val="00FC1601"/>
    <w:rsid w:val="00FC1898"/>
    <w:rsid w:val="00FC195E"/>
    <w:rsid w:val="00FC1AC2"/>
    <w:rsid w:val="00FC1EBF"/>
    <w:rsid w:val="00FC1EFB"/>
    <w:rsid w:val="00FC21B5"/>
    <w:rsid w:val="00FC22D1"/>
    <w:rsid w:val="00FC23CD"/>
    <w:rsid w:val="00FC2720"/>
    <w:rsid w:val="00FC2744"/>
    <w:rsid w:val="00FC27B1"/>
    <w:rsid w:val="00FC2CBD"/>
    <w:rsid w:val="00FC3569"/>
    <w:rsid w:val="00FC36DF"/>
    <w:rsid w:val="00FC3B0D"/>
    <w:rsid w:val="00FC3DC7"/>
    <w:rsid w:val="00FC41F4"/>
    <w:rsid w:val="00FC429E"/>
    <w:rsid w:val="00FC42DA"/>
    <w:rsid w:val="00FC440C"/>
    <w:rsid w:val="00FC4517"/>
    <w:rsid w:val="00FC459D"/>
    <w:rsid w:val="00FC461B"/>
    <w:rsid w:val="00FC4857"/>
    <w:rsid w:val="00FC4EDB"/>
    <w:rsid w:val="00FC5B44"/>
    <w:rsid w:val="00FC5C69"/>
    <w:rsid w:val="00FC5E2F"/>
    <w:rsid w:val="00FC6067"/>
    <w:rsid w:val="00FC642E"/>
    <w:rsid w:val="00FC65CC"/>
    <w:rsid w:val="00FC6621"/>
    <w:rsid w:val="00FC6845"/>
    <w:rsid w:val="00FC6880"/>
    <w:rsid w:val="00FC69D3"/>
    <w:rsid w:val="00FC69F6"/>
    <w:rsid w:val="00FC6FAF"/>
    <w:rsid w:val="00FC6FFD"/>
    <w:rsid w:val="00FC7072"/>
    <w:rsid w:val="00FC7095"/>
    <w:rsid w:val="00FC7200"/>
    <w:rsid w:val="00FC7235"/>
    <w:rsid w:val="00FC72DB"/>
    <w:rsid w:val="00FC7305"/>
    <w:rsid w:val="00FC7395"/>
    <w:rsid w:val="00FC7560"/>
    <w:rsid w:val="00FC75D1"/>
    <w:rsid w:val="00FC79E7"/>
    <w:rsid w:val="00FC7C4F"/>
    <w:rsid w:val="00FC7ED0"/>
    <w:rsid w:val="00FD011D"/>
    <w:rsid w:val="00FD0131"/>
    <w:rsid w:val="00FD0165"/>
    <w:rsid w:val="00FD01CF"/>
    <w:rsid w:val="00FD01FE"/>
    <w:rsid w:val="00FD0241"/>
    <w:rsid w:val="00FD0522"/>
    <w:rsid w:val="00FD065F"/>
    <w:rsid w:val="00FD0673"/>
    <w:rsid w:val="00FD069C"/>
    <w:rsid w:val="00FD0C54"/>
    <w:rsid w:val="00FD0DCB"/>
    <w:rsid w:val="00FD0ECA"/>
    <w:rsid w:val="00FD0FE0"/>
    <w:rsid w:val="00FD1103"/>
    <w:rsid w:val="00FD11BA"/>
    <w:rsid w:val="00FD11EF"/>
    <w:rsid w:val="00FD11F7"/>
    <w:rsid w:val="00FD12E2"/>
    <w:rsid w:val="00FD131D"/>
    <w:rsid w:val="00FD1405"/>
    <w:rsid w:val="00FD1625"/>
    <w:rsid w:val="00FD16D2"/>
    <w:rsid w:val="00FD16E0"/>
    <w:rsid w:val="00FD16E5"/>
    <w:rsid w:val="00FD1790"/>
    <w:rsid w:val="00FD187F"/>
    <w:rsid w:val="00FD1B34"/>
    <w:rsid w:val="00FD1BFC"/>
    <w:rsid w:val="00FD1C63"/>
    <w:rsid w:val="00FD1DF9"/>
    <w:rsid w:val="00FD1F6D"/>
    <w:rsid w:val="00FD201D"/>
    <w:rsid w:val="00FD21DD"/>
    <w:rsid w:val="00FD26F2"/>
    <w:rsid w:val="00FD2829"/>
    <w:rsid w:val="00FD28B8"/>
    <w:rsid w:val="00FD290C"/>
    <w:rsid w:val="00FD2945"/>
    <w:rsid w:val="00FD2D95"/>
    <w:rsid w:val="00FD32BE"/>
    <w:rsid w:val="00FD34BD"/>
    <w:rsid w:val="00FD3A60"/>
    <w:rsid w:val="00FD4037"/>
    <w:rsid w:val="00FD4461"/>
    <w:rsid w:val="00FD46BD"/>
    <w:rsid w:val="00FD4721"/>
    <w:rsid w:val="00FD4876"/>
    <w:rsid w:val="00FD492C"/>
    <w:rsid w:val="00FD4BA4"/>
    <w:rsid w:val="00FD4CBE"/>
    <w:rsid w:val="00FD4CE5"/>
    <w:rsid w:val="00FD5467"/>
    <w:rsid w:val="00FD5568"/>
    <w:rsid w:val="00FD5578"/>
    <w:rsid w:val="00FD5643"/>
    <w:rsid w:val="00FD5683"/>
    <w:rsid w:val="00FD58FE"/>
    <w:rsid w:val="00FD597B"/>
    <w:rsid w:val="00FD5C02"/>
    <w:rsid w:val="00FD5C51"/>
    <w:rsid w:val="00FD5FFA"/>
    <w:rsid w:val="00FD6244"/>
    <w:rsid w:val="00FD6366"/>
    <w:rsid w:val="00FD63E1"/>
    <w:rsid w:val="00FD65BF"/>
    <w:rsid w:val="00FD667D"/>
    <w:rsid w:val="00FD669B"/>
    <w:rsid w:val="00FD675A"/>
    <w:rsid w:val="00FD6820"/>
    <w:rsid w:val="00FD6C7B"/>
    <w:rsid w:val="00FD6F4B"/>
    <w:rsid w:val="00FD6FA7"/>
    <w:rsid w:val="00FD772E"/>
    <w:rsid w:val="00FD7A12"/>
    <w:rsid w:val="00FE0179"/>
    <w:rsid w:val="00FE04F3"/>
    <w:rsid w:val="00FE0780"/>
    <w:rsid w:val="00FE088B"/>
    <w:rsid w:val="00FE0AA6"/>
    <w:rsid w:val="00FE0BB0"/>
    <w:rsid w:val="00FE1143"/>
    <w:rsid w:val="00FE11D4"/>
    <w:rsid w:val="00FE11FB"/>
    <w:rsid w:val="00FE12B6"/>
    <w:rsid w:val="00FE1314"/>
    <w:rsid w:val="00FE1649"/>
    <w:rsid w:val="00FE1806"/>
    <w:rsid w:val="00FE1897"/>
    <w:rsid w:val="00FE18EA"/>
    <w:rsid w:val="00FE1B87"/>
    <w:rsid w:val="00FE1BCD"/>
    <w:rsid w:val="00FE1F09"/>
    <w:rsid w:val="00FE1FAB"/>
    <w:rsid w:val="00FE1FB1"/>
    <w:rsid w:val="00FE20C3"/>
    <w:rsid w:val="00FE2151"/>
    <w:rsid w:val="00FE21F8"/>
    <w:rsid w:val="00FE254C"/>
    <w:rsid w:val="00FE25D5"/>
    <w:rsid w:val="00FE27CC"/>
    <w:rsid w:val="00FE27DE"/>
    <w:rsid w:val="00FE2862"/>
    <w:rsid w:val="00FE29BC"/>
    <w:rsid w:val="00FE29ED"/>
    <w:rsid w:val="00FE2A0C"/>
    <w:rsid w:val="00FE2EB8"/>
    <w:rsid w:val="00FE2F42"/>
    <w:rsid w:val="00FE3005"/>
    <w:rsid w:val="00FE3325"/>
    <w:rsid w:val="00FE33F5"/>
    <w:rsid w:val="00FE34A0"/>
    <w:rsid w:val="00FE3614"/>
    <w:rsid w:val="00FE3841"/>
    <w:rsid w:val="00FE38AE"/>
    <w:rsid w:val="00FE396A"/>
    <w:rsid w:val="00FE396C"/>
    <w:rsid w:val="00FE3972"/>
    <w:rsid w:val="00FE399B"/>
    <w:rsid w:val="00FE3A42"/>
    <w:rsid w:val="00FE3B38"/>
    <w:rsid w:val="00FE3BD2"/>
    <w:rsid w:val="00FE3EDF"/>
    <w:rsid w:val="00FE3FA3"/>
    <w:rsid w:val="00FE42F2"/>
    <w:rsid w:val="00FE4470"/>
    <w:rsid w:val="00FE44F3"/>
    <w:rsid w:val="00FE4600"/>
    <w:rsid w:val="00FE4670"/>
    <w:rsid w:val="00FE4797"/>
    <w:rsid w:val="00FE49BA"/>
    <w:rsid w:val="00FE4BF2"/>
    <w:rsid w:val="00FE4F7E"/>
    <w:rsid w:val="00FE4F8C"/>
    <w:rsid w:val="00FE5042"/>
    <w:rsid w:val="00FE53A2"/>
    <w:rsid w:val="00FE557D"/>
    <w:rsid w:val="00FE55FC"/>
    <w:rsid w:val="00FE58A0"/>
    <w:rsid w:val="00FE595D"/>
    <w:rsid w:val="00FE5A27"/>
    <w:rsid w:val="00FE5A39"/>
    <w:rsid w:val="00FE5B07"/>
    <w:rsid w:val="00FE5EBF"/>
    <w:rsid w:val="00FE6144"/>
    <w:rsid w:val="00FE6194"/>
    <w:rsid w:val="00FE6195"/>
    <w:rsid w:val="00FE61F5"/>
    <w:rsid w:val="00FE6277"/>
    <w:rsid w:val="00FE64E2"/>
    <w:rsid w:val="00FE69D2"/>
    <w:rsid w:val="00FE6B8D"/>
    <w:rsid w:val="00FE6C50"/>
    <w:rsid w:val="00FE7083"/>
    <w:rsid w:val="00FE71C4"/>
    <w:rsid w:val="00FE7461"/>
    <w:rsid w:val="00FE750C"/>
    <w:rsid w:val="00FE7BDA"/>
    <w:rsid w:val="00FE7E29"/>
    <w:rsid w:val="00FE7F4B"/>
    <w:rsid w:val="00FF03F0"/>
    <w:rsid w:val="00FF06EE"/>
    <w:rsid w:val="00FF0A47"/>
    <w:rsid w:val="00FF0AF4"/>
    <w:rsid w:val="00FF0B5C"/>
    <w:rsid w:val="00FF0D6E"/>
    <w:rsid w:val="00FF0DE6"/>
    <w:rsid w:val="00FF0F0E"/>
    <w:rsid w:val="00FF1131"/>
    <w:rsid w:val="00FF137B"/>
    <w:rsid w:val="00FF15EC"/>
    <w:rsid w:val="00FF184E"/>
    <w:rsid w:val="00FF194E"/>
    <w:rsid w:val="00FF1A15"/>
    <w:rsid w:val="00FF1B56"/>
    <w:rsid w:val="00FF1BD7"/>
    <w:rsid w:val="00FF1EFE"/>
    <w:rsid w:val="00FF1F44"/>
    <w:rsid w:val="00FF20D7"/>
    <w:rsid w:val="00FF220A"/>
    <w:rsid w:val="00FF2490"/>
    <w:rsid w:val="00FF24B6"/>
    <w:rsid w:val="00FF2826"/>
    <w:rsid w:val="00FF2878"/>
    <w:rsid w:val="00FF295D"/>
    <w:rsid w:val="00FF2E58"/>
    <w:rsid w:val="00FF34B1"/>
    <w:rsid w:val="00FF3675"/>
    <w:rsid w:val="00FF376C"/>
    <w:rsid w:val="00FF3980"/>
    <w:rsid w:val="00FF39E7"/>
    <w:rsid w:val="00FF3A55"/>
    <w:rsid w:val="00FF3A74"/>
    <w:rsid w:val="00FF3C74"/>
    <w:rsid w:val="00FF3E6E"/>
    <w:rsid w:val="00FF4107"/>
    <w:rsid w:val="00FF4A19"/>
    <w:rsid w:val="00FF4A95"/>
    <w:rsid w:val="00FF4E38"/>
    <w:rsid w:val="00FF4EB2"/>
    <w:rsid w:val="00FF4F12"/>
    <w:rsid w:val="00FF5024"/>
    <w:rsid w:val="00FF516D"/>
    <w:rsid w:val="00FF5447"/>
    <w:rsid w:val="00FF54D1"/>
    <w:rsid w:val="00FF5671"/>
    <w:rsid w:val="00FF58B9"/>
    <w:rsid w:val="00FF5AEB"/>
    <w:rsid w:val="00FF5C8D"/>
    <w:rsid w:val="00FF5D20"/>
    <w:rsid w:val="00FF5E03"/>
    <w:rsid w:val="00FF5F2E"/>
    <w:rsid w:val="00FF5F89"/>
    <w:rsid w:val="00FF61F6"/>
    <w:rsid w:val="00FF62F7"/>
    <w:rsid w:val="00FF661C"/>
    <w:rsid w:val="00FF6860"/>
    <w:rsid w:val="00FF691C"/>
    <w:rsid w:val="00FF6F47"/>
    <w:rsid w:val="00FF6F88"/>
    <w:rsid w:val="00FF6FA5"/>
    <w:rsid w:val="00FF7046"/>
    <w:rsid w:val="00FF73BB"/>
    <w:rsid w:val="00FF79B2"/>
    <w:rsid w:val="00FF7A74"/>
    <w:rsid w:val="00FF7B1E"/>
    <w:rsid w:val="00FF7BCA"/>
    <w:rsid w:val="00FF7D14"/>
    <w:rsid w:val="00FF7DE7"/>
    <w:rsid w:val="00FF7E92"/>
    <w:rsid w:val="00FF7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90A61A-8534-4A61-A22E-AF193EA8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475CE"/>
    <w:pPr>
      <w:spacing w:after="0" w:line="360" w:lineRule="auto"/>
      <w:ind w:firstLine="567"/>
      <w:jc w:val="both"/>
    </w:pPr>
    <w:rPr>
      <w:rFonts w:ascii="Times New Roman" w:eastAsia="Times New Roman" w:hAnsi="Times New Roman" w:cs="Times New Roman"/>
      <w:bCs/>
      <w:snapToGrid w:val="0"/>
      <w:lang w:eastAsia="ru-RU"/>
    </w:rPr>
  </w:style>
  <w:style w:type="paragraph" w:styleId="1">
    <w:name w:val="heading 1"/>
    <w:basedOn w:val="a0"/>
    <w:next w:val="a0"/>
    <w:link w:val="10"/>
    <w:qFormat/>
    <w:rsid w:val="000D542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rsid w:val="000D542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H3"/>
    <w:basedOn w:val="a0"/>
    <w:next w:val="a0"/>
    <w:link w:val="30"/>
    <w:qFormat/>
    <w:rsid w:val="005D76F8"/>
    <w:pPr>
      <w:keepNext/>
      <w:numPr>
        <w:ilvl w:val="2"/>
        <w:numId w:val="5"/>
      </w:numPr>
      <w:suppressAutoHyphens/>
      <w:spacing w:before="120" w:after="120" w:line="240" w:lineRule="auto"/>
      <w:jc w:val="left"/>
      <w:outlineLvl w:val="2"/>
    </w:pPr>
    <w:rPr>
      <w:b/>
    </w:rPr>
  </w:style>
  <w:style w:type="paragraph" w:styleId="4">
    <w:name w:val="heading 4"/>
    <w:aliases w:val="H4"/>
    <w:basedOn w:val="a0"/>
    <w:next w:val="a0"/>
    <w:link w:val="40"/>
    <w:qFormat/>
    <w:rsid w:val="005D76F8"/>
    <w:pPr>
      <w:keepNext/>
      <w:numPr>
        <w:ilvl w:val="3"/>
        <w:numId w:val="5"/>
      </w:numPr>
      <w:tabs>
        <w:tab w:val="left" w:pos="1134"/>
      </w:tabs>
      <w:suppressAutoHyphens/>
      <w:spacing w:before="240" w:after="120" w:line="240" w:lineRule="auto"/>
      <w:outlineLvl w:val="3"/>
    </w:pPr>
    <w:rPr>
      <w:b/>
      <w:i/>
    </w:rPr>
  </w:style>
  <w:style w:type="paragraph" w:styleId="5">
    <w:name w:val="heading 5"/>
    <w:basedOn w:val="a0"/>
    <w:next w:val="a0"/>
    <w:link w:val="50"/>
    <w:semiHidden/>
    <w:unhideWhenUsed/>
    <w:qFormat/>
    <w:rsid w:val="000D542B"/>
    <w:pPr>
      <w:spacing w:before="240" w:after="60" w:line="240" w:lineRule="auto"/>
      <w:ind w:left="1008" w:hanging="1008"/>
      <w:outlineLvl w:val="4"/>
    </w:pPr>
    <w:rPr>
      <w:rFonts w:ascii="Calibri" w:hAnsi="Calibri"/>
      <w:b/>
      <w:i/>
      <w:iCs/>
      <w:snapToGrid/>
      <w:sz w:val="26"/>
      <w:szCs w:val="26"/>
    </w:rPr>
  </w:style>
  <w:style w:type="paragraph" w:styleId="6">
    <w:name w:val="heading 6"/>
    <w:basedOn w:val="a0"/>
    <w:next w:val="a0"/>
    <w:link w:val="60"/>
    <w:qFormat/>
    <w:rsid w:val="005D76F8"/>
    <w:pPr>
      <w:widowControl w:val="0"/>
      <w:suppressAutoHyphens/>
      <w:spacing w:before="240" w:after="60"/>
      <w:ind w:firstLine="0"/>
      <w:outlineLvl w:val="5"/>
    </w:pPr>
    <w:rPr>
      <w:b/>
      <w:sz w:val="20"/>
      <w:szCs w:val="20"/>
    </w:rPr>
  </w:style>
  <w:style w:type="paragraph" w:styleId="7">
    <w:name w:val="heading 7"/>
    <w:basedOn w:val="a0"/>
    <w:next w:val="a0"/>
    <w:link w:val="70"/>
    <w:semiHidden/>
    <w:unhideWhenUsed/>
    <w:qFormat/>
    <w:rsid w:val="000D542B"/>
    <w:pPr>
      <w:spacing w:before="240" w:after="60" w:line="240" w:lineRule="auto"/>
      <w:ind w:left="1296" w:hanging="1296"/>
      <w:outlineLvl w:val="6"/>
    </w:pPr>
    <w:rPr>
      <w:rFonts w:ascii="Calibri" w:hAnsi="Calibri"/>
      <w:bCs w:val="0"/>
      <w:snapToGrid/>
      <w:sz w:val="24"/>
      <w:szCs w:val="24"/>
    </w:rPr>
  </w:style>
  <w:style w:type="paragraph" w:styleId="8">
    <w:name w:val="heading 8"/>
    <w:basedOn w:val="a0"/>
    <w:next w:val="a0"/>
    <w:link w:val="80"/>
    <w:semiHidden/>
    <w:unhideWhenUsed/>
    <w:qFormat/>
    <w:rsid w:val="000D542B"/>
    <w:pPr>
      <w:spacing w:before="240" w:after="60" w:line="240" w:lineRule="auto"/>
      <w:ind w:left="1440" w:hanging="1440"/>
      <w:outlineLvl w:val="7"/>
    </w:pPr>
    <w:rPr>
      <w:rFonts w:ascii="Calibri" w:hAnsi="Calibri"/>
      <w:bCs w:val="0"/>
      <w:i/>
      <w:iCs/>
      <w:snapToGrid/>
      <w:sz w:val="24"/>
      <w:szCs w:val="24"/>
    </w:rPr>
  </w:style>
  <w:style w:type="paragraph" w:styleId="9">
    <w:name w:val="heading 9"/>
    <w:basedOn w:val="a0"/>
    <w:next w:val="a0"/>
    <w:link w:val="90"/>
    <w:semiHidden/>
    <w:unhideWhenUsed/>
    <w:qFormat/>
    <w:rsid w:val="000D542B"/>
    <w:pPr>
      <w:spacing w:before="240" w:after="60" w:line="240" w:lineRule="auto"/>
      <w:ind w:left="1584" w:hanging="1584"/>
      <w:outlineLvl w:val="8"/>
    </w:pPr>
    <w:rPr>
      <w:rFonts w:ascii="Cambria" w:hAnsi="Cambria"/>
      <w:bCs w:val="0"/>
      <w:snapToGri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AE1D6C"/>
    <w:pPr>
      <w:tabs>
        <w:tab w:val="center" w:pos="4677"/>
        <w:tab w:val="right" w:pos="9355"/>
      </w:tabs>
      <w:spacing w:line="240" w:lineRule="auto"/>
    </w:pPr>
  </w:style>
  <w:style w:type="character" w:customStyle="1" w:styleId="a5">
    <w:name w:val="Верхний колонтитул Знак"/>
    <w:basedOn w:val="a1"/>
    <w:link w:val="a4"/>
    <w:rsid w:val="00AE1D6C"/>
    <w:rPr>
      <w:rFonts w:ascii="Times New Roman" w:eastAsia="Times New Roman" w:hAnsi="Times New Roman" w:cs="Times New Roman"/>
      <w:bCs/>
      <w:snapToGrid w:val="0"/>
      <w:lang w:eastAsia="ru-RU"/>
    </w:rPr>
  </w:style>
  <w:style w:type="paragraph" w:styleId="a6">
    <w:name w:val="footer"/>
    <w:basedOn w:val="a0"/>
    <w:link w:val="a7"/>
    <w:uiPriority w:val="99"/>
    <w:unhideWhenUsed/>
    <w:rsid w:val="00AE1D6C"/>
    <w:pPr>
      <w:tabs>
        <w:tab w:val="center" w:pos="4677"/>
        <w:tab w:val="right" w:pos="9355"/>
      </w:tabs>
      <w:spacing w:line="240" w:lineRule="auto"/>
    </w:pPr>
  </w:style>
  <w:style w:type="character" w:customStyle="1" w:styleId="a7">
    <w:name w:val="Нижний колонтитул Знак"/>
    <w:basedOn w:val="a1"/>
    <w:link w:val="a6"/>
    <w:uiPriority w:val="99"/>
    <w:rsid w:val="00AE1D6C"/>
    <w:rPr>
      <w:rFonts w:ascii="Times New Roman" w:eastAsia="Times New Roman" w:hAnsi="Times New Roman" w:cs="Times New Roman"/>
      <w:bCs/>
      <w:snapToGrid w:val="0"/>
      <w:lang w:eastAsia="ru-RU"/>
    </w:rPr>
  </w:style>
  <w:style w:type="character" w:styleId="a8">
    <w:name w:val="Hyperlink"/>
    <w:uiPriority w:val="99"/>
    <w:rsid w:val="001156A9"/>
    <w:rPr>
      <w:color w:val="0000FF"/>
      <w:u w:val="single"/>
    </w:rPr>
  </w:style>
  <w:style w:type="paragraph" w:styleId="a9">
    <w:name w:val="List Paragraph"/>
    <w:aliases w:val="AC List 01,Bullet List,FooterText,numbered,Заголовок_3,Bullet_IRAO,Мой Список,Подпись рисунка,Table-Normal,RSHB_Table-Normal,List Paragraph1,Нумерованый список"/>
    <w:basedOn w:val="a0"/>
    <w:link w:val="aa"/>
    <w:uiPriority w:val="34"/>
    <w:qFormat/>
    <w:rsid w:val="001156A9"/>
    <w:pPr>
      <w:ind w:left="720"/>
      <w:contextualSpacing/>
    </w:pPr>
  </w:style>
  <w:style w:type="paragraph" w:customStyle="1" w:styleId="12pt">
    <w:name w:val="Стиль Основной текст + 12 pt"/>
    <w:basedOn w:val="a0"/>
    <w:link w:val="12pt0"/>
    <w:rsid w:val="001156A9"/>
    <w:pPr>
      <w:spacing w:line="240" w:lineRule="auto"/>
      <w:ind w:firstLine="720"/>
    </w:pPr>
    <w:rPr>
      <w:bCs w:val="0"/>
      <w:snapToGrid/>
      <w:sz w:val="24"/>
      <w:szCs w:val="28"/>
    </w:rPr>
  </w:style>
  <w:style w:type="character" w:customStyle="1" w:styleId="12pt0">
    <w:name w:val="Стиль Основной текст + 12 pt Знак"/>
    <w:link w:val="12pt"/>
    <w:rsid w:val="001156A9"/>
    <w:rPr>
      <w:rFonts w:ascii="Times New Roman" w:eastAsia="Times New Roman" w:hAnsi="Times New Roman" w:cs="Times New Roman"/>
      <w:sz w:val="24"/>
      <w:szCs w:val="28"/>
      <w:lang w:eastAsia="ru-RU"/>
    </w:rPr>
  </w:style>
  <w:style w:type="character" w:styleId="ab">
    <w:name w:val="FollowedHyperlink"/>
    <w:basedOn w:val="a1"/>
    <w:uiPriority w:val="99"/>
    <w:semiHidden/>
    <w:unhideWhenUsed/>
    <w:rsid w:val="006806BD"/>
    <w:rPr>
      <w:color w:val="800080" w:themeColor="followedHyperlink"/>
      <w:u w:val="single"/>
    </w:rPr>
  </w:style>
  <w:style w:type="paragraph" w:customStyle="1" w:styleId="Times12">
    <w:name w:val="Times 12"/>
    <w:basedOn w:val="a0"/>
    <w:uiPriority w:val="99"/>
    <w:rsid w:val="00F87A04"/>
    <w:pPr>
      <w:overflowPunct w:val="0"/>
      <w:autoSpaceDE w:val="0"/>
      <w:autoSpaceDN w:val="0"/>
      <w:adjustRightInd w:val="0"/>
      <w:spacing w:line="240" w:lineRule="auto"/>
    </w:pPr>
    <w:rPr>
      <w:snapToGrid/>
      <w:sz w:val="24"/>
    </w:rPr>
  </w:style>
  <w:style w:type="character" w:customStyle="1" w:styleId="30">
    <w:name w:val="Заголовок 3 Знак"/>
    <w:aliases w:val="H3 Знак"/>
    <w:basedOn w:val="a1"/>
    <w:link w:val="3"/>
    <w:rsid w:val="005D76F8"/>
    <w:rPr>
      <w:rFonts w:ascii="Times New Roman" w:eastAsia="Times New Roman" w:hAnsi="Times New Roman" w:cs="Times New Roman"/>
      <w:b/>
      <w:bCs/>
      <w:snapToGrid w:val="0"/>
      <w:lang w:eastAsia="ru-RU"/>
    </w:rPr>
  </w:style>
  <w:style w:type="character" w:customStyle="1" w:styleId="40">
    <w:name w:val="Заголовок 4 Знак"/>
    <w:aliases w:val="H4 Знак"/>
    <w:basedOn w:val="a1"/>
    <w:link w:val="4"/>
    <w:rsid w:val="005D76F8"/>
    <w:rPr>
      <w:rFonts w:ascii="Times New Roman" w:eastAsia="Times New Roman" w:hAnsi="Times New Roman" w:cs="Times New Roman"/>
      <w:b/>
      <w:bCs/>
      <w:i/>
      <w:snapToGrid w:val="0"/>
      <w:lang w:eastAsia="ru-RU"/>
    </w:rPr>
  </w:style>
  <w:style w:type="character" w:customStyle="1" w:styleId="60">
    <w:name w:val="Заголовок 6 Знак"/>
    <w:basedOn w:val="a1"/>
    <w:link w:val="6"/>
    <w:rsid w:val="005D76F8"/>
    <w:rPr>
      <w:rFonts w:ascii="Times New Roman" w:eastAsia="Times New Roman" w:hAnsi="Times New Roman" w:cs="Times New Roman"/>
      <w:b/>
      <w:bCs/>
      <w:snapToGrid w:val="0"/>
      <w:sz w:val="20"/>
      <w:szCs w:val="20"/>
      <w:lang w:eastAsia="ru-RU"/>
    </w:rPr>
  </w:style>
  <w:style w:type="paragraph" w:customStyle="1" w:styleId="ConsPlusNormal">
    <w:name w:val="ConsPlusNormal"/>
    <w:link w:val="ConsPlusNormal0"/>
    <w:rsid w:val="00F64E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c">
    <w:name w:val="Table Grid"/>
    <w:basedOn w:val="a2"/>
    <w:uiPriority w:val="59"/>
    <w:rsid w:val="00962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Знак2,Знак21, Знак"/>
    <w:basedOn w:val="a0"/>
    <w:link w:val="ae"/>
    <w:unhideWhenUsed/>
    <w:rsid w:val="005D304F"/>
    <w:pPr>
      <w:spacing w:line="240" w:lineRule="auto"/>
      <w:ind w:firstLine="0"/>
      <w:jc w:val="left"/>
    </w:pPr>
    <w:rPr>
      <w:rFonts w:asciiTheme="minorHAnsi" w:eastAsiaTheme="minorHAnsi" w:hAnsiTheme="minorHAnsi" w:cstheme="minorBidi"/>
      <w:bCs w:val="0"/>
      <w:snapToGrid/>
      <w:sz w:val="20"/>
      <w:szCs w:val="20"/>
      <w:lang w:eastAsia="en-US"/>
    </w:rPr>
  </w:style>
  <w:style w:type="character" w:customStyle="1" w:styleId="ae">
    <w:name w:val="Текст сноски Знак"/>
    <w:aliases w:val="Знак2 Знак,Знак21 Знак, Знак Знак"/>
    <w:basedOn w:val="a1"/>
    <w:link w:val="ad"/>
    <w:rsid w:val="005D304F"/>
    <w:rPr>
      <w:sz w:val="20"/>
      <w:szCs w:val="20"/>
    </w:rPr>
  </w:style>
  <w:style w:type="character" w:styleId="af">
    <w:name w:val="footnote reference"/>
    <w:basedOn w:val="a1"/>
    <w:unhideWhenUsed/>
    <w:rsid w:val="005D304F"/>
    <w:rPr>
      <w:vertAlign w:val="superscript"/>
    </w:rPr>
  </w:style>
  <w:style w:type="character" w:customStyle="1" w:styleId="ConsPlusNormal0">
    <w:name w:val="ConsPlusNormal Знак"/>
    <w:link w:val="ConsPlusNormal"/>
    <w:locked/>
    <w:rsid w:val="005D304F"/>
    <w:rPr>
      <w:rFonts w:ascii="Arial" w:eastAsia="Times New Roman" w:hAnsi="Arial" w:cs="Arial"/>
      <w:sz w:val="20"/>
      <w:szCs w:val="20"/>
      <w:lang w:eastAsia="ru-RU"/>
    </w:rPr>
  </w:style>
  <w:style w:type="character" w:styleId="af0">
    <w:name w:val="annotation reference"/>
    <w:basedOn w:val="a1"/>
    <w:unhideWhenUsed/>
    <w:rsid w:val="009F49D3"/>
    <w:rPr>
      <w:sz w:val="16"/>
      <w:szCs w:val="16"/>
    </w:rPr>
  </w:style>
  <w:style w:type="paragraph" w:styleId="af1">
    <w:name w:val="annotation text"/>
    <w:basedOn w:val="a0"/>
    <w:link w:val="af2"/>
    <w:unhideWhenUsed/>
    <w:rsid w:val="009F49D3"/>
    <w:pPr>
      <w:spacing w:line="240" w:lineRule="auto"/>
    </w:pPr>
    <w:rPr>
      <w:sz w:val="20"/>
      <w:szCs w:val="20"/>
    </w:rPr>
  </w:style>
  <w:style w:type="character" w:customStyle="1" w:styleId="af2">
    <w:name w:val="Текст примечания Знак"/>
    <w:basedOn w:val="a1"/>
    <w:link w:val="af1"/>
    <w:rsid w:val="009F49D3"/>
    <w:rPr>
      <w:rFonts w:ascii="Times New Roman" w:eastAsia="Times New Roman" w:hAnsi="Times New Roman" w:cs="Times New Roman"/>
      <w:bCs/>
      <w:snapToGrid w:val="0"/>
      <w:sz w:val="20"/>
      <w:szCs w:val="20"/>
      <w:lang w:eastAsia="ru-RU"/>
    </w:rPr>
  </w:style>
  <w:style w:type="paragraph" w:styleId="af3">
    <w:name w:val="annotation subject"/>
    <w:basedOn w:val="af1"/>
    <w:next w:val="af1"/>
    <w:link w:val="af4"/>
    <w:unhideWhenUsed/>
    <w:rsid w:val="009F49D3"/>
    <w:rPr>
      <w:b/>
    </w:rPr>
  </w:style>
  <w:style w:type="character" w:customStyle="1" w:styleId="af4">
    <w:name w:val="Тема примечания Знак"/>
    <w:basedOn w:val="af2"/>
    <w:link w:val="af3"/>
    <w:rsid w:val="009F49D3"/>
    <w:rPr>
      <w:rFonts w:ascii="Times New Roman" w:eastAsia="Times New Roman" w:hAnsi="Times New Roman" w:cs="Times New Roman"/>
      <w:b/>
      <w:bCs/>
      <w:snapToGrid w:val="0"/>
      <w:sz w:val="20"/>
      <w:szCs w:val="20"/>
      <w:lang w:eastAsia="ru-RU"/>
    </w:rPr>
  </w:style>
  <w:style w:type="paragraph" w:styleId="af5">
    <w:name w:val="Balloon Text"/>
    <w:basedOn w:val="a0"/>
    <w:link w:val="af6"/>
    <w:semiHidden/>
    <w:unhideWhenUsed/>
    <w:rsid w:val="009F49D3"/>
    <w:pPr>
      <w:spacing w:line="240" w:lineRule="auto"/>
    </w:pPr>
    <w:rPr>
      <w:rFonts w:ascii="Tahoma" w:hAnsi="Tahoma" w:cs="Tahoma"/>
      <w:sz w:val="16"/>
      <w:szCs w:val="16"/>
    </w:rPr>
  </w:style>
  <w:style w:type="character" w:customStyle="1" w:styleId="af6">
    <w:name w:val="Текст выноски Знак"/>
    <w:basedOn w:val="a1"/>
    <w:link w:val="af5"/>
    <w:rsid w:val="009F49D3"/>
    <w:rPr>
      <w:rFonts w:ascii="Tahoma" w:eastAsia="Times New Roman" w:hAnsi="Tahoma" w:cs="Tahoma"/>
      <w:bCs/>
      <w:snapToGrid w:val="0"/>
      <w:sz w:val="16"/>
      <w:szCs w:val="16"/>
      <w:lang w:eastAsia="ru-RU"/>
    </w:rPr>
  </w:style>
  <w:style w:type="paragraph" w:customStyle="1" w:styleId="af7">
    <w:name w:val="Таблица шапка"/>
    <w:basedOn w:val="a0"/>
    <w:rsid w:val="00077BCC"/>
    <w:pPr>
      <w:keepNext/>
      <w:spacing w:before="40" w:after="40" w:line="240" w:lineRule="auto"/>
      <w:ind w:left="57" w:right="57" w:firstLine="0"/>
      <w:jc w:val="left"/>
    </w:pPr>
  </w:style>
  <w:style w:type="paragraph" w:customStyle="1" w:styleId="af8">
    <w:name w:val="Таблица текст"/>
    <w:basedOn w:val="a0"/>
    <w:link w:val="af9"/>
    <w:rsid w:val="00077BCC"/>
    <w:pPr>
      <w:spacing w:before="40" w:after="40" w:line="240" w:lineRule="auto"/>
      <w:ind w:left="57" w:right="57" w:firstLine="0"/>
      <w:jc w:val="left"/>
    </w:pPr>
    <w:rPr>
      <w:sz w:val="24"/>
      <w:szCs w:val="20"/>
    </w:rPr>
  </w:style>
  <w:style w:type="character" w:customStyle="1" w:styleId="af9">
    <w:name w:val="Таблица текст Знак"/>
    <w:link w:val="af8"/>
    <w:rsid w:val="00077BCC"/>
    <w:rPr>
      <w:rFonts w:ascii="Times New Roman" w:eastAsia="Times New Roman" w:hAnsi="Times New Roman" w:cs="Times New Roman"/>
      <w:bCs/>
      <w:snapToGrid w:val="0"/>
      <w:sz w:val="24"/>
      <w:szCs w:val="20"/>
      <w:lang w:eastAsia="ru-RU"/>
    </w:rPr>
  </w:style>
  <w:style w:type="character" w:customStyle="1" w:styleId="aa">
    <w:name w:val="Абзац списка Знак"/>
    <w:aliases w:val="AC List 01 Знак,Bullet List Знак,FooterText Знак,numbered Знак,Заголовок_3 Знак,Bullet_IRAO Знак,Мой Список Знак,Подпись рисунка Знак,Table-Normal Знак,RSHB_Table-Normal Знак,List Paragraph1 Знак,Нумерованый список Знак"/>
    <w:basedOn w:val="a1"/>
    <w:link w:val="a9"/>
    <w:uiPriority w:val="34"/>
    <w:locked/>
    <w:rsid w:val="00A83F06"/>
    <w:rPr>
      <w:rFonts w:ascii="Times New Roman" w:eastAsia="Times New Roman" w:hAnsi="Times New Roman" w:cs="Times New Roman"/>
      <w:bCs/>
      <w:snapToGrid w:val="0"/>
      <w:lang w:eastAsia="ru-RU"/>
    </w:rPr>
  </w:style>
  <w:style w:type="paragraph" w:styleId="afa">
    <w:name w:val="Revision"/>
    <w:hidden/>
    <w:uiPriority w:val="99"/>
    <w:semiHidden/>
    <w:rsid w:val="0049170D"/>
    <w:pPr>
      <w:spacing w:after="0" w:line="240" w:lineRule="auto"/>
    </w:pPr>
    <w:rPr>
      <w:rFonts w:ascii="Times New Roman" w:eastAsia="Times New Roman" w:hAnsi="Times New Roman" w:cs="Times New Roman"/>
      <w:bCs/>
      <w:snapToGrid w:val="0"/>
      <w:lang w:eastAsia="ru-RU"/>
    </w:rPr>
  </w:style>
  <w:style w:type="paragraph" w:customStyle="1" w:styleId="ConsPlusNonformat">
    <w:name w:val="ConsPlusNonformat"/>
    <w:rsid w:val="00DD681D"/>
    <w:pPr>
      <w:autoSpaceDE w:val="0"/>
      <w:autoSpaceDN w:val="0"/>
      <w:adjustRightInd w:val="0"/>
      <w:spacing w:after="0" w:line="240" w:lineRule="auto"/>
    </w:pPr>
    <w:rPr>
      <w:rFonts w:ascii="Courier New" w:eastAsia="SimSun" w:hAnsi="Courier New" w:cs="Courier New"/>
      <w:sz w:val="20"/>
      <w:szCs w:val="20"/>
      <w:lang w:eastAsia="ru-RU"/>
    </w:rPr>
  </w:style>
  <w:style w:type="character" w:styleId="afb">
    <w:name w:val="page number"/>
    <w:rsid w:val="00035E8E"/>
    <w:rPr>
      <w:rFonts w:ascii="Times New Roman" w:hAnsi="Times New Roman"/>
      <w:sz w:val="20"/>
    </w:rPr>
  </w:style>
  <w:style w:type="table" w:customStyle="1" w:styleId="11">
    <w:name w:val="Сетка таблицы1"/>
    <w:basedOn w:val="a2"/>
    <w:next w:val="ac"/>
    <w:uiPriority w:val="59"/>
    <w:rsid w:val="00035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1"/>
    <w:rsid w:val="00035E8E"/>
    <w:rPr>
      <w:rFonts w:ascii="Segoe UI" w:hAnsi="Segoe UI" w:cs="Segoe UI" w:hint="default"/>
      <w:color w:val="000000"/>
      <w:sz w:val="20"/>
      <w:szCs w:val="20"/>
    </w:rPr>
  </w:style>
  <w:style w:type="paragraph" w:styleId="afc">
    <w:name w:val="Plain Text"/>
    <w:basedOn w:val="a0"/>
    <w:link w:val="afd"/>
    <w:uiPriority w:val="99"/>
    <w:unhideWhenUsed/>
    <w:rsid w:val="00035E8E"/>
    <w:pPr>
      <w:spacing w:line="240" w:lineRule="auto"/>
      <w:ind w:firstLine="0"/>
      <w:jc w:val="left"/>
    </w:pPr>
    <w:rPr>
      <w:rFonts w:ascii="Consolas" w:eastAsiaTheme="minorHAnsi" w:hAnsi="Consolas" w:cstheme="minorBidi"/>
      <w:bCs w:val="0"/>
      <w:snapToGrid/>
      <w:sz w:val="21"/>
      <w:szCs w:val="21"/>
      <w:lang w:eastAsia="en-US"/>
    </w:rPr>
  </w:style>
  <w:style w:type="character" w:customStyle="1" w:styleId="afd">
    <w:name w:val="Текст Знак"/>
    <w:basedOn w:val="a1"/>
    <w:link w:val="afc"/>
    <w:uiPriority w:val="99"/>
    <w:rsid w:val="00035E8E"/>
    <w:rPr>
      <w:rFonts w:ascii="Consolas" w:hAnsi="Consolas"/>
      <w:sz w:val="21"/>
      <w:szCs w:val="21"/>
    </w:rPr>
  </w:style>
  <w:style w:type="paragraph" w:customStyle="1" w:styleId="font5">
    <w:name w:val="font5"/>
    <w:basedOn w:val="a0"/>
    <w:rsid w:val="00035E8E"/>
    <w:pPr>
      <w:spacing w:before="100" w:beforeAutospacing="1" w:after="100" w:afterAutospacing="1" w:line="240" w:lineRule="auto"/>
      <w:ind w:firstLine="0"/>
      <w:jc w:val="left"/>
    </w:pPr>
    <w:rPr>
      <w:rFonts w:ascii="Tahoma" w:hAnsi="Tahoma" w:cs="Tahoma"/>
      <w:bCs w:val="0"/>
      <w:snapToGrid/>
      <w:color w:val="000000"/>
      <w:sz w:val="16"/>
      <w:szCs w:val="16"/>
    </w:rPr>
  </w:style>
  <w:style w:type="paragraph" w:customStyle="1" w:styleId="xl87">
    <w:name w:val="xl87"/>
    <w:basedOn w:val="a0"/>
    <w:rsid w:val="00035E8E"/>
    <w:pPr>
      <w:spacing w:before="100" w:beforeAutospacing="1" w:after="100" w:afterAutospacing="1" w:line="240" w:lineRule="auto"/>
      <w:ind w:firstLine="0"/>
      <w:jc w:val="right"/>
      <w:textAlignment w:val="top"/>
    </w:pPr>
    <w:rPr>
      <w:bCs w:val="0"/>
      <w:snapToGrid/>
      <w:sz w:val="24"/>
      <w:szCs w:val="24"/>
    </w:rPr>
  </w:style>
  <w:style w:type="paragraph" w:customStyle="1" w:styleId="xl88">
    <w:name w:val="xl88"/>
    <w:basedOn w:val="a0"/>
    <w:rsid w:val="00035E8E"/>
    <w:pPr>
      <w:spacing w:before="100" w:beforeAutospacing="1" w:after="100" w:afterAutospacing="1" w:line="240" w:lineRule="auto"/>
      <w:ind w:firstLine="0"/>
      <w:jc w:val="left"/>
      <w:textAlignment w:val="top"/>
    </w:pPr>
    <w:rPr>
      <w:bCs w:val="0"/>
      <w:snapToGrid/>
      <w:sz w:val="24"/>
      <w:szCs w:val="24"/>
    </w:rPr>
  </w:style>
  <w:style w:type="paragraph" w:customStyle="1" w:styleId="xl89">
    <w:name w:val="xl89"/>
    <w:basedOn w:val="a0"/>
    <w:rsid w:val="00035E8E"/>
    <w:pPr>
      <w:spacing w:before="100" w:beforeAutospacing="1" w:after="100" w:afterAutospacing="1" w:line="240" w:lineRule="auto"/>
      <w:ind w:firstLine="0"/>
      <w:jc w:val="center"/>
      <w:textAlignment w:val="top"/>
    </w:pPr>
    <w:rPr>
      <w:bCs w:val="0"/>
      <w:snapToGrid/>
      <w:sz w:val="24"/>
      <w:szCs w:val="24"/>
    </w:rPr>
  </w:style>
  <w:style w:type="paragraph" w:customStyle="1" w:styleId="xl90">
    <w:name w:val="xl90"/>
    <w:basedOn w:val="a0"/>
    <w:rsid w:val="00035E8E"/>
    <w:pPr>
      <w:spacing w:before="100" w:beforeAutospacing="1" w:after="100" w:afterAutospacing="1" w:line="240" w:lineRule="auto"/>
      <w:ind w:firstLine="0"/>
      <w:jc w:val="center"/>
      <w:textAlignment w:val="top"/>
    </w:pPr>
    <w:rPr>
      <w:bCs w:val="0"/>
      <w:snapToGrid/>
      <w:sz w:val="24"/>
      <w:szCs w:val="24"/>
    </w:rPr>
  </w:style>
  <w:style w:type="paragraph" w:customStyle="1" w:styleId="xl91">
    <w:name w:val="xl91"/>
    <w:basedOn w:val="a0"/>
    <w:rsid w:val="00035E8E"/>
    <w:pPr>
      <w:spacing w:before="100" w:beforeAutospacing="1" w:after="100" w:afterAutospacing="1" w:line="240" w:lineRule="auto"/>
      <w:ind w:firstLine="0"/>
      <w:jc w:val="left"/>
    </w:pPr>
    <w:rPr>
      <w:rFonts w:ascii="Verdana" w:hAnsi="Verdana"/>
      <w:bCs w:val="0"/>
      <w:snapToGrid/>
      <w:sz w:val="18"/>
      <w:szCs w:val="18"/>
    </w:rPr>
  </w:style>
  <w:style w:type="paragraph" w:customStyle="1" w:styleId="xl92">
    <w:name w:val="xl92"/>
    <w:basedOn w:val="a0"/>
    <w:rsid w:val="00035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Verdana" w:hAnsi="Verdana"/>
      <w:bCs w:val="0"/>
      <w:snapToGrid/>
      <w:sz w:val="18"/>
      <w:szCs w:val="18"/>
    </w:rPr>
  </w:style>
  <w:style w:type="paragraph" w:customStyle="1" w:styleId="xl93">
    <w:name w:val="xl93"/>
    <w:basedOn w:val="a0"/>
    <w:rsid w:val="00035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Verdana" w:hAnsi="Verdana"/>
      <w:bCs w:val="0"/>
      <w:snapToGrid/>
      <w:sz w:val="18"/>
      <w:szCs w:val="18"/>
    </w:rPr>
  </w:style>
  <w:style w:type="paragraph" w:customStyle="1" w:styleId="xl94">
    <w:name w:val="xl94"/>
    <w:basedOn w:val="a0"/>
    <w:rsid w:val="00035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Verdana" w:hAnsi="Verdana"/>
      <w:bCs w:val="0"/>
      <w:snapToGrid/>
      <w:sz w:val="18"/>
      <w:szCs w:val="18"/>
    </w:rPr>
  </w:style>
  <w:style w:type="paragraph" w:customStyle="1" w:styleId="xl95">
    <w:name w:val="xl95"/>
    <w:basedOn w:val="a0"/>
    <w:rsid w:val="00035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Verdana" w:hAnsi="Verdana"/>
      <w:b/>
      <w:snapToGrid/>
    </w:rPr>
  </w:style>
  <w:style w:type="paragraph" w:customStyle="1" w:styleId="xl96">
    <w:name w:val="xl96"/>
    <w:basedOn w:val="a0"/>
    <w:rsid w:val="00035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snapToGrid/>
    </w:rPr>
  </w:style>
  <w:style w:type="paragraph" w:styleId="afe">
    <w:name w:val="Subtitle"/>
    <w:basedOn w:val="a0"/>
    <w:link w:val="aff"/>
    <w:uiPriority w:val="99"/>
    <w:qFormat/>
    <w:rsid w:val="00035E8E"/>
    <w:pPr>
      <w:spacing w:line="240" w:lineRule="auto"/>
      <w:ind w:firstLine="0"/>
      <w:jc w:val="center"/>
    </w:pPr>
    <w:rPr>
      <w:bCs w:val="0"/>
      <w:snapToGrid/>
      <w:sz w:val="28"/>
      <w:szCs w:val="20"/>
    </w:rPr>
  </w:style>
  <w:style w:type="character" w:customStyle="1" w:styleId="aff">
    <w:name w:val="Подзаголовок Знак"/>
    <w:basedOn w:val="a1"/>
    <w:link w:val="afe"/>
    <w:uiPriority w:val="99"/>
    <w:rsid w:val="00035E8E"/>
    <w:rPr>
      <w:rFonts w:ascii="Times New Roman" w:eastAsia="Times New Roman" w:hAnsi="Times New Roman" w:cs="Times New Roman"/>
      <w:sz w:val="28"/>
      <w:szCs w:val="20"/>
      <w:lang w:eastAsia="ru-RU"/>
    </w:rPr>
  </w:style>
  <w:style w:type="table" w:customStyle="1" w:styleId="71">
    <w:name w:val="Сетка таблицы7"/>
    <w:basedOn w:val="a2"/>
    <w:next w:val="ac"/>
    <w:uiPriority w:val="59"/>
    <w:rsid w:val="00035E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c"/>
    <w:uiPriority w:val="59"/>
    <w:rsid w:val="00035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2"/>
    <w:next w:val="ac"/>
    <w:uiPriority w:val="59"/>
    <w:rsid w:val="00035E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c"/>
    <w:uiPriority w:val="59"/>
    <w:rsid w:val="00035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E44A32"/>
    <w:pPr>
      <w:numPr>
        <w:numId w:val="32"/>
      </w:numPr>
      <w:spacing w:line="240" w:lineRule="auto"/>
      <w:contextualSpacing/>
      <w:jc w:val="left"/>
    </w:pPr>
    <w:rPr>
      <w:bCs w:val="0"/>
      <w:snapToGrid/>
      <w:sz w:val="28"/>
      <w:szCs w:val="28"/>
    </w:rPr>
  </w:style>
  <w:style w:type="paragraph" w:styleId="aff0">
    <w:name w:val="Body Text"/>
    <w:aliases w:val="Основной текст таблиц,в таблице,таблицы,в таблицах, в таблице, в таблицах,Письмо в Интернет,Знак,Основной текст Знак Знак,Основной текст Знак Знак Знак Знак Знак,Основной текст Знак Знак Знак Знак1,Знак Знак Знак Знак Знак, Знак1"/>
    <w:basedOn w:val="a0"/>
    <w:link w:val="aff1"/>
    <w:rsid w:val="005F479A"/>
    <w:pPr>
      <w:tabs>
        <w:tab w:val="right" w:pos="9360"/>
      </w:tabs>
      <w:spacing w:line="240" w:lineRule="auto"/>
      <w:ind w:firstLine="0"/>
      <w:jc w:val="left"/>
    </w:pPr>
    <w:rPr>
      <w:snapToGrid/>
      <w:szCs w:val="24"/>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Письмо в Интернет Знак,Знак Знак,Основной текст Знак Знак Знак,Основной текст Знак Знак Знак Знак Знак Знак, Знак1 Знак"/>
    <w:basedOn w:val="a1"/>
    <w:link w:val="aff0"/>
    <w:rsid w:val="005F479A"/>
    <w:rPr>
      <w:rFonts w:ascii="Times New Roman" w:eastAsia="Times New Roman" w:hAnsi="Times New Roman" w:cs="Times New Roman"/>
      <w:bCs/>
      <w:szCs w:val="24"/>
      <w:lang w:eastAsia="ru-RU"/>
    </w:rPr>
  </w:style>
  <w:style w:type="character" w:customStyle="1" w:styleId="10">
    <w:name w:val="Заголовок 1 Знак"/>
    <w:basedOn w:val="a1"/>
    <w:link w:val="1"/>
    <w:rsid w:val="000D542B"/>
    <w:rPr>
      <w:rFonts w:asciiTheme="majorHAnsi" w:eastAsiaTheme="majorEastAsia" w:hAnsiTheme="majorHAnsi" w:cstheme="majorBidi"/>
      <w:bCs/>
      <w:snapToGrid w:val="0"/>
      <w:color w:val="365F91" w:themeColor="accent1" w:themeShade="BF"/>
      <w:sz w:val="32"/>
      <w:szCs w:val="32"/>
      <w:lang w:eastAsia="ru-RU"/>
    </w:rPr>
  </w:style>
  <w:style w:type="character" w:customStyle="1" w:styleId="20">
    <w:name w:val="Заголовок 2 Знак"/>
    <w:basedOn w:val="a1"/>
    <w:link w:val="2"/>
    <w:rsid w:val="000D542B"/>
    <w:rPr>
      <w:rFonts w:asciiTheme="majorHAnsi" w:eastAsiaTheme="majorEastAsia" w:hAnsiTheme="majorHAnsi" w:cstheme="majorBidi"/>
      <w:bCs/>
      <w:snapToGrid w:val="0"/>
      <w:color w:val="365F91" w:themeColor="accent1" w:themeShade="BF"/>
      <w:sz w:val="26"/>
      <w:szCs w:val="26"/>
      <w:lang w:eastAsia="ru-RU"/>
    </w:rPr>
  </w:style>
  <w:style w:type="character" w:customStyle="1" w:styleId="50">
    <w:name w:val="Заголовок 5 Знак"/>
    <w:basedOn w:val="a1"/>
    <w:link w:val="5"/>
    <w:semiHidden/>
    <w:rsid w:val="000D542B"/>
    <w:rPr>
      <w:rFonts w:ascii="Calibri" w:eastAsia="Times New Roman" w:hAnsi="Calibri" w:cs="Times New Roman"/>
      <w:b/>
      <w:bCs/>
      <w:i/>
      <w:iCs/>
      <w:sz w:val="26"/>
      <w:szCs w:val="26"/>
      <w:lang w:eastAsia="ru-RU"/>
    </w:rPr>
  </w:style>
  <w:style w:type="character" w:customStyle="1" w:styleId="70">
    <w:name w:val="Заголовок 7 Знак"/>
    <w:basedOn w:val="a1"/>
    <w:link w:val="7"/>
    <w:semiHidden/>
    <w:rsid w:val="000D542B"/>
    <w:rPr>
      <w:rFonts w:ascii="Calibri" w:eastAsia="Times New Roman" w:hAnsi="Calibri" w:cs="Times New Roman"/>
      <w:sz w:val="24"/>
      <w:szCs w:val="24"/>
      <w:lang w:eastAsia="ru-RU"/>
    </w:rPr>
  </w:style>
  <w:style w:type="character" w:customStyle="1" w:styleId="80">
    <w:name w:val="Заголовок 8 Знак"/>
    <w:basedOn w:val="a1"/>
    <w:link w:val="8"/>
    <w:semiHidden/>
    <w:rsid w:val="000D542B"/>
    <w:rPr>
      <w:rFonts w:ascii="Calibri" w:eastAsia="Times New Roman" w:hAnsi="Calibri" w:cs="Times New Roman"/>
      <w:i/>
      <w:iCs/>
      <w:sz w:val="24"/>
      <w:szCs w:val="24"/>
      <w:lang w:eastAsia="ru-RU"/>
    </w:rPr>
  </w:style>
  <w:style w:type="character" w:customStyle="1" w:styleId="90">
    <w:name w:val="Заголовок 9 Знак"/>
    <w:basedOn w:val="a1"/>
    <w:link w:val="9"/>
    <w:semiHidden/>
    <w:rsid w:val="000D542B"/>
    <w:rPr>
      <w:rFonts w:ascii="Cambria" w:eastAsia="Times New Roman" w:hAnsi="Cambria" w:cs="Times New Roman"/>
      <w:lang w:eastAsia="ru-RU"/>
    </w:rPr>
  </w:style>
  <w:style w:type="paragraph" w:styleId="aff2">
    <w:name w:val="Normal (Web)"/>
    <w:aliases w:val="Обычный (Web),Знак Знак1,Обычный (веб) Знак Знак Знак1,Знак Знак Знак,Обычный (веб) Знак Знак Знак Знак,Знак Знак Знак1 Знак Знак,Обычный (веб) Знак Знак Знак,Знак Знак Знак1 Зн,Обычный (веб) Знак Знак,Обычный (Web) Знак Знак Знак"/>
    <w:basedOn w:val="a0"/>
    <w:link w:val="aff3"/>
    <w:rsid w:val="000D542B"/>
    <w:pPr>
      <w:spacing w:before="100" w:beforeAutospacing="1" w:after="100" w:afterAutospacing="1" w:line="240" w:lineRule="auto"/>
      <w:ind w:firstLine="0"/>
      <w:jc w:val="left"/>
    </w:pPr>
    <w:rPr>
      <w:rFonts w:ascii="Verdana" w:hAnsi="Verdana"/>
      <w:bCs w:val="0"/>
      <w:snapToGrid/>
      <w:sz w:val="16"/>
      <w:szCs w:val="16"/>
    </w:rPr>
  </w:style>
  <w:style w:type="character" w:customStyle="1" w:styleId="aff3">
    <w:name w:val="Обычный (веб) Знак"/>
    <w:aliases w:val="Обычный (Web) Знак,Знак Знак1 Знак,Обычный (веб) Знак Знак Знак1 Знак,Знак Знак Знак Знак,Обычный (веб) Знак Знак Знак Знак Знак,Знак Знак Знак1 Знак Знак Знак,Обычный (веб) Знак Знак Знак Знак1,Знак Знак Знак1 Зн Знак"/>
    <w:link w:val="aff2"/>
    <w:rsid w:val="000D542B"/>
    <w:rPr>
      <w:rFonts w:ascii="Verdana" w:eastAsia="Times New Roman" w:hAnsi="Verdana" w:cs="Times New Roman"/>
      <w:sz w:val="16"/>
      <w:szCs w:val="16"/>
      <w:lang w:eastAsia="ru-RU"/>
    </w:rPr>
  </w:style>
  <w:style w:type="table" w:customStyle="1" w:styleId="21">
    <w:name w:val="Сетка таблицы2"/>
    <w:basedOn w:val="a2"/>
    <w:next w:val="ac"/>
    <w:uiPriority w:val="59"/>
    <w:rsid w:val="000D5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c"/>
    <w:uiPriority w:val="59"/>
    <w:rsid w:val="000D5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3"/>
    <w:uiPriority w:val="99"/>
    <w:semiHidden/>
    <w:unhideWhenUsed/>
    <w:rsid w:val="000D542B"/>
  </w:style>
  <w:style w:type="paragraph" w:customStyle="1" w:styleId="ConsPlusTitle">
    <w:name w:val="ConsPlusTitle"/>
    <w:uiPriority w:val="99"/>
    <w:rsid w:val="000D54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D542B"/>
    <w:pPr>
      <w:widowControl w:val="0"/>
      <w:autoSpaceDE w:val="0"/>
      <w:autoSpaceDN w:val="0"/>
      <w:spacing w:after="0" w:line="240" w:lineRule="auto"/>
    </w:pPr>
    <w:rPr>
      <w:rFonts w:ascii="Tahoma" w:eastAsia="Times New Roman" w:hAnsi="Tahoma" w:cs="Tahoma"/>
      <w:sz w:val="20"/>
      <w:szCs w:val="20"/>
      <w:lang w:eastAsia="ru-RU"/>
    </w:rPr>
  </w:style>
  <w:style w:type="paragraph" w:styleId="aff4">
    <w:name w:val="Body Text Indent"/>
    <w:basedOn w:val="a0"/>
    <w:link w:val="aff5"/>
    <w:rsid w:val="000D542B"/>
    <w:pPr>
      <w:spacing w:after="120" w:line="240" w:lineRule="auto"/>
      <w:ind w:left="170" w:firstLine="480"/>
    </w:pPr>
    <w:rPr>
      <w:iCs/>
      <w:snapToGrid/>
      <w:sz w:val="24"/>
      <w:szCs w:val="24"/>
    </w:rPr>
  </w:style>
  <w:style w:type="character" w:customStyle="1" w:styleId="aff5">
    <w:name w:val="Основной текст с отступом Знак"/>
    <w:basedOn w:val="a1"/>
    <w:link w:val="aff4"/>
    <w:rsid w:val="000D542B"/>
    <w:rPr>
      <w:rFonts w:ascii="Times New Roman" w:eastAsia="Times New Roman" w:hAnsi="Times New Roman" w:cs="Times New Roman"/>
      <w:bCs/>
      <w:iCs/>
      <w:sz w:val="24"/>
      <w:szCs w:val="24"/>
      <w:lang w:eastAsia="ru-RU"/>
    </w:rPr>
  </w:style>
  <w:style w:type="paragraph" w:styleId="aff6">
    <w:name w:val="Block Text"/>
    <w:basedOn w:val="a0"/>
    <w:rsid w:val="000D542B"/>
    <w:pPr>
      <w:spacing w:after="120" w:line="240" w:lineRule="auto"/>
      <w:ind w:left="4395" w:right="-99" w:hanging="170"/>
    </w:pPr>
    <w:rPr>
      <w:bCs w:val="0"/>
      <w:snapToGrid/>
      <w:sz w:val="28"/>
      <w:szCs w:val="20"/>
    </w:rPr>
  </w:style>
  <w:style w:type="character" w:styleId="aff7">
    <w:name w:val="Strong"/>
    <w:basedOn w:val="a1"/>
    <w:qFormat/>
    <w:rsid w:val="000D542B"/>
    <w:rPr>
      <w:rFonts w:cs="Times New Roman"/>
      <w:b/>
      <w:bCs/>
    </w:rPr>
  </w:style>
  <w:style w:type="paragraph" w:styleId="aff8">
    <w:name w:val="Title"/>
    <w:basedOn w:val="a0"/>
    <w:link w:val="aff9"/>
    <w:qFormat/>
    <w:rsid w:val="000D542B"/>
    <w:pPr>
      <w:overflowPunct w:val="0"/>
      <w:autoSpaceDE w:val="0"/>
      <w:autoSpaceDN w:val="0"/>
      <w:adjustRightInd w:val="0"/>
      <w:spacing w:after="120" w:line="240" w:lineRule="auto"/>
      <w:ind w:left="170" w:hanging="170"/>
      <w:jc w:val="center"/>
      <w:textAlignment w:val="baseline"/>
    </w:pPr>
    <w:rPr>
      <w:b/>
      <w:snapToGrid/>
      <w:sz w:val="36"/>
      <w:szCs w:val="20"/>
    </w:rPr>
  </w:style>
  <w:style w:type="character" w:customStyle="1" w:styleId="aff9">
    <w:name w:val="Название Знак"/>
    <w:basedOn w:val="a1"/>
    <w:link w:val="aff8"/>
    <w:rsid w:val="000D542B"/>
    <w:rPr>
      <w:rFonts w:ascii="Times New Roman" w:eastAsia="Times New Roman" w:hAnsi="Times New Roman" w:cs="Times New Roman"/>
      <w:b/>
      <w:bCs/>
      <w:sz w:val="36"/>
      <w:szCs w:val="20"/>
      <w:lang w:eastAsia="ru-RU"/>
    </w:rPr>
  </w:style>
  <w:style w:type="character" w:customStyle="1" w:styleId="apple-converted-space">
    <w:name w:val="apple-converted-space"/>
    <w:basedOn w:val="a1"/>
    <w:rsid w:val="000D542B"/>
  </w:style>
  <w:style w:type="paragraph" w:customStyle="1" w:styleId="formattext">
    <w:name w:val="formattext"/>
    <w:basedOn w:val="a0"/>
    <w:rsid w:val="000D542B"/>
    <w:pPr>
      <w:spacing w:before="100" w:beforeAutospacing="1" w:after="100" w:afterAutospacing="1" w:line="240" w:lineRule="auto"/>
      <w:ind w:left="170" w:hanging="170"/>
    </w:pPr>
    <w:rPr>
      <w:bCs w:val="0"/>
      <w:snapToGrid/>
      <w:sz w:val="24"/>
      <w:szCs w:val="24"/>
    </w:rPr>
  </w:style>
  <w:style w:type="paragraph" w:customStyle="1" w:styleId="13">
    <w:name w:val="Абзац списка1"/>
    <w:aliases w:val="A_маркированный_список"/>
    <w:basedOn w:val="a0"/>
    <w:uiPriority w:val="34"/>
    <w:qFormat/>
    <w:rsid w:val="000D542B"/>
    <w:pPr>
      <w:spacing w:after="120" w:line="240" w:lineRule="auto"/>
      <w:ind w:left="708" w:hanging="170"/>
    </w:pPr>
    <w:rPr>
      <w:bCs w:val="0"/>
      <w:snapToGrid/>
      <w:sz w:val="24"/>
      <w:szCs w:val="24"/>
    </w:rPr>
  </w:style>
  <w:style w:type="table" w:customStyle="1" w:styleId="51">
    <w:name w:val="Сетка таблицы5"/>
    <w:basedOn w:val="a2"/>
    <w:next w:val="ac"/>
    <w:rsid w:val="000D54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endnote text"/>
    <w:basedOn w:val="a0"/>
    <w:link w:val="affb"/>
    <w:rsid w:val="000D542B"/>
    <w:pPr>
      <w:spacing w:after="120" w:line="240" w:lineRule="auto"/>
      <w:ind w:left="170" w:hanging="170"/>
    </w:pPr>
    <w:rPr>
      <w:bCs w:val="0"/>
      <w:snapToGrid/>
      <w:sz w:val="20"/>
      <w:szCs w:val="20"/>
    </w:rPr>
  </w:style>
  <w:style w:type="character" w:customStyle="1" w:styleId="affb">
    <w:name w:val="Текст концевой сноски Знак"/>
    <w:basedOn w:val="a1"/>
    <w:link w:val="affa"/>
    <w:rsid w:val="000D542B"/>
    <w:rPr>
      <w:rFonts w:ascii="Times New Roman" w:eastAsia="Times New Roman" w:hAnsi="Times New Roman" w:cs="Times New Roman"/>
      <w:sz w:val="20"/>
      <w:szCs w:val="20"/>
      <w:lang w:eastAsia="ru-RU"/>
    </w:rPr>
  </w:style>
  <w:style w:type="character" w:styleId="affc">
    <w:name w:val="endnote reference"/>
    <w:basedOn w:val="a1"/>
    <w:rsid w:val="000D542B"/>
    <w:rPr>
      <w:vertAlign w:val="superscript"/>
    </w:rPr>
  </w:style>
  <w:style w:type="paragraph" w:styleId="HTML">
    <w:name w:val="HTML Preformatted"/>
    <w:basedOn w:val="a0"/>
    <w:link w:val="HTML0"/>
    <w:uiPriority w:val="99"/>
    <w:unhideWhenUsed/>
    <w:rsid w:val="000D5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bCs w:val="0"/>
      <w:snapToGrid/>
      <w:sz w:val="20"/>
      <w:szCs w:val="20"/>
    </w:rPr>
  </w:style>
  <w:style w:type="character" w:customStyle="1" w:styleId="HTML0">
    <w:name w:val="Стандартный HTML Знак"/>
    <w:basedOn w:val="a1"/>
    <w:link w:val="HTML"/>
    <w:uiPriority w:val="99"/>
    <w:rsid w:val="000D542B"/>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lm.novikova@teploenergo-nn.ru" TargetMode="External"/><Relationship Id="rId17" Type="http://schemas.openxmlformats.org/officeDocument/2006/relationships/hyperlink" Target="consultantplus://offline/ref=66D21C1A542317DB0B1A0D8C6F3B5A7C2DDE9176FF76CEA3218D460EA8B035980535263082E230FFeFi9M" TargetMode="External"/><Relationship Id="rId2" Type="http://schemas.openxmlformats.org/officeDocument/2006/relationships/numbering" Target="numbering.xml"/><Relationship Id="rId16" Type="http://schemas.openxmlformats.org/officeDocument/2006/relationships/hyperlink" Target="consultantplus://offline/ref=66D21C1A542317DB0B1A0D8C6F3B5A7C2DDE9176FF76CEA3218D460EA8B035980535263082E230FFeFi9M"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e.frolova@teploenergo-nn.ru" TargetMode="External"/><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D7741C-F0FC-4DBE-BC23-38DE67477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5820</TotalTime>
  <Pages>79</Pages>
  <Words>32382</Words>
  <Characters>184578</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Teploenergo, JSC</Company>
  <LinksUpToDate>false</LinksUpToDate>
  <CharactersWithSpaces>216527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a.leonov</dc:creator>
  <cp:lastModifiedBy>Фролова Екатерина Андреевна</cp:lastModifiedBy>
  <cp:revision>2434</cp:revision>
  <dcterms:created xsi:type="dcterms:W3CDTF">2019-01-16T14:18:00Z</dcterms:created>
  <dcterms:modified xsi:type="dcterms:W3CDTF">2022-07-03T20:29:00Z</dcterms:modified>
</cp:coreProperties>
</file>