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99" w:type="dxa"/>
        <w:tblInd w:w="142" w:type="dxa"/>
        <w:tblLook w:val="04A0"/>
      </w:tblPr>
      <w:tblGrid>
        <w:gridCol w:w="3497"/>
        <w:gridCol w:w="1770"/>
        <w:gridCol w:w="4432"/>
      </w:tblGrid>
      <w:tr w:rsidR="003B2E2E" w:rsidRPr="003B2E2E" w:rsidTr="0053361A">
        <w:tc>
          <w:tcPr>
            <w:tcW w:w="3964" w:type="dxa"/>
          </w:tcPr>
          <w:p w:rsidR="003B2E2E" w:rsidRPr="003B2E2E" w:rsidRDefault="003B2E2E" w:rsidP="003B2E2E">
            <w:pPr>
              <w:spacing w:after="0" w:line="240" w:lineRule="auto"/>
              <w:rPr>
                <w:rFonts w:ascii="Times New Roman" w:hAnsi="Times New Roman"/>
                <w:b/>
                <w:sz w:val="24"/>
                <w:szCs w:val="20"/>
                <w:lang w:eastAsia="ru-RU"/>
              </w:rPr>
            </w:pPr>
          </w:p>
          <w:p w:rsidR="003B2E2E" w:rsidRPr="003B2E2E" w:rsidRDefault="003B2E2E" w:rsidP="003B2E2E">
            <w:pPr>
              <w:spacing w:after="0" w:line="240" w:lineRule="auto"/>
              <w:rPr>
                <w:rFonts w:ascii="Times New Roman" w:hAnsi="Times New Roman"/>
                <w:sz w:val="24"/>
                <w:szCs w:val="20"/>
                <w:lang w:eastAsia="ru-RU"/>
              </w:rPr>
            </w:pPr>
          </w:p>
          <w:p w:rsidR="003B2E2E" w:rsidRPr="003B2E2E" w:rsidRDefault="003B2E2E" w:rsidP="003B2E2E">
            <w:pPr>
              <w:spacing w:after="0" w:line="240" w:lineRule="auto"/>
              <w:rPr>
                <w:rFonts w:ascii="Times New Roman" w:hAnsi="Times New Roman"/>
                <w:sz w:val="24"/>
                <w:szCs w:val="20"/>
                <w:lang w:eastAsia="ru-RU"/>
              </w:rPr>
            </w:pPr>
          </w:p>
          <w:p w:rsidR="003B2E2E" w:rsidRPr="003B2E2E" w:rsidRDefault="003B2E2E" w:rsidP="003B2E2E">
            <w:pPr>
              <w:spacing w:after="0" w:line="240" w:lineRule="auto"/>
              <w:rPr>
                <w:rFonts w:ascii="Times New Roman" w:hAnsi="Times New Roman"/>
                <w:sz w:val="24"/>
                <w:szCs w:val="20"/>
                <w:lang w:eastAsia="ru-RU"/>
              </w:rPr>
            </w:pPr>
          </w:p>
          <w:p w:rsidR="003B2E2E" w:rsidRPr="003B2E2E" w:rsidRDefault="003B2E2E" w:rsidP="003B2E2E">
            <w:pPr>
              <w:spacing w:after="0" w:line="240" w:lineRule="auto"/>
              <w:rPr>
                <w:rFonts w:ascii="Times New Roman" w:hAnsi="Times New Roman"/>
                <w:sz w:val="24"/>
                <w:szCs w:val="20"/>
                <w:lang w:eastAsia="ru-RU"/>
              </w:rPr>
            </w:pPr>
          </w:p>
          <w:p w:rsidR="003B2E2E" w:rsidRPr="003B2E2E" w:rsidRDefault="003B2E2E" w:rsidP="003B2E2E">
            <w:pPr>
              <w:spacing w:after="0" w:line="240" w:lineRule="auto"/>
              <w:rPr>
                <w:rFonts w:ascii="Times New Roman" w:hAnsi="Times New Roman"/>
                <w:bCs/>
                <w:sz w:val="24"/>
                <w:szCs w:val="20"/>
                <w:lang w:eastAsia="ru-RU"/>
              </w:rPr>
            </w:pPr>
          </w:p>
        </w:tc>
        <w:tc>
          <w:tcPr>
            <w:tcW w:w="1990" w:type="dxa"/>
          </w:tcPr>
          <w:p w:rsidR="003B2E2E" w:rsidRPr="003B2E2E" w:rsidRDefault="003B2E2E" w:rsidP="003B2E2E">
            <w:pPr>
              <w:spacing w:after="0" w:line="240" w:lineRule="auto"/>
              <w:rPr>
                <w:rFonts w:ascii="Times New Roman" w:hAnsi="Times New Roman"/>
                <w:b/>
                <w:sz w:val="24"/>
                <w:szCs w:val="20"/>
                <w:lang w:eastAsia="ru-RU"/>
              </w:rPr>
            </w:pPr>
          </w:p>
        </w:tc>
        <w:tc>
          <w:tcPr>
            <w:tcW w:w="3745" w:type="dxa"/>
          </w:tcPr>
          <w:tbl>
            <w:tblPr>
              <w:tblW w:w="4216" w:type="dxa"/>
              <w:jc w:val="right"/>
              <w:tblLook w:val="04A0"/>
            </w:tblPr>
            <w:tblGrid>
              <w:gridCol w:w="4216"/>
            </w:tblGrid>
            <w:tr w:rsidR="00F14ED0" w:rsidRPr="00F45643" w:rsidTr="00F14ED0">
              <w:trPr>
                <w:jc w:val="right"/>
              </w:trPr>
              <w:tc>
                <w:tcPr>
                  <w:tcW w:w="4216" w:type="dxa"/>
                  <w:shd w:val="clear" w:color="auto" w:fill="auto"/>
                </w:tcPr>
                <w:p w:rsidR="00F14ED0" w:rsidRPr="00F45643" w:rsidRDefault="00F14ED0" w:rsidP="00F14ED0">
                  <w:pPr>
                    <w:spacing w:after="0" w:line="240" w:lineRule="auto"/>
                    <w:ind w:left="33"/>
                    <w:rPr>
                      <w:rFonts w:ascii="Times New Roman" w:hAnsi="Times New Roman"/>
                      <w:bCs/>
                    </w:rPr>
                  </w:pPr>
                </w:p>
                <w:p w:rsidR="00F14ED0" w:rsidRPr="00F45643" w:rsidRDefault="00F14ED0" w:rsidP="00F14ED0">
                  <w:pPr>
                    <w:spacing w:after="0" w:line="240" w:lineRule="auto"/>
                    <w:ind w:left="33"/>
                    <w:rPr>
                      <w:rFonts w:ascii="Times New Roman" w:hAnsi="Times New Roman"/>
                      <w:bCs/>
                    </w:rPr>
                  </w:pPr>
                </w:p>
                <w:p w:rsidR="00F14ED0" w:rsidRPr="00F45643" w:rsidRDefault="00F14ED0" w:rsidP="00F14ED0">
                  <w:pPr>
                    <w:spacing w:after="0"/>
                    <w:rPr>
                      <w:rFonts w:ascii="Times New Roman" w:hAnsi="Times New Roman"/>
                    </w:rPr>
                  </w:pPr>
                  <w:r w:rsidRPr="00F45643">
                    <w:rPr>
                      <w:rFonts w:ascii="Times New Roman" w:hAnsi="Times New Roman"/>
                    </w:rPr>
                    <w:t xml:space="preserve"> </w:t>
                  </w:r>
                </w:p>
              </w:tc>
            </w:tr>
            <w:tr w:rsidR="00F14ED0" w:rsidRPr="00F45643" w:rsidTr="00F14ED0">
              <w:trPr>
                <w:trHeight w:val="3048"/>
                <w:jc w:val="right"/>
              </w:trPr>
              <w:tc>
                <w:tcPr>
                  <w:tcW w:w="4216" w:type="dxa"/>
                  <w:shd w:val="clear" w:color="auto" w:fill="auto"/>
                </w:tcPr>
                <w:p w:rsidR="00F14ED0" w:rsidRPr="00F45643" w:rsidRDefault="00F14ED0" w:rsidP="00F14ED0">
                  <w:pPr>
                    <w:spacing w:after="0" w:line="240" w:lineRule="auto"/>
                    <w:rPr>
                      <w:rFonts w:ascii="Times New Roman" w:hAnsi="Times New Roman"/>
                      <w:b/>
                      <w:sz w:val="24"/>
                    </w:rPr>
                  </w:pPr>
                </w:p>
                <w:p w:rsidR="00F14ED0" w:rsidRPr="00F45643" w:rsidRDefault="00F14ED0" w:rsidP="00F14ED0">
                  <w:pPr>
                    <w:spacing w:after="0" w:line="240" w:lineRule="auto"/>
                    <w:rPr>
                      <w:rFonts w:ascii="Times New Roman" w:hAnsi="Times New Roman"/>
                      <w:b/>
                      <w:sz w:val="24"/>
                    </w:rPr>
                  </w:pPr>
                  <w:r w:rsidRPr="00F45643">
                    <w:rPr>
                      <w:rFonts w:ascii="Times New Roman" w:hAnsi="Times New Roman"/>
                      <w:b/>
                      <w:sz w:val="24"/>
                    </w:rPr>
                    <w:t>«УТВЕРЖДАЮ»</w:t>
                  </w:r>
                </w:p>
                <w:p w:rsidR="00F14ED0" w:rsidRDefault="00464894" w:rsidP="00192F71">
                  <w:pPr>
                    <w:spacing w:after="0" w:line="240" w:lineRule="auto"/>
                    <w:rPr>
                      <w:rFonts w:ascii="Times New Roman" w:hAnsi="Times New Roman"/>
                      <w:sz w:val="24"/>
                    </w:rPr>
                  </w:pPr>
                  <w:r w:rsidRPr="00464894">
                    <w:rPr>
                      <w:rFonts w:ascii="Times New Roman" w:hAnsi="Times New Roman"/>
                      <w:sz w:val="24"/>
                    </w:rPr>
                    <w:t xml:space="preserve">Муниципальное автономное общеобразовательное учреждение </w:t>
                  </w:r>
                  <w:proofErr w:type="spellStart"/>
                  <w:r w:rsidRPr="00464894">
                    <w:rPr>
                      <w:rFonts w:ascii="Times New Roman" w:hAnsi="Times New Roman"/>
                      <w:sz w:val="24"/>
                    </w:rPr>
                    <w:t>Исетская</w:t>
                  </w:r>
                  <w:proofErr w:type="spellEnd"/>
                  <w:r w:rsidRPr="00464894">
                    <w:rPr>
                      <w:rFonts w:ascii="Times New Roman" w:hAnsi="Times New Roman"/>
                      <w:sz w:val="24"/>
                    </w:rPr>
                    <w:t xml:space="preserve"> средняя общеобразовательная школа №</w:t>
                  </w:r>
                  <w:r>
                    <w:rPr>
                      <w:rFonts w:ascii="Times New Roman" w:hAnsi="Times New Roman"/>
                      <w:sz w:val="24"/>
                    </w:rPr>
                    <w:t xml:space="preserve"> </w:t>
                  </w:r>
                  <w:r w:rsidRPr="00464894">
                    <w:rPr>
                      <w:rFonts w:ascii="Times New Roman" w:hAnsi="Times New Roman"/>
                      <w:sz w:val="24"/>
                    </w:rPr>
                    <w:t>1</w:t>
                  </w:r>
                </w:p>
                <w:p w:rsidR="00192F71" w:rsidRPr="00192F71" w:rsidRDefault="00192F71" w:rsidP="00192F71">
                  <w:pPr>
                    <w:spacing w:after="0" w:line="240" w:lineRule="auto"/>
                    <w:rPr>
                      <w:rFonts w:ascii="Times New Roman" w:hAnsi="Times New Roman"/>
                      <w:sz w:val="24"/>
                    </w:rPr>
                  </w:pPr>
                </w:p>
                <w:p w:rsidR="00F14ED0" w:rsidRPr="00F45643" w:rsidRDefault="00F14ED0" w:rsidP="00F14ED0">
                  <w:pPr>
                    <w:spacing w:after="0" w:line="240" w:lineRule="auto"/>
                    <w:outlineLvl w:val="0"/>
                    <w:rPr>
                      <w:rFonts w:ascii="Times New Roman" w:hAnsi="Times New Roman"/>
                      <w:sz w:val="24"/>
                    </w:rPr>
                  </w:pPr>
                  <w:r w:rsidRPr="00F45643">
                    <w:rPr>
                      <w:rFonts w:ascii="Times New Roman" w:hAnsi="Times New Roman"/>
                      <w:sz w:val="24"/>
                    </w:rPr>
                    <w:t xml:space="preserve">Директор МАОУ </w:t>
                  </w:r>
                  <w:proofErr w:type="spellStart"/>
                  <w:r w:rsidR="00464894">
                    <w:rPr>
                      <w:rFonts w:ascii="Times New Roman" w:hAnsi="Times New Roman"/>
                      <w:sz w:val="24"/>
                    </w:rPr>
                    <w:t>Исетская</w:t>
                  </w:r>
                  <w:proofErr w:type="spellEnd"/>
                  <w:r w:rsidR="00464894">
                    <w:rPr>
                      <w:rFonts w:ascii="Times New Roman" w:hAnsi="Times New Roman"/>
                      <w:sz w:val="24"/>
                    </w:rPr>
                    <w:t xml:space="preserve"> СОШ № 1</w:t>
                  </w:r>
                </w:p>
                <w:p w:rsidR="00F14ED0" w:rsidRDefault="00F14ED0" w:rsidP="00F14ED0">
                  <w:pPr>
                    <w:spacing w:after="0" w:line="240" w:lineRule="auto"/>
                    <w:outlineLvl w:val="0"/>
                    <w:rPr>
                      <w:rFonts w:ascii="Times New Roman" w:hAnsi="Times New Roman"/>
                      <w:bCs/>
                      <w:sz w:val="24"/>
                    </w:rPr>
                  </w:pPr>
                </w:p>
                <w:p w:rsidR="00BC7518" w:rsidRPr="00F45643" w:rsidRDefault="00BC7518" w:rsidP="00F14ED0">
                  <w:pPr>
                    <w:spacing w:after="0" w:line="240" w:lineRule="auto"/>
                    <w:outlineLvl w:val="0"/>
                    <w:rPr>
                      <w:rFonts w:ascii="Times New Roman" w:hAnsi="Times New Roman"/>
                      <w:bCs/>
                      <w:sz w:val="24"/>
                    </w:rPr>
                  </w:pPr>
                </w:p>
                <w:p w:rsidR="00F14ED0" w:rsidRPr="00F45643" w:rsidRDefault="00F14ED0" w:rsidP="00F14ED0">
                  <w:pPr>
                    <w:spacing w:after="0" w:line="240" w:lineRule="auto"/>
                    <w:outlineLvl w:val="0"/>
                    <w:rPr>
                      <w:rFonts w:ascii="Times New Roman" w:hAnsi="Times New Roman"/>
                      <w:sz w:val="24"/>
                    </w:rPr>
                  </w:pPr>
                  <w:r w:rsidRPr="00F45643">
                    <w:rPr>
                      <w:rFonts w:ascii="Times New Roman" w:hAnsi="Times New Roman"/>
                      <w:bCs/>
                      <w:sz w:val="24"/>
                    </w:rPr>
                    <w:t xml:space="preserve">___________ </w:t>
                  </w:r>
                  <w:r w:rsidRPr="00F45643">
                    <w:rPr>
                      <w:rFonts w:ascii="Times New Roman" w:hAnsi="Times New Roman"/>
                      <w:bCs/>
                      <w:sz w:val="24"/>
                      <w:szCs w:val="24"/>
                    </w:rPr>
                    <w:t>/</w:t>
                  </w:r>
                  <w:r w:rsidR="00464894">
                    <w:rPr>
                      <w:rFonts w:ascii="Times New Roman" w:hAnsi="Times New Roman"/>
                      <w:bCs/>
                      <w:sz w:val="24"/>
                      <w:szCs w:val="24"/>
                    </w:rPr>
                    <w:t xml:space="preserve">О.П. </w:t>
                  </w:r>
                  <w:proofErr w:type="spellStart"/>
                  <w:r w:rsidR="00464894">
                    <w:rPr>
                      <w:rFonts w:ascii="Times New Roman" w:hAnsi="Times New Roman"/>
                      <w:bCs/>
                      <w:sz w:val="24"/>
                      <w:szCs w:val="24"/>
                    </w:rPr>
                    <w:t>Гожко</w:t>
                  </w:r>
                  <w:proofErr w:type="spellEnd"/>
                  <w:r w:rsidRPr="00F45643">
                    <w:rPr>
                      <w:rFonts w:ascii="Times New Roman" w:hAnsi="Times New Roman"/>
                      <w:bCs/>
                      <w:sz w:val="24"/>
                    </w:rPr>
                    <w:t xml:space="preserve"> /  </w:t>
                  </w:r>
                </w:p>
                <w:p w:rsidR="00F14ED0" w:rsidRPr="00F45643" w:rsidRDefault="00F14ED0" w:rsidP="00F14ED0">
                  <w:pPr>
                    <w:spacing w:after="0" w:line="240" w:lineRule="auto"/>
                    <w:outlineLvl w:val="0"/>
                    <w:rPr>
                      <w:rFonts w:ascii="Times New Roman" w:hAnsi="Times New Roman"/>
                      <w:sz w:val="24"/>
                    </w:rPr>
                  </w:pPr>
                </w:p>
                <w:p w:rsidR="00F14ED0" w:rsidRPr="00F45643" w:rsidRDefault="00F14ED0" w:rsidP="00F14ED0">
                  <w:pPr>
                    <w:spacing w:after="0" w:line="240" w:lineRule="auto"/>
                    <w:rPr>
                      <w:rFonts w:ascii="Times New Roman" w:hAnsi="Times New Roman"/>
                      <w:sz w:val="24"/>
                    </w:rPr>
                  </w:pPr>
                  <w:r w:rsidRPr="00F45643">
                    <w:rPr>
                      <w:rFonts w:ascii="Times New Roman" w:hAnsi="Times New Roman"/>
                      <w:sz w:val="24"/>
                    </w:rPr>
                    <w:t>«</w:t>
                  </w:r>
                  <w:r w:rsidR="005B5162">
                    <w:rPr>
                      <w:rFonts w:ascii="Times New Roman" w:hAnsi="Times New Roman"/>
                      <w:sz w:val="24"/>
                    </w:rPr>
                    <w:t>04</w:t>
                  </w:r>
                  <w:r w:rsidRPr="00F45643">
                    <w:rPr>
                      <w:rFonts w:ascii="Times New Roman" w:hAnsi="Times New Roman"/>
                      <w:sz w:val="24"/>
                    </w:rPr>
                    <w:t xml:space="preserve">» </w:t>
                  </w:r>
                  <w:r w:rsidR="005B5162">
                    <w:rPr>
                      <w:rFonts w:ascii="Times New Roman" w:hAnsi="Times New Roman"/>
                      <w:sz w:val="24"/>
                    </w:rPr>
                    <w:t>июля</w:t>
                  </w:r>
                  <w:r w:rsidRPr="00F45643">
                    <w:rPr>
                      <w:rFonts w:ascii="Times New Roman" w:hAnsi="Times New Roman"/>
                      <w:sz w:val="24"/>
                    </w:rPr>
                    <w:t xml:space="preserve"> 202</w:t>
                  </w:r>
                  <w:r w:rsidR="005B5162">
                    <w:rPr>
                      <w:rFonts w:ascii="Times New Roman" w:hAnsi="Times New Roman"/>
                      <w:sz w:val="24"/>
                    </w:rPr>
                    <w:t>5</w:t>
                  </w:r>
                  <w:r w:rsidRPr="00F45643">
                    <w:rPr>
                      <w:rFonts w:ascii="Times New Roman" w:hAnsi="Times New Roman"/>
                      <w:sz w:val="24"/>
                    </w:rPr>
                    <w:t xml:space="preserve"> г.</w:t>
                  </w:r>
                </w:p>
                <w:p w:rsidR="00F14ED0" w:rsidRPr="00F45643" w:rsidRDefault="00F14ED0" w:rsidP="00F14ED0">
                  <w:pPr>
                    <w:spacing w:after="0" w:line="240" w:lineRule="auto"/>
                    <w:rPr>
                      <w:rFonts w:ascii="Times New Roman" w:hAnsi="Times New Roman"/>
                      <w:bCs/>
                      <w:sz w:val="24"/>
                    </w:rPr>
                  </w:pPr>
                </w:p>
              </w:tc>
            </w:tr>
          </w:tbl>
          <w:p w:rsidR="003B2E2E" w:rsidRPr="003B2E2E" w:rsidRDefault="003B2E2E" w:rsidP="003B2E2E">
            <w:pPr>
              <w:jc w:val="both"/>
              <w:rPr>
                <w:rFonts w:ascii="Times New Roman" w:eastAsia="Times New Roman" w:hAnsi="Times New Roman"/>
                <w:b/>
                <w:bCs/>
                <w:sz w:val="24"/>
                <w:szCs w:val="24"/>
                <w:lang w:eastAsia="ru-RU"/>
              </w:rPr>
            </w:pPr>
          </w:p>
        </w:tc>
      </w:tr>
      <w:tr w:rsidR="003B2E2E" w:rsidRPr="003B2E2E" w:rsidTr="0053361A">
        <w:tc>
          <w:tcPr>
            <w:tcW w:w="3964" w:type="dxa"/>
          </w:tcPr>
          <w:p w:rsidR="003B2E2E" w:rsidRPr="003B2E2E" w:rsidRDefault="003B2E2E" w:rsidP="003B2E2E">
            <w:pPr>
              <w:spacing w:after="0" w:line="240" w:lineRule="auto"/>
              <w:rPr>
                <w:rFonts w:ascii="Times New Roman" w:hAnsi="Times New Roman"/>
                <w:b/>
                <w:sz w:val="24"/>
                <w:szCs w:val="20"/>
                <w:lang w:eastAsia="ru-RU"/>
              </w:rPr>
            </w:pPr>
          </w:p>
        </w:tc>
        <w:tc>
          <w:tcPr>
            <w:tcW w:w="1990" w:type="dxa"/>
          </w:tcPr>
          <w:p w:rsidR="003B2E2E" w:rsidRPr="003B2E2E" w:rsidRDefault="003B2E2E" w:rsidP="003B2E2E">
            <w:pPr>
              <w:spacing w:after="0" w:line="240" w:lineRule="auto"/>
              <w:rPr>
                <w:rFonts w:ascii="Times New Roman" w:hAnsi="Times New Roman"/>
                <w:b/>
                <w:sz w:val="24"/>
                <w:szCs w:val="20"/>
                <w:lang w:eastAsia="ru-RU"/>
              </w:rPr>
            </w:pPr>
          </w:p>
        </w:tc>
        <w:tc>
          <w:tcPr>
            <w:tcW w:w="3745" w:type="dxa"/>
          </w:tcPr>
          <w:p w:rsidR="003B2E2E" w:rsidRPr="003B2E2E" w:rsidRDefault="003B2E2E" w:rsidP="003B2E2E">
            <w:pPr>
              <w:rPr>
                <w:rFonts w:ascii="Times New Roman" w:hAnsi="Times New Roman"/>
                <w:sz w:val="24"/>
              </w:rPr>
            </w:pPr>
          </w:p>
        </w:tc>
      </w:tr>
    </w:tbl>
    <w:p w:rsidR="003B2E2E" w:rsidRPr="003B2E2E" w:rsidRDefault="003B2E2E" w:rsidP="003B2E2E">
      <w:pPr>
        <w:spacing w:line="240" w:lineRule="auto"/>
        <w:jc w:val="center"/>
        <w:rPr>
          <w:rFonts w:ascii="Times New Roman" w:hAnsi="Times New Roman"/>
          <w:b/>
          <w:sz w:val="28"/>
          <w:szCs w:val="28"/>
        </w:rPr>
      </w:pPr>
    </w:p>
    <w:p w:rsidR="003B2E2E" w:rsidRPr="003B2E2E" w:rsidRDefault="003B2E2E" w:rsidP="003B2E2E">
      <w:pPr>
        <w:spacing w:line="240" w:lineRule="auto"/>
        <w:jc w:val="center"/>
        <w:rPr>
          <w:rFonts w:ascii="Times New Roman" w:hAnsi="Times New Roman"/>
          <w:b/>
          <w:sz w:val="28"/>
          <w:szCs w:val="28"/>
        </w:rPr>
      </w:pPr>
    </w:p>
    <w:p w:rsidR="003B2E2E" w:rsidRPr="003B2E2E" w:rsidRDefault="003B2E2E" w:rsidP="003B2E2E">
      <w:pPr>
        <w:spacing w:line="240" w:lineRule="auto"/>
        <w:jc w:val="center"/>
        <w:rPr>
          <w:rFonts w:ascii="Times New Roman" w:hAnsi="Times New Roman"/>
          <w:sz w:val="28"/>
          <w:szCs w:val="28"/>
        </w:rPr>
      </w:pPr>
      <w:r w:rsidRPr="003B2E2E">
        <w:rPr>
          <w:rFonts w:ascii="Times New Roman" w:hAnsi="Times New Roman"/>
          <w:b/>
          <w:sz w:val="28"/>
          <w:szCs w:val="28"/>
        </w:rPr>
        <w:t xml:space="preserve">ДОКУМЕНТАЦИЯ О ЗАКУПКЕ </w:t>
      </w:r>
    </w:p>
    <w:p w:rsidR="003B2E2E" w:rsidRPr="003B2E2E" w:rsidRDefault="003B2E2E" w:rsidP="003B2E2E">
      <w:pPr>
        <w:spacing w:after="0" w:line="480" w:lineRule="auto"/>
        <w:jc w:val="center"/>
        <w:rPr>
          <w:rFonts w:ascii="Times New Roman" w:hAnsi="Times New Roman"/>
          <w:b/>
          <w:sz w:val="28"/>
          <w:szCs w:val="28"/>
        </w:rPr>
      </w:pPr>
      <w:r w:rsidRPr="003B2E2E">
        <w:rPr>
          <w:rFonts w:ascii="Times New Roman" w:hAnsi="Times New Roman"/>
          <w:b/>
          <w:sz w:val="28"/>
          <w:szCs w:val="28"/>
        </w:rPr>
        <w:t xml:space="preserve">ЗАПРОС ПРЕДЛОЖЕНИЙ В ЭЛЕКТРОННОЙ ФОРМЕ </w:t>
      </w:r>
      <w:r w:rsidR="00DA6616">
        <w:rPr>
          <w:rFonts w:ascii="Times New Roman" w:hAnsi="Times New Roman"/>
          <w:b/>
          <w:sz w:val="28"/>
          <w:szCs w:val="28"/>
        </w:rPr>
        <w:t>МСП</w:t>
      </w:r>
      <w:r w:rsidRPr="003B2E2E">
        <w:rPr>
          <w:rFonts w:ascii="Times New Roman" w:hAnsi="Times New Roman"/>
          <w:b/>
          <w:sz w:val="28"/>
          <w:szCs w:val="28"/>
        </w:rPr>
        <w:t xml:space="preserve"> </w:t>
      </w:r>
    </w:p>
    <w:p w:rsidR="003B2E2E" w:rsidRPr="003B2E2E" w:rsidRDefault="003B2E2E" w:rsidP="003B2E2E">
      <w:pPr>
        <w:spacing w:after="0" w:line="480" w:lineRule="auto"/>
        <w:jc w:val="center"/>
        <w:rPr>
          <w:rFonts w:ascii="Times New Roman" w:hAnsi="Times New Roman"/>
          <w:b/>
          <w:sz w:val="28"/>
          <w:szCs w:val="28"/>
        </w:rPr>
      </w:pPr>
      <w:r w:rsidRPr="003B2E2E">
        <w:rPr>
          <w:rFonts w:ascii="Times New Roman" w:hAnsi="Times New Roman"/>
          <w:b/>
          <w:sz w:val="28"/>
          <w:szCs w:val="28"/>
        </w:rPr>
        <w:t xml:space="preserve">НА ПРАВО ЗАКЛЮЧЕНИЯ ДОГОВОРА НА </w:t>
      </w:r>
      <w:r w:rsidR="00192F71">
        <w:rPr>
          <w:rFonts w:ascii="Times New Roman" w:hAnsi="Times New Roman"/>
          <w:b/>
          <w:sz w:val="28"/>
          <w:szCs w:val="28"/>
        </w:rPr>
        <w:t xml:space="preserve">ПОСТАВКУ </w:t>
      </w:r>
      <w:r w:rsidR="002E035B">
        <w:rPr>
          <w:rFonts w:ascii="Times New Roman" w:hAnsi="Times New Roman"/>
          <w:b/>
          <w:sz w:val="28"/>
          <w:szCs w:val="28"/>
          <w:highlight w:val="yellow"/>
        </w:rPr>
        <w:t>СИСТЕМ ФИЛЬТРАЦИИ, КОНДИЦИОНИРОВАНИЯ И ОБЕЗЗАРАЖИВАНИЯ ВОЗДУХА</w:t>
      </w:r>
      <w:r w:rsidRPr="00957A82">
        <w:rPr>
          <w:rFonts w:ascii="Times New Roman" w:hAnsi="Times New Roman"/>
          <w:b/>
          <w:sz w:val="28"/>
          <w:szCs w:val="28"/>
          <w:highlight w:val="yellow"/>
        </w:rPr>
        <w:t>.</w:t>
      </w:r>
      <w:bookmarkStart w:id="0" w:name="_GoBack"/>
      <w:bookmarkEnd w:id="0"/>
    </w:p>
    <w:p w:rsidR="002D5551" w:rsidRDefault="002D5551" w:rsidP="002D5551">
      <w:pPr>
        <w:spacing w:line="480" w:lineRule="auto"/>
        <w:jc w:val="center"/>
        <w:rPr>
          <w:rFonts w:ascii="Times New Roman" w:hAnsi="Times New Roman"/>
          <w:b/>
          <w:sz w:val="28"/>
          <w:szCs w:val="28"/>
        </w:rPr>
      </w:pPr>
    </w:p>
    <w:p w:rsidR="00FF77E2" w:rsidRDefault="00FF77E2" w:rsidP="002D5551">
      <w:pPr>
        <w:spacing w:line="480" w:lineRule="auto"/>
        <w:jc w:val="center"/>
        <w:rPr>
          <w:rFonts w:ascii="Times New Roman" w:hAnsi="Times New Roman"/>
          <w:b/>
          <w:sz w:val="28"/>
          <w:szCs w:val="28"/>
        </w:rPr>
      </w:pPr>
      <w:r w:rsidRPr="00FF77E2">
        <w:rPr>
          <w:rFonts w:ascii="Times New Roman" w:hAnsi="Times New Roman"/>
          <w:b/>
          <w:sz w:val="28"/>
          <w:szCs w:val="28"/>
        </w:rPr>
        <w:t xml:space="preserve">Закупка </w:t>
      </w:r>
      <w:r w:rsidR="009166D3">
        <w:rPr>
          <w:rFonts w:ascii="Times New Roman" w:hAnsi="Times New Roman"/>
          <w:b/>
          <w:sz w:val="28"/>
          <w:szCs w:val="28"/>
        </w:rPr>
        <w:t>осуществляется у</w:t>
      </w:r>
      <w:r w:rsidRPr="00FF77E2">
        <w:rPr>
          <w:rFonts w:ascii="Times New Roman" w:hAnsi="Times New Roman"/>
          <w:b/>
          <w:sz w:val="28"/>
          <w:szCs w:val="28"/>
        </w:rPr>
        <w:t xml:space="preserve"> субъектов малого и среднего предпринимательства</w:t>
      </w:r>
      <w:r>
        <w:rPr>
          <w:rFonts w:ascii="Times New Roman" w:hAnsi="Times New Roman"/>
          <w:b/>
          <w:sz w:val="28"/>
          <w:szCs w:val="28"/>
        </w:rPr>
        <w:t>.</w:t>
      </w:r>
    </w:p>
    <w:p w:rsidR="002D5551" w:rsidRDefault="002D5551" w:rsidP="002D5551">
      <w:pPr>
        <w:jc w:val="center"/>
        <w:rPr>
          <w:rFonts w:ascii="Times New Roman" w:hAnsi="Times New Roman"/>
          <w:b/>
          <w:sz w:val="28"/>
          <w:szCs w:val="28"/>
        </w:rPr>
      </w:pPr>
    </w:p>
    <w:p w:rsidR="002D5551" w:rsidRDefault="002D5551" w:rsidP="002D5551">
      <w:pPr>
        <w:jc w:val="center"/>
        <w:rPr>
          <w:rFonts w:ascii="Times New Roman" w:hAnsi="Times New Roman"/>
        </w:rPr>
      </w:pPr>
    </w:p>
    <w:p w:rsidR="002D5551" w:rsidRDefault="002D5551" w:rsidP="002D5551">
      <w:pPr>
        <w:jc w:val="center"/>
        <w:rPr>
          <w:rFonts w:ascii="Times New Roman" w:hAnsi="Times New Roman"/>
        </w:rPr>
      </w:pPr>
    </w:p>
    <w:p w:rsidR="00EB006E" w:rsidRDefault="00EB006E" w:rsidP="002D5551">
      <w:pPr>
        <w:jc w:val="center"/>
      </w:pPr>
    </w:p>
    <w:p w:rsidR="003B2E2E" w:rsidRDefault="003B2E2E" w:rsidP="002D5551">
      <w:pPr>
        <w:jc w:val="center"/>
      </w:pPr>
    </w:p>
    <w:p w:rsidR="003B2E2E" w:rsidRDefault="003B2E2E" w:rsidP="002D5551">
      <w:pPr>
        <w:jc w:val="center"/>
      </w:pPr>
    </w:p>
    <w:p w:rsidR="003B2E2E" w:rsidRDefault="003B2E2E" w:rsidP="002D5551">
      <w:pPr>
        <w:jc w:val="center"/>
      </w:pPr>
    </w:p>
    <w:p w:rsidR="00BC7518" w:rsidRDefault="00BC7518" w:rsidP="00F507EB">
      <w:pPr>
        <w:pStyle w:val="HTML"/>
        <w:jc w:val="center"/>
        <w:rPr>
          <w:i w:val="0"/>
          <w:iCs w:val="0"/>
          <w:sz w:val="22"/>
          <w:szCs w:val="22"/>
        </w:rPr>
      </w:pPr>
    </w:p>
    <w:p w:rsidR="00F507EB" w:rsidRPr="008A3154" w:rsidRDefault="00F507EB" w:rsidP="00F507EB">
      <w:pPr>
        <w:pStyle w:val="HTML"/>
        <w:jc w:val="center"/>
        <w:rPr>
          <w:i w:val="0"/>
          <w:iCs w:val="0"/>
          <w:sz w:val="22"/>
          <w:szCs w:val="22"/>
        </w:rPr>
      </w:pPr>
      <w:r w:rsidRPr="008A3154">
        <w:rPr>
          <w:i w:val="0"/>
          <w:iCs w:val="0"/>
          <w:sz w:val="22"/>
          <w:szCs w:val="22"/>
        </w:rPr>
        <w:t>Содержание документации</w:t>
      </w:r>
      <w:r w:rsidR="004F4BD1">
        <w:rPr>
          <w:i w:val="0"/>
          <w:iCs w:val="0"/>
          <w:sz w:val="22"/>
          <w:szCs w:val="22"/>
        </w:rPr>
        <w:t xml:space="preserve"> запросе предложений в электронной форме</w:t>
      </w:r>
      <w:r w:rsidR="00BC7518">
        <w:rPr>
          <w:i w:val="0"/>
          <w:iCs w:val="0"/>
          <w:sz w:val="22"/>
          <w:szCs w:val="22"/>
        </w:rPr>
        <w:t xml:space="preserve"> МСП</w:t>
      </w:r>
    </w:p>
    <w:p w:rsidR="00F507EB" w:rsidRPr="008A3154" w:rsidRDefault="00F507EB" w:rsidP="00F507EB">
      <w:pPr>
        <w:pStyle w:val="HTML"/>
        <w:jc w:val="center"/>
        <w:rPr>
          <w:i w:val="0"/>
          <w:iCs w:val="0"/>
          <w:sz w:val="22"/>
          <w:szCs w:val="22"/>
        </w:rPr>
      </w:pPr>
    </w:p>
    <w:tbl>
      <w:tblPr>
        <w:tblW w:w="1048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3"/>
        <w:gridCol w:w="9072"/>
      </w:tblGrid>
      <w:tr w:rsidR="00A35A8D" w:rsidRPr="008A3154" w:rsidTr="00A35A8D">
        <w:tc>
          <w:tcPr>
            <w:tcW w:w="1413" w:type="dxa"/>
            <w:vAlign w:val="bottom"/>
          </w:tcPr>
          <w:p w:rsidR="00A35A8D" w:rsidRPr="00A35A8D" w:rsidRDefault="00A35A8D" w:rsidP="00A35A8D">
            <w:pPr>
              <w:pStyle w:val="HTML"/>
              <w:jc w:val="center"/>
              <w:rPr>
                <w:i w:val="0"/>
                <w:iCs w:val="0"/>
                <w:sz w:val="22"/>
                <w:szCs w:val="22"/>
              </w:rPr>
            </w:pPr>
            <w:r>
              <w:rPr>
                <w:i w:val="0"/>
                <w:iCs w:val="0"/>
                <w:sz w:val="22"/>
                <w:szCs w:val="22"/>
              </w:rPr>
              <w:t>№ раздела</w:t>
            </w:r>
          </w:p>
        </w:tc>
        <w:tc>
          <w:tcPr>
            <w:tcW w:w="9072" w:type="dxa"/>
          </w:tcPr>
          <w:p w:rsidR="00A35A8D" w:rsidRPr="008A3154" w:rsidRDefault="00A35A8D" w:rsidP="00A35A8D">
            <w:pPr>
              <w:pStyle w:val="HTML"/>
              <w:jc w:val="center"/>
              <w:rPr>
                <w:i w:val="0"/>
                <w:iCs w:val="0"/>
                <w:sz w:val="22"/>
                <w:szCs w:val="22"/>
              </w:rPr>
            </w:pPr>
            <w:r>
              <w:rPr>
                <w:i w:val="0"/>
                <w:iCs w:val="0"/>
                <w:sz w:val="22"/>
                <w:szCs w:val="22"/>
              </w:rPr>
              <w:t>Наименование раздела</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I.</w:t>
            </w:r>
          </w:p>
        </w:tc>
        <w:tc>
          <w:tcPr>
            <w:tcW w:w="9072" w:type="dxa"/>
          </w:tcPr>
          <w:p w:rsidR="00F507EB" w:rsidRPr="008A3154" w:rsidRDefault="00F507EB" w:rsidP="004F4BD1">
            <w:pPr>
              <w:pStyle w:val="HTML"/>
              <w:jc w:val="left"/>
              <w:rPr>
                <w:i w:val="0"/>
                <w:iCs w:val="0"/>
                <w:sz w:val="22"/>
                <w:szCs w:val="22"/>
              </w:rPr>
            </w:pPr>
            <w:r w:rsidRPr="008A3154">
              <w:rPr>
                <w:i w:val="0"/>
                <w:iCs w:val="0"/>
                <w:sz w:val="22"/>
                <w:szCs w:val="22"/>
              </w:rPr>
              <w:t xml:space="preserve">Извещение о проведении </w:t>
            </w:r>
            <w:r w:rsidR="004F4BD1">
              <w:rPr>
                <w:i w:val="0"/>
                <w:iCs w:val="0"/>
                <w:sz w:val="22"/>
                <w:szCs w:val="22"/>
              </w:rPr>
              <w:t>запроса предложений</w:t>
            </w:r>
            <w:r w:rsidRPr="008A3154">
              <w:rPr>
                <w:i w:val="0"/>
                <w:iCs w:val="0"/>
                <w:sz w:val="22"/>
                <w:szCs w:val="22"/>
              </w:rPr>
              <w:t xml:space="preserve"> в электронной форме</w:t>
            </w:r>
            <w:r w:rsidR="00BC7518">
              <w:rPr>
                <w:i w:val="0"/>
                <w:iCs w:val="0"/>
                <w:sz w:val="22"/>
                <w:szCs w:val="22"/>
              </w:rPr>
              <w:t xml:space="preserve"> МСП</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II.</w:t>
            </w:r>
          </w:p>
        </w:tc>
        <w:tc>
          <w:tcPr>
            <w:tcW w:w="9072" w:type="dxa"/>
          </w:tcPr>
          <w:p w:rsidR="00F507EB" w:rsidRPr="008A3154" w:rsidRDefault="00F507EB" w:rsidP="004F4BD1">
            <w:pPr>
              <w:pStyle w:val="HTML"/>
              <w:jc w:val="left"/>
              <w:rPr>
                <w:i w:val="0"/>
                <w:iCs w:val="0"/>
                <w:sz w:val="22"/>
                <w:szCs w:val="22"/>
              </w:rPr>
            </w:pPr>
            <w:bookmarkStart w:id="1" w:name="_Hlk514248394"/>
            <w:r w:rsidRPr="008A3154">
              <w:rPr>
                <w:i w:val="0"/>
                <w:iCs w:val="0"/>
                <w:sz w:val="22"/>
                <w:szCs w:val="22"/>
              </w:rPr>
              <w:t xml:space="preserve">Информация о сроках проведения </w:t>
            </w:r>
            <w:r w:rsidR="004F4BD1">
              <w:rPr>
                <w:i w:val="0"/>
                <w:iCs w:val="0"/>
                <w:sz w:val="22"/>
                <w:szCs w:val="22"/>
              </w:rPr>
              <w:t>запроса предложений</w:t>
            </w:r>
            <w:r w:rsidRPr="008A3154">
              <w:rPr>
                <w:i w:val="0"/>
                <w:iCs w:val="0"/>
                <w:sz w:val="22"/>
                <w:szCs w:val="22"/>
              </w:rPr>
              <w:t xml:space="preserve"> в электронной форме</w:t>
            </w:r>
            <w:bookmarkEnd w:id="1"/>
            <w:r w:rsidR="00BC7518">
              <w:rPr>
                <w:i w:val="0"/>
                <w:iCs w:val="0"/>
                <w:sz w:val="22"/>
                <w:szCs w:val="22"/>
              </w:rPr>
              <w:t xml:space="preserve"> МСП </w:t>
            </w:r>
          </w:p>
        </w:tc>
      </w:tr>
      <w:tr w:rsidR="00F507EB" w:rsidRPr="008A3154" w:rsidTr="00A35A8D">
        <w:tc>
          <w:tcPr>
            <w:tcW w:w="1413" w:type="dxa"/>
            <w:vAlign w:val="bottom"/>
          </w:tcPr>
          <w:p w:rsidR="00F507EB" w:rsidRPr="008A3154" w:rsidRDefault="000E7738" w:rsidP="00A35A8D">
            <w:pPr>
              <w:pStyle w:val="HTML"/>
              <w:jc w:val="center"/>
              <w:rPr>
                <w:i w:val="0"/>
                <w:iCs w:val="0"/>
                <w:sz w:val="22"/>
                <w:szCs w:val="22"/>
              </w:rPr>
            </w:pPr>
            <w:r>
              <w:rPr>
                <w:i w:val="0"/>
                <w:iCs w:val="0"/>
                <w:sz w:val="22"/>
                <w:szCs w:val="22"/>
                <w:lang w:val="en-US"/>
              </w:rPr>
              <w:t>III</w:t>
            </w:r>
            <w:r w:rsidR="00F507EB" w:rsidRPr="008A3154">
              <w:rPr>
                <w:i w:val="0"/>
                <w:iCs w:val="0"/>
                <w:sz w:val="22"/>
                <w:szCs w:val="22"/>
              </w:rPr>
              <w:t>.</w:t>
            </w:r>
          </w:p>
        </w:tc>
        <w:tc>
          <w:tcPr>
            <w:tcW w:w="9072" w:type="dxa"/>
          </w:tcPr>
          <w:p w:rsidR="00F507EB" w:rsidRPr="008A3154" w:rsidRDefault="00F507EB" w:rsidP="002D5551">
            <w:pPr>
              <w:pStyle w:val="HTML"/>
              <w:jc w:val="left"/>
              <w:rPr>
                <w:i w:val="0"/>
                <w:iCs w:val="0"/>
                <w:sz w:val="22"/>
                <w:szCs w:val="22"/>
              </w:rPr>
            </w:pPr>
            <w:r w:rsidRPr="008A3154">
              <w:rPr>
                <w:i w:val="0"/>
                <w:iCs w:val="0"/>
                <w:sz w:val="22"/>
                <w:szCs w:val="22"/>
              </w:rPr>
              <w:t xml:space="preserve">Информационная карта </w:t>
            </w:r>
            <w:r w:rsidR="004F4BD1">
              <w:rPr>
                <w:i w:val="0"/>
                <w:iCs w:val="0"/>
                <w:sz w:val="22"/>
                <w:szCs w:val="22"/>
              </w:rPr>
              <w:t>запроса предложений</w:t>
            </w:r>
            <w:r w:rsidRPr="008A3154">
              <w:rPr>
                <w:i w:val="0"/>
                <w:iCs w:val="0"/>
                <w:sz w:val="22"/>
                <w:szCs w:val="22"/>
              </w:rPr>
              <w:t xml:space="preserve"> в электронной форме</w:t>
            </w:r>
            <w:r w:rsidR="00BC7518">
              <w:rPr>
                <w:i w:val="0"/>
                <w:iCs w:val="0"/>
                <w:sz w:val="22"/>
                <w:szCs w:val="22"/>
              </w:rPr>
              <w:t xml:space="preserve"> МСП</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III</w:t>
            </w:r>
            <w:r w:rsidR="00F507EB" w:rsidRPr="008A3154">
              <w:rPr>
                <w:i w:val="0"/>
                <w:iCs w:val="0"/>
                <w:sz w:val="22"/>
                <w:szCs w:val="22"/>
              </w:rPr>
              <w:t>.</w:t>
            </w:r>
            <w:r>
              <w:rPr>
                <w:i w:val="0"/>
                <w:iCs w:val="0"/>
                <w:sz w:val="22"/>
                <w:szCs w:val="22"/>
                <w:lang w:val="en-US"/>
              </w:rPr>
              <w:t>I.</w:t>
            </w:r>
          </w:p>
        </w:tc>
        <w:tc>
          <w:tcPr>
            <w:tcW w:w="9072" w:type="dxa"/>
          </w:tcPr>
          <w:p w:rsidR="00F507EB" w:rsidRPr="008A3154" w:rsidRDefault="00F507EB" w:rsidP="004F4BD1">
            <w:pPr>
              <w:pStyle w:val="HTML"/>
              <w:jc w:val="left"/>
              <w:rPr>
                <w:i w:val="0"/>
                <w:iCs w:val="0"/>
                <w:sz w:val="22"/>
                <w:szCs w:val="22"/>
              </w:rPr>
            </w:pPr>
            <w:r w:rsidRPr="008A3154">
              <w:rPr>
                <w:i w:val="0"/>
                <w:iCs w:val="0"/>
                <w:sz w:val="22"/>
                <w:szCs w:val="22"/>
              </w:rPr>
              <w:t>Общие положения документации</w:t>
            </w:r>
            <w:r w:rsidR="004F4BD1">
              <w:rPr>
                <w:i w:val="0"/>
                <w:iCs w:val="0"/>
                <w:sz w:val="22"/>
                <w:szCs w:val="22"/>
              </w:rPr>
              <w:t xml:space="preserve"> о запросе предложений в электронной форме</w:t>
            </w:r>
            <w:r w:rsidR="00BC7518">
              <w:rPr>
                <w:i w:val="0"/>
                <w:iCs w:val="0"/>
                <w:sz w:val="22"/>
                <w:szCs w:val="22"/>
              </w:rPr>
              <w:t xml:space="preserve"> </w:t>
            </w:r>
            <w:r w:rsidR="00BC7518" w:rsidRPr="00BC7518">
              <w:rPr>
                <w:i w:val="0"/>
                <w:iCs w:val="0"/>
                <w:sz w:val="22"/>
                <w:szCs w:val="22"/>
              </w:rPr>
              <w:t>МСП</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III.II.</w:t>
            </w:r>
          </w:p>
        </w:tc>
        <w:tc>
          <w:tcPr>
            <w:tcW w:w="9072" w:type="dxa"/>
          </w:tcPr>
          <w:p w:rsidR="00F507EB" w:rsidRPr="008A3154" w:rsidRDefault="00F507EB" w:rsidP="004F4BD1">
            <w:pPr>
              <w:pStyle w:val="HTML"/>
              <w:jc w:val="left"/>
              <w:rPr>
                <w:i w:val="0"/>
                <w:iCs w:val="0"/>
                <w:sz w:val="22"/>
                <w:szCs w:val="22"/>
              </w:rPr>
            </w:pPr>
            <w:r w:rsidRPr="008A3154">
              <w:rPr>
                <w:i w:val="0"/>
                <w:iCs w:val="0"/>
                <w:sz w:val="22"/>
                <w:szCs w:val="22"/>
              </w:rPr>
              <w:t xml:space="preserve">Единые и дополнительные требования к участникам </w:t>
            </w:r>
            <w:r w:rsidR="004F4BD1">
              <w:rPr>
                <w:i w:val="0"/>
                <w:iCs w:val="0"/>
                <w:sz w:val="22"/>
                <w:szCs w:val="22"/>
              </w:rPr>
              <w:t>запроса предложений</w:t>
            </w:r>
            <w:r w:rsidR="0065462F">
              <w:rPr>
                <w:i w:val="0"/>
                <w:iCs w:val="0"/>
                <w:sz w:val="22"/>
                <w:szCs w:val="22"/>
              </w:rPr>
              <w:t xml:space="preserve"> </w:t>
            </w:r>
            <w:r w:rsidR="00EA2872" w:rsidRPr="008A3154">
              <w:rPr>
                <w:i w:val="0"/>
                <w:iCs w:val="0"/>
                <w:sz w:val="22"/>
                <w:szCs w:val="22"/>
              </w:rPr>
              <w:t>в электронной форме</w:t>
            </w:r>
            <w:r w:rsidR="00BC7518">
              <w:rPr>
                <w:i w:val="0"/>
                <w:iCs w:val="0"/>
                <w:sz w:val="22"/>
                <w:szCs w:val="22"/>
              </w:rPr>
              <w:t xml:space="preserve"> </w:t>
            </w:r>
            <w:r w:rsidR="00BC7518" w:rsidRPr="00BC7518">
              <w:rPr>
                <w:i w:val="0"/>
                <w:iCs w:val="0"/>
                <w:sz w:val="22"/>
                <w:szCs w:val="22"/>
              </w:rPr>
              <w:t>МСП</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III.III.</w:t>
            </w:r>
          </w:p>
        </w:tc>
        <w:tc>
          <w:tcPr>
            <w:tcW w:w="9072" w:type="dxa"/>
          </w:tcPr>
          <w:p w:rsidR="00F507EB" w:rsidRPr="008A3154" w:rsidRDefault="00F507EB" w:rsidP="004F4BD1">
            <w:pPr>
              <w:pStyle w:val="HTML"/>
              <w:jc w:val="left"/>
              <w:rPr>
                <w:i w:val="0"/>
                <w:iCs w:val="0"/>
                <w:sz w:val="22"/>
                <w:szCs w:val="22"/>
              </w:rPr>
            </w:pPr>
            <w:r w:rsidRPr="008A3154">
              <w:rPr>
                <w:i w:val="0"/>
                <w:iCs w:val="0"/>
                <w:sz w:val="22"/>
                <w:szCs w:val="22"/>
              </w:rPr>
              <w:t xml:space="preserve">Требования к содержанию и составу заявки на участие в </w:t>
            </w:r>
            <w:r w:rsidR="004F4BD1">
              <w:rPr>
                <w:i w:val="0"/>
                <w:iCs w:val="0"/>
                <w:sz w:val="22"/>
                <w:szCs w:val="22"/>
              </w:rPr>
              <w:t>запросе предложений</w:t>
            </w:r>
            <w:r w:rsidR="0065462F">
              <w:rPr>
                <w:i w:val="0"/>
                <w:iCs w:val="0"/>
                <w:sz w:val="22"/>
                <w:szCs w:val="22"/>
              </w:rPr>
              <w:t xml:space="preserve"> </w:t>
            </w:r>
            <w:r w:rsidR="00EA2872" w:rsidRPr="008A3154">
              <w:rPr>
                <w:i w:val="0"/>
                <w:iCs w:val="0"/>
                <w:sz w:val="22"/>
                <w:szCs w:val="22"/>
              </w:rPr>
              <w:t>в электронной форме</w:t>
            </w:r>
            <w:r w:rsidR="00BC7518">
              <w:rPr>
                <w:i w:val="0"/>
                <w:iCs w:val="0"/>
                <w:sz w:val="22"/>
                <w:szCs w:val="22"/>
              </w:rPr>
              <w:t xml:space="preserve"> </w:t>
            </w:r>
            <w:r w:rsidR="00BC7518" w:rsidRPr="00BC7518">
              <w:rPr>
                <w:i w:val="0"/>
                <w:iCs w:val="0"/>
                <w:sz w:val="22"/>
                <w:szCs w:val="22"/>
              </w:rPr>
              <w:t>МСП</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III.IV.</w:t>
            </w:r>
          </w:p>
        </w:tc>
        <w:tc>
          <w:tcPr>
            <w:tcW w:w="9072" w:type="dxa"/>
          </w:tcPr>
          <w:p w:rsidR="00F507EB" w:rsidRPr="008A3154" w:rsidRDefault="00F507EB" w:rsidP="004F4BD1">
            <w:pPr>
              <w:pStyle w:val="HTML"/>
              <w:jc w:val="left"/>
              <w:rPr>
                <w:i w:val="0"/>
                <w:iCs w:val="0"/>
                <w:sz w:val="22"/>
                <w:szCs w:val="22"/>
              </w:rPr>
            </w:pPr>
            <w:r w:rsidRPr="008A3154">
              <w:rPr>
                <w:i w:val="0"/>
                <w:iCs w:val="0"/>
                <w:sz w:val="22"/>
                <w:szCs w:val="22"/>
              </w:rPr>
              <w:t xml:space="preserve">Сведения об ограничении и запрете участия в </w:t>
            </w:r>
            <w:r w:rsidR="004F4BD1">
              <w:rPr>
                <w:i w:val="0"/>
                <w:iCs w:val="0"/>
                <w:sz w:val="22"/>
                <w:szCs w:val="22"/>
              </w:rPr>
              <w:t>запросе предложений</w:t>
            </w:r>
            <w:r w:rsidR="00F14ED0">
              <w:rPr>
                <w:i w:val="0"/>
                <w:iCs w:val="0"/>
                <w:sz w:val="22"/>
                <w:szCs w:val="22"/>
              </w:rPr>
              <w:t xml:space="preserve"> </w:t>
            </w:r>
            <w:r w:rsidR="00EA2872" w:rsidRPr="008A3154">
              <w:rPr>
                <w:i w:val="0"/>
                <w:iCs w:val="0"/>
                <w:sz w:val="22"/>
                <w:szCs w:val="22"/>
              </w:rPr>
              <w:t>в электронной форме</w:t>
            </w:r>
            <w:r w:rsidR="00BC7518">
              <w:rPr>
                <w:i w:val="0"/>
                <w:iCs w:val="0"/>
                <w:sz w:val="22"/>
                <w:szCs w:val="22"/>
              </w:rPr>
              <w:t xml:space="preserve"> </w:t>
            </w:r>
            <w:r w:rsidR="00BC7518" w:rsidRPr="00BC7518">
              <w:rPr>
                <w:i w:val="0"/>
                <w:iCs w:val="0"/>
                <w:sz w:val="22"/>
                <w:szCs w:val="22"/>
              </w:rPr>
              <w:t>МСП</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III.V.</w:t>
            </w:r>
          </w:p>
        </w:tc>
        <w:tc>
          <w:tcPr>
            <w:tcW w:w="9072" w:type="dxa"/>
          </w:tcPr>
          <w:p w:rsidR="00F507EB" w:rsidRPr="008A3154" w:rsidRDefault="00F507EB" w:rsidP="004F4BD1">
            <w:pPr>
              <w:pStyle w:val="HTML"/>
              <w:jc w:val="left"/>
              <w:rPr>
                <w:i w:val="0"/>
                <w:iCs w:val="0"/>
                <w:sz w:val="22"/>
                <w:szCs w:val="22"/>
              </w:rPr>
            </w:pPr>
            <w:r w:rsidRPr="008A3154">
              <w:rPr>
                <w:i w:val="0"/>
                <w:iCs w:val="0"/>
                <w:sz w:val="22"/>
                <w:szCs w:val="22"/>
              </w:rPr>
              <w:t xml:space="preserve">Сведения о предоставлении преимуществ и преференций участникам  </w:t>
            </w:r>
            <w:r w:rsidR="004F4BD1">
              <w:rPr>
                <w:i w:val="0"/>
                <w:iCs w:val="0"/>
                <w:sz w:val="22"/>
                <w:szCs w:val="22"/>
              </w:rPr>
              <w:t>запроса предложений</w:t>
            </w:r>
            <w:r w:rsidR="00F14ED0">
              <w:rPr>
                <w:i w:val="0"/>
                <w:iCs w:val="0"/>
                <w:sz w:val="22"/>
                <w:szCs w:val="22"/>
              </w:rPr>
              <w:t xml:space="preserve"> </w:t>
            </w:r>
            <w:r w:rsidR="00EA2872" w:rsidRPr="008A3154">
              <w:rPr>
                <w:i w:val="0"/>
                <w:iCs w:val="0"/>
                <w:sz w:val="22"/>
                <w:szCs w:val="22"/>
              </w:rPr>
              <w:t>в электронной форме</w:t>
            </w:r>
            <w:r w:rsidR="00BC7518">
              <w:rPr>
                <w:i w:val="0"/>
                <w:iCs w:val="0"/>
                <w:sz w:val="22"/>
                <w:szCs w:val="22"/>
              </w:rPr>
              <w:t xml:space="preserve"> </w:t>
            </w:r>
            <w:r w:rsidR="00BC7518" w:rsidRPr="00BC7518">
              <w:rPr>
                <w:i w:val="0"/>
                <w:iCs w:val="0"/>
                <w:sz w:val="22"/>
                <w:szCs w:val="22"/>
              </w:rPr>
              <w:t>МСП</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III.VI.</w:t>
            </w:r>
          </w:p>
        </w:tc>
        <w:tc>
          <w:tcPr>
            <w:tcW w:w="9072" w:type="dxa"/>
          </w:tcPr>
          <w:p w:rsidR="00F507EB" w:rsidRPr="008A3154" w:rsidRDefault="00F507EB" w:rsidP="00F507EB">
            <w:pPr>
              <w:pStyle w:val="HTML"/>
              <w:jc w:val="left"/>
              <w:rPr>
                <w:i w:val="0"/>
                <w:iCs w:val="0"/>
                <w:sz w:val="22"/>
                <w:szCs w:val="22"/>
              </w:rPr>
            </w:pPr>
            <w:bookmarkStart w:id="2" w:name="_Hlk514260807"/>
            <w:r w:rsidRPr="008A3154">
              <w:rPr>
                <w:i w:val="0"/>
                <w:iCs w:val="0"/>
                <w:sz w:val="22"/>
                <w:szCs w:val="22"/>
              </w:rPr>
              <w:t>Условия финансового обеспечения</w:t>
            </w:r>
            <w:bookmarkEnd w:id="2"/>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III.VII.</w:t>
            </w:r>
          </w:p>
        </w:tc>
        <w:tc>
          <w:tcPr>
            <w:tcW w:w="9072" w:type="dxa"/>
          </w:tcPr>
          <w:p w:rsidR="00F507EB" w:rsidRPr="008A3154" w:rsidRDefault="00F507EB" w:rsidP="00F507EB">
            <w:pPr>
              <w:pStyle w:val="HTML"/>
              <w:jc w:val="left"/>
              <w:rPr>
                <w:i w:val="0"/>
                <w:iCs w:val="0"/>
                <w:sz w:val="22"/>
                <w:szCs w:val="22"/>
              </w:rPr>
            </w:pPr>
            <w:r w:rsidRPr="008A3154">
              <w:rPr>
                <w:i w:val="0"/>
                <w:iCs w:val="0"/>
                <w:sz w:val="22"/>
                <w:szCs w:val="22"/>
              </w:rPr>
              <w:t>Условия заключения договора</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IV.</w:t>
            </w:r>
          </w:p>
        </w:tc>
        <w:tc>
          <w:tcPr>
            <w:tcW w:w="9072" w:type="dxa"/>
          </w:tcPr>
          <w:p w:rsidR="00F507EB" w:rsidRPr="008A3154" w:rsidRDefault="00F507EB" w:rsidP="004F4BD1">
            <w:pPr>
              <w:pStyle w:val="HTML"/>
              <w:jc w:val="left"/>
              <w:rPr>
                <w:i w:val="0"/>
                <w:iCs w:val="0"/>
                <w:sz w:val="22"/>
                <w:szCs w:val="22"/>
              </w:rPr>
            </w:pPr>
            <w:r w:rsidRPr="008A3154">
              <w:rPr>
                <w:i w:val="0"/>
                <w:iCs w:val="0"/>
                <w:sz w:val="22"/>
                <w:szCs w:val="22"/>
              </w:rPr>
              <w:t>Критерии оценки заявок на участие в</w:t>
            </w:r>
            <w:r w:rsidR="00F14ED0">
              <w:rPr>
                <w:i w:val="0"/>
                <w:iCs w:val="0"/>
                <w:sz w:val="22"/>
                <w:szCs w:val="22"/>
              </w:rPr>
              <w:t xml:space="preserve"> </w:t>
            </w:r>
            <w:r w:rsidR="004F4BD1">
              <w:rPr>
                <w:i w:val="0"/>
                <w:iCs w:val="0"/>
                <w:sz w:val="22"/>
                <w:szCs w:val="22"/>
              </w:rPr>
              <w:t>запросе предложений</w:t>
            </w:r>
            <w:r w:rsidR="00F14ED0">
              <w:rPr>
                <w:i w:val="0"/>
                <w:iCs w:val="0"/>
                <w:sz w:val="22"/>
                <w:szCs w:val="22"/>
              </w:rPr>
              <w:t xml:space="preserve"> </w:t>
            </w:r>
            <w:r w:rsidR="00EA2872" w:rsidRPr="008A3154">
              <w:rPr>
                <w:i w:val="0"/>
                <w:iCs w:val="0"/>
                <w:sz w:val="22"/>
                <w:szCs w:val="22"/>
              </w:rPr>
              <w:t>в электронной форме</w:t>
            </w:r>
            <w:proofErr w:type="gramStart"/>
            <w:r w:rsidR="00BC7518">
              <w:rPr>
                <w:i w:val="0"/>
                <w:iCs w:val="0"/>
                <w:sz w:val="22"/>
                <w:szCs w:val="22"/>
              </w:rPr>
              <w:t xml:space="preserve"> </w:t>
            </w:r>
            <w:r w:rsidRPr="008A3154">
              <w:rPr>
                <w:i w:val="0"/>
                <w:iCs w:val="0"/>
                <w:sz w:val="22"/>
                <w:szCs w:val="22"/>
              </w:rPr>
              <w:t>,</w:t>
            </w:r>
            <w:proofErr w:type="gramEnd"/>
            <w:r w:rsidRPr="008A3154">
              <w:rPr>
                <w:i w:val="0"/>
                <w:iCs w:val="0"/>
                <w:sz w:val="22"/>
                <w:szCs w:val="22"/>
              </w:rPr>
              <w:t xml:space="preserve"> их содержание и значимость, порядок их рассмотрения</w:t>
            </w:r>
            <w:r w:rsidR="00BC7518">
              <w:t xml:space="preserve"> </w:t>
            </w:r>
            <w:r w:rsidR="00BC7518" w:rsidRPr="00BC7518">
              <w:rPr>
                <w:i w:val="0"/>
                <w:iCs w:val="0"/>
                <w:sz w:val="22"/>
                <w:szCs w:val="22"/>
              </w:rPr>
              <w:t>МСП</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V.</w:t>
            </w:r>
          </w:p>
        </w:tc>
        <w:tc>
          <w:tcPr>
            <w:tcW w:w="9072" w:type="dxa"/>
          </w:tcPr>
          <w:p w:rsidR="00F507EB" w:rsidRPr="008A3154" w:rsidRDefault="00F507EB" w:rsidP="00F507EB">
            <w:pPr>
              <w:pStyle w:val="HTML"/>
              <w:jc w:val="left"/>
              <w:rPr>
                <w:i w:val="0"/>
                <w:iCs w:val="0"/>
                <w:sz w:val="22"/>
                <w:szCs w:val="22"/>
              </w:rPr>
            </w:pPr>
            <w:r w:rsidRPr="008A3154">
              <w:rPr>
                <w:i w:val="0"/>
                <w:iCs w:val="0"/>
                <w:sz w:val="22"/>
                <w:szCs w:val="22"/>
              </w:rPr>
              <w:t xml:space="preserve">Описание </w:t>
            </w:r>
            <w:r w:rsidR="00AE5368">
              <w:rPr>
                <w:i w:val="0"/>
                <w:iCs w:val="0"/>
                <w:sz w:val="22"/>
                <w:szCs w:val="22"/>
              </w:rPr>
              <w:t>предмета</w:t>
            </w:r>
            <w:r w:rsidRPr="008A3154">
              <w:rPr>
                <w:i w:val="0"/>
                <w:iCs w:val="0"/>
                <w:sz w:val="22"/>
                <w:szCs w:val="22"/>
              </w:rPr>
              <w:t xml:space="preserve"> закупки</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VI.</w:t>
            </w:r>
          </w:p>
        </w:tc>
        <w:tc>
          <w:tcPr>
            <w:tcW w:w="9072" w:type="dxa"/>
          </w:tcPr>
          <w:p w:rsidR="00F507EB" w:rsidRPr="008A3154" w:rsidRDefault="00F507EB" w:rsidP="00F507EB">
            <w:pPr>
              <w:pStyle w:val="HTML"/>
              <w:jc w:val="left"/>
              <w:rPr>
                <w:i w:val="0"/>
                <w:iCs w:val="0"/>
                <w:sz w:val="22"/>
                <w:szCs w:val="22"/>
              </w:rPr>
            </w:pPr>
            <w:r w:rsidRPr="008A3154">
              <w:rPr>
                <w:i w:val="0"/>
                <w:iCs w:val="0"/>
                <w:sz w:val="22"/>
                <w:szCs w:val="22"/>
              </w:rPr>
              <w:t>Проект договора</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VII.</w:t>
            </w:r>
          </w:p>
        </w:tc>
        <w:tc>
          <w:tcPr>
            <w:tcW w:w="9072" w:type="dxa"/>
          </w:tcPr>
          <w:p w:rsidR="00F507EB" w:rsidRPr="008A3154" w:rsidRDefault="00F507EB" w:rsidP="00F507EB">
            <w:pPr>
              <w:pStyle w:val="HTML"/>
              <w:jc w:val="left"/>
              <w:rPr>
                <w:i w:val="0"/>
                <w:iCs w:val="0"/>
                <w:sz w:val="22"/>
                <w:szCs w:val="22"/>
              </w:rPr>
            </w:pPr>
            <w:r w:rsidRPr="008A3154">
              <w:rPr>
                <w:i w:val="0"/>
                <w:iCs w:val="0"/>
                <w:sz w:val="22"/>
                <w:szCs w:val="22"/>
              </w:rPr>
              <w:t>Обоснование начальной (максимальной) цены договора</w:t>
            </w:r>
          </w:p>
        </w:tc>
      </w:tr>
      <w:tr w:rsidR="00F507EB" w:rsidRPr="008A3154" w:rsidTr="00A35A8D">
        <w:tc>
          <w:tcPr>
            <w:tcW w:w="1413" w:type="dxa"/>
            <w:vAlign w:val="bottom"/>
          </w:tcPr>
          <w:p w:rsidR="00F507EB" w:rsidRPr="000E7738" w:rsidRDefault="000E7738" w:rsidP="00A35A8D">
            <w:pPr>
              <w:pStyle w:val="HTML"/>
              <w:jc w:val="center"/>
              <w:rPr>
                <w:i w:val="0"/>
                <w:iCs w:val="0"/>
                <w:sz w:val="22"/>
                <w:szCs w:val="22"/>
                <w:lang w:val="en-US"/>
              </w:rPr>
            </w:pPr>
            <w:r>
              <w:rPr>
                <w:i w:val="0"/>
                <w:iCs w:val="0"/>
                <w:sz w:val="22"/>
                <w:szCs w:val="22"/>
                <w:lang w:val="en-US"/>
              </w:rPr>
              <w:t>VIII.</w:t>
            </w:r>
          </w:p>
        </w:tc>
        <w:tc>
          <w:tcPr>
            <w:tcW w:w="9072" w:type="dxa"/>
          </w:tcPr>
          <w:p w:rsidR="00F507EB" w:rsidRPr="00590CA0" w:rsidRDefault="00F507EB" w:rsidP="004F4BD1">
            <w:pPr>
              <w:pStyle w:val="HTML"/>
              <w:jc w:val="left"/>
              <w:rPr>
                <w:i w:val="0"/>
                <w:iCs w:val="0"/>
                <w:sz w:val="22"/>
                <w:szCs w:val="22"/>
              </w:rPr>
            </w:pPr>
            <w:r w:rsidRPr="00590CA0">
              <w:rPr>
                <w:i w:val="0"/>
                <w:iCs w:val="0"/>
                <w:sz w:val="22"/>
                <w:szCs w:val="22"/>
              </w:rPr>
              <w:t xml:space="preserve">Образцы форм и документов для заполнения участниками </w:t>
            </w:r>
            <w:r w:rsidR="004F4BD1">
              <w:rPr>
                <w:i w:val="0"/>
                <w:iCs w:val="0"/>
                <w:sz w:val="22"/>
                <w:szCs w:val="22"/>
              </w:rPr>
              <w:t>запроса предложений</w:t>
            </w:r>
            <w:r w:rsidR="00F14ED0">
              <w:rPr>
                <w:i w:val="0"/>
                <w:iCs w:val="0"/>
                <w:sz w:val="22"/>
                <w:szCs w:val="22"/>
              </w:rPr>
              <w:t xml:space="preserve"> </w:t>
            </w:r>
            <w:r w:rsidR="00EA2872" w:rsidRPr="008A3154">
              <w:rPr>
                <w:i w:val="0"/>
                <w:iCs w:val="0"/>
                <w:sz w:val="22"/>
                <w:szCs w:val="22"/>
              </w:rPr>
              <w:t>в электронной форме</w:t>
            </w:r>
          </w:p>
        </w:tc>
      </w:tr>
    </w:tbl>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Pr="008A3154" w:rsidRDefault="00F507EB" w:rsidP="00F507EB">
      <w:pPr>
        <w:spacing w:line="240" w:lineRule="auto"/>
        <w:jc w:val="center"/>
      </w:pPr>
    </w:p>
    <w:p w:rsidR="00F507EB" w:rsidRDefault="00F507EB" w:rsidP="00F507EB">
      <w:pPr>
        <w:spacing w:line="240" w:lineRule="auto"/>
        <w:jc w:val="center"/>
      </w:pPr>
    </w:p>
    <w:p w:rsidR="003B2E2E" w:rsidRDefault="003B2E2E" w:rsidP="00F507EB">
      <w:pPr>
        <w:spacing w:line="240" w:lineRule="auto"/>
        <w:jc w:val="center"/>
      </w:pPr>
    </w:p>
    <w:p w:rsidR="00E566F1" w:rsidRDefault="00E566F1" w:rsidP="00F507EB">
      <w:pPr>
        <w:spacing w:line="240" w:lineRule="auto"/>
        <w:jc w:val="center"/>
      </w:pPr>
    </w:p>
    <w:p w:rsidR="00F507EB" w:rsidRPr="00F9784C" w:rsidRDefault="00F507EB" w:rsidP="00327DC7">
      <w:pPr>
        <w:pStyle w:val="a"/>
        <w:numPr>
          <w:ilvl w:val="0"/>
          <w:numId w:val="0"/>
        </w:numPr>
        <w:spacing w:before="0" w:line="240" w:lineRule="auto"/>
        <w:ind w:left="720"/>
        <w:jc w:val="center"/>
        <w:rPr>
          <w:b/>
          <w:sz w:val="22"/>
          <w:szCs w:val="22"/>
          <w:u w:val="single"/>
        </w:rPr>
      </w:pPr>
      <w:r w:rsidRPr="00F9784C">
        <w:rPr>
          <w:b/>
          <w:sz w:val="22"/>
          <w:szCs w:val="22"/>
          <w:u w:val="single"/>
          <w:lang w:val="en-US"/>
        </w:rPr>
        <w:t>I</w:t>
      </w:r>
      <w:r w:rsidRPr="00F9784C">
        <w:rPr>
          <w:b/>
          <w:sz w:val="22"/>
          <w:szCs w:val="22"/>
          <w:u w:val="single"/>
        </w:rPr>
        <w:t xml:space="preserve">. Извещение о проведении </w:t>
      </w:r>
      <w:r w:rsidR="00EC467F">
        <w:rPr>
          <w:b/>
          <w:sz w:val="22"/>
          <w:szCs w:val="22"/>
          <w:u w:val="single"/>
        </w:rPr>
        <w:t>запроса предложений</w:t>
      </w:r>
      <w:bookmarkStart w:id="3" w:name="_Hlk514231115"/>
      <w:r w:rsidR="00F14ED0">
        <w:rPr>
          <w:b/>
          <w:sz w:val="22"/>
          <w:szCs w:val="22"/>
          <w:u w:val="single"/>
        </w:rPr>
        <w:t xml:space="preserve"> </w:t>
      </w:r>
      <w:r w:rsidRPr="00F9784C">
        <w:rPr>
          <w:b/>
          <w:sz w:val="22"/>
          <w:szCs w:val="22"/>
          <w:u w:val="single"/>
        </w:rPr>
        <w:t>в электронной форме</w:t>
      </w:r>
      <w:bookmarkEnd w:id="3"/>
      <w:r w:rsidR="00DA6616">
        <w:rPr>
          <w:b/>
          <w:sz w:val="22"/>
          <w:szCs w:val="22"/>
          <w:u w:val="single"/>
        </w:rPr>
        <w:t xml:space="preserve"> МСП</w:t>
      </w:r>
    </w:p>
    <w:p w:rsidR="00F507EB" w:rsidRPr="00644027" w:rsidRDefault="00F507EB" w:rsidP="00F507EB">
      <w:pPr>
        <w:pStyle w:val="a"/>
        <w:numPr>
          <w:ilvl w:val="0"/>
          <w:numId w:val="0"/>
        </w:numPr>
        <w:spacing w:before="0" w:line="240" w:lineRule="auto"/>
        <w:jc w:val="center"/>
        <w:rPr>
          <w:b/>
          <w:sz w:val="16"/>
          <w:szCs w:val="16"/>
        </w:rPr>
      </w:pPr>
    </w:p>
    <w:p w:rsidR="00C85786" w:rsidRPr="00C85786" w:rsidRDefault="007B104E" w:rsidP="001F6BF0">
      <w:pPr>
        <w:pStyle w:val="a6"/>
        <w:numPr>
          <w:ilvl w:val="0"/>
          <w:numId w:val="18"/>
        </w:numPr>
        <w:shd w:val="clear" w:color="auto" w:fill="FFFFFF"/>
        <w:tabs>
          <w:tab w:val="left" w:pos="284"/>
        </w:tabs>
        <w:spacing w:after="0" w:line="240" w:lineRule="auto"/>
        <w:ind w:left="0" w:firstLine="0"/>
        <w:jc w:val="both"/>
        <w:rPr>
          <w:rFonts w:ascii="Times New Roman" w:hAnsi="Times New Roman" w:cs="Times New Roman"/>
        </w:rPr>
      </w:pPr>
      <w:r w:rsidRPr="00192F71">
        <w:rPr>
          <w:rFonts w:ascii="Times New Roman" w:hAnsi="Times New Roman" w:cs="Times New Roman"/>
          <w:b/>
        </w:rPr>
        <w:t xml:space="preserve">Наименование </w:t>
      </w:r>
      <w:r w:rsidR="00F507EB" w:rsidRPr="00192F71">
        <w:rPr>
          <w:rFonts w:ascii="Times New Roman" w:hAnsi="Times New Roman" w:cs="Times New Roman"/>
          <w:b/>
        </w:rPr>
        <w:t>Заказчик</w:t>
      </w:r>
      <w:r w:rsidRPr="00192F71">
        <w:rPr>
          <w:rFonts w:ascii="Times New Roman" w:hAnsi="Times New Roman" w:cs="Times New Roman"/>
          <w:b/>
        </w:rPr>
        <w:t>а</w:t>
      </w:r>
      <w:r w:rsidR="00F507EB" w:rsidRPr="00192F71">
        <w:rPr>
          <w:rFonts w:ascii="Times New Roman" w:hAnsi="Times New Roman" w:cs="Times New Roman"/>
        </w:rPr>
        <w:t>:</w:t>
      </w:r>
      <w:r w:rsidR="00F14ED0" w:rsidRPr="00192F71">
        <w:rPr>
          <w:rFonts w:ascii="Times New Roman" w:hAnsi="Times New Roman" w:cs="Times New Roman"/>
        </w:rPr>
        <w:t xml:space="preserve"> </w:t>
      </w:r>
      <w:r w:rsidR="00C85786" w:rsidRPr="00C85786">
        <w:rPr>
          <w:rFonts w:ascii="Times New Roman" w:hAnsi="Times New Roman" w:cs="Times New Roman"/>
        </w:rPr>
        <w:t xml:space="preserve">Муниципальное автономное общеобразовательное учреждение </w:t>
      </w:r>
      <w:proofErr w:type="spellStart"/>
      <w:r w:rsidR="00C85786" w:rsidRPr="00C85786">
        <w:rPr>
          <w:rFonts w:ascii="Times New Roman" w:hAnsi="Times New Roman" w:cs="Times New Roman"/>
        </w:rPr>
        <w:t>Исетская</w:t>
      </w:r>
      <w:proofErr w:type="spellEnd"/>
      <w:r w:rsidR="00C85786" w:rsidRPr="00C85786">
        <w:rPr>
          <w:rFonts w:ascii="Times New Roman" w:hAnsi="Times New Roman" w:cs="Times New Roman"/>
        </w:rPr>
        <w:t xml:space="preserve"> средняя общеобразовательная школа №1 (МАОУ </w:t>
      </w:r>
      <w:proofErr w:type="spellStart"/>
      <w:r w:rsidR="00C85786" w:rsidRPr="00C85786">
        <w:rPr>
          <w:rFonts w:ascii="Times New Roman" w:hAnsi="Times New Roman" w:cs="Times New Roman"/>
        </w:rPr>
        <w:t>Исетская</w:t>
      </w:r>
      <w:proofErr w:type="spellEnd"/>
      <w:r w:rsidR="00C85786" w:rsidRPr="00C85786">
        <w:rPr>
          <w:rFonts w:ascii="Times New Roman" w:hAnsi="Times New Roman" w:cs="Times New Roman"/>
        </w:rPr>
        <w:t xml:space="preserve"> СОШ №1)</w:t>
      </w:r>
    </w:p>
    <w:p w:rsidR="00C85786" w:rsidRPr="00C85786" w:rsidRDefault="00C85786" w:rsidP="001F6BF0">
      <w:pPr>
        <w:pStyle w:val="a6"/>
        <w:shd w:val="clear" w:color="auto" w:fill="FFFFFF"/>
        <w:spacing w:after="0" w:line="240" w:lineRule="auto"/>
        <w:ind w:left="0"/>
        <w:jc w:val="both"/>
        <w:rPr>
          <w:rFonts w:ascii="Times New Roman" w:hAnsi="Times New Roman" w:cs="Times New Roman"/>
        </w:rPr>
      </w:pPr>
      <w:r w:rsidRPr="00C85786">
        <w:rPr>
          <w:rFonts w:ascii="Times New Roman" w:hAnsi="Times New Roman" w:cs="Times New Roman"/>
        </w:rPr>
        <w:t xml:space="preserve">Место нахождения: 626380 Тюменская область, с. </w:t>
      </w:r>
      <w:proofErr w:type="spellStart"/>
      <w:r w:rsidRPr="00C85786">
        <w:rPr>
          <w:rFonts w:ascii="Times New Roman" w:hAnsi="Times New Roman" w:cs="Times New Roman"/>
        </w:rPr>
        <w:t>Исетское</w:t>
      </w:r>
      <w:proofErr w:type="spellEnd"/>
      <w:r w:rsidRPr="00C85786">
        <w:rPr>
          <w:rFonts w:ascii="Times New Roman" w:hAnsi="Times New Roman" w:cs="Times New Roman"/>
        </w:rPr>
        <w:t>, ул. Кирова 29</w:t>
      </w:r>
    </w:p>
    <w:p w:rsidR="00C85786" w:rsidRPr="00C85786" w:rsidRDefault="001F6BF0" w:rsidP="001F6BF0">
      <w:pPr>
        <w:pStyle w:val="a6"/>
        <w:shd w:val="clear" w:color="auto" w:fill="FFFFFF"/>
        <w:spacing w:after="0" w:line="240" w:lineRule="auto"/>
        <w:ind w:left="0"/>
        <w:rPr>
          <w:rFonts w:ascii="Times New Roman" w:hAnsi="Times New Roman" w:cs="Times New Roman"/>
        </w:rPr>
      </w:pPr>
      <w:r>
        <w:rPr>
          <w:rFonts w:ascii="Times New Roman" w:hAnsi="Times New Roman" w:cs="Times New Roman"/>
        </w:rPr>
        <w:t xml:space="preserve">Почтовый адрес: </w:t>
      </w:r>
      <w:r w:rsidR="00C85786" w:rsidRPr="00C85786">
        <w:rPr>
          <w:rFonts w:ascii="Times New Roman" w:hAnsi="Times New Roman" w:cs="Times New Roman"/>
        </w:rPr>
        <w:t xml:space="preserve">626380 Тюменская область, с. </w:t>
      </w:r>
      <w:proofErr w:type="spellStart"/>
      <w:r w:rsidR="00C85786" w:rsidRPr="00C85786">
        <w:rPr>
          <w:rFonts w:ascii="Times New Roman" w:hAnsi="Times New Roman" w:cs="Times New Roman"/>
        </w:rPr>
        <w:t>Исетское</w:t>
      </w:r>
      <w:proofErr w:type="spellEnd"/>
      <w:r w:rsidR="00C85786" w:rsidRPr="00C85786">
        <w:rPr>
          <w:rFonts w:ascii="Times New Roman" w:hAnsi="Times New Roman" w:cs="Times New Roman"/>
        </w:rPr>
        <w:t>, ул. Кирова 29</w:t>
      </w:r>
    </w:p>
    <w:p w:rsidR="00C85786" w:rsidRPr="00C85786" w:rsidRDefault="00C85786" w:rsidP="001F6BF0">
      <w:pPr>
        <w:pStyle w:val="a6"/>
        <w:shd w:val="clear" w:color="auto" w:fill="FFFFFF"/>
        <w:spacing w:after="0" w:line="240" w:lineRule="auto"/>
        <w:ind w:left="0"/>
        <w:jc w:val="both"/>
        <w:rPr>
          <w:rFonts w:ascii="Times New Roman" w:hAnsi="Times New Roman" w:cs="Times New Roman"/>
        </w:rPr>
      </w:pPr>
      <w:r w:rsidRPr="00C85786">
        <w:rPr>
          <w:rFonts w:ascii="Times New Roman" w:hAnsi="Times New Roman" w:cs="Times New Roman"/>
        </w:rPr>
        <w:t>Адрес электронной почты: shkola1isetskoye@mail.ru</w:t>
      </w:r>
    </w:p>
    <w:p w:rsidR="00C85786" w:rsidRPr="00C85786" w:rsidRDefault="00C85786" w:rsidP="001F6BF0">
      <w:pPr>
        <w:pStyle w:val="a6"/>
        <w:shd w:val="clear" w:color="auto" w:fill="FFFFFF"/>
        <w:spacing w:after="0" w:line="240" w:lineRule="auto"/>
        <w:ind w:left="0"/>
        <w:jc w:val="both"/>
        <w:rPr>
          <w:rFonts w:ascii="Times New Roman" w:hAnsi="Times New Roman" w:cs="Times New Roman"/>
        </w:rPr>
      </w:pPr>
      <w:r w:rsidRPr="00C85786">
        <w:rPr>
          <w:rFonts w:ascii="Times New Roman" w:hAnsi="Times New Roman" w:cs="Times New Roman"/>
        </w:rPr>
        <w:t>Контактный телефон: 8 (34537) 21-0-40 доб.301</w:t>
      </w:r>
    </w:p>
    <w:p w:rsidR="001F6BF0" w:rsidRDefault="00C85786" w:rsidP="001F6BF0">
      <w:pPr>
        <w:shd w:val="clear" w:color="auto" w:fill="FFFFFF"/>
        <w:spacing w:after="0" w:line="240" w:lineRule="auto"/>
        <w:jc w:val="both"/>
        <w:rPr>
          <w:rFonts w:ascii="Times New Roman" w:hAnsi="Times New Roman"/>
        </w:rPr>
      </w:pPr>
      <w:r w:rsidRPr="00C85786">
        <w:rPr>
          <w:rFonts w:ascii="Times New Roman" w:hAnsi="Times New Roman"/>
        </w:rPr>
        <w:t>Ответствен</w:t>
      </w:r>
      <w:r w:rsidR="001F6BF0">
        <w:rPr>
          <w:rFonts w:ascii="Times New Roman" w:hAnsi="Times New Roman"/>
        </w:rPr>
        <w:t xml:space="preserve">ное должностное лицо: директор МАОУ </w:t>
      </w:r>
      <w:proofErr w:type="spellStart"/>
      <w:r w:rsidR="001F6BF0">
        <w:rPr>
          <w:rFonts w:ascii="Times New Roman" w:hAnsi="Times New Roman"/>
        </w:rPr>
        <w:t>Исетская</w:t>
      </w:r>
      <w:proofErr w:type="spellEnd"/>
      <w:r w:rsidR="001F6BF0">
        <w:rPr>
          <w:rFonts w:ascii="Times New Roman" w:hAnsi="Times New Roman"/>
        </w:rPr>
        <w:t xml:space="preserve"> СОШ №1 </w:t>
      </w:r>
      <w:r w:rsidRPr="00C85786">
        <w:rPr>
          <w:rFonts w:ascii="Times New Roman" w:hAnsi="Times New Roman"/>
        </w:rPr>
        <w:t xml:space="preserve"> </w:t>
      </w:r>
      <w:proofErr w:type="spellStart"/>
      <w:r w:rsidR="001F6BF0" w:rsidRPr="001F6BF0">
        <w:rPr>
          <w:rFonts w:ascii="Times New Roman" w:hAnsi="Times New Roman"/>
        </w:rPr>
        <w:t>Гожко</w:t>
      </w:r>
      <w:proofErr w:type="spellEnd"/>
      <w:r w:rsidR="001F6BF0" w:rsidRPr="001F6BF0">
        <w:rPr>
          <w:rFonts w:ascii="Times New Roman" w:hAnsi="Times New Roman"/>
        </w:rPr>
        <w:t xml:space="preserve"> Ольга Павловна.</w:t>
      </w:r>
    </w:p>
    <w:p w:rsidR="00644027" w:rsidRPr="00464894" w:rsidRDefault="00F507EB" w:rsidP="001F6BF0">
      <w:pPr>
        <w:shd w:val="clear" w:color="auto" w:fill="FFFFFF"/>
        <w:spacing w:after="0" w:line="240" w:lineRule="auto"/>
        <w:jc w:val="both"/>
        <w:rPr>
          <w:rFonts w:ascii="Times New Roman" w:hAnsi="Times New Roman"/>
        </w:rPr>
      </w:pPr>
      <w:r w:rsidRPr="00464894">
        <w:rPr>
          <w:rFonts w:ascii="Times New Roman" w:hAnsi="Times New Roman"/>
          <w:b/>
        </w:rPr>
        <w:t>Способ закупки</w:t>
      </w:r>
      <w:r w:rsidRPr="00464894">
        <w:rPr>
          <w:rFonts w:ascii="Times New Roman" w:hAnsi="Times New Roman"/>
        </w:rPr>
        <w:t xml:space="preserve">: </w:t>
      </w:r>
      <w:r w:rsidR="00644027" w:rsidRPr="00464894">
        <w:rPr>
          <w:rFonts w:ascii="Times New Roman" w:hAnsi="Times New Roman"/>
        </w:rPr>
        <w:t xml:space="preserve">Запрос предложений в электронной форме, участниками которого могут быть </w:t>
      </w:r>
    </w:p>
    <w:p w:rsidR="00F507EB" w:rsidRPr="00644027" w:rsidRDefault="00644027" w:rsidP="00644027">
      <w:pPr>
        <w:spacing w:after="0" w:line="240" w:lineRule="auto"/>
        <w:rPr>
          <w:rFonts w:ascii="Times New Roman" w:hAnsi="Times New Roman"/>
        </w:rPr>
      </w:pPr>
      <w:r w:rsidRPr="00644027">
        <w:rPr>
          <w:rFonts w:ascii="Times New Roman" w:hAnsi="Times New Roman"/>
        </w:rPr>
        <w:t xml:space="preserve">только субъекты малого и среднего предпринимательства (далее - </w:t>
      </w:r>
      <w:r w:rsidR="00EC467F" w:rsidRPr="00644027">
        <w:rPr>
          <w:rFonts w:ascii="Times New Roman" w:hAnsi="Times New Roman"/>
        </w:rPr>
        <w:t>запрос предложений</w:t>
      </w:r>
      <w:r w:rsidR="00F507EB" w:rsidRPr="00644027">
        <w:rPr>
          <w:rFonts w:ascii="Times New Roman" w:hAnsi="Times New Roman"/>
        </w:rPr>
        <w:t xml:space="preserve"> в электронной форме</w:t>
      </w:r>
      <w:r>
        <w:rPr>
          <w:rFonts w:ascii="Times New Roman" w:hAnsi="Times New Roman"/>
        </w:rPr>
        <w:t>)</w:t>
      </w:r>
      <w:r w:rsidR="00F507EB" w:rsidRPr="00644027">
        <w:rPr>
          <w:rFonts w:ascii="Times New Roman" w:hAnsi="Times New Roman"/>
        </w:rPr>
        <w:t>.</w:t>
      </w:r>
    </w:p>
    <w:p w:rsidR="00F507EB" w:rsidRPr="00F9784C" w:rsidRDefault="0053361A" w:rsidP="00F507EB">
      <w:pPr>
        <w:pStyle w:val="a"/>
        <w:numPr>
          <w:ilvl w:val="0"/>
          <w:numId w:val="0"/>
        </w:numPr>
        <w:tabs>
          <w:tab w:val="left" w:pos="426"/>
          <w:tab w:val="left" w:pos="567"/>
        </w:tabs>
        <w:spacing w:before="0" w:after="120" w:line="240" w:lineRule="auto"/>
        <w:rPr>
          <w:sz w:val="22"/>
          <w:szCs w:val="22"/>
        </w:rPr>
      </w:pPr>
      <w:r>
        <w:rPr>
          <w:b/>
          <w:sz w:val="22"/>
          <w:szCs w:val="22"/>
        </w:rPr>
        <w:t>3</w:t>
      </w:r>
      <w:r w:rsidR="00F507EB" w:rsidRPr="00F9784C">
        <w:rPr>
          <w:b/>
          <w:sz w:val="22"/>
          <w:szCs w:val="22"/>
        </w:rPr>
        <w:t xml:space="preserve">. Адрес электронной торговой площадки в сети Интернет: </w:t>
      </w:r>
      <w:hyperlink r:id="rId8" w:history="1">
        <w:r w:rsidR="002D5551" w:rsidRPr="00DB11BC">
          <w:rPr>
            <w:rStyle w:val="a5"/>
            <w:sz w:val="22"/>
            <w:szCs w:val="22"/>
          </w:rPr>
          <w:t>http://www.rts-tender.ru</w:t>
        </w:r>
      </w:hyperlink>
      <w:r w:rsidR="00F507EB" w:rsidRPr="00F9784C">
        <w:rPr>
          <w:sz w:val="22"/>
          <w:szCs w:val="22"/>
        </w:rPr>
        <w:t>.</w:t>
      </w:r>
    </w:p>
    <w:p w:rsidR="00F507EB" w:rsidRPr="0014247C" w:rsidRDefault="00F507EB" w:rsidP="00F507EB">
      <w:pPr>
        <w:pStyle w:val="a8"/>
        <w:ind w:right="595"/>
        <w:jc w:val="both"/>
        <w:rPr>
          <w:sz w:val="22"/>
          <w:szCs w:val="22"/>
          <w:u w:val="single"/>
          <w:lang w:eastAsia="ru-RU"/>
        </w:rPr>
      </w:pPr>
      <w:r w:rsidRPr="00F9784C">
        <w:rPr>
          <w:b/>
          <w:sz w:val="22"/>
          <w:szCs w:val="22"/>
          <w:u w:val="single"/>
          <w:lang w:eastAsia="ru-RU"/>
        </w:rPr>
        <w:t>Краткое изложение условий договора:</w:t>
      </w:r>
      <w:r w:rsidR="0014247C" w:rsidRPr="0014247C">
        <w:rPr>
          <w:b/>
          <w:sz w:val="22"/>
          <w:szCs w:val="22"/>
          <w:lang w:eastAsia="ru-RU"/>
        </w:rPr>
        <w:t xml:space="preserve">  </w:t>
      </w:r>
      <w:r w:rsidR="0014247C">
        <w:rPr>
          <w:b/>
          <w:sz w:val="22"/>
          <w:szCs w:val="22"/>
          <w:lang w:eastAsia="ru-RU"/>
        </w:rPr>
        <w:t xml:space="preserve"> </w:t>
      </w:r>
    </w:p>
    <w:p w:rsidR="004829C3" w:rsidRPr="004829C3" w:rsidRDefault="0053361A" w:rsidP="00F507EB">
      <w:pPr>
        <w:pStyle w:val="a"/>
        <w:numPr>
          <w:ilvl w:val="0"/>
          <w:numId w:val="0"/>
        </w:numPr>
        <w:tabs>
          <w:tab w:val="left" w:pos="426"/>
          <w:tab w:val="left" w:pos="567"/>
        </w:tabs>
        <w:spacing w:before="0" w:line="240" w:lineRule="auto"/>
        <w:rPr>
          <w:sz w:val="16"/>
          <w:szCs w:val="16"/>
        </w:rPr>
      </w:pPr>
      <w:r>
        <w:rPr>
          <w:b/>
          <w:sz w:val="22"/>
          <w:szCs w:val="22"/>
        </w:rPr>
        <w:t>4</w:t>
      </w:r>
      <w:r w:rsidR="00F507EB" w:rsidRPr="00F9784C">
        <w:rPr>
          <w:b/>
          <w:sz w:val="22"/>
          <w:szCs w:val="22"/>
        </w:rPr>
        <w:t>. Предмет закупки</w:t>
      </w:r>
      <w:r w:rsidR="004E37CE">
        <w:rPr>
          <w:sz w:val="22"/>
          <w:szCs w:val="22"/>
        </w:rPr>
        <w:t xml:space="preserve">: </w:t>
      </w:r>
      <w:r w:rsidR="00192F71">
        <w:rPr>
          <w:sz w:val="22"/>
          <w:szCs w:val="22"/>
        </w:rPr>
        <w:t xml:space="preserve">Поставка </w:t>
      </w:r>
      <w:r w:rsidR="002E035B">
        <w:rPr>
          <w:sz w:val="22"/>
          <w:szCs w:val="22"/>
        </w:rPr>
        <w:t>систем фильтрации, кондиционирования и обеззараживания воздуха</w:t>
      </w:r>
      <w:r w:rsidR="00F45258">
        <w:rPr>
          <w:sz w:val="22"/>
          <w:szCs w:val="22"/>
        </w:rPr>
        <w:t>.</w:t>
      </w:r>
    </w:p>
    <w:p w:rsidR="004829C3" w:rsidRPr="00CE1A3B" w:rsidRDefault="004829C3" w:rsidP="00F507EB">
      <w:pPr>
        <w:pStyle w:val="a"/>
        <w:numPr>
          <w:ilvl w:val="0"/>
          <w:numId w:val="0"/>
        </w:numPr>
        <w:tabs>
          <w:tab w:val="left" w:pos="426"/>
          <w:tab w:val="left" w:pos="567"/>
        </w:tabs>
        <w:spacing w:before="0" w:line="240" w:lineRule="auto"/>
        <w:rPr>
          <w:b/>
          <w:i/>
          <w:sz w:val="22"/>
          <w:szCs w:val="22"/>
          <w:u w:val="single"/>
        </w:rPr>
      </w:pPr>
      <w:r w:rsidRPr="00CE1A3B">
        <w:rPr>
          <w:b/>
          <w:i/>
          <w:sz w:val="22"/>
          <w:szCs w:val="22"/>
          <w:u w:val="single"/>
        </w:rPr>
        <w:t>Закупка осуществляется у субъектов малого и среднего предпринимательства.</w:t>
      </w:r>
    </w:p>
    <w:p w:rsidR="00BF3F5E" w:rsidRDefault="0053361A" w:rsidP="0053361A">
      <w:pPr>
        <w:spacing w:after="0" w:line="240" w:lineRule="auto"/>
        <w:jc w:val="both"/>
        <w:rPr>
          <w:rFonts w:ascii="Times New Roman" w:hAnsi="Times New Roman"/>
        </w:rPr>
      </w:pPr>
      <w:r>
        <w:rPr>
          <w:rFonts w:ascii="Times New Roman" w:hAnsi="Times New Roman"/>
          <w:b/>
        </w:rPr>
        <w:t>5</w:t>
      </w:r>
      <w:r w:rsidR="00F507EB" w:rsidRPr="007D0292">
        <w:rPr>
          <w:rFonts w:ascii="Times New Roman" w:hAnsi="Times New Roman"/>
          <w:b/>
        </w:rPr>
        <w:t>. Начальная (максимальная) цена договора</w:t>
      </w:r>
      <w:r w:rsidR="00F507EB" w:rsidRPr="007D0292">
        <w:rPr>
          <w:rFonts w:ascii="Times New Roman" w:hAnsi="Times New Roman"/>
        </w:rPr>
        <w:t>:</w:t>
      </w:r>
      <w:r w:rsidR="00F14ED0">
        <w:rPr>
          <w:rFonts w:ascii="Times New Roman" w:hAnsi="Times New Roman"/>
        </w:rPr>
        <w:t xml:space="preserve"> </w:t>
      </w:r>
      <w:r w:rsidR="00BF3F5E" w:rsidRPr="00BF3F5E">
        <w:rPr>
          <w:rFonts w:ascii="Times New Roman" w:hAnsi="Times New Roman"/>
        </w:rPr>
        <w:t>308 276,00 (триста восемь тысяч двести семьдесят шесть) рублей 00 копеек.</w:t>
      </w:r>
    </w:p>
    <w:p w:rsidR="0053361A" w:rsidRPr="0053361A" w:rsidRDefault="0053361A" w:rsidP="0053361A">
      <w:pPr>
        <w:spacing w:after="0" w:line="240" w:lineRule="auto"/>
        <w:jc w:val="both"/>
        <w:rPr>
          <w:rFonts w:ascii="Times New Roman" w:hAnsi="Times New Roman"/>
          <w:bCs/>
          <w:color w:val="00000A"/>
        </w:rPr>
      </w:pPr>
      <w:r w:rsidRPr="0053361A">
        <w:rPr>
          <w:rFonts w:ascii="Times New Roman" w:hAnsi="Times New Roman"/>
          <w:b/>
        </w:rPr>
        <w:t xml:space="preserve">5.1. Метод обоснования начальной (максимальной) цены договора: </w:t>
      </w:r>
      <w:r w:rsidRPr="0053361A">
        <w:rPr>
          <w:rFonts w:ascii="Times New Roman" w:hAnsi="Times New Roman"/>
          <w:b/>
          <w:bCs/>
          <w:color w:val="00000A"/>
          <w:u w:val="single"/>
        </w:rPr>
        <w:t>метод сопоставимых рыночных цен.</w:t>
      </w:r>
    </w:p>
    <w:p w:rsidR="00F507EB" w:rsidRPr="0053361A" w:rsidRDefault="0053361A" w:rsidP="00F507EB">
      <w:pPr>
        <w:pStyle w:val="a"/>
        <w:numPr>
          <w:ilvl w:val="0"/>
          <w:numId w:val="0"/>
        </w:numPr>
        <w:tabs>
          <w:tab w:val="left" w:pos="0"/>
          <w:tab w:val="left" w:pos="426"/>
          <w:tab w:val="left" w:pos="567"/>
        </w:tabs>
        <w:spacing w:line="240" w:lineRule="auto"/>
        <w:rPr>
          <w:sz w:val="22"/>
          <w:szCs w:val="22"/>
        </w:rPr>
      </w:pPr>
      <w:r>
        <w:rPr>
          <w:b/>
          <w:sz w:val="22"/>
          <w:szCs w:val="22"/>
        </w:rPr>
        <w:t>6</w:t>
      </w:r>
      <w:r w:rsidR="003C1D8B" w:rsidRPr="00F9784C">
        <w:rPr>
          <w:b/>
          <w:sz w:val="22"/>
          <w:szCs w:val="22"/>
        </w:rPr>
        <w:t>.</w:t>
      </w:r>
      <w:r w:rsidR="00F507EB" w:rsidRPr="00F9784C">
        <w:rPr>
          <w:b/>
          <w:sz w:val="22"/>
          <w:szCs w:val="22"/>
        </w:rPr>
        <w:t xml:space="preserve"> Срок </w:t>
      </w:r>
      <w:r w:rsidR="00192F71">
        <w:rPr>
          <w:b/>
          <w:sz w:val="22"/>
          <w:szCs w:val="22"/>
        </w:rPr>
        <w:t>поставки товара</w:t>
      </w:r>
      <w:r w:rsidR="00F507EB" w:rsidRPr="00F9784C">
        <w:rPr>
          <w:b/>
          <w:sz w:val="22"/>
          <w:szCs w:val="22"/>
        </w:rPr>
        <w:t xml:space="preserve">: </w:t>
      </w:r>
      <w:r w:rsidRPr="0053361A">
        <w:rPr>
          <w:sz w:val="22"/>
          <w:szCs w:val="22"/>
        </w:rPr>
        <w:t xml:space="preserve">согласно Описанию </w:t>
      </w:r>
      <w:r w:rsidR="00AE5368">
        <w:rPr>
          <w:sz w:val="22"/>
          <w:szCs w:val="22"/>
        </w:rPr>
        <w:t>предмета</w:t>
      </w:r>
      <w:r w:rsidRPr="0053361A">
        <w:rPr>
          <w:sz w:val="22"/>
          <w:szCs w:val="22"/>
        </w:rPr>
        <w:t xml:space="preserve"> закупки (раздел V документации о запросе предложений в электронной форме) и Проекту договора (раздел VI документации о запросе предложений в электронной форме).</w:t>
      </w:r>
    </w:p>
    <w:p w:rsidR="00F507EB" w:rsidRPr="00F9784C" w:rsidRDefault="00192F71" w:rsidP="00F507EB">
      <w:pPr>
        <w:pStyle w:val="a"/>
        <w:numPr>
          <w:ilvl w:val="0"/>
          <w:numId w:val="0"/>
        </w:numPr>
        <w:tabs>
          <w:tab w:val="left" w:pos="0"/>
          <w:tab w:val="left" w:pos="426"/>
          <w:tab w:val="left" w:pos="567"/>
        </w:tabs>
        <w:spacing w:line="240" w:lineRule="auto"/>
        <w:rPr>
          <w:sz w:val="22"/>
          <w:szCs w:val="22"/>
          <w:u w:val="single"/>
        </w:rPr>
      </w:pPr>
      <w:r>
        <w:rPr>
          <w:b/>
          <w:sz w:val="22"/>
          <w:szCs w:val="22"/>
        </w:rPr>
        <w:t>7. Место поставки товара</w:t>
      </w:r>
      <w:r w:rsidR="00F507EB" w:rsidRPr="00F9784C">
        <w:rPr>
          <w:sz w:val="22"/>
          <w:szCs w:val="22"/>
        </w:rPr>
        <w:t>:</w:t>
      </w:r>
      <w:r w:rsidR="00644027">
        <w:rPr>
          <w:sz w:val="22"/>
          <w:szCs w:val="22"/>
        </w:rPr>
        <w:t xml:space="preserve"> </w:t>
      </w:r>
      <w:r w:rsidR="0053361A" w:rsidRPr="0053361A">
        <w:rPr>
          <w:sz w:val="22"/>
          <w:szCs w:val="22"/>
        </w:rPr>
        <w:t xml:space="preserve">согласно Описанию </w:t>
      </w:r>
      <w:r w:rsidR="00AE5368">
        <w:rPr>
          <w:sz w:val="22"/>
          <w:szCs w:val="22"/>
        </w:rPr>
        <w:t>предмета</w:t>
      </w:r>
      <w:r w:rsidR="0053361A" w:rsidRPr="0053361A">
        <w:rPr>
          <w:sz w:val="22"/>
          <w:szCs w:val="22"/>
        </w:rPr>
        <w:t xml:space="preserve"> закупки (раздел V документации о запросе предложений в электронной форме) и Проекту договора (раздел VI документации о запросе предложений в электронной форме).</w:t>
      </w:r>
    </w:p>
    <w:p w:rsidR="00F507EB" w:rsidRPr="00F9784C" w:rsidRDefault="0053361A" w:rsidP="00F507EB">
      <w:pPr>
        <w:pStyle w:val="a"/>
        <w:numPr>
          <w:ilvl w:val="0"/>
          <w:numId w:val="0"/>
        </w:numPr>
        <w:tabs>
          <w:tab w:val="left" w:pos="0"/>
          <w:tab w:val="left" w:pos="426"/>
          <w:tab w:val="left" w:pos="567"/>
        </w:tabs>
        <w:spacing w:line="240" w:lineRule="auto"/>
        <w:rPr>
          <w:sz w:val="22"/>
          <w:szCs w:val="22"/>
          <w:u w:val="single"/>
        </w:rPr>
      </w:pPr>
      <w:r>
        <w:rPr>
          <w:b/>
          <w:sz w:val="22"/>
          <w:szCs w:val="22"/>
        </w:rPr>
        <w:t>8</w:t>
      </w:r>
      <w:r w:rsidR="00F507EB" w:rsidRPr="00F9784C">
        <w:rPr>
          <w:b/>
          <w:sz w:val="22"/>
          <w:szCs w:val="22"/>
        </w:rPr>
        <w:t xml:space="preserve">. </w:t>
      </w:r>
      <w:r w:rsidR="00192F71">
        <w:rPr>
          <w:b/>
          <w:sz w:val="22"/>
          <w:szCs w:val="22"/>
        </w:rPr>
        <w:t>Количество поставляемого товара</w:t>
      </w:r>
      <w:r w:rsidR="009667BB" w:rsidRPr="00F9784C">
        <w:rPr>
          <w:sz w:val="22"/>
          <w:szCs w:val="22"/>
        </w:rPr>
        <w:t xml:space="preserve">: </w:t>
      </w:r>
      <w:r w:rsidRPr="0053361A">
        <w:rPr>
          <w:sz w:val="22"/>
          <w:szCs w:val="22"/>
        </w:rPr>
        <w:t xml:space="preserve">согласно Описанию </w:t>
      </w:r>
      <w:r w:rsidR="00AE5368">
        <w:rPr>
          <w:sz w:val="22"/>
          <w:szCs w:val="22"/>
        </w:rPr>
        <w:t>предмета</w:t>
      </w:r>
      <w:r w:rsidRPr="0053361A">
        <w:rPr>
          <w:sz w:val="22"/>
          <w:szCs w:val="22"/>
        </w:rPr>
        <w:t xml:space="preserve"> закупки (раздел V документации о запросе предложений в электронной форме) и Проекту договора (раздел VI документации о запросе предложений в электронной форме).</w:t>
      </w:r>
    </w:p>
    <w:p w:rsidR="00F507EB" w:rsidRPr="002E035B" w:rsidRDefault="0053361A" w:rsidP="00F507EB">
      <w:pPr>
        <w:pStyle w:val="a"/>
        <w:numPr>
          <w:ilvl w:val="0"/>
          <w:numId w:val="0"/>
        </w:numPr>
        <w:tabs>
          <w:tab w:val="left" w:pos="426"/>
          <w:tab w:val="left" w:pos="567"/>
        </w:tabs>
        <w:spacing w:before="0" w:after="120" w:line="240" w:lineRule="auto"/>
        <w:rPr>
          <w:sz w:val="22"/>
          <w:szCs w:val="22"/>
        </w:rPr>
      </w:pPr>
      <w:r w:rsidRPr="002E035B">
        <w:rPr>
          <w:b/>
          <w:sz w:val="22"/>
          <w:szCs w:val="22"/>
        </w:rPr>
        <w:t>9</w:t>
      </w:r>
      <w:r w:rsidR="00F507EB" w:rsidRPr="002E035B">
        <w:rPr>
          <w:b/>
          <w:sz w:val="22"/>
          <w:szCs w:val="22"/>
        </w:rPr>
        <w:t>. Срок предоставления документации</w:t>
      </w:r>
      <w:r w:rsidR="00DB5F1D" w:rsidRPr="002E035B">
        <w:rPr>
          <w:b/>
          <w:sz w:val="22"/>
          <w:szCs w:val="22"/>
        </w:rPr>
        <w:t xml:space="preserve"> о запросе предложений</w:t>
      </w:r>
      <w:r w:rsidR="00F507EB" w:rsidRPr="002E035B">
        <w:rPr>
          <w:sz w:val="22"/>
          <w:szCs w:val="22"/>
        </w:rPr>
        <w:t xml:space="preserve">: с </w:t>
      </w:r>
      <w:r w:rsidR="005A0049" w:rsidRPr="002E035B">
        <w:rPr>
          <w:sz w:val="22"/>
          <w:szCs w:val="22"/>
        </w:rPr>
        <w:t>0</w:t>
      </w:r>
      <w:r w:rsidR="008D7C33" w:rsidRPr="002E035B">
        <w:rPr>
          <w:sz w:val="22"/>
          <w:szCs w:val="22"/>
        </w:rPr>
        <w:t>4</w:t>
      </w:r>
      <w:r w:rsidR="00F507EB" w:rsidRPr="002E035B">
        <w:rPr>
          <w:sz w:val="22"/>
          <w:szCs w:val="22"/>
        </w:rPr>
        <w:t>.</w:t>
      </w:r>
      <w:r w:rsidR="007D0292" w:rsidRPr="002E035B">
        <w:rPr>
          <w:sz w:val="22"/>
          <w:szCs w:val="22"/>
        </w:rPr>
        <w:t>0</w:t>
      </w:r>
      <w:r w:rsidR="008D7C33" w:rsidRPr="002E035B">
        <w:rPr>
          <w:sz w:val="22"/>
          <w:szCs w:val="22"/>
        </w:rPr>
        <w:t>7</w:t>
      </w:r>
      <w:r w:rsidRPr="002E035B">
        <w:rPr>
          <w:sz w:val="22"/>
          <w:szCs w:val="22"/>
        </w:rPr>
        <w:t>.202</w:t>
      </w:r>
      <w:r w:rsidR="008D7C33" w:rsidRPr="002E035B">
        <w:rPr>
          <w:sz w:val="22"/>
          <w:szCs w:val="22"/>
        </w:rPr>
        <w:t>5 г.</w:t>
      </w:r>
      <w:r w:rsidR="00F507EB" w:rsidRPr="002E035B">
        <w:rPr>
          <w:sz w:val="22"/>
          <w:szCs w:val="22"/>
        </w:rPr>
        <w:t xml:space="preserve"> по </w:t>
      </w:r>
      <w:r w:rsidR="007613BD" w:rsidRPr="002E035B">
        <w:rPr>
          <w:sz w:val="22"/>
          <w:szCs w:val="22"/>
        </w:rPr>
        <w:t>1</w:t>
      </w:r>
      <w:r w:rsidR="008B1CC7" w:rsidRPr="002E035B">
        <w:rPr>
          <w:sz w:val="22"/>
          <w:szCs w:val="22"/>
        </w:rPr>
        <w:t>4</w:t>
      </w:r>
      <w:r w:rsidR="00F507EB" w:rsidRPr="002E035B">
        <w:rPr>
          <w:sz w:val="22"/>
          <w:szCs w:val="22"/>
        </w:rPr>
        <w:t>.</w:t>
      </w:r>
      <w:r w:rsidRPr="002E035B">
        <w:rPr>
          <w:sz w:val="22"/>
          <w:szCs w:val="22"/>
        </w:rPr>
        <w:t>0</w:t>
      </w:r>
      <w:r w:rsidR="008D7C33" w:rsidRPr="002E035B">
        <w:rPr>
          <w:sz w:val="22"/>
          <w:szCs w:val="22"/>
        </w:rPr>
        <w:t>7</w:t>
      </w:r>
      <w:r w:rsidRPr="002E035B">
        <w:rPr>
          <w:sz w:val="22"/>
          <w:szCs w:val="22"/>
        </w:rPr>
        <w:t>.202</w:t>
      </w:r>
      <w:r w:rsidR="008D7C33" w:rsidRPr="002E035B">
        <w:rPr>
          <w:sz w:val="22"/>
          <w:szCs w:val="22"/>
        </w:rPr>
        <w:t>5 г</w:t>
      </w:r>
      <w:r w:rsidR="00F507EB" w:rsidRPr="002E035B">
        <w:rPr>
          <w:sz w:val="22"/>
          <w:szCs w:val="22"/>
        </w:rPr>
        <w:t>.</w:t>
      </w:r>
    </w:p>
    <w:p w:rsidR="00F507EB" w:rsidRPr="002E035B" w:rsidRDefault="00F507EB" w:rsidP="00F507EB">
      <w:pPr>
        <w:pStyle w:val="a"/>
        <w:numPr>
          <w:ilvl w:val="0"/>
          <w:numId w:val="0"/>
        </w:numPr>
        <w:tabs>
          <w:tab w:val="left" w:pos="0"/>
          <w:tab w:val="left" w:pos="426"/>
          <w:tab w:val="left" w:pos="567"/>
        </w:tabs>
        <w:spacing w:after="120" w:line="240" w:lineRule="auto"/>
        <w:rPr>
          <w:sz w:val="22"/>
          <w:szCs w:val="22"/>
        </w:rPr>
      </w:pPr>
      <w:r w:rsidRPr="002E035B">
        <w:rPr>
          <w:b/>
          <w:sz w:val="22"/>
          <w:szCs w:val="22"/>
        </w:rPr>
        <w:t>1</w:t>
      </w:r>
      <w:r w:rsidR="0053361A" w:rsidRPr="002E035B">
        <w:rPr>
          <w:b/>
          <w:sz w:val="22"/>
          <w:szCs w:val="22"/>
        </w:rPr>
        <w:t>0</w:t>
      </w:r>
      <w:r w:rsidRPr="002E035B">
        <w:rPr>
          <w:b/>
          <w:sz w:val="22"/>
          <w:szCs w:val="22"/>
        </w:rPr>
        <w:t xml:space="preserve">. Порядок и место предоставления </w:t>
      </w:r>
      <w:bookmarkStart w:id="4" w:name="_Hlk514311204"/>
      <w:r w:rsidRPr="002E035B">
        <w:rPr>
          <w:b/>
          <w:sz w:val="22"/>
          <w:szCs w:val="22"/>
        </w:rPr>
        <w:t>документации</w:t>
      </w:r>
      <w:bookmarkEnd w:id="4"/>
      <w:r w:rsidR="00DB5F1D" w:rsidRPr="002E035B">
        <w:rPr>
          <w:b/>
          <w:sz w:val="22"/>
          <w:szCs w:val="22"/>
        </w:rPr>
        <w:t xml:space="preserve"> о запросе предложений</w:t>
      </w:r>
      <w:r w:rsidRPr="002E035B">
        <w:rPr>
          <w:sz w:val="22"/>
          <w:szCs w:val="22"/>
        </w:rPr>
        <w:t xml:space="preserve">: </w:t>
      </w:r>
      <w:r w:rsidR="00127B7B" w:rsidRPr="002E035B">
        <w:rPr>
          <w:sz w:val="22"/>
          <w:szCs w:val="22"/>
        </w:rPr>
        <w:t xml:space="preserve"> Д</w:t>
      </w:r>
      <w:r w:rsidRPr="002E035B">
        <w:rPr>
          <w:sz w:val="22"/>
          <w:szCs w:val="22"/>
        </w:rPr>
        <w:t xml:space="preserve">окументация  </w:t>
      </w:r>
      <w:r w:rsidR="00127B7B" w:rsidRPr="002E035B">
        <w:rPr>
          <w:sz w:val="22"/>
          <w:szCs w:val="22"/>
        </w:rPr>
        <w:t xml:space="preserve">о запросе предложений </w:t>
      </w:r>
      <w:r w:rsidRPr="002E035B">
        <w:rPr>
          <w:sz w:val="22"/>
          <w:szCs w:val="22"/>
        </w:rPr>
        <w:t xml:space="preserve">размещена на сайте в информационно-телекоммуникационной сети «Интернет» </w:t>
      </w:r>
      <w:hyperlink r:id="rId9" w:history="1">
        <w:r w:rsidRPr="002E035B">
          <w:rPr>
            <w:sz w:val="22"/>
            <w:szCs w:val="22"/>
          </w:rPr>
          <w:t>www.zakupki.gov.ru</w:t>
        </w:r>
      </w:hyperlink>
      <w:r w:rsidRPr="002E035B">
        <w:rPr>
          <w:sz w:val="22"/>
          <w:szCs w:val="22"/>
        </w:rPr>
        <w:t xml:space="preserve"> (далее – «Официальный сайт»)</w:t>
      </w:r>
      <w:r w:rsidR="00E6352B" w:rsidRPr="002E035B">
        <w:rPr>
          <w:sz w:val="22"/>
          <w:szCs w:val="22"/>
        </w:rPr>
        <w:t xml:space="preserve">, электронная торговая площадка </w:t>
      </w:r>
      <w:hyperlink r:id="rId10" w:history="1">
        <w:r w:rsidR="00E6352B" w:rsidRPr="002E035B">
          <w:rPr>
            <w:rStyle w:val="a5"/>
            <w:sz w:val="22"/>
            <w:szCs w:val="22"/>
          </w:rPr>
          <w:t>http://www.rts-tender.ru</w:t>
        </w:r>
      </w:hyperlink>
      <w:r w:rsidRPr="002E035B">
        <w:rPr>
          <w:sz w:val="22"/>
          <w:szCs w:val="22"/>
        </w:rPr>
        <w:t>.</w:t>
      </w:r>
    </w:p>
    <w:p w:rsidR="00F507EB" w:rsidRPr="002E035B" w:rsidRDefault="00F507EB" w:rsidP="00F507EB">
      <w:pPr>
        <w:pStyle w:val="a"/>
        <w:numPr>
          <w:ilvl w:val="0"/>
          <w:numId w:val="0"/>
        </w:numPr>
        <w:tabs>
          <w:tab w:val="left" w:pos="426"/>
          <w:tab w:val="left" w:pos="567"/>
        </w:tabs>
        <w:spacing w:before="0" w:after="120" w:line="240" w:lineRule="auto"/>
        <w:rPr>
          <w:sz w:val="22"/>
          <w:szCs w:val="22"/>
        </w:rPr>
      </w:pPr>
      <w:r w:rsidRPr="002E035B">
        <w:rPr>
          <w:b/>
          <w:sz w:val="22"/>
          <w:szCs w:val="22"/>
        </w:rPr>
        <w:t>1</w:t>
      </w:r>
      <w:r w:rsidR="0053361A" w:rsidRPr="002E035B">
        <w:rPr>
          <w:b/>
          <w:sz w:val="22"/>
          <w:szCs w:val="22"/>
        </w:rPr>
        <w:t>1</w:t>
      </w:r>
      <w:r w:rsidRPr="002E035B">
        <w:rPr>
          <w:b/>
          <w:sz w:val="22"/>
          <w:szCs w:val="22"/>
        </w:rPr>
        <w:t xml:space="preserve">. Размер, порядок и сроки внесения платы, взимаемой заказчиком за предоставление </w:t>
      </w:r>
      <w:r w:rsidR="000E7738" w:rsidRPr="002E035B">
        <w:rPr>
          <w:b/>
          <w:sz w:val="22"/>
          <w:szCs w:val="22"/>
        </w:rPr>
        <w:t xml:space="preserve"> д</w:t>
      </w:r>
      <w:r w:rsidRPr="002E035B">
        <w:rPr>
          <w:b/>
          <w:sz w:val="22"/>
          <w:szCs w:val="22"/>
        </w:rPr>
        <w:t>окументации</w:t>
      </w:r>
      <w:r w:rsidR="00DB5F1D" w:rsidRPr="002E035B">
        <w:rPr>
          <w:b/>
          <w:sz w:val="22"/>
          <w:szCs w:val="22"/>
        </w:rPr>
        <w:t xml:space="preserve"> о запросе предложений</w:t>
      </w:r>
      <w:r w:rsidRPr="002E035B">
        <w:rPr>
          <w:b/>
          <w:sz w:val="22"/>
          <w:szCs w:val="22"/>
        </w:rPr>
        <w:t>:</w:t>
      </w:r>
      <w:r w:rsidRPr="002E035B">
        <w:rPr>
          <w:sz w:val="22"/>
          <w:szCs w:val="22"/>
        </w:rPr>
        <w:t xml:space="preserve"> не взимается. </w:t>
      </w:r>
    </w:p>
    <w:p w:rsidR="00C85D2C" w:rsidRPr="002E035B" w:rsidRDefault="00F507EB" w:rsidP="00C85D2C">
      <w:pPr>
        <w:tabs>
          <w:tab w:val="left" w:pos="540"/>
        </w:tabs>
        <w:spacing w:after="0" w:line="240" w:lineRule="auto"/>
        <w:jc w:val="both"/>
        <w:rPr>
          <w:rFonts w:ascii="Times New Roman" w:eastAsia="Times New Roman" w:hAnsi="Times New Roman"/>
          <w:lang w:eastAsia="ru-RU"/>
        </w:rPr>
      </w:pPr>
      <w:r w:rsidRPr="002E035B">
        <w:rPr>
          <w:rFonts w:ascii="Times New Roman" w:hAnsi="Times New Roman"/>
          <w:b/>
        </w:rPr>
        <w:t>1</w:t>
      </w:r>
      <w:r w:rsidR="0053361A" w:rsidRPr="002E035B">
        <w:rPr>
          <w:rFonts w:ascii="Times New Roman" w:hAnsi="Times New Roman"/>
          <w:b/>
        </w:rPr>
        <w:t>2</w:t>
      </w:r>
      <w:r w:rsidRPr="002E035B">
        <w:rPr>
          <w:rFonts w:ascii="Times New Roman" w:hAnsi="Times New Roman"/>
          <w:b/>
        </w:rPr>
        <w:t xml:space="preserve">. </w:t>
      </w:r>
      <w:r w:rsidR="00C85D2C" w:rsidRPr="002E035B">
        <w:rPr>
          <w:rFonts w:ascii="Times New Roman" w:eastAsia="Times New Roman" w:hAnsi="Times New Roman"/>
          <w:b/>
          <w:lang w:eastAsia="ru-RU"/>
        </w:rPr>
        <w:t xml:space="preserve">Размер обеспечения заявки на участие в </w:t>
      </w:r>
      <w:r w:rsidR="00DB5F1D" w:rsidRPr="002E035B">
        <w:rPr>
          <w:rFonts w:ascii="Times New Roman" w:eastAsia="Times New Roman" w:hAnsi="Times New Roman"/>
          <w:b/>
          <w:lang w:eastAsia="ru-RU"/>
        </w:rPr>
        <w:t>запросе предложений</w:t>
      </w:r>
      <w:r w:rsidR="00C95DB1" w:rsidRPr="002E035B">
        <w:rPr>
          <w:rFonts w:ascii="Times New Roman" w:eastAsia="Times New Roman" w:hAnsi="Times New Roman"/>
          <w:b/>
          <w:lang w:eastAsia="ru-RU"/>
        </w:rPr>
        <w:t xml:space="preserve"> в электронной форме</w:t>
      </w:r>
      <w:r w:rsidR="00C85D2C" w:rsidRPr="002E035B">
        <w:rPr>
          <w:rFonts w:ascii="Times New Roman" w:eastAsia="Times New Roman" w:hAnsi="Times New Roman"/>
          <w:lang w:eastAsia="ru-RU"/>
        </w:rPr>
        <w:t xml:space="preserve">: </w:t>
      </w:r>
      <w:r w:rsidR="00045366" w:rsidRPr="002E035B">
        <w:rPr>
          <w:rFonts w:ascii="Times New Roman" w:eastAsia="Times New Roman" w:hAnsi="Times New Roman"/>
          <w:lang w:eastAsia="ru-RU"/>
        </w:rPr>
        <w:t>не устанавливается.</w:t>
      </w:r>
    </w:p>
    <w:p w:rsidR="00F507EB" w:rsidRPr="002E035B" w:rsidRDefault="00F507EB" w:rsidP="00F507EB">
      <w:pPr>
        <w:pStyle w:val="a"/>
        <w:numPr>
          <w:ilvl w:val="0"/>
          <w:numId w:val="0"/>
        </w:numPr>
        <w:tabs>
          <w:tab w:val="left" w:pos="426"/>
          <w:tab w:val="left" w:pos="567"/>
        </w:tabs>
        <w:spacing w:before="0" w:after="120" w:line="240" w:lineRule="auto"/>
        <w:rPr>
          <w:sz w:val="22"/>
          <w:szCs w:val="22"/>
        </w:rPr>
      </w:pPr>
      <w:r w:rsidRPr="002E035B">
        <w:rPr>
          <w:b/>
          <w:sz w:val="22"/>
          <w:szCs w:val="22"/>
        </w:rPr>
        <w:t>1</w:t>
      </w:r>
      <w:r w:rsidR="0053361A" w:rsidRPr="002E035B">
        <w:rPr>
          <w:b/>
          <w:sz w:val="22"/>
          <w:szCs w:val="22"/>
        </w:rPr>
        <w:t>3</w:t>
      </w:r>
      <w:r w:rsidRPr="002E035B">
        <w:rPr>
          <w:b/>
          <w:sz w:val="22"/>
          <w:szCs w:val="22"/>
        </w:rPr>
        <w:t>. Сведения о дате начала и окончания приема заявок, месте и порядке их представления Участниками:</w:t>
      </w:r>
      <w:r w:rsidRPr="002E035B">
        <w:rPr>
          <w:sz w:val="22"/>
          <w:szCs w:val="22"/>
        </w:rPr>
        <w:t xml:space="preserve"> заявки представляются в соответствии с требованиями </w:t>
      </w:r>
      <w:bookmarkStart w:id="5" w:name="_Hlk514311251"/>
      <w:r w:rsidRPr="002E035B">
        <w:rPr>
          <w:sz w:val="22"/>
          <w:szCs w:val="22"/>
        </w:rPr>
        <w:t xml:space="preserve">документации </w:t>
      </w:r>
      <w:bookmarkEnd w:id="5"/>
      <w:r w:rsidR="009F49DE" w:rsidRPr="002E035B">
        <w:rPr>
          <w:sz w:val="22"/>
          <w:szCs w:val="22"/>
        </w:rPr>
        <w:t xml:space="preserve">о запросе предложений </w:t>
      </w:r>
      <w:r w:rsidRPr="002E035B">
        <w:rPr>
          <w:sz w:val="22"/>
          <w:szCs w:val="22"/>
        </w:rPr>
        <w:t xml:space="preserve">с </w:t>
      </w:r>
      <w:r w:rsidR="005A0049" w:rsidRPr="002E035B">
        <w:rPr>
          <w:b/>
          <w:sz w:val="22"/>
          <w:szCs w:val="22"/>
        </w:rPr>
        <w:t>0</w:t>
      </w:r>
      <w:r w:rsidR="008D7C33" w:rsidRPr="002E035B">
        <w:rPr>
          <w:b/>
          <w:sz w:val="22"/>
          <w:szCs w:val="22"/>
        </w:rPr>
        <w:t>4</w:t>
      </w:r>
      <w:r w:rsidRPr="002E035B">
        <w:rPr>
          <w:b/>
          <w:sz w:val="22"/>
          <w:szCs w:val="22"/>
        </w:rPr>
        <w:t>.</w:t>
      </w:r>
      <w:r w:rsidR="007D0292" w:rsidRPr="002E035B">
        <w:rPr>
          <w:b/>
          <w:sz w:val="22"/>
          <w:szCs w:val="22"/>
        </w:rPr>
        <w:t>0</w:t>
      </w:r>
      <w:r w:rsidR="008D7C33" w:rsidRPr="002E035B">
        <w:rPr>
          <w:b/>
          <w:sz w:val="22"/>
          <w:szCs w:val="22"/>
        </w:rPr>
        <w:t>7</w:t>
      </w:r>
      <w:r w:rsidR="007D0292" w:rsidRPr="002E035B">
        <w:rPr>
          <w:b/>
          <w:sz w:val="22"/>
          <w:szCs w:val="22"/>
        </w:rPr>
        <w:t>.20</w:t>
      </w:r>
      <w:r w:rsidR="0053361A" w:rsidRPr="002E035B">
        <w:rPr>
          <w:b/>
          <w:sz w:val="22"/>
          <w:szCs w:val="22"/>
        </w:rPr>
        <w:t>2</w:t>
      </w:r>
      <w:r w:rsidR="008D7C33" w:rsidRPr="002E035B">
        <w:rPr>
          <w:b/>
          <w:sz w:val="22"/>
          <w:szCs w:val="22"/>
        </w:rPr>
        <w:t>5 г.</w:t>
      </w:r>
      <w:r w:rsidRPr="002E035B">
        <w:rPr>
          <w:b/>
          <w:sz w:val="22"/>
          <w:szCs w:val="22"/>
        </w:rPr>
        <w:t xml:space="preserve">  по </w:t>
      </w:r>
      <w:r w:rsidR="006E7215" w:rsidRPr="002E035B">
        <w:rPr>
          <w:b/>
          <w:sz w:val="22"/>
          <w:szCs w:val="22"/>
        </w:rPr>
        <w:t>0</w:t>
      </w:r>
      <w:r w:rsidR="0053361A" w:rsidRPr="002E035B">
        <w:rPr>
          <w:b/>
          <w:sz w:val="22"/>
          <w:szCs w:val="22"/>
        </w:rPr>
        <w:t>8</w:t>
      </w:r>
      <w:r w:rsidR="00EA2872" w:rsidRPr="002E035B">
        <w:rPr>
          <w:b/>
          <w:sz w:val="22"/>
          <w:szCs w:val="22"/>
        </w:rPr>
        <w:t xml:space="preserve">:00 </w:t>
      </w:r>
      <w:r w:rsidR="00EA2872" w:rsidRPr="002E035B">
        <w:rPr>
          <w:sz w:val="22"/>
          <w:szCs w:val="22"/>
        </w:rPr>
        <w:t>часов (по местному времени)</w:t>
      </w:r>
      <w:r w:rsidR="00644027" w:rsidRPr="002E035B">
        <w:rPr>
          <w:sz w:val="22"/>
          <w:szCs w:val="22"/>
        </w:rPr>
        <w:t xml:space="preserve"> </w:t>
      </w:r>
      <w:r w:rsidR="007613BD" w:rsidRPr="002E035B">
        <w:rPr>
          <w:b/>
          <w:sz w:val="22"/>
          <w:szCs w:val="22"/>
        </w:rPr>
        <w:t>1</w:t>
      </w:r>
      <w:r w:rsidR="008B1CC7" w:rsidRPr="002E035B">
        <w:rPr>
          <w:b/>
          <w:sz w:val="22"/>
          <w:szCs w:val="22"/>
        </w:rPr>
        <w:t>4</w:t>
      </w:r>
      <w:r w:rsidRPr="002E035B">
        <w:rPr>
          <w:b/>
          <w:sz w:val="22"/>
          <w:szCs w:val="22"/>
        </w:rPr>
        <w:t>.</w:t>
      </w:r>
      <w:r w:rsidR="007D0292" w:rsidRPr="002E035B">
        <w:rPr>
          <w:b/>
          <w:sz w:val="22"/>
          <w:szCs w:val="22"/>
        </w:rPr>
        <w:t>0</w:t>
      </w:r>
      <w:r w:rsidR="008D7C33" w:rsidRPr="002E035B">
        <w:rPr>
          <w:b/>
          <w:sz w:val="22"/>
          <w:szCs w:val="22"/>
        </w:rPr>
        <w:t>7</w:t>
      </w:r>
      <w:r w:rsidR="00644027" w:rsidRPr="002E035B">
        <w:rPr>
          <w:b/>
          <w:sz w:val="22"/>
          <w:szCs w:val="22"/>
        </w:rPr>
        <w:t>.20</w:t>
      </w:r>
      <w:r w:rsidR="0053361A" w:rsidRPr="002E035B">
        <w:rPr>
          <w:b/>
          <w:sz w:val="22"/>
          <w:szCs w:val="22"/>
        </w:rPr>
        <w:t>2</w:t>
      </w:r>
      <w:r w:rsidR="008D7C33" w:rsidRPr="002E035B">
        <w:rPr>
          <w:b/>
          <w:sz w:val="22"/>
          <w:szCs w:val="22"/>
        </w:rPr>
        <w:t>5 г.</w:t>
      </w:r>
      <w:r w:rsidRPr="002E035B">
        <w:rPr>
          <w:sz w:val="22"/>
          <w:szCs w:val="22"/>
        </w:rPr>
        <w:t xml:space="preserve"> по адресу: электронная торговая площадка </w:t>
      </w:r>
      <w:bookmarkStart w:id="6" w:name="_Ref420407877"/>
      <w:r w:rsidR="0042555D" w:rsidRPr="0042555D">
        <w:fldChar w:fldCharType="begin"/>
      </w:r>
      <w:r w:rsidRPr="002E035B">
        <w:rPr>
          <w:sz w:val="22"/>
          <w:szCs w:val="22"/>
        </w:rPr>
        <w:instrText xml:space="preserve"> HYPERLINK "http://www.rts-tender.ru" </w:instrText>
      </w:r>
      <w:r w:rsidR="0042555D" w:rsidRPr="0042555D">
        <w:fldChar w:fldCharType="separate"/>
      </w:r>
      <w:r w:rsidRPr="002E035B">
        <w:rPr>
          <w:rStyle w:val="a5"/>
          <w:sz w:val="22"/>
          <w:szCs w:val="22"/>
        </w:rPr>
        <w:t>http://www.rts-tender.ru</w:t>
      </w:r>
      <w:r w:rsidR="0042555D" w:rsidRPr="002E035B">
        <w:rPr>
          <w:rStyle w:val="a5"/>
          <w:sz w:val="22"/>
          <w:szCs w:val="22"/>
        </w:rPr>
        <w:fldChar w:fldCharType="end"/>
      </w:r>
      <w:r w:rsidRPr="002E035B">
        <w:rPr>
          <w:sz w:val="22"/>
          <w:szCs w:val="22"/>
        </w:rPr>
        <w:t>.</w:t>
      </w:r>
    </w:p>
    <w:p w:rsidR="00F507EB" w:rsidRPr="002E035B" w:rsidRDefault="00F507EB" w:rsidP="00F507EB">
      <w:pPr>
        <w:pStyle w:val="a"/>
        <w:numPr>
          <w:ilvl w:val="0"/>
          <w:numId w:val="0"/>
        </w:numPr>
        <w:tabs>
          <w:tab w:val="left" w:pos="426"/>
          <w:tab w:val="left" w:pos="567"/>
        </w:tabs>
        <w:spacing w:before="0" w:after="120" w:line="240" w:lineRule="auto"/>
        <w:rPr>
          <w:sz w:val="22"/>
          <w:szCs w:val="22"/>
        </w:rPr>
      </w:pPr>
      <w:r w:rsidRPr="002E035B">
        <w:rPr>
          <w:b/>
          <w:sz w:val="22"/>
          <w:szCs w:val="22"/>
        </w:rPr>
        <w:t>1</w:t>
      </w:r>
      <w:r w:rsidR="0053361A" w:rsidRPr="002E035B">
        <w:rPr>
          <w:b/>
          <w:sz w:val="22"/>
          <w:szCs w:val="22"/>
        </w:rPr>
        <w:t>4</w:t>
      </w:r>
      <w:r w:rsidRPr="002E035B">
        <w:rPr>
          <w:b/>
          <w:sz w:val="22"/>
          <w:szCs w:val="22"/>
        </w:rPr>
        <w:t xml:space="preserve">. </w:t>
      </w:r>
      <w:r w:rsidRPr="002E035B">
        <w:rPr>
          <w:b/>
          <w:bCs/>
          <w:sz w:val="22"/>
          <w:szCs w:val="22"/>
        </w:rPr>
        <w:t xml:space="preserve">Дата и время </w:t>
      </w:r>
      <w:r w:rsidR="00F839D6" w:rsidRPr="002E035B">
        <w:rPr>
          <w:b/>
          <w:bCs/>
          <w:sz w:val="22"/>
          <w:szCs w:val="22"/>
        </w:rPr>
        <w:t>рассмотрения первых частей заявок</w:t>
      </w:r>
      <w:r w:rsidRPr="002E035B">
        <w:rPr>
          <w:b/>
          <w:bCs/>
          <w:sz w:val="22"/>
          <w:szCs w:val="22"/>
        </w:rPr>
        <w:t xml:space="preserve"> на участие в </w:t>
      </w:r>
      <w:r w:rsidR="00DB5F1D" w:rsidRPr="002E035B">
        <w:rPr>
          <w:b/>
          <w:bCs/>
          <w:sz w:val="22"/>
          <w:szCs w:val="22"/>
        </w:rPr>
        <w:t xml:space="preserve">запросе предложений в </w:t>
      </w:r>
      <w:r w:rsidRPr="002E035B">
        <w:rPr>
          <w:b/>
          <w:bCs/>
          <w:iCs/>
          <w:sz w:val="22"/>
          <w:szCs w:val="22"/>
        </w:rPr>
        <w:t>электронной форме</w:t>
      </w:r>
      <w:r w:rsidRPr="002E035B">
        <w:rPr>
          <w:b/>
          <w:sz w:val="22"/>
          <w:szCs w:val="22"/>
        </w:rPr>
        <w:t>:</w:t>
      </w:r>
      <w:bookmarkEnd w:id="6"/>
      <w:r w:rsidR="007613BD" w:rsidRPr="002E035B">
        <w:rPr>
          <w:b/>
          <w:sz w:val="22"/>
          <w:szCs w:val="22"/>
        </w:rPr>
        <w:t xml:space="preserve"> 1</w:t>
      </w:r>
      <w:r w:rsidR="008B1CC7" w:rsidRPr="002E035B">
        <w:rPr>
          <w:b/>
          <w:sz w:val="22"/>
          <w:szCs w:val="22"/>
        </w:rPr>
        <w:t>4</w:t>
      </w:r>
      <w:r w:rsidRPr="002E035B">
        <w:rPr>
          <w:b/>
          <w:sz w:val="22"/>
          <w:szCs w:val="22"/>
        </w:rPr>
        <w:t>.</w:t>
      </w:r>
      <w:r w:rsidR="007D0292" w:rsidRPr="002E035B">
        <w:rPr>
          <w:b/>
          <w:sz w:val="22"/>
          <w:szCs w:val="22"/>
        </w:rPr>
        <w:t>0</w:t>
      </w:r>
      <w:r w:rsidR="00561EE6" w:rsidRPr="002E035B">
        <w:rPr>
          <w:b/>
          <w:sz w:val="22"/>
          <w:szCs w:val="22"/>
        </w:rPr>
        <w:t>7</w:t>
      </w:r>
      <w:r w:rsidR="007D0292" w:rsidRPr="002E035B">
        <w:rPr>
          <w:b/>
          <w:sz w:val="22"/>
          <w:szCs w:val="22"/>
        </w:rPr>
        <w:t>.20</w:t>
      </w:r>
      <w:r w:rsidR="0053361A" w:rsidRPr="002E035B">
        <w:rPr>
          <w:b/>
          <w:sz w:val="22"/>
          <w:szCs w:val="22"/>
        </w:rPr>
        <w:t>2</w:t>
      </w:r>
      <w:r w:rsidR="00561EE6" w:rsidRPr="002E035B">
        <w:rPr>
          <w:b/>
          <w:sz w:val="22"/>
          <w:szCs w:val="22"/>
        </w:rPr>
        <w:t>5 г.</w:t>
      </w:r>
      <w:r w:rsidRPr="002E035B">
        <w:rPr>
          <w:b/>
          <w:sz w:val="22"/>
          <w:szCs w:val="22"/>
        </w:rPr>
        <w:t xml:space="preserve"> в </w:t>
      </w:r>
      <w:r w:rsidR="00561EE6" w:rsidRPr="002E035B">
        <w:rPr>
          <w:b/>
          <w:sz w:val="22"/>
          <w:szCs w:val="22"/>
        </w:rPr>
        <w:t>09</w:t>
      </w:r>
      <w:r w:rsidRPr="002E035B">
        <w:rPr>
          <w:b/>
          <w:sz w:val="22"/>
          <w:szCs w:val="22"/>
        </w:rPr>
        <w:t>:00</w:t>
      </w:r>
      <w:r w:rsidR="00192F71" w:rsidRPr="002E035B">
        <w:rPr>
          <w:b/>
          <w:sz w:val="22"/>
          <w:szCs w:val="22"/>
        </w:rPr>
        <w:t xml:space="preserve"> </w:t>
      </w:r>
      <w:r w:rsidR="00EA2872" w:rsidRPr="002E035B">
        <w:rPr>
          <w:sz w:val="22"/>
          <w:szCs w:val="22"/>
        </w:rPr>
        <w:t xml:space="preserve">часов </w:t>
      </w:r>
      <w:r w:rsidRPr="002E035B">
        <w:rPr>
          <w:sz w:val="22"/>
          <w:szCs w:val="22"/>
        </w:rPr>
        <w:t xml:space="preserve">(по местному времени) по адресу: электронная торговая площадка </w:t>
      </w:r>
      <w:hyperlink r:id="rId11" w:history="1">
        <w:r w:rsidRPr="002E035B">
          <w:rPr>
            <w:rStyle w:val="a5"/>
            <w:sz w:val="22"/>
            <w:szCs w:val="22"/>
          </w:rPr>
          <w:t>http://www.rts-tender.ru</w:t>
        </w:r>
      </w:hyperlink>
      <w:r w:rsidRPr="002E035B">
        <w:rPr>
          <w:sz w:val="22"/>
          <w:szCs w:val="22"/>
        </w:rPr>
        <w:t>.</w:t>
      </w:r>
    </w:p>
    <w:p w:rsidR="00192F71" w:rsidRPr="002E035B" w:rsidRDefault="00F839D6" w:rsidP="00644027">
      <w:pPr>
        <w:pStyle w:val="a"/>
        <w:numPr>
          <w:ilvl w:val="0"/>
          <w:numId w:val="0"/>
        </w:numPr>
        <w:tabs>
          <w:tab w:val="left" w:pos="426"/>
          <w:tab w:val="left" w:pos="567"/>
        </w:tabs>
        <w:spacing w:after="120" w:line="240" w:lineRule="auto"/>
        <w:rPr>
          <w:bCs/>
          <w:sz w:val="22"/>
          <w:szCs w:val="22"/>
        </w:rPr>
      </w:pPr>
      <w:r w:rsidRPr="002E035B">
        <w:rPr>
          <w:b/>
          <w:sz w:val="22"/>
          <w:szCs w:val="22"/>
        </w:rPr>
        <w:t>1</w:t>
      </w:r>
      <w:r w:rsidR="0053361A" w:rsidRPr="002E035B">
        <w:rPr>
          <w:b/>
          <w:sz w:val="22"/>
          <w:szCs w:val="22"/>
        </w:rPr>
        <w:t>5</w:t>
      </w:r>
      <w:r w:rsidRPr="002E035B">
        <w:rPr>
          <w:b/>
          <w:sz w:val="22"/>
          <w:szCs w:val="22"/>
        </w:rPr>
        <w:t xml:space="preserve">. </w:t>
      </w:r>
      <w:r w:rsidRPr="002E035B">
        <w:rPr>
          <w:b/>
          <w:bCs/>
          <w:sz w:val="22"/>
          <w:szCs w:val="22"/>
        </w:rPr>
        <w:t xml:space="preserve">Дата и время рассмотрения вторых частей заявок на участие в запросе предложений в </w:t>
      </w:r>
      <w:r w:rsidRPr="002E035B">
        <w:rPr>
          <w:b/>
          <w:bCs/>
          <w:iCs/>
          <w:sz w:val="22"/>
          <w:szCs w:val="22"/>
        </w:rPr>
        <w:t>электронной форме</w:t>
      </w:r>
      <w:r w:rsidRPr="002E035B">
        <w:rPr>
          <w:b/>
          <w:sz w:val="22"/>
          <w:szCs w:val="22"/>
        </w:rPr>
        <w:t>:</w:t>
      </w:r>
      <w:r w:rsidR="00F14ED0" w:rsidRPr="002E035B">
        <w:rPr>
          <w:b/>
          <w:sz w:val="22"/>
          <w:szCs w:val="22"/>
        </w:rPr>
        <w:t xml:space="preserve"> </w:t>
      </w:r>
      <w:r w:rsidR="007613BD" w:rsidRPr="002E035B">
        <w:rPr>
          <w:b/>
          <w:sz w:val="22"/>
          <w:szCs w:val="22"/>
        </w:rPr>
        <w:t>1</w:t>
      </w:r>
      <w:r w:rsidR="008B1CC7" w:rsidRPr="002E035B">
        <w:rPr>
          <w:b/>
          <w:sz w:val="22"/>
          <w:szCs w:val="22"/>
        </w:rPr>
        <w:t>4</w:t>
      </w:r>
      <w:r w:rsidRPr="002E035B">
        <w:rPr>
          <w:b/>
          <w:sz w:val="22"/>
          <w:szCs w:val="22"/>
        </w:rPr>
        <w:t>.</w:t>
      </w:r>
      <w:r w:rsidR="004829C3" w:rsidRPr="002E035B">
        <w:rPr>
          <w:b/>
          <w:sz w:val="22"/>
          <w:szCs w:val="22"/>
        </w:rPr>
        <w:t>0</w:t>
      </w:r>
      <w:r w:rsidR="00561EE6" w:rsidRPr="002E035B">
        <w:rPr>
          <w:b/>
          <w:sz w:val="22"/>
          <w:szCs w:val="22"/>
        </w:rPr>
        <w:t>7</w:t>
      </w:r>
      <w:r w:rsidR="004829C3" w:rsidRPr="002E035B">
        <w:rPr>
          <w:b/>
          <w:sz w:val="22"/>
          <w:szCs w:val="22"/>
        </w:rPr>
        <w:t>.20</w:t>
      </w:r>
      <w:r w:rsidR="0053361A" w:rsidRPr="002E035B">
        <w:rPr>
          <w:b/>
          <w:sz w:val="22"/>
          <w:szCs w:val="22"/>
        </w:rPr>
        <w:t>2</w:t>
      </w:r>
      <w:r w:rsidR="00561EE6" w:rsidRPr="002E035B">
        <w:rPr>
          <w:b/>
          <w:sz w:val="22"/>
          <w:szCs w:val="22"/>
        </w:rPr>
        <w:t>5 г.</w:t>
      </w:r>
      <w:r w:rsidR="004829C3" w:rsidRPr="002E035B">
        <w:rPr>
          <w:b/>
          <w:sz w:val="22"/>
          <w:szCs w:val="22"/>
        </w:rPr>
        <w:t xml:space="preserve"> в 1</w:t>
      </w:r>
      <w:r w:rsidR="00561EE6" w:rsidRPr="002E035B">
        <w:rPr>
          <w:b/>
          <w:sz w:val="22"/>
          <w:szCs w:val="22"/>
        </w:rPr>
        <w:t>0</w:t>
      </w:r>
      <w:r w:rsidRPr="002E035B">
        <w:rPr>
          <w:b/>
          <w:sz w:val="22"/>
          <w:szCs w:val="22"/>
        </w:rPr>
        <w:t>:00 часов</w:t>
      </w:r>
      <w:r w:rsidRPr="002E035B">
        <w:rPr>
          <w:sz w:val="22"/>
          <w:szCs w:val="22"/>
        </w:rPr>
        <w:t xml:space="preserve"> (по местному времени) </w:t>
      </w:r>
      <w:r w:rsidRPr="002E035B">
        <w:rPr>
          <w:bCs/>
          <w:sz w:val="22"/>
          <w:szCs w:val="22"/>
        </w:rPr>
        <w:t xml:space="preserve">по адресу: </w:t>
      </w:r>
      <w:r w:rsidR="008B1CC7" w:rsidRPr="002E035B">
        <w:rPr>
          <w:bCs/>
          <w:sz w:val="22"/>
          <w:szCs w:val="22"/>
        </w:rPr>
        <w:t xml:space="preserve">626380 Тюменская область, с. </w:t>
      </w:r>
      <w:proofErr w:type="spellStart"/>
      <w:r w:rsidR="008B1CC7" w:rsidRPr="002E035B">
        <w:rPr>
          <w:bCs/>
          <w:sz w:val="22"/>
          <w:szCs w:val="22"/>
        </w:rPr>
        <w:t>Исетское</w:t>
      </w:r>
      <w:proofErr w:type="spellEnd"/>
      <w:r w:rsidR="008B1CC7" w:rsidRPr="002E035B">
        <w:rPr>
          <w:bCs/>
          <w:sz w:val="22"/>
          <w:szCs w:val="22"/>
        </w:rPr>
        <w:t>, ул. Кирова 29</w:t>
      </w:r>
    </w:p>
    <w:p w:rsidR="00ED112E" w:rsidRPr="002D5551" w:rsidRDefault="00ED112E" w:rsidP="00644027">
      <w:pPr>
        <w:pStyle w:val="a"/>
        <w:numPr>
          <w:ilvl w:val="0"/>
          <w:numId w:val="0"/>
        </w:numPr>
        <w:tabs>
          <w:tab w:val="left" w:pos="426"/>
          <w:tab w:val="left" w:pos="567"/>
        </w:tabs>
        <w:spacing w:after="120" w:line="240" w:lineRule="auto"/>
        <w:rPr>
          <w:iCs/>
          <w:sz w:val="22"/>
          <w:szCs w:val="22"/>
        </w:rPr>
      </w:pPr>
      <w:r w:rsidRPr="002E035B">
        <w:rPr>
          <w:b/>
          <w:sz w:val="22"/>
          <w:szCs w:val="22"/>
        </w:rPr>
        <w:t>1</w:t>
      </w:r>
      <w:r w:rsidR="0053361A" w:rsidRPr="002E035B">
        <w:rPr>
          <w:b/>
          <w:sz w:val="22"/>
          <w:szCs w:val="22"/>
        </w:rPr>
        <w:t>6</w:t>
      </w:r>
      <w:r w:rsidRPr="002E035B">
        <w:rPr>
          <w:b/>
          <w:sz w:val="22"/>
          <w:szCs w:val="22"/>
        </w:rPr>
        <w:t>. Дата, время и место</w:t>
      </w:r>
      <w:r w:rsidR="00644027" w:rsidRPr="002E035B">
        <w:rPr>
          <w:b/>
          <w:sz w:val="22"/>
          <w:szCs w:val="22"/>
        </w:rPr>
        <w:t xml:space="preserve"> </w:t>
      </w:r>
      <w:r w:rsidR="00F839D6" w:rsidRPr="002E035B">
        <w:rPr>
          <w:b/>
          <w:sz w:val="22"/>
          <w:szCs w:val="22"/>
        </w:rPr>
        <w:t>подведения итогов</w:t>
      </w:r>
      <w:r w:rsidRPr="002E035B">
        <w:rPr>
          <w:rStyle w:val="15"/>
          <w:rFonts w:eastAsia="Arial Unicode MS"/>
          <w:b/>
          <w:sz w:val="22"/>
          <w:szCs w:val="22"/>
        </w:rPr>
        <w:t xml:space="preserve"> закупки</w:t>
      </w:r>
      <w:r w:rsidRPr="002E035B">
        <w:rPr>
          <w:b/>
          <w:sz w:val="22"/>
          <w:szCs w:val="22"/>
        </w:rPr>
        <w:t>:</w:t>
      </w:r>
      <w:r w:rsidR="00644027" w:rsidRPr="002E035B">
        <w:rPr>
          <w:b/>
          <w:sz w:val="22"/>
          <w:szCs w:val="22"/>
        </w:rPr>
        <w:t xml:space="preserve"> </w:t>
      </w:r>
      <w:r w:rsidR="007613BD" w:rsidRPr="002E035B">
        <w:rPr>
          <w:b/>
          <w:sz w:val="22"/>
          <w:szCs w:val="22"/>
        </w:rPr>
        <w:t>1</w:t>
      </w:r>
      <w:r w:rsidR="00AE5368">
        <w:rPr>
          <w:b/>
          <w:sz w:val="22"/>
          <w:szCs w:val="22"/>
        </w:rPr>
        <w:t>4</w:t>
      </w:r>
      <w:r w:rsidRPr="002E035B">
        <w:rPr>
          <w:b/>
          <w:sz w:val="22"/>
          <w:szCs w:val="22"/>
        </w:rPr>
        <w:t>.</w:t>
      </w:r>
      <w:r w:rsidR="007D0292" w:rsidRPr="002E035B">
        <w:rPr>
          <w:b/>
          <w:sz w:val="22"/>
          <w:szCs w:val="22"/>
        </w:rPr>
        <w:t>0</w:t>
      </w:r>
      <w:r w:rsidR="00561EE6" w:rsidRPr="002E035B">
        <w:rPr>
          <w:b/>
          <w:sz w:val="22"/>
          <w:szCs w:val="22"/>
        </w:rPr>
        <w:t>7</w:t>
      </w:r>
      <w:r w:rsidR="004E37CE" w:rsidRPr="002E035B">
        <w:rPr>
          <w:b/>
          <w:sz w:val="22"/>
          <w:szCs w:val="22"/>
        </w:rPr>
        <w:t>.20</w:t>
      </w:r>
      <w:r w:rsidR="0053361A" w:rsidRPr="002E035B">
        <w:rPr>
          <w:b/>
          <w:sz w:val="22"/>
          <w:szCs w:val="22"/>
        </w:rPr>
        <w:t>2</w:t>
      </w:r>
      <w:r w:rsidR="00561EE6" w:rsidRPr="002E035B">
        <w:rPr>
          <w:b/>
          <w:sz w:val="22"/>
          <w:szCs w:val="22"/>
        </w:rPr>
        <w:t>5 г.</w:t>
      </w:r>
      <w:r w:rsidR="00CE1A3B" w:rsidRPr="002E035B">
        <w:rPr>
          <w:b/>
          <w:sz w:val="22"/>
          <w:szCs w:val="22"/>
        </w:rPr>
        <w:t xml:space="preserve"> </w:t>
      </w:r>
      <w:r w:rsidR="006E7215" w:rsidRPr="002E035B">
        <w:rPr>
          <w:b/>
          <w:sz w:val="22"/>
          <w:szCs w:val="22"/>
        </w:rPr>
        <w:t xml:space="preserve">в </w:t>
      </w:r>
      <w:r w:rsidR="00AE5368">
        <w:rPr>
          <w:b/>
          <w:sz w:val="22"/>
          <w:szCs w:val="22"/>
        </w:rPr>
        <w:t>11</w:t>
      </w:r>
      <w:r w:rsidRPr="002E035B">
        <w:rPr>
          <w:b/>
          <w:sz w:val="22"/>
          <w:szCs w:val="22"/>
        </w:rPr>
        <w:t>:00 часов</w:t>
      </w:r>
      <w:r w:rsidRPr="002E035B">
        <w:rPr>
          <w:sz w:val="22"/>
          <w:szCs w:val="22"/>
        </w:rPr>
        <w:t xml:space="preserve"> (по местному времени) </w:t>
      </w:r>
      <w:r w:rsidRPr="002E035B">
        <w:rPr>
          <w:bCs/>
          <w:sz w:val="22"/>
          <w:szCs w:val="22"/>
        </w:rPr>
        <w:t>по адресу:</w:t>
      </w:r>
      <w:r w:rsidR="0053361A" w:rsidRPr="002E035B">
        <w:rPr>
          <w:bCs/>
          <w:sz w:val="22"/>
          <w:szCs w:val="22"/>
        </w:rPr>
        <w:t xml:space="preserve">  </w:t>
      </w:r>
      <w:r w:rsidR="008B1CC7" w:rsidRPr="002E035B">
        <w:rPr>
          <w:bCs/>
          <w:sz w:val="22"/>
          <w:szCs w:val="22"/>
        </w:rPr>
        <w:t xml:space="preserve">626380 Тюменская область, с. </w:t>
      </w:r>
      <w:proofErr w:type="spellStart"/>
      <w:r w:rsidR="008B1CC7" w:rsidRPr="002E035B">
        <w:rPr>
          <w:bCs/>
          <w:sz w:val="22"/>
          <w:szCs w:val="22"/>
        </w:rPr>
        <w:t>Исетское</w:t>
      </w:r>
      <w:proofErr w:type="spellEnd"/>
      <w:r w:rsidR="008B1CC7" w:rsidRPr="002E035B">
        <w:rPr>
          <w:bCs/>
          <w:sz w:val="22"/>
          <w:szCs w:val="22"/>
        </w:rPr>
        <w:t>, ул. Кирова 29</w:t>
      </w:r>
      <w:r w:rsidR="0053361A" w:rsidRPr="0053361A">
        <w:rPr>
          <w:bCs/>
          <w:sz w:val="22"/>
          <w:szCs w:val="22"/>
        </w:rPr>
        <w:t xml:space="preserve">                    </w:t>
      </w:r>
    </w:p>
    <w:p w:rsidR="00F507EB" w:rsidRDefault="00F507EB" w:rsidP="00F507EB">
      <w:pPr>
        <w:pStyle w:val="a"/>
        <w:numPr>
          <w:ilvl w:val="0"/>
          <w:numId w:val="0"/>
        </w:numPr>
        <w:tabs>
          <w:tab w:val="left" w:pos="0"/>
          <w:tab w:val="left" w:pos="426"/>
          <w:tab w:val="left" w:pos="567"/>
        </w:tabs>
        <w:spacing w:line="240" w:lineRule="auto"/>
        <w:rPr>
          <w:sz w:val="22"/>
          <w:szCs w:val="22"/>
        </w:rPr>
      </w:pPr>
      <w:r w:rsidRPr="00F9784C">
        <w:rPr>
          <w:b/>
          <w:sz w:val="22"/>
          <w:szCs w:val="22"/>
        </w:rPr>
        <w:t>1</w:t>
      </w:r>
      <w:r w:rsidR="0053361A">
        <w:rPr>
          <w:b/>
          <w:sz w:val="22"/>
          <w:szCs w:val="22"/>
        </w:rPr>
        <w:t>7</w:t>
      </w:r>
      <w:r w:rsidRPr="00F9784C">
        <w:rPr>
          <w:b/>
          <w:sz w:val="22"/>
          <w:szCs w:val="22"/>
        </w:rPr>
        <w:t xml:space="preserve">. Критерии  и порядок оценки и сопоставления заявок на участие в </w:t>
      </w:r>
      <w:r w:rsidR="00DB5F1D">
        <w:rPr>
          <w:b/>
          <w:sz w:val="22"/>
          <w:szCs w:val="22"/>
        </w:rPr>
        <w:t>запросе предложений в электронной форме</w:t>
      </w:r>
      <w:r w:rsidRPr="00F9784C">
        <w:rPr>
          <w:sz w:val="22"/>
          <w:szCs w:val="22"/>
        </w:rPr>
        <w:t>: установлены в соответствии с документацией</w:t>
      </w:r>
      <w:r w:rsidR="00DB5F1D">
        <w:rPr>
          <w:sz w:val="22"/>
          <w:szCs w:val="22"/>
        </w:rPr>
        <w:t xml:space="preserve"> о запросе предложений в электронной форме</w:t>
      </w:r>
      <w:r w:rsidRPr="00F9784C">
        <w:rPr>
          <w:sz w:val="22"/>
          <w:szCs w:val="22"/>
        </w:rPr>
        <w:t>.</w:t>
      </w:r>
    </w:p>
    <w:p w:rsidR="00644027" w:rsidRDefault="00644027" w:rsidP="00F507EB">
      <w:pPr>
        <w:pStyle w:val="a"/>
        <w:numPr>
          <w:ilvl w:val="0"/>
          <w:numId w:val="0"/>
        </w:numPr>
        <w:tabs>
          <w:tab w:val="left" w:pos="0"/>
          <w:tab w:val="left" w:pos="426"/>
          <w:tab w:val="left" w:pos="567"/>
        </w:tabs>
        <w:spacing w:line="240" w:lineRule="auto"/>
        <w:rPr>
          <w:sz w:val="22"/>
          <w:szCs w:val="22"/>
        </w:rPr>
      </w:pPr>
    </w:p>
    <w:p w:rsidR="00F507EB" w:rsidRPr="00F9784C" w:rsidRDefault="0053361A" w:rsidP="00F507EB">
      <w:pPr>
        <w:pStyle w:val="a"/>
        <w:numPr>
          <w:ilvl w:val="0"/>
          <w:numId w:val="0"/>
        </w:numPr>
        <w:tabs>
          <w:tab w:val="left" w:pos="426"/>
          <w:tab w:val="left" w:pos="567"/>
        </w:tabs>
        <w:spacing w:before="0" w:after="120" w:line="240" w:lineRule="auto"/>
        <w:rPr>
          <w:sz w:val="22"/>
          <w:szCs w:val="22"/>
        </w:rPr>
      </w:pPr>
      <w:r>
        <w:rPr>
          <w:b/>
          <w:sz w:val="22"/>
          <w:szCs w:val="22"/>
        </w:rPr>
        <w:t>18</w:t>
      </w:r>
      <w:r w:rsidR="003C1D8B" w:rsidRPr="00F9784C">
        <w:rPr>
          <w:b/>
          <w:sz w:val="22"/>
          <w:szCs w:val="22"/>
        </w:rPr>
        <w:t>.</w:t>
      </w:r>
      <w:r w:rsidR="00F507EB" w:rsidRPr="00F9784C">
        <w:rPr>
          <w:b/>
          <w:sz w:val="22"/>
          <w:szCs w:val="22"/>
        </w:rPr>
        <w:t xml:space="preserve"> Срок заключения договора:</w:t>
      </w:r>
      <w:r w:rsidR="00F507EB" w:rsidRPr="00F9784C">
        <w:rPr>
          <w:sz w:val="22"/>
          <w:szCs w:val="22"/>
        </w:rPr>
        <w:t xml:space="preserve"> Договор по результатам закупки между Заказчиком и Победителем закупки будет заключен </w:t>
      </w:r>
      <w:r w:rsidR="006051B5" w:rsidRPr="00F9784C">
        <w:rPr>
          <w:sz w:val="22"/>
          <w:szCs w:val="22"/>
        </w:rPr>
        <w:t>в течение 20 календарных дней</w:t>
      </w:r>
      <w:r w:rsidR="00F507EB" w:rsidRPr="00F9784C">
        <w:rPr>
          <w:noProof/>
          <w:sz w:val="22"/>
          <w:szCs w:val="22"/>
        </w:rPr>
        <w:t>,</w:t>
      </w:r>
      <w:r w:rsidR="00644027">
        <w:rPr>
          <w:noProof/>
          <w:sz w:val="22"/>
          <w:szCs w:val="22"/>
        </w:rPr>
        <w:t xml:space="preserve"> </w:t>
      </w:r>
      <w:r w:rsidR="00F507EB" w:rsidRPr="00F9784C">
        <w:rPr>
          <w:noProof/>
          <w:sz w:val="22"/>
          <w:szCs w:val="22"/>
        </w:rPr>
        <w:t>но не ранее десяти дней со дня размещения в единой информационной системе оценки и сопоставления заявок на участие в</w:t>
      </w:r>
      <w:r w:rsidR="00DB5F1D">
        <w:rPr>
          <w:noProof/>
          <w:sz w:val="22"/>
          <w:szCs w:val="22"/>
        </w:rPr>
        <w:t>запросе предложений</w:t>
      </w:r>
      <w:r w:rsidR="00F507EB" w:rsidRPr="00F9784C">
        <w:rPr>
          <w:noProof/>
          <w:sz w:val="22"/>
          <w:szCs w:val="22"/>
        </w:rPr>
        <w:t xml:space="preserve"> в электронной форме</w:t>
      </w:r>
      <w:r w:rsidR="00F507EB" w:rsidRPr="00F9784C">
        <w:rPr>
          <w:sz w:val="22"/>
          <w:szCs w:val="22"/>
        </w:rPr>
        <w:t>.</w:t>
      </w:r>
    </w:p>
    <w:p w:rsidR="002D5551" w:rsidRDefault="0053361A" w:rsidP="008A6B40">
      <w:pPr>
        <w:tabs>
          <w:tab w:val="left" w:pos="540"/>
        </w:tabs>
        <w:spacing w:after="0" w:line="240" w:lineRule="auto"/>
        <w:jc w:val="both"/>
        <w:rPr>
          <w:rFonts w:ascii="Times New Roman" w:eastAsia="Times New Roman" w:hAnsi="Times New Roman"/>
          <w:lang w:eastAsia="ru-RU"/>
        </w:rPr>
      </w:pPr>
      <w:r>
        <w:rPr>
          <w:rFonts w:ascii="Times New Roman" w:eastAsia="Times New Roman" w:hAnsi="Times New Roman"/>
          <w:b/>
          <w:lang w:eastAsia="ru-RU"/>
        </w:rPr>
        <w:t>19</w:t>
      </w:r>
      <w:r w:rsidR="008A6B40" w:rsidRPr="00F9784C">
        <w:rPr>
          <w:rFonts w:ascii="Times New Roman" w:eastAsia="Times New Roman" w:hAnsi="Times New Roman"/>
          <w:b/>
          <w:lang w:eastAsia="ru-RU"/>
        </w:rPr>
        <w:t>. Размер обеспечения исполнения договора</w:t>
      </w:r>
      <w:r w:rsidR="00BF09EF" w:rsidRPr="00F9784C">
        <w:rPr>
          <w:rFonts w:ascii="Times New Roman" w:eastAsia="Times New Roman" w:hAnsi="Times New Roman"/>
          <w:b/>
          <w:lang w:eastAsia="ru-RU"/>
        </w:rPr>
        <w:t>:</w:t>
      </w:r>
      <w:r w:rsidR="00644027">
        <w:rPr>
          <w:rFonts w:ascii="Times New Roman" w:eastAsia="Times New Roman" w:hAnsi="Times New Roman"/>
          <w:b/>
          <w:lang w:eastAsia="ru-RU"/>
        </w:rPr>
        <w:t xml:space="preserve"> </w:t>
      </w:r>
      <w:r w:rsidR="007D0292">
        <w:rPr>
          <w:rFonts w:ascii="Times New Roman" w:eastAsia="Times New Roman" w:hAnsi="Times New Roman"/>
          <w:lang w:eastAsia="ru-RU"/>
        </w:rPr>
        <w:t>не устанавливается.</w:t>
      </w:r>
    </w:p>
    <w:p w:rsidR="008A6B40" w:rsidRPr="00644027" w:rsidRDefault="008A6B40" w:rsidP="008A6B40">
      <w:pPr>
        <w:tabs>
          <w:tab w:val="left" w:pos="540"/>
        </w:tabs>
        <w:spacing w:after="0" w:line="240" w:lineRule="auto"/>
        <w:jc w:val="both"/>
        <w:rPr>
          <w:rFonts w:ascii="Times New Roman" w:eastAsia="Times New Roman" w:hAnsi="Times New Roman"/>
          <w:sz w:val="16"/>
          <w:szCs w:val="16"/>
          <w:lang w:eastAsia="ru-RU"/>
        </w:rPr>
      </w:pPr>
    </w:p>
    <w:p w:rsidR="00F507EB" w:rsidRPr="00F9784C" w:rsidRDefault="008A6B40" w:rsidP="00F507EB">
      <w:pPr>
        <w:pStyle w:val="a"/>
        <w:numPr>
          <w:ilvl w:val="0"/>
          <w:numId w:val="0"/>
        </w:numPr>
        <w:tabs>
          <w:tab w:val="left" w:pos="426"/>
          <w:tab w:val="left" w:pos="567"/>
        </w:tabs>
        <w:spacing w:before="0" w:after="120" w:line="240" w:lineRule="auto"/>
        <w:rPr>
          <w:b/>
          <w:sz w:val="22"/>
          <w:szCs w:val="22"/>
        </w:rPr>
      </w:pPr>
      <w:r w:rsidRPr="00F9784C">
        <w:rPr>
          <w:b/>
          <w:sz w:val="22"/>
          <w:szCs w:val="22"/>
        </w:rPr>
        <w:t>2</w:t>
      </w:r>
      <w:r w:rsidR="0053361A">
        <w:rPr>
          <w:b/>
          <w:sz w:val="22"/>
          <w:szCs w:val="22"/>
        </w:rPr>
        <w:t>0</w:t>
      </w:r>
      <w:r w:rsidRPr="00F9784C">
        <w:rPr>
          <w:b/>
          <w:sz w:val="22"/>
          <w:szCs w:val="22"/>
        </w:rPr>
        <w:t>.</w:t>
      </w:r>
      <w:r w:rsidR="00F507EB" w:rsidRPr="00F9784C">
        <w:rPr>
          <w:b/>
          <w:sz w:val="22"/>
          <w:szCs w:val="22"/>
        </w:rPr>
        <w:t xml:space="preserve">Отказ от проведения </w:t>
      </w:r>
      <w:r w:rsidR="00DB5F1D">
        <w:rPr>
          <w:b/>
          <w:sz w:val="22"/>
          <w:szCs w:val="22"/>
        </w:rPr>
        <w:t>запроса предложений</w:t>
      </w:r>
      <w:r w:rsidR="00F507EB" w:rsidRPr="00F9784C">
        <w:rPr>
          <w:b/>
          <w:sz w:val="22"/>
          <w:szCs w:val="22"/>
        </w:rPr>
        <w:t xml:space="preserve"> в электронной форме:</w:t>
      </w:r>
      <w:r w:rsidR="00F507EB" w:rsidRPr="00F9784C">
        <w:rPr>
          <w:sz w:val="22"/>
          <w:szCs w:val="22"/>
        </w:rPr>
        <w:t xml:space="preserve"> </w:t>
      </w:r>
      <w:proofErr w:type="gramStart"/>
      <w:r w:rsidR="00F507EB" w:rsidRPr="00F9784C">
        <w:rPr>
          <w:sz w:val="22"/>
          <w:szCs w:val="22"/>
        </w:rPr>
        <w:t>Заказчик</w:t>
      </w:r>
      <w:r w:rsidR="00644027">
        <w:rPr>
          <w:sz w:val="22"/>
          <w:szCs w:val="22"/>
        </w:rPr>
        <w:t xml:space="preserve"> </w:t>
      </w:r>
      <w:r w:rsidR="00F507EB" w:rsidRPr="00F9784C">
        <w:rPr>
          <w:sz w:val="22"/>
          <w:szCs w:val="22"/>
        </w:rPr>
        <w:t xml:space="preserve">вправе отказаться от проведения </w:t>
      </w:r>
      <w:r w:rsidR="00DB5F1D">
        <w:rPr>
          <w:sz w:val="22"/>
          <w:szCs w:val="22"/>
        </w:rPr>
        <w:t>запроса предложений</w:t>
      </w:r>
      <w:r w:rsidR="0091154D" w:rsidRPr="00F9784C">
        <w:rPr>
          <w:sz w:val="22"/>
          <w:szCs w:val="22"/>
        </w:rPr>
        <w:t xml:space="preserve"> в электронной форме </w:t>
      </w:r>
      <w:r w:rsidR="00F507EB" w:rsidRPr="00F9784C">
        <w:rPr>
          <w:sz w:val="22"/>
          <w:szCs w:val="22"/>
        </w:rPr>
        <w:t xml:space="preserve">до даты окончания срока подачи заявок на участие в </w:t>
      </w:r>
      <w:r w:rsidR="00DB5F1D">
        <w:rPr>
          <w:sz w:val="22"/>
          <w:szCs w:val="22"/>
        </w:rPr>
        <w:t>запросе предложений</w:t>
      </w:r>
      <w:r w:rsidR="0091154D" w:rsidRPr="00F9784C">
        <w:rPr>
          <w:sz w:val="22"/>
          <w:szCs w:val="22"/>
        </w:rPr>
        <w:t xml:space="preserve"> в электронной форме</w:t>
      </w:r>
      <w:r w:rsidR="00F507EB" w:rsidRPr="00F9784C">
        <w:rPr>
          <w:sz w:val="22"/>
          <w:szCs w:val="22"/>
        </w:rPr>
        <w:t xml:space="preserve">, не неся никакой ответственности перед Участниками процедуры закупки, подавшими заявки на участие в </w:t>
      </w:r>
      <w:r w:rsidR="00DB5F1D">
        <w:rPr>
          <w:sz w:val="22"/>
          <w:szCs w:val="22"/>
        </w:rPr>
        <w:t>запросе предложений</w:t>
      </w:r>
      <w:r w:rsidR="00644027">
        <w:rPr>
          <w:sz w:val="22"/>
          <w:szCs w:val="22"/>
        </w:rPr>
        <w:t xml:space="preserve"> </w:t>
      </w:r>
      <w:r w:rsidR="002D5551">
        <w:rPr>
          <w:sz w:val="22"/>
          <w:szCs w:val="22"/>
        </w:rPr>
        <w:t>в электронной форме</w:t>
      </w:r>
      <w:r w:rsidR="00F507EB" w:rsidRPr="00F9784C">
        <w:rPr>
          <w:sz w:val="22"/>
          <w:szCs w:val="22"/>
        </w:rPr>
        <w:t>, и третьими лицами, которым такое действие может принести убытки.</w:t>
      </w:r>
      <w:proofErr w:type="gramEnd"/>
      <w:r w:rsidR="00F507EB" w:rsidRPr="00F9784C">
        <w:rPr>
          <w:sz w:val="22"/>
          <w:szCs w:val="22"/>
        </w:rPr>
        <w:t xml:space="preserve">  Заказчик </w:t>
      </w:r>
      <w:r w:rsidR="00F507EB" w:rsidRPr="00F9784C">
        <w:rPr>
          <w:bCs/>
          <w:iCs/>
          <w:sz w:val="22"/>
          <w:szCs w:val="22"/>
        </w:rPr>
        <w:t xml:space="preserve">в течение 1 (одного) рабочего дня со дня принятия решения </w:t>
      </w:r>
      <w:r w:rsidR="00F507EB" w:rsidRPr="00F9784C">
        <w:rPr>
          <w:sz w:val="22"/>
          <w:szCs w:val="22"/>
        </w:rPr>
        <w:t>уведомляет всех Участников закупки об отказе от проведения закупки посредством размещения и</w:t>
      </w:r>
      <w:r w:rsidR="00F507EB" w:rsidRPr="00F9784C">
        <w:rPr>
          <w:bCs/>
          <w:iCs/>
          <w:sz w:val="22"/>
          <w:szCs w:val="22"/>
        </w:rPr>
        <w:t>звещения</w:t>
      </w:r>
      <w:r w:rsidR="00F507EB" w:rsidRPr="00F9784C">
        <w:rPr>
          <w:sz w:val="22"/>
          <w:szCs w:val="22"/>
        </w:rPr>
        <w:t xml:space="preserve"> об отмене в единой информационной системе.</w:t>
      </w:r>
    </w:p>
    <w:p w:rsidR="00F507EB" w:rsidRPr="00F9784C" w:rsidRDefault="00F507EB" w:rsidP="00F507EB">
      <w:pPr>
        <w:pStyle w:val="a8"/>
        <w:spacing w:after="120"/>
        <w:jc w:val="both"/>
        <w:rPr>
          <w:sz w:val="22"/>
          <w:szCs w:val="22"/>
        </w:rPr>
      </w:pPr>
      <w:r w:rsidRPr="00F9784C">
        <w:rPr>
          <w:b/>
          <w:sz w:val="22"/>
          <w:szCs w:val="22"/>
        </w:rPr>
        <w:t>2</w:t>
      </w:r>
      <w:r w:rsidR="0053361A">
        <w:rPr>
          <w:b/>
          <w:sz w:val="22"/>
          <w:szCs w:val="22"/>
        </w:rPr>
        <w:t>1</w:t>
      </w:r>
      <w:r w:rsidRPr="00F9784C">
        <w:rPr>
          <w:b/>
          <w:sz w:val="22"/>
          <w:szCs w:val="22"/>
        </w:rPr>
        <w:t xml:space="preserve">. Требования, предъявляемые к участникам </w:t>
      </w:r>
      <w:r w:rsidR="00DB5F1D">
        <w:rPr>
          <w:b/>
          <w:sz w:val="22"/>
          <w:szCs w:val="22"/>
        </w:rPr>
        <w:t>запроса предложений</w:t>
      </w:r>
      <w:r w:rsidRPr="00F9784C">
        <w:rPr>
          <w:b/>
          <w:sz w:val="22"/>
          <w:szCs w:val="22"/>
        </w:rPr>
        <w:t xml:space="preserve"> в электронной форме:</w:t>
      </w:r>
      <w:r w:rsidRPr="00F9784C">
        <w:rPr>
          <w:sz w:val="22"/>
          <w:szCs w:val="22"/>
        </w:rPr>
        <w:t xml:space="preserve"> согласно разделу </w:t>
      </w:r>
      <w:r w:rsidR="000E7738" w:rsidRPr="00F9784C">
        <w:rPr>
          <w:iCs/>
          <w:sz w:val="22"/>
          <w:szCs w:val="22"/>
          <w:lang w:val="en-US"/>
        </w:rPr>
        <w:t>III</w:t>
      </w:r>
      <w:r w:rsidR="000E7738" w:rsidRPr="00F9784C">
        <w:rPr>
          <w:iCs/>
          <w:sz w:val="22"/>
          <w:szCs w:val="22"/>
        </w:rPr>
        <w:t>.</w:t>
      </w:r>
      <w:r w:rsidR="000E7738" w:rsidRPr="00F9784C">
        <w:rPr>
          <w:iCs/>
          <w:sz w:val="22"/>
          <w:szCs w:val="22"/>
          <w:lang w:val="en-US"/>
        </w:rPr>
        <w:t>II</w:t>
      </w:r>
      <w:r w:rsidR="000E7738" w:rsidRPr="00F9784C">
        <w:rPr>
          <w:iCs/>
          <w:sz w:val="22"/>
          <w:szCs w:val="22"/>
        </w:rPr>
        <w:t>.</w:t>
      </w:r>
      <w:r w:rsidRPr="00F9784C">
        <w:rPr>
          <w:sz w:val="22"/>
          <w:szCs w:val="22"/>
        </w:rPr>
        <w:t>информационной карты документации о закупке.</w:t>
      </w:r>
    </w:p>
    <w:p w:rsidR="00F507EB" w:rsidRDefault="00F507EB" w:rsidP="00F507EB">
      <w:pPr>
        <w:pStyle w:val="a8"/>
        <w:spacing w:after="120"/>
        <w:jc w:val="both"/>
        <w:rPr>
          <w:sz w:val="22"/>
          <w:szCs w:val="22"/>
        </w:rPr>
      </w:pPr>
      <w:r w:rsidRPr="00F9784C">
        <w:rPr>
          <w:b/>
          <w:sz w:val="22"/>
          <w:szCs w:val="22"/>
        </w:rPr>
        <w:t>2</w:t>
      </w:r>
      <w:r w:rsidR="0053361A">
        <w:rPr>
          <w:b/>
          <w:sz w:val="22"/>
          <w:szCs w:val="22"/>
        </w:rPr>
        <w:t>2</w:t>
      </w:r>
      <w:r w:rsidRPr="00F9784C">
        <w:rPr>
          <w:b/>
          <w:sz w:val="22"/>
          <w:szCs w:val="22"/>
        </w:rPr>
        <w:t xml:space="preserve">. </w:t>
      </w:r>
      <w:proofErr w:type="gramStart"/>
      <w:r w:rsidRPr="00F9784C">
        <w:rPr>
          <w:b/>
          <w:sz w:val="22"/>
          <w:szCs w:val="22"/>
        </w:rPr>
        <w:t xml:space="preserve">Требование об отсутствии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5 апреля 2013 года № 44-ФЗ "О </w:t>
      </w:r>
      <w:r w:rsidR="00AC3042">
        <w:rPr>
          <w:b/>
          <w:sz w:val="22"/>
          <w:szCs w:val="22"/>
        </w:rPr>
        <w:t>контрактной</w:t>
      </w:r>
      <w:r w:rsidRPr="00F9784C">
        <w:rPr>
          <w:b/>
          <w:sz w:val="22"/>
          <w:szCs w:val="22"/>
        </w:rPr>
        <w:t xml:space="preserve"> системе в сфере закупок товаров, работ, услуг для обеспечения государственных и муниципальных нужд", информации об участнике</w:t>
      </w:r>
      <w:proofErr w:type="gramEnd"/>
      <w:r w:rsidRPr="00F9784C">
        <w:rPr>
          <w:b/>
          <w:sz w:val="22"/>
          <w:szCs w:val="22"/>
        </w:rPr>
        <w:t xml:space="preserve">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Pr="00F9784C">
        <w:rPr>
          <w:sz w:val="22"/>
          <w:szCs w:val="22"/>
        </w:rPr>
        <w:t>: устанавливается.</w:t>
      </w:r>
    </w:p>
    <w:p w:rsidR="00AE5368" w:rsidRPr="00277A32" w:rsidRDefault="00AE5368" w:rsidP="00AE5368">
      <w:pPr>
        <w:pStyle w:val="ad"/>
        <w:tabs>
          <w:tab w:val="left" w:pos="0"/>
        </w:tabs>
        <w:jc w:val="both"/>
        <w:rPr>
          <w:rFonts w:eastAsia="Calibri"/>
          <w:sz w:val="22"/>
          <w:szCs w:val="22"/>
        </w:rPr>
      </w:pPr>
      <w:r w:rsidRPr="00277A32">
        <w:rPr>
          <w:b/>
          <w:bCs/>
          <w:sz w:val="22"/>
          <w:szCs w:val="22"/>
        </w:rPr>
        <w:t xml:space="preserve">23. Предоставление национального режима   в соответствии с положениями ст. 3.1 – 4 </w:t>
      </w:r>
      <w:r w:rsidRPr="00277A32">
        <w:rPr>
          <w:b/>
          <w:sz w:val="22"/>
          <w:szCs w:val="22"/>
        </w:rPr>
        <w:t xml:space="preserve">Федерального закона от 18 июля 2011 года № 223-ФЗ «О закупках товаров, работ, услуг отдельными видами юридических лиц» </w:t>
      </w:r>
      <w:r w:rsidRPr="00277A32">
        <w:rPr>
          <w:b/>
          <w:sz w:val="22"/>
          <w:szCs w:val="22"/>
          <w:shd w:val="clear" w:color="auto" w:fill="FFFFFF"/>
        </w:rPr>
        <w:t>при осуществлении закупки работ:</w:t>
      </w:r>
      <w:r>
        <w:rPr>
          <w:b/>
          <w:sz w:val="22"/>
          <w:szCs w:val="22"/>
          <w:shd w:val="clear" w:color="auto" w:fill="FFFFFF"/>
        </w:rPr>
        <w:t xml:space="preserve"> Устанавливается преимущество в отношении товаров российского происхождения.</w:t>
      </w:r>
    </w:p>
    <w:p w:rsidR="00F507EB" w:rsidRPr="00035669" w:rsidRDefault="00F507EB" w:rsidP="00F507EB">
      <w:pPr>
        <w:tabs>
          <w:tab w:val="left" w:pos="567"/>
          <w:tab w:val="left" w:pos="851"/>
          <w:tab w:val="left" w:pos="9214"/>
        </w:tabs>
        <w:ind w:right="595"/>
        <w:contextualSpacing/>
        <w:jc w:val="both"/>
        <w:rPr>
          <w:rFonts w:ascii="Times New Roman" w:hAnsi="Times New Roman"/>
          <w:b/>
          <w:bCs/>
          <w:sz w:val="16"/>
          <w:szCs w:val="16"/>
        </w:rPr>
      </w:pPr>
    </w:p>
    <w:p w:rsidR="00F507EB" w:rsidRPr="00F9784C" w:rsidRDefault="00F507EB" w:rsidP="00F507EB">
      <w:pPr>
        <w:spacing w:after="0" w:line="240" w:lineRule="auto"/>
        <w:jc w:val="both"/>
        <w:rPr>
          <w:rFonts w:ascii="Times New Roman" w:hAnsi="Times New Roman"/>
          <w:b/>
        </w:rPr>
      </w:pPr>
      <w:r w:rsidRPr="00F9784C">
        <w:rPr>
          <w:rFonts w:ascii="Times New Roman" w:hAnsi="Times New Roman"/>
          <w:b/>
        </w:rPr>
        <w:t>Подробн</w:t>
      </w:r>
      <w:r w:rsidR="00F460B4">
        <w:rPr>
          <w:rFonts w:ascii="Times New Roman" w:hAnsi="Times New Roman"/>
          <w:b/>
        </w:rPr>
        <w:t>ое описание закупаемых услуг</w:t>
      </w:r>
      <w:r w:rsidRPr="00F9784C">
        <w:rPr>
          <w:rFonts w:ascii="Times New Roman" w:hAnsi="Times New Roman"/>
          <w:b/>
        </w:rPr>
        <w:t xml:space="preserve"> и условий Договора, а также п</w:t>
      </w:r>
      <w:r w:rsidR="0012102F">
        <w:rPr>
          <w:rFonts w:ascii="Times New Roman" w:hAnsi="Times New Roman"/>
          <w:b/>
        </w:rPr>
        <w:t xml:space="preserve">роцедур закупки содержится в </w:t>
      </w:r>
      <w:r w:rsidRPr="00F9784C">
        <w:rPr>
          <w:rFonts w:ascii="Times New Roman" w:hAnsi="Times New Roman"/>
          <w:b/>
        </w:rPr>
        <w:t xml:space="preserve"> документации</w:t>
      </w:r>
      <w:r w:rsidR="0012102F">
        <w:rPr>
          <w:rFonts w:ascii="Times New Roman" w:hAnsi="Times New Roman"/>
          <w:b/>
        </w:rPr>
        <w:t xml:space="preserve"> о запросе предложений</w:t>
      </w:r>
      <w:r w:rsidRPr="00F9784C">
        <w:rPr>
          <w:rFonts w:ascii="Times New Roman" w:hAnsi="Times New Roman"/>
          <w:b/>
        </w:rPr>
        <w:t>, которая размещена на Официальном сайте и является неотъемлемым приложением к данному извещению.</w:t>
      </w:r>
    </w:p>
    <w:p w:rsidR="00F507EB" w:rsidRPr="008A3154" w:rsidRDefault="00F507EB" w:rsidP="00F507EB">
      <w:pPr>
        <w:spacing w:line="240" w:lineRule="auto"/>
        <w:jc w:val="center"/>
      </w:pPr>
    </w:p>
    <w:p w:rsidR="00F507EB" w:rsidRDefault="00F507EB" w:rsidP="00F507EB">
      <w:pPr>
        <w:spacing w:line="240" w:lineRule="auto"/>
        <w:jc w:val="center"/>
      </w:pPr>
    </w:p>
    <w:p w:rsidR="00C85D2C" w:rsidRDefault="00C85D2C" w:rsidP="00F507EB">
      <w:pPr>
        <w:spacing w:line="240" w:lineRule="auto"/>
        <w:jc w:val="center"/>
      </w:pPr>
    </w:p>
    <w:p w:rsidR="00C85D2C" w:rsidRDefault="00C85D2C" w:rsidP="00F507EB">
      <w:pPr>
        <w:spacing w:line="240" w:lineRule="auto"/>
        <w:jc w:val="center"/>
      </w:pPr>
    </w:p>
    <w:p w:rsidR="0091154D" w:rsidRDefault="0091154D" w:rsidP="00F507EB">
      <w:pPr>
        <w:spacing w:line="240" w:lineRule="auto"/>
        <w:jc w:val="center"/>
      </w:pPr>
    </w:p>
    <w:p w:rsidR="0091154D" w:rsidRDefault="0091154D" w:rsidP="00F507EB">
      <w:pPr>
        <w:spacing w:line="240" w:lineRule="auto"/>
        <w:jc w:val="center"/>
      </w:pPr>
    </w:p>
    <w:p w:rsidR="00F9784C" w:rsidRDefault="00F9784C" w:rsidP="00F507EB">
      <w:pPr>
        <w:spacing w:line="240" w:lineRule="auto"/>
        <w:jc w:val="center"/>
      </w:pPr>
    </w:p>
    <w:p w:rsidR="00F9784C" w:rsidRDefault="00F9784C" w:rsidP="00F507EB">
      <w:pPr>
        <w:spacing w:line="240" w:lineRule="auto"/>
        <w:jc w:val="center"/>
      </w:pPr>
    </w:p>
    <w:p w:rsidR="00F9784C" w:rsidRDefault="00F9784C" w:rsidP="00F507EB">
      <w:pPr>
        <w:spacing w:line="240" w:lineRule="auto"/>
        <w:jc w:val="center"/>
      </w:pPr>
    </w:p>
    <w:p w:rsidR="002B34FC" w:rsidRDefault="002B34FC" w:rsidP="00F507EB">
      <w:pPr>
        <w:spacing w:line="240" w:lineRule="auto"/>
        <w:jc w:val="center"/>
      </w:pPr>
    </w:p>
    <w:p w:rsidR="0053361A" w:rsidRDefault="0053361A" w:rsidP="00F507EB">
      <w:pPr>
        <w:spacing w:line="240" w:lineRule="auto"/>
        <w:jc w:val="center"/>
      </w:pPr>
    </w:p>
    <w:p w:rsidR="0053361A" w:rsidRDefault="0053361A" w:rsidP="00F507EB">
      <w:pPr>
        <w:spacing w:line="240" w:lineRule="auto"/>
        <w:jc w:val="center"/>
      </w:pPr>
    </w:p>
    <w:p w:rsidR="00644027" w:rsidRDefault="00644027" w:rsidP="00F507EB">
      <w:pPr>
        <w:spacing w:line="240" w:lineRule="auto"/>
        <w:jc w:val="center"/>
      </w:pPr>
    </w:p>
    <w:p w:rsidR="00644027" w:rsidRDefault="00644027" w:rsidP="00F507EB">
      <w:pPr>
        <w:spacing w:line="240" w:lineRule="auto"/>
        <w:jc w:val="center"/>
      </w:pPr>
    </w:p>
    <w:p w:rsidR="00F507EB" w:rsidRPr="008A3154" w:rsidRDefault="00F507EB" w:rsidP="00F507EB">
      <w:pPr>
        <w:pStyle w:val="a6"/>
        <w:spacing w:line="240" w:lineRule="auto"/>
        <w:jc w:val="center"/>
        <w:rPr>
          <w:rFonts w:ascii="Times New Roman" w:hAnsi="Times New Roman"/>
          <w:b/>
          <w:u w:val="single"/>
        </w:rPr>
      </w:pPr>
      <w:r w:rsidRPr="008A3154">
        <w:rPr>
          <w:rFonts w:ascii="Times New Roman" w:hAnsi="Times New Roman"/>
          <w:b/>
          <w:u w:val="single"/>
          <w:lang w:val="en-US"/>
        </w:rPr>
        <w:lastRenderedPageBreak/>
        <w:t>II</w:t>
      </w:r>
      <w:r w:rsidRPr="008A3154">
        <w:rPr>
          <w:rFonts w:ascii="Times New Roman" w:hAnsi="Times New Roman"/>
          <w:b/>
          <w:u w:val="single"/>
        </w:rPr>
        <w:t xml:space="preserve">. Информация о сроках проведения </w:t>
      </w:r>
      <w:r w:rsidR="00B20081">
        <w:rPr>
          <w:rFonts w:ascii="Times New Roman" w:hAnsi="Times New Roman"/>
          <w:b/>
          <w:u w:val="single"/>
        </w:rPr>
        <w:t>запроса предложений</w:t>
      </w:r>
    </w:p>
    <w:p w:rsidR="00F507EB" w:rsidRPr="008A3154" w:rsidRDefault="00F507EB" w:rsidP="00F507EB">
      <w:pPr>
        <w:pStyle w:val="a6"/>
        <w:spacing w:line="240" w:lineRule="auto"/>
        <w:jc w:val="center"/>
        <w:rPr>
          <w:rFonts w:ascii="Times New Roman" w:eastAsia="Times New Roman" w:hAnsi="Times New Roman" w:cs="Times New Roman"/>
          <w:b/>
          <w:spacing w:val="-6"/>
          <w:u w:val="single"/>
          <w:lang w:eastAsia="ru-RU"/>
        </w:rPr>
      </w:pPr>
      <w:r w:rsidRPr="008A3154">
        <w:rPr>
          <w:rFonts w:ascii="Times New Roman" w:hAnsi="Times New Roman"/>
          <w:b/>
          <w:u w:val="single"/>
        </w:rPr>
        <w:t xml:space="preserve">в </w:t>
      </w:r>
      <w:r w:rsidRPr="008A3154">
        <w:rPr>
          <w:rFonts w:ascii="Times New Roman" w:eastAsia="Times New Roman" w:hAnsi="Times New Roman" w:cs="Times New Roman"/>
          <w:b/>
          <w:spacing w:val="-6"/>
          <w:u w:val="single"/>
          <w:lang w:eastAsia="ru-RU"/>
        </w:rPr>
        <w:t>электронной форме</w:t>
      </w:r>
    </w:p>
    <w:p w:rsidR="00F507EB" w:rsidRPr="008A3154" w:rsidRDefault="00F507EB" w:rsidP="00F507EB">
      <w:pPr>
        <w:spacing w:after="0" w:line="240" w:lineRule="auto"/>
        <w:ind w:firstLine="360"/>
        <w:jc w:val="both"/>
        <w:rPr>
          <w:rFonts w:ascii="Times New Roman" w:eastAsia="Times New Roman" w:hAnsi="Times New Roman"/>
          <w:spacing w:val="-6"/>
          <w:lang w:eastAsia="ru-RU"/>
        </w:rPr>
      </w:pPr>
      <w:proofErr w:type="gramStart"/>
      <w:r w:rsidRPr="008A3154">
        <w:rPr>
          <w:rFonts w:ascii="Times New Roman" w:eastAsia="Times New Roman" w:hAnsi="Times New Roman"/>
          <w:spacing w:val="-6"/>
          <w:lang w:eastAsia="ru-RU"/>
        </w:rPr>
        <w:t>Нормативно-правовое регулирование закупки товаров, работ, услуг для нужд заказчика основывается на положениях Гражданского кодекса Российской Федерации, Федерального закона Российской Федерации от 26 июля 2006 года № 135-ФЗ «О защите конкуренции»,  Федерального закона Российской Федерации от 03 ноября 2006 года № 174-ФЗ «Об автономных учреждениях», Федерального закона Российской Федерации от 18 июля 2011 года № 223-ФЗ «О закупках товаров, работ, услуг отдельными видами юридических</w:t>
      </w:r>
      <w:proofErr w:type="gramEnd"/>
      <w:r w:rsidRPr="008A3154">
        <w:rPr>
          <w:rFonts w:ascii="Times New Roman" w:eastAsia="Times New Roman" w:hAnsi="Times New Roman"/>
          <w:spacing w:val="-6"/>
          <w:lang w:eastAsia="ru-RU"/>
        </w:rPr>
        <w:t xml:space="preserve"> лиц» (далее – Закон о закупках) и иных федеральных законов и нормативных правовых актов, регулирующих отношения, связанные с закупочной деятельностью. </w:t>
      </w:r>
    </w:p>
    <w:p w:rsidR="00F507EB" w:rsidRPr="008A3154" w:rsidRDefault="00F507EB" w:rsidP="0053361A">
      <w:pPr>
        <w:spacing w:after="0" w:line="240" w:lineRule="auto"/>
        <w:ind w:firstLine="360"/>
        <w:jc w:val="both"/>
        <w:rPr>
          <w:rFonts w:ascii="Times New Roman" w:eastAsia="Times New Roman" w:hAnsi="Times New Roman"/>
          <w:spacing w:val="-6"/>
          <w:lang w:eastAsia="ru-RU"/>
        </w:rPr>
      </w:pPr>
      <w:proofErr w:type="gramStart"/>
      <w:r w:rsidRPr="008A3154">
        <w:rPr>
          <w:rFonts w:ascii="Times New Roman" w:eastAsia="Times New Roman" w:hAnsi="Times New Roman"/>
          <w:spacing w:val="-6"/>
          <w:lang w:eastAsia="ru-RU"/>
        </w:rPr>
        <w:t xml:space="preserve">Настоящий </w:t>
      </w:r>
      <w:r w:rsidR="00A62BB3">
        <w:rPr>
          <w:rFonts w:ascii="Times New Roman" w:eastAsia="Times New Roman" w:hAnsi="Times New Roman"/>
          <w:spacing w:val="-6"/>
          <w:lang w:eastAsia="ru-RU"/>
        </w:rPr>
        <w:t>запрос предложений</w:t>
      </w:r>
      <w:r w:rsidR="00644027">
        <w:rPr>
          <w:rFonts w:ascii="Times New Roman" w:eastAsia="Times New Roman" w:hAnsi="Times New Roman"/>
          <w:spacing w:val="-6"/>
          <w:lang w:eastAsia="ru-RU"/>
        </w:rPr>
        <w:t xml:space="preserve"> </w:t>
      </w:r>
      <w:r w:rsidRPr="008A3154">
        <w:rPr>
          <w:rFonts w:ascii="Times New Roman" w:eastAsia="Times New Roman" w:hAnsi="Times New Roman"/>
          <w:spacing w:val="-6"/>
          <w:lang w:eastAsia="ru-RU"/>
        </w:rPr>
        <w:t xml:space="preserve">в электронной форме (далее – </w:t>
      </w:r>
      <w:r w:rsidR="00A62BB3">
        <w:rPr>
          <w:rFonts w:ascii="Times New Roman" w:eastAsia="Times New Roman" w:hAnsi="Times New Roman"/>
          <w:spacing w:val="-6"/>
          <w:lang w:eastAsia="ru-RU"/>
        </w:rPr>
        <w:t>запрос предложений</w:t>
      </w:r>
      <w:r w:rsidRPr="008A3154">
        <w:rPr>
          <w:rFonts w:ascii="Times New Roman" w:eastAsia="Times New Roman" w:hAnsi="Times New Roman"/>
          <w:spacing w:val="-6"/>
          <w:lang w:eastAsia="ru-RU"/>
        </w:rPr>
        <w:t xml:space="preserve">) проводится в соответствии </w:t>
      </w:r>
      <w:r w:rsidRPr="008E2FEE">
        <w:rPr>
          <w:rFonts w:ascii="Times New Roman" w:eastAsia="Times New Roman" w:hAnsi="Times New Roman"/>
          <w:spacing w:val="-6"/>
          <w:lang w:eastAsia="ru-RU"/>
        </w:rPr>
        <w:t xml:space="preserve">с </w:t>
      </w:r>
      <w:r w:rsidR="00884511" w:rsidRPr="008E2FEE">
        <w:rPr>
          <w:rFonts w:ascii="Times New Roman" w:eastAsia="Times New Roman" w:hAnsi="Times New Roman"/>
          <w:spacing w:val="-6"/>
          <w:lang w:eastAsia="ru-RU"/>
        </w:rPr>
        <w:t xml:space="preserve">Положением о закупке товаров, работ и услуг для нужд </w:t>
      </w:r>
      <w:r w:rsidR="00644027">
        <w:rPr>
          <w:rFonts w:ascii="Times New Roman" w:eastAsia="Times New Roman" w:hAnsi="Times New Roman"/>
          <w:spacing w:val="-6"/>
          <w:lang w:eastAsia="ru-RU"/>
        </w:rPr>
        <w:t>Муниципального автономного</w:t>
      </w:r>
      <w:r w:rsidR="00644027" w:rsidRPr="00644027">
        <w:rPr>
          <w:rFonts w:ascii="Times New Roman" w:eastAsia="Times New Roman" w:hAnsi="Times New Roman"/>
          <w:spacing w:val="-6"/>
          <w:lang w:eastAsia="ru-RU"/>
        </w:rPr>
        <w:t xml:space="preserve"> общеобразовательно</w:t>
      </w:r>
      <w:r w:rsidR="00644027">
        <w:rPr>
          <w:rFonts w:ascii="Times New Roman" w:eastAsia="Times New Roman" w:hAnsi="Times New Roman"/>
          <w:spacing w:val="-6"/>
          <w:lang w:eastAsia="ru-RU"/>
        </w:rPr>
        <w:t>го</w:t>
      </w:r>
      <w:r w:rsidR="00644027" w:rsidRPr="00644027">
        <w:rPr>
          <w:rFonts w:ascii="Times New Roman" w:eastAsia="Times New Roman" w:hAnsi="Times New Roman"/>
          <w:spacing w:val="-6"/>
          <w:lang w:eastAsia="ru-RU"/>
        </w:rPr>
        <w:t xml:space="preserve"> учреждени</w:t>
      </w:r>
      <w:r w:rsidR="00644027">
        <w:rPr>
          <w:rFonts w:ascii="Times New Roman" w:eastAsia="Times New Roman" w:hAnsi="Times New Roman"/>
          <w:spacing w:val="-6"/>
          <w:lang w:eastAsia="ru-RU"/>
        </w:rPr>
        <w:t>я</w:t>
      </w:r>
      <w:r w:rsidR="00644027" w:rsidRPr="00644027">
        <w:rPr>
          <w:rFonts w:ascii="Times New Roman" w:eastAsia="Times New Roman" w:hAnsi="Times New Roman"/>
          <w:spacing w:val="-6"/>
          <w:lang w:eastAsia="ru-RU"/>
        </w:rPr>
        <w:t xml:space="preserve"> </w:t>
      </w:r>
      <w:r w:rsidR="008B1CC7">
        <w:rPr>
          <w:rFonts w:ascii="Times New Roman" w:eastAsia="Times New Roman" w:hAnsi="Times New Roman"/>
          <w:spacing w:val="-6"/>
          <w:lang w:eastAsia="ru-RU"/>
        </w:rPr>
        <w:t xml:space="preserve"> </w:t>
      </w:r>
      <w:proofErr w:type="spellStart"/>
      <w:r w:rsidR="008B1CC7">
        <w:rPr>
          <w:rFonts w:ascii="Times New Roman" w:eastAsia="Times New Roman" w:hAnsi="Times New Roman"/>
          <w:spacing w:val="-6"/>
          <w:lang w:eastAsia="ru-RU"/>
        </w:rPr>
        <w:t>Исетская</w:t>
      </w:r>
      <w:proofErr w:type="spellEnd"/>
      <w:r w:rsidR="008B1CC7">
        <w:rPr>
          <w:rFonts w:ascii="Times New Roman" w:eastAsia="Times New Roman" w:hAnsi="Times New Roman"/>
          <w:spacing w:val="-6"/>
          <w:lang w:eastAsia="ru-RU"/>
        </w:rPr>
        <w:t xml:space="preserve"> </w:t>
      </w:r>
      <w:r w:rsidR="00192F71" w:rsidRPr="00192F71">
        <w:rPr>
          <w:rFonts w:ascii="Times New Roman" w:eastAsia="Times New Roman" w:hAnsi="Times New Roman"/>
          <w:spacing w:val="-6"/>
          <w:lang w:eastAsia="ru-RU"/>
        </w:rPr>
        <w:t xml:space="preserve">средняя общеобразовательная школа № </w:t>
      </w:r>
      <w:r w:rsidR="008B1CC7">
        <w:rPr>
          <w:rFonts w:ascii="Times New Roman" w:eastAsia="Times New Roman" w:hAnsi="Times New Roman"/>
          <w:spacing w:val="-6"/>
          <w:lang w:eastAsia="ru-RU"/>
        </w:rPr>
        <w:t>1</w:t>
      </w:r>
      <w:r w:rsidR="00192F71" w:rsidRPr="00192F71">
        <w:rPr>
          <w:rFonts w:ascii="Times New Roman" w:eastAsia="Times New Roman" w:hAnsi="Times New Roman"/>
          <w:spacing w:val="-6"/>
          <w:lang w:eastAsia="ru-RU"/>
        </w:rPr>
        <w:t xml:space="preserve"> (МАОУ </w:t>
      </w:r>
      <w:proofErr w:type="spellStart"/>
      <w:r w:rsidR="008B1CC7">
        <w:rPr>
          <w:rFonts w:ascii="Times New Roman" w:eastAsia="Times New Roman" w:hAnsi="Times New Roman"/>
          <w:spacing w:val="-6"/>
          <w:lang w:eastAsia="ru-RU"/>
        </w:rPr>
        <w:t>Исетская</w:t>
      </w:r>
      <w:proofErr w:type="spellEnd"/>
      <w:r w:rsidR="008B1CC7">
        <w:rPr>
          <w:rFonts w:ascii="Times New Roman" w:eastAsia="Times New Roman" w:hAnsi="Times New Roman"/>
          <w:spacing w:val="-6"/>
          <w:lang w:eastAsia="ru-RU"/>
        </w:rPr>
        <w:t xml:space="preserve"> СОШ №  1</w:t>
      </w:r>
      <w:r w:rsidR="00192F71" w:rsidRPr="00192F71">
        <w:rPr>
          <w:rFonts w:ascii="Times New Roman" w:eastAsia="Times New Roman" w:hAnsi="Times New Roman"/>
          <w:spacing w:val="-6"/>
          <w:lang w:eastAsia="ru-RU"/>
        </w:rPr>
        <w:t>)</w:t>
      </w:r>
      <w:r w:rsidR="00192F71">
        <w:rPr>
          <w:rFonts w:ascii="Times New Roman" w:eastAsia="Times New Roman" w:hAnsi="Times New Roman"/>
          <w:spacing w:val="-6"/>
          <w:lang w:eastAsia="ru-RU"/>
        </w:rPr>
        <w:t xml:space="preserve"> </w:t>
      </w:r>
      <w:r w:rsidR="0053361A">
        <w:rPr>
          <w:rFonts w:ascii="Times New Roman" w:eastAsia="Times New Roman" w:hAnsi="Times New Roman"/>
          <w:spacing w:val="-6"/>
          <w:lang w:eastAsia="ru-RU"/>
        </w:rPr>
        <w:t>в</w:t>
      </w:r>
      <w:r w:rsidR="002D5551" w:rsidRPr="002D5551">
        <w:rPr>
          <w:rFonts w:ascii="Times New Roman" w:eastAsia="Times New Roman" w:hAnsi="Times New Roman"/>
          <w:spacing w:val="-6"/>
          <w:lang w:eastAsia="ru-RU"/>
        </w:rPr>
        <w:t xml:space="preserve"> редакции, действующей на дату размещени</w:t>
      </w:r>
      <w:r w:rsidR="00CD17C6">
        <w:rPr>
          <w:rFonts w:ascii="Times New Roman" w:eastAsia="Times New Roman" w:hAnsi="Times New Roman"/>
          <w:spacing w:val="-6"/>
          <w:lang w:eastAsia="ru-RU"/>
        </w:rPr>
        <w:t>я извещения о проведении запрос</w:t>
      </w:r>
      <w:r w:rsidR="002D5551" w:rsidRPr="002D5551">
        <w:rPr>
          <w:rFonts w:ascii="Times New Roman" w:eastAsia="Times New Roman" w:hAnsi="Times New Roman"/>
          <w:spacing w:val="-6"/>
          <w:lang w:eastAsia="ru-RU"/>
        </w:rPr>
        <w:t xml:space="preserve">а </w:t>
      </w:r>
      <w:r w:rsidR="00CD17C6">
        <w:rPr>
          <w:rFonts w:ascii="Times New Roman" w:eastAsia="Times New Roman" w:hAnsi="Times New Roman"/>
          <w:spacing w:val="-6"/>
          <w:lang w:eastAsia="ru-RU"/>
        </w:rPr>
        <w:t xml:space="preserve">предложений </w:t>
      </w:r>
      <w:r w:rsidR="006B3970">
        <w:rPr>
          <w:rFonts w:ascii="Times New Roman" w:eastAsia="Times New Roman" w:hAnsi="Times New Roman"/>
          <w:spacing w:val="-6"/>
          <w:lang w:eastAsia="ru-RU"/>
        </w:rPr>
        <w:t xml:space="preserve">в электронной форме </w:t>
      </w:r>
      <w:r w:rsidR="002D5551" w:rsidRPr="002D5551">
        <w:rPr>
          <w:rFonts w:ascii="Times New Roman" w:eastAsia="Times New Roman" w:hAnsi="Times New Roman"/>
          <w:spacing w:val="-6"/>
          <w:lang w:eastAsia="ru-RU"/>
        </w:rPr>
        <w:t>в единой информационной системе (далее – ЕИС).</w:t>
      </w:r>
      <w:proofErr w:type="gramEnd"/>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0"/>
        <w:gridCol w:w="2962"/>
        <w:gridCol w:w="6539"/>
      </w:tblGrid>
      <w:tr w:rsidR="00F507EB" w:rsidRPr="008A3154" w:rsidTr="00F507EB">
        <w:trPr>
          <w:trHeight w:val="774"/>
          <w:jc w:val="center"/>
        </w:trPr>
        <w:tc>
          <w:tcPr>
            <w:tcW w:w="700" w:type="dxa"/>
            <w:shd w:val="clear" w:color="auto" w:fill="CCFFCC"/>
            <w:vAlign w:val="center"/>
          </w:tcPr>
          <w:p w:rsidR="00F507EB" w:rsidRPr="008A3154" w:rsidRDefault="00F507EB" w:rsidP="00F507EB">
            <w:pPr>
              <w:keepNext/>
              <w:keepLines/>
              <w:widowControl w:val="0"/>
              <w:suppressLineNumbers/>
              <w:suppressAutoHyphens/>
              <w:spacing w:after="0" w:line="240" w:lineRule="auto"/>
              <w:jc w:val="center"/>
              <w:rPr>
                <w:rFonts w:ascii="Times New Roman" w:hAnsi="Times New Roman"/>
                <w:b/>
                <w:bCs/>
              </w:rPr>
            </w:pPr>
            <w:r w:rsidRPr="008A3154">
              <w:rPr>
                <w:rFonts w:ascii="Times New Roman" w:hAnsi="Times New Roman"/>
                <w:b/>
                <w:bCs/>
              </w:rPr>
              <w:t>№</w:t>
            </w:r>
          </w:p>
          <w:p w:rsidR="00F507EB" w:rsidRPr="008A3154" w:rsidRDefault="00F507EB" w:rsidP="00F507EB">
            <w:pPr>
              <w:keepNext/>
              <w:keepLines/>
              <w:widowControl w:val="0"/>
              <w:suppressLineNumbers/>
              <w:suppressAutoHyphens/>
              <w:spacing w:after="0" w:line="240" w:lineRule="auto"/>
              <w:jc w:val="center"/>
              <w:rPr>
                <w:rFonts w:ascii="Times New Roman" w:hAnsi="Times New Roman"/>
                <w:b/>
                <w:bCs/>
              </w:rPr>
            </w:pPr>
            <w:proofErr w:type="spellStart"/>
            <w:proofErr w:type="gramStart"/>
            <w:r w:rsidRPr="008A3154">
              <w:rPr>
                <w:rFonts w:ascii="Times New Roman" w:hAnsi="Times New Roman"/>
                <w:b/>
                <w:bCs/>
              </w:rPr>
              <w:t>п</w:t>
            </w:r>
            <w:proofErr w:type="spellEnd"/>
            <w:proofErr w:type="gramEnd"/>
            <w:r w:rsidRPr="008A3154">
              <w:rPr>
                <w:rFonts w:ascii="Times New Roman" w:hAnsi="Times New Roman"/>
                <w:b/>
                <w:bCs/>
              </w:rPr>
              <w:t>/</w:t>
            </w:r>
            <w:proofErr w:type="spellStart"/>
            <w:r w:rsidRPr="008A3154">
              <w:rPr>
                <w:rFonts w:ascii="Times New Roman" w:hAnsi="Times New Roman"/>
                <w:b/>
                <w:bCs/>
              </w:rPr>
              <w:t>п</w:t>
            </w:r>
            <w:proofErr w:type="spellEnd"/>
          </w:p>
        </w:tc>
        <w:tc>
          <w:tcPr>
            <w:tcW w:w="2962" w:type="dxa"/>
            <w:shd w:val="clear" w:color="auto" w:fill="CCFFCC"/>
            <w:vAlign w:val="center"/>
          </w:tcPr>
          <w:p w:rsidR="00F507EB" w:rsidRPr="008A3154" w:rsidRDefault="00F507EB" w:rsidP="00F507EB">
            <w:pPr>
              <w:keepNext/>
              <w:keepLines/>
              <w:widowControl w:val="0"/>
              <w:suppressLineNumbers/>
              <w:suppressAutoHyphens/>
              <w:spacing w:after="0" w:line="240" w:lineRule="auto"/>
              <w:jc w:val="center"/>
              <w:rPr>
                <w:rFonts w:ascii="Times New Roman" w:hAnsi="Times New Roman"/>
                <w:b/>
                <w:bCs/>
              </w:rPr>
            </w:pPr>
            <w:r w:rsidRPr="008A3154">
              <w:rPr>
                <w:rFonts w:ascii="Times New Roman" w:hAnsi="Times New Roman"/>
                <w:b/>
                <w:bCs/>
              </w:rPr>
              <w:t>Наименование</w:t>
            </w:r>
          </w:p>
        </w:tc>
        <w:tc>
          <w:tcPr>
            <w:tcW w:w="6539" w:type="dxa"/>
            <w:shd w:val="clear" w:color="auto" w:fill="CCFFCC"/>
            <w:vAlign w:val="center"/>
          </w:tcPr>
          <w:p w:rsidR="00F507EB" w:rsidRPr="008A3154" w:rsidRDefault="00F507EB" w:rsidP="00F507EB">
            <w:pPr>
              <w:keepNext/>
              <w:keepLines/>
              <w:widowControl w:val="0"/>
              <w:suppressLineNumbers/>
              <w:suppressAutoHyphens/>
              <w:spacing w:after="0" w:line="240" w:lineRule="auto"/>
              <w:jc w:val="center"/>
              <w:rPr>
                <w:rFonts w:ascii="Times New Roman" w:hAnsi="Times New Roman"/>
                <w:b/>
                <w:bCs/>
              </w:rPr>
            </w:pPr>
            <w:r w:rsidRPr="008A3154">
              <w:rPr>
                <w:rFonts w:ascii="Times New Roman" w:hAnsi="Times New Roman"/>
                <w:b/>
                <w:bCs/>
              </w:rPr>
              <w:t>Информация</w:t>
            </w:r>
          </w:p>
        </w:tc>
      </w:tr>
      <w:tr w:rsidR="00F507EB" w:rsidRPr="008A3154" w:rsidTr="00F507EB">
        <w:trPr>
          <w:trHeight w:val="1666"/>
          <w:jc w:val="center"/>
        </w:trPr>
        <w:tc>
          <w:tcPr>
            <w:tcW w:w="700" w:type="dxa"/>
          </w:tcPr>
          <w:p w:rsidR="00F507EB" w:rsidRPr="008A3154" w:rsidRDefault="00F507EB" w:rsidP="00F507EB">
            <w:pPr>
              <w:pStyle w:val="a6"/>
              <w:spacing w:after="0"/>
              <w:ind w:left="0"/>
              <w:jc w:val="center"/>
              <w:rPr>
                <w:rFonts w:ascii="Times New Roman" w:hAnsi="Times New Roman" w:cs="Times New Roman"/>
                <w:lang w:eastAsia="ru-RU"/>
              </w:rPr>
            </w:pPr>
            <w:r w:rsidRPr="008A3154">
              <w:rPr>
                <w:rFonts w:ascii="Times New Roman" w:hAnsi="Times New Roman" w:cs="Times New Roman"/>
                <w:lang w:eastAsia="ru-RU"/>
              </w:rPr>
              <w:t>1</w:t>
            </w:r>
          </w:p>
        </w:tc>
        <w:tc>
          <w:tcPr>
            <w:tcW w:w="2962" w:type="dxa"/>
          </w:tcPr>
          <w:p w:rsidR="00F507EB" w:rsidRPr="008A3154" w:rsidRDefault="00F507EB" w:rsidP="00F507EB">
            <w:pPr>
              <w:spacing w:after="0" w:line="240" w:lineRule="auto"/>
              <w:rPr>
                <w:rFonts w:ascii="Times New Roman" w:eastAsia="Times New Roman" w:hAnsi="Times New Roman"/>
                <w:b/>
                <w:lang w:eastAsia="ru-RU"/>
              </w:rPr>
            </w:pPr>
            <w:r w:rsidRPr="008A3154">
              <w:rPr>
                <w:rFonts w:ascii="Times New Roman" w:hAnsi="Times New Roman"/>
                <w:b/>
              </w:rPr>
              <w:t>Срок, место под</w:t>
            </w:r>
            <w:r w:rsidR="00A62BB3">
              <w:rPr>
                <w:rFonts w:ascii="Times New Roman" w:hAnsi="Times New Roman"/>
                <w:b/>
              </w:rPr>
              <w:t>ачи заявок на участие в запросе предложений</w:t>
            </w:r>
          </w:p>
        </w:tc>
        <w:tc>
          <w:tcPr>
            <w:tcW w:w="6539" w:type="dxa"/>
          </w:tcPr>
          <w:p w:rsidR="00EA2872" w:rsidRPr="002E035B" w:rsidRDefault="00F507EB" w:rsidP="00F507EB">
            <w:pPr>
              <w:spacing w:after="0" w:line="240" w:lineRule="auto"/>
              <w:jc w:val="both"/>
              <w:rPr>
                <w:rFonts w:ascii="Times New Roman" w:hAnsi="Times New Roman"/>
                <w:b/>
                <w:bCs/>
                <w:color w:val="00000A"/>
              </w:rPr>
            </w:pPr>
            <w:r w:rsidRPr="002E035B">
              <w:rPr>
                <w:rFonts w:ascii="Times New Roman" w:hAnsi="Times New Roman"/>
                <w:b/>
                <w:bCs/>
                <w:color w:val="00000A"/>
              </w:rPr>
              <w:t>Срок подачи заявок</w:t>
            </w:r>
            <w:r w:rsidRPr="002E035B">
              <w:rPr>
                <w:rFonts w:ascii="Times New Roman" w:hAnsi="Times New Roman"/>
                <w:color w:val="00000A"/>
              </w:rPr>
              <w:t xml:space="preserve">: </w:t>
            </w:r>
            <w:r w:rsidR="00A44508" w:rsidRPr="002E035B">
              <w:rPr>
                <w:rFonts w:ascii="Times New Roman" w:hAnsi="Times New Roman"/>
                <w:b/>
                <w:bCs/>
                <w:color w:val="00000A"/>
              </w:rPr>
              <w:t xml:space="preserve">с </w:t>
            </w:r>
            <w:r w:rsidR="008B1CC7" w:rsidRPr="002E035B">
              <w:rPr>
                <w:rFonts w:ascii="Times New Roman" w:hAnsi="Times New Roman"/>
                <w:b/>
                <w:bCs/>
                <w:color w:val="00000A"/>
              </w:rPr>
              <w:t>0</w:t>
            </w:r>
            <w:r w:rsidR="00BC6689" w:rsidRPr="002E035B">
              <w:rPr>
                <w:rFonts w:ascii="Times New Roman" w:hAnsi="Times New Roman"/>
                <w:b/>
                <w:bCs/>
                <w:color w:val="00000A"/>
              </w:rPr>
              <w:t>4</w:t>
            </w:r>
            <w:r w:rsidR="00945FB0" w:rsidRPr="002E035B">
              <w:rPr>
                <w:rFonts w:ascii="Times New Roman" w:hAnsi="Times New Roman"/>
                <w:b/>
                <w:bCs/>
                <w:color w:val="00000A"/>
              </w:rPr>
              <w:t>.</w:t>
            </w:r>
            <w:r w:rsidR="009F5554" w:rsidRPr="002E035B">
              <w:rPr>
                <w:rFonts w:ascii="Times New Roman" w:hAnsi="Times New Roman"/>
                <w:b/>
                <w:bCs/>
                <w:color w:val="00000A"/>
              </w:rPr>
              <w:t>0</w:t>
            </w:r>
            <w:r w:rsidR="00BC6689" w:rsidRPr="002E035B">
              <w:rPr>
                <w:rFonts w:ascii="Times New Roman" w:hAnsi="Times New Roman"/>
                <w:b/>
                <w:bCs/>
                <w:color w:val="00000A"/>
              </w:rPr>
              <w:t>7</w:t>
            </w:r>
            <w:r w:rsidR="009F5554" w:rsidRPr="002E035B">
              <w:rPr>
                <w:rFonts w:ascii="Times New Roman" w:hAnsi="Times New Roman"/>
                <w:b/>
                <w:bCs/>
                <w:color w:val="00000A"/>
              </w:rPr>
              <w:t>.20</w:t>
            </w:r>
            <w:r w:rsidR="0053361A" w:rsidRPr="002E035B">
              <w:rPr>
                <w:rFonts w:ascii="Times New Roman" w:hAnsi="Times New Roman"/>
                <w:b/>
                <w:bCs/>
                <w:color w:val="00000A"/>
              </w:rPr>
              <w:t>2</w:t>
            </w:r>
            <w:r w:rsidR="00BC6689" w:rsidRPr="002E035B">
              <w:rPr>
                <w:rFonts w:ascii="Times New Roman" w:hAnsi="Times New Roman"/>
                <w:b/>
                <w:bCs/>
                <w:color w:val="00000A"/>
              </w:rPr>
              <w:t>5 г.</w:t>
            </w:r>
            <w:r w:rsidR="00EA2872" w:rsidRPr="002E035B">
              <w:rPr>
                <w:rFonts w:ascii="Times New Roman" w:hAnsi="Times New Roman"/>
                <w:b/>
                <w:bCs/>
                <w:color w:val="00000A"/>
              </w:rPr>
              <w:t xml:space="preserve">  по </w:t>
            </w:r>
            <w:r w:rsidR="006E7215" w:rsidRPr="002E035B">
              <w:rPr>
                <w:rFonts w:ascii="Times New Roman" w:hAnsi="Times New Roman"/>
                <w:b/>
                <w:bCs/>
                <w:color w:val="00000A"/>
              </w:rPr>
              <w:t>0</w:t>
            </w:r>
            <w:r w:rsidR="0053361A" w:rsidRPr="002E035B">
              <w:rPr>
                <w:rFonts w:ascii="Times New Roman" w:hAnsi="Times New Roman"/>
                <w:b/>
                <w:bCs/>
                <w:color w:val="00000A"/>
              </w:rPr>
              <w:t>8</w:t>
            </w:r>
            <w:r w:rsidR="00EA2872" w:rsidRPr="002E035B">
              <w:rPr>
                <w:rFonts w:ascii="Times New Roman" w:hAnsi="Times New Roman"/>
                <w:b/>
                <w:bCs/>
                <w:color w:val="00000A"/>
              </w:rPr>
              <w:t xml:space="preserve">:00 часов (по местному времени) </w:t>
            </w:r>
            <w:r w:rsidR="007613BD" w:rsidRPr="002E035B">
              <w:rPr>
                <w:rFonts w:ascii="Times New Roman" w:hAnsi="Times New Roman"/>
                <w:b/>
                <w:bCs/>
                <w:color w:val="00000A"/>
              </w:rPr>
              <w:t>1</w:t>
            </w:r>
            <w:r w:rsidR="008B1CC7" w:rsidRPr="002E035B">
              <w:rPr>
                <w:rFonts w:ascii="Times New Roman" w:hAnsi="Times New Roman"/>
                <w:b/>
                <w:bCs/>
                <w:color w:val="00000A"/>
              </w:rPr>
              <w:t>4</w:t>
            </w:r>
            <w:r w:rsidR="00EA2872" w:rsidRPr="002E035B">
              <w:rPr>
                <w:rFonts w:ascii="Times New Roman" w:hAnsi="Times New Roman"/>
                <w:b/>
                <w:bCs/>
                <w:color w:val="00000A"/>
              </w:rPr>
              <w:t>.</w:t>
            </w:r>
            <w:r w:rsidR="009F5554" w:rsidRPr="002E035B">
              <w:rPr>
                <w:rFonts w:ascii="Times New Roman" w:hAnsi="Times New Roman"/>
                <w:b/>
                <w:bCs/>
                <w:color w:val="00000A"/>
              </w:rPr>
              <w:t>0</w:t>
            </w:r>
            <w:r w:rsidR="00BC6689" w:rsidRPr="002E035B">
              <w:rPr>
                <w:rFonts w:ascii="Times New Roman" w:hAnsi="Times New Roman"/>
                <w:b/>
                <w:bCs/>
                <w:color w:val="00000A"/>
              </w:rPr>
              <w:t>7</w:t>
            </w:r>
            <w:r w:rsidR="0053361A" w:rsidRPr="002E035B">
              <w:rPr>
                <w:rFonts w:ascii="Times New Roman" w:hAnsi="Times New Roman"/>
                <w:b/>
                <w:bCs/>
                <w:color w:val="00000A"/>
              </w:rPr>
              <w:t>.202</w:t>
            </w:r>
            <w:r w:rsidR="00BC6689" w:rsidRPr="002E035B">
              <w:rPr>
                <w:rFonts w:ascii="Times New Roman" w:hAnsi="Times New Roman"/>
                <w:b/>
                <w:bCs/>
                <w:color w:val="00000A"/>
              </w:rPr>
              <w:t>5 г.</w:t>
            </w:r>
          </w:p>
          <w:p w:rsidR="00F507EB" w:rsidRPr="002E035B" w:rsidRDefault="00F507EB" w:rsidP="00F507EB">
            <w:pPr>
              <w:spacing w:after="0" w:line="240" w:lineRule="auto"/>
              <w:jc w:val="both"/>
              <w:rPr>
                <w:rFonts w:ascii="Times New Roman" w:hAnsi="Times New Roman"/>
              </w:rPr>
            </w:pPr>
            <w:r w:rsidRPr="002E035B">
              <w:rPr>
                <w:rFonts w:ascii="Times New Roman" w:hAnsi="Times New Roman"/>
                <w:b/>
                <w:bCs/>
                <w:color w:val="00000A"/>
              </w:rPr>
              <w:t xml:space="preserve">Место подачи заявки: </w:t>
            </w:r>
            <w:r w:rsidRPr="002E035B">
              <w:rPr>
                <w:rFonts w:ascii="Times New Roman" w:hAnsi="Times New Roman"/>
                <w:bCs/>
                <w:color w:val="00000A"/>
              </w:rPr>
              <w:t xml:space="preserve">электронная торговая площадка: </w:t>
            </w:r>
            <w:hyperlink r:id="rId12" w:history="1">
              <w:r w:rsidRPr="002E035B">
                <w:rPr>
                  <w:rStyle w:val="a5"/>
                  <w:rFonts w:ascii="Times New Roman" w:hAnsi="Times New Roman"/>
                </w:rPr>
                <w:t>http://www.rts-tender.ru</w:t>
              </w:r>
            </w:hyperlink>
            <w:r w:rsidRPr="002E035B">
              <w:rPr>
                <w:rFonts w:ascii="Times New Roman" w:hAnsi="Times New Roman"/>
              </w:rPr>
              <w:t>.</w:t>
            </w:r>
          </w:p>
          <w:p w:rsidR="00F507EB" w:rsidRPr="002E035B" w:rsidRDefault="00F507EB" w:rsidP="006B3970">
            <w:pPr>
              <w:spacing w:after="0" w:line="240" w:lineRule="auto"/>
              <w:jc w:val="both"/>
              <w:rPr>
                <w:rFonts w:ascii="Times New Roman" w:hAnsi="Times New Roman"/>
                <w:i/>
              </w:rPr>
            </w:pPr>
            <w:r w:rsidRPr="002E035B">
              <w:rPr>
                <w:rFonts w:ascii="Times New Roman" w:hAnsi="Times New Roman"/>
                <w:color w:val="00000A"/>
              </w:rPr>
              <w:t>Заказчик оставляет за собой право продлить срок по</w:t>
            </w:r>
            <w:r w:rsidR="006B3970" w:rsidRPr="002E035B">
              <w:rPr>
                <w:rFonts w:ascii="Times New Roman" w:hAnsi="Times New Roman"/>
                <w:color w:val="00000A"/>
              </w:rPr>
              <w:t>дачи заявок на участие в запросе предложений в электронной форме</w:t>
            </w:r>
            <w:r w:rsidRPr="002E035B">
              <w:rPr>
                <w:rFonts w:ascii="Times New Roman" w:hAnsi="Times New Roman"/>
                <w:color w:val="00000A"/>
              </w:rPr>
              <w:t xml:space="preserve"> и внести соответствующие изменения в документацию.</w:t>
            </w:r>
          </w:p>
        </w:tc>
      </w:tr>
      <w:tr w:rsidR="00F507EB" w:rsidRPr="008A3154" w:rsidTr="00DA6616">
        <w:trPr>
          <w:trHeight w:val="1187"/>
          <w:jc w:val="center"/>
        </w:trPr>
        <w:tc>
          <w:tcPr>
            <w:tcW w:w="700" w:type="dxa"/>
          </w:tcPr>
          <w:p w:rsidR="00F507EB" w:rsidRPr="008A3154" w:rsidRDefault="00F507EB" w:rsidP="00F507EB">
            <w:pPr>
              <w:pStyle w:val="a6"/>
              <w:spacing w:after="0"/>
              <w:ind w:left="0"/>
              <w:jc w:val="center"/>
              <w:rPr>
                <w:rFonts w:ascii="Times New Roman" w:hAnsi="Times New Roman" w:cs="Times New Roman"/>
                <w:lang w:eastAsia="ru-RU"/>
              </w:rPr>
            </w:pPr>
            <w:r w:rsidRPr="008A3154">
              <w:rPr>
                <w:rFonts w:ascii="Times New Roman" w:hAnsi="Times New Roman" w:cs="Times New Roman"/>
                <w:lang w:eastAsia="ru-RU"/>
              </w:rPr>
              <w:t>2</w:t>
            </w:r>
          </w:p>
        </w:tc>
        <w:tc>
          <w:tcPr>
            <w:tcW w:w="2962" w:type="dxa"/>
          </w:tcPr>
          <w:p w:rsidR="00F507EB" w:rsidRPr="008A3154" w:rsidRDefault="00F507EB" w:rsidP="00234685">
            <w:pPr>
              <w:spacing w:after="0" w:line="240" w:lineRule="auto"/>
              <w:rPr>
                <w:rFonts w:ascii="Times New Roman" w:hAnsi="Times New Roman"/>
                <w:b/>
                <w:caps/>
              </w:rPr>
            </w:pPr>
            <w:r w:rsidRPr="008A3154">
              <w:rPr>
                <w:rFonts w:ascii="Times New Roman" w:eastAsia="Times New Roman" w:hAnsi="Times New Roman"/>
                <w:b/>
                <w:lang w:eastAsia="ru-RU"/>
              </w:rPr>
              <w:t xml:space="preserve">Место и дата </w:t>
            </w:r>
            <w:r w:rsidR="00234685">
              <w:rPr>
                <w:rFonts w:ascii="Times New Roman" w:eastAsia="Times New Roman" w:hAnsi="Times New Roman"/>
                <w:b/>
                <w:lang w:eastAsia="ru-RU"/>
              </w:rPr>
              <w:t>рассмотрения первых частей</w:t>
            </w:r>
            <w:r w:rsidR="00234685">
              <w:rPr>
                <w:rFonts w:ascii="Times New Roman" w:hAnsi="Times New Roman"/>
                <w:b/>
              </w:rPr>
              <w:t xml:space="preserve"> заявок</w:t>
            </w:r>
            <w:r w:rsidRPr="008A3154">
              <w:rPr>
                <w:rFonts w:ascii="Times New Roman" w:hAnsi="Times New Roman"/>
                <w:b/>
              </w:rPr>
              <w:t xml:space="preserve"> на участие </w:t>
            </w:r>
            <w:r w:rsidR="00A62BB3">
              <w:rPr>
                <w:rFonts w:ascii="Times New Roman" w:eastAsia="Times New Roman" w:hAnsi="Times New Roman"/>
                <w:b/>
                <w:lang w:eastAsia="ru-RU"/>
              </w:rPr>
              <w:t>в запросе предложений</w:t>
            </w:r>
          </w:p>
        </w:tc>
        <w:tc>
          <w:tcPr>
            <w:tcW w:w="6539" w:type="dxa"/>
          </w:tcPr>
          <w:p w:rsidR="00063ACA" w:rsidRPr="002E035B" w:rsidRDefault="00063ACA" w:rsidP="00063ACA">
            <w:pPr>
              <w:spacing w:after="0" w:line="240" w:lineRule="auto"/>
              <w:rPr>
                <w:rFonts w:ascii="Times New Roman" w:hAnsi="Times New Roman"/>
                <w:b/>
              </w:rPr>
            </w:pPr>
            <w:r w:rsidRPr="002E035B">
              <w:rPr>
                <w:rFonts w:ascii="Times New Roman" w:hAnsi="Times New Roman"/>
              </w:rPr>
              <w:t xml:space="preserve">Время: </w:t>
            </w:r>
            <w:r w:rsidR="007613BD" w:rsidRPr="002E035B">
              <w:rPr>
                <w:rFonts w:ascii="Times New Roman" w:hAnsi="Times New Roman"/>
                <w:b/>
              </w:rPr>
              <w:t>1</w:t>
            </w:r>
            <w:r w:rsidR="008B1CC7" w:rsidRPr="002E035B">
              <w:rPr>
                <w:rFonts w:ascii="Times New Roman" w:hAnsi="Times New Roman"/>
                <w:b/>
              </w:rPr>
              <w:t>4</w:t>
            </w:r>
            <w:r w:rsidRPr="002E035B">
              <w:rPr>
                <w:rFonts w:ascii="Times New Roman" w:hAnsi="Times New Roman"/>
                <w:b/>
              </w:rPr>
              <w:t>.0</w:t>
            </w:r>
            <w:r w:rsidR="00BC6689" w:rsidRPr="002E035B">
              <w:rPr>
                <w:rFonts w:ascii="Times New Roman" w:hAnsi="Times New Roman"/>
                <w:b/>
              </w:rPr>
              <w:t>7</w:t>
            </w:r>
            <w:r w:rsidRPr="002E035B">
              <w:rPr>
                <w:rFonts w:ascii="Times New Roman" w:hAnsi="Times New Roman"/>
                <w:b/>
              </w:rPr>
              <w:t>.20</w:t>
            </w:r>
            <w:r w:rsidR="0053361A" w:rsidRPr="002E035B">
              <w:rPr>
                <w:rFonts w:ascii="Times New Roman" w:hAnsi="Times New Roman"/>
                <w:b/>
              </w:rPr>
              <w:t>2</w:t>
            </w:r>
            <w:r w:rsidR="00BC6689" w:rsidRPr="002E035B">
              <w:rPr>
                <w:rFonts w:ascii="Times New Roman" w:hAnsi="Times New Roman"/>
                <w:b/>
              </w:rPr>
              <w:t>5 г.</w:t>
            </w:r>
            <w:r w:rsidRPr="002E035B">
              <w:rPr>
                <w:rFonts w:ascii="Times New Roman" w:hAnsi="Times New Roman"/>
                <w:b/>
              </w:rPr>
              <w:t xml:space="preserve"> в </w:t>
            </w:r>
            <w:r w:rsidR="00BC6689" w:rsidRPr="002E035B">
              <w:rPr>
                <w:rFonts w:ascii="Times New Roman" w:hAnsi="Times New Roman"/>
                <w:b/>
              </w:rPr>
              <w:t>09</w:t>
            </w:r>
            <w:r w:rsidRPr="002E035B">
              <w:rPr>
                <w:rFonts w:ascii="Times New Roman" w:hAnsi="Times New Roman"/>
                <w:b/>
              </w:rPr>
              <w:t>:00 часов</w:t>
            </w:r>
            <w:r w:rsidRPr="002E035B">
              <w:rPr>
                <w:rFonts w:ascii="Times New Roman" w:hAnsi="Times New Roman"/>
              </w:rPr>
              <w:t xml:space="preserve"> (по местному времени)</w:t>
            </w:r>
          </w:p>
          <w:p w:rsidR="00063ACA" w:rsidRPr="002E035B" w:rsidRDefault="00063ACA" w:rsidP="00063ACA">
            <w:pPr>
              <w:pStyle w:val="parameter"/>
              <w:spacing w:before="0" w:beforeAutospacing="0" w:after="0" w:afterAutospacing="0"/>
              <w:jc w:val="left"/>
              <w:rPr>
                <w:sz w:val="22"/>
                <w:szCs w:val="22"/>
              </w:rPr>
            </w:pPr>
            <w:r w:rsidRPr="002E035B">
              <w:rPr>
                <w:sz w:val="22"/>
                <w:szCs w:val="22"/>
              </w:rPr>
              <w:t xml:space="preserve">Место (адрес) заседания комиссии по закупкам: </w:t>
            </w:r>
          </w:p>
          <w:p w:rsidR="00F507EB" w:rsidRPr="002E035B" w:rsidRDefault="008B1CC7" w:rsidP="00063ACA">
            <w:pPr>
              <w:pStyle w:val="s1"/>
              <w:spacing w:before="0" w:beforeAutospacing="0" w:after="0" w:afterAutospacing="0"/>
              <w:jc w:val="both"/>
              <w:rPr>
                <w:rStyle w:val="15"/>
                <w:rFonts w:eastAsia="Arial Unicode MS"/>
                <w:sz w:val="22"/>
                <w:szCs w:val="22"/>
              </w:rPr>
            </w:pPr>
            <w:r w:rsidRPr="002E035B">
              <w:rPr>
                <w:rStyle w:val="15"/>
                <w:rFonts w:eastAsia="Arial Unicode MS"/>
                <w:sz w:val="22"/>
                <w:szCs w:val="22"/>
              </w:rPr>
              <w:t xml:space="preserve">626380 Тюменская область, с. </w:t>
            </w:r>
            <w:proofErr w:type="spellStart"/>
            <w:r w:rsidRPr="002E035B">
              <w:rPr>
                <w:rStyle w:val="15"/>
                <w:rFonts w:eastAsia="Arial Unicode MS"/>
                <w:sz w:val="22"/>
                <w:szCs w:val="22"/>
              </w:rPr>
              <w:t>Исетское</w:t>
            </w:r>
            <w:proofErr w:type="spellEnd"/>
            <w:r w:rsidRPr="002E035B">
              <w:rPr>
                <w:rStyle w:val="15"/>
                <w:rFonts w:eastAsia="Arial Unicode MS"/>
                <w:sz w:val="22"/>
                <w:szCs w:val="22"/>
              </w:rPr>
              <w:t>, ул. Кирова 29</w:t>
            </w:r>
          </w:p>
        </w:tc>
      </w:tr>
      <w:tr w:rsidR="00F507EB" w:rsidRPr="008A3154" w:rsidTr="00F507EB">
        <w:trPr>
          <w:trHeight w:val="664"/>
          <w:jc w:val="center"/>
        </w:trPr>
        <w:tc>
          <w:tcPr>
            <w:tcW w:w="700" w:type="dxa"/>
          </w:tcPr>
          <w:p w:rsidR="00F507EB" w:rsidRPr="008A3154" w:rsidRDefault="003913C8" w:rsidP="00F507EB">
            <w:pPr>
              <w:pStyle w:val="a6"/>
              <w:spacing w:after="0"/>
              <w:ind w:left="0"/>
              <w:jc w:val="center"/>
              <w:rPr>
                <w:rFonts w:ascii="Times New Roman" w:hAnsi="Times New Roman" w:cs="Times New Roman"/>
                <w:lang w:eastAsia="ru-RU"/>
              </w:rPr>
            </w:pPr>
            <w:r>
              <w:rPr>
                <w:rFonts w:ascii="Times New Roman" w:hAnsi="Times New Roman" w:cs="Times New Roman"/>
                <w:lang w:eastAsia="ru-RU"/>
              </w:rPr>
              <w:t>3</w:t>
            </w:r>
          </w:p>
        </w:tc>
        <w:tc>
          <w:tcPr>
            <w:tcW w:w="2962" w:type="dxa"/>
          </w:tcPr>
          <w:p w:rsidR="00F507EB" w:rsidRPr="008A3154" w:rsidRDefault="00F507EB" w:rsidP="00234685">
            <w:pPr>
              <w:spacing w:after="0" w:line="240" w:lineRule="auto"/>
              <w:rPr>
                <w:rFonts w:ascii="Times New Roman" w:eastAsia="Times New Roman" w:hAnsi="Times New Roman"/>
                <w:b/>
                <w:lang w:eastAsia="ru-RU"/>
              </w:rPr>
            </w:pPr>
            <w:r w:rsidRPr="008A3154">
              <w:rPr>
                <w:rStyle w:val="15"/>
                <w:rFonts w:eastAsia="Arial Unicode MS"/>
                <w:b/>
                <w:sz w:val="22"/>
              </w:rPr>
              <w:t>Место, дата рассмотрения</w:t>
            </w:r>
            <w:r w:rsidR="00CE6DDB">
              <w:rPr>
                <w:rStyle w:val="15"/>
                <w:rFonts w:eastAsia="Arial Unicode MS"/>
                <w:b/>
                <w:sz w:val="22"/>
              </w:rPr>
              <w:t xml:space="preserve">, </w:t>
            </w:r>
            <w:r w:rsidR="00234685">
              <w:rPr>
                <w:rStyle w:val="15"/>
                <w:rFonts w:eastAsia="Arial Unicode MS"/>
                <w:b/>
                <w:sz w:val="22"/>
              </w:rPr>
              <w:t>вторых частей заявок на участие в запросе предложений</w:t>
            </w:r>
          </w:p>
        </w:tc>
        <w:tc>
          <w:tcPr>
            <w:tcW w:w="6539" w:type="dxa"/>
          </w:tcPr>
          <w:p w:rsidR="00F507EB" w:rsidRPr="002E035B" w:rsidRDefault="00F507EB" w:rsidP="00F507EB">
            <w:pPr>
              <w:spacing w:after="0" w:line="240" w:lineRule="auto"/>
              <w:rPr>
                <w:rFonts w:ascii="Times New Roman" w:hAnsi="Times New Roman"/>
                <w:b/>
              </w:rPr>
            </w:pPr>
            <w:r w:rsidRPr="002E035B">
              <w:rPr>
                <w:rFonts w:ascii="Times New Roman" w:hAnsi="Times New Roman"/>
              </w:rPr>
              <w:t xml:space="preserve">Время: </w:t>
            </w:r>
            <w:r w:rsidR="007613BD" w:rsidRPr="002E035B">
              <w:rPr>
                <w:rFonts w:ascii="Times New Roman" w:hAnsi="Times New Roman"/>
                <w:b/>
              </w:rPr>
              <w:t>1</w:t>
            </w:r>
            <w:r w:rsidR="008B1CC7" w:rsidRPr="002E035B">
              <w:rPr>
                <w:rFonts w:ascii="Times New Roman" w:hAnsi="Times New Roman"/>
                <w:b/>
              </w:rPr>
              <w:t>4</w:t>
            </w:r>
            <w:r w:rsidR="00EA2872" w:rsidRPr="002E035B">
              <w:rPr>
                <w:rFonts w:ascii="Times New Roman" w:hAnsi="Times New Roman"/>
                <w:b/>
              </w:rPr>
              <w:t>.</w:t>
            </w:r>
            <w:r w:rsidR="009F5554" w:rsidRPr="002E035B">
              <w:rPr>
                <w:rFonts w:ascii="Times New Roman" w:hAnsi="Times New Roman"/>
                <w:b/>
              </w:rPr>
              <w:t>0</w:t>
            </w:r>
            <w:r w:rsidR="00BC6689" w:rsidRPr="002E035B">
              <w:rPr>
                <w:rFonts w:ascii="Times New Roman" w:hAnsi="Times New Roman"/>
                <w:b/>
              </w:rPr>
              <w:t>7</w:t>
            </w:r>
            <w:r w:rsidR="009F5554" w:rsidRPr="002E035B">
              <w:rPr>
                <w:rFonts w:ascii="Times New Roman" w:hAnsi="Times New Roman"/>
                <w:b/>
              </w:rPr>
              <w:t>.20</w:t>
            </w:r>
            <w:r w:rsidR="000F05FC" w:rsidRPr="002E035B">
              <w:rPr>
                <w:rFonts w:ascii="Times New Roman" w:hAnsi="Times New Roman"/>
                <w:b/>
              </w:rPr>
              <w:t>2</w:t>
            </w:r>
            <w:r w:rsidR="00BC6689" w:rsidRPr="002E035B">
              <w:rPr>
                <w:rFonts w:ascii="Times New Roman" w:hAnsi="Times New Roman"/>
                <w:b/>
              </w:rPr>
              <w:t>5 г.</w:t>
            </w:r>
            <w:r w:rsidR="009F5554" w:rsidRPr="002E035B">
              <w:rPr>
                <w:rFonts w:ascii="Times New Roman" w:hAnsi="Times New Roman"/>
                <w:b/>
              </w:rPr>
              <w:t xml:space="preserve"> в 1</w:t>
            </w:r>
            <w:r w:rsidR="00AE5368">
              <w:rPr>
                <w:rFonts w:ascii="Times New Roman" w:hAnsi="Times New Roman"/>
                <w:b/>
              </w:rPr>
              <w:t>0</w:t>
            </w:r>
            <w:r w:rsidR="00EA2872" w:rsidRPr="002E035B">
              <w:rPr>
                <w:rFonts w:ascii="Times New Roman" w:hAnsi="Times New Roman"/>
                <w:b/>
              </w:rPr>
              <w:t>:00 часов</w:t>
            </w:r>
            <w:r w:rsidR="00644027" w:rsidRPr="002E035B">
              <w:rPr>
                <w:rFonts w:ascii="Times New Roman" w:hAnsi="Times New Roman"/>
                <w:b/>
              </w:rPr>
              <w:t xml:space="preserve"> </w:t>
            </w:r>
            <w:r w:rsidRPr="002E035B">
              <w:rPr>
                <w:rFonts w:ascii="Times New Roman" w:hAnsi="Times New Roman"/>
              </w:rPr>
              <w:t>(по местному времени)</w:t>
            </w:r>
          </w:p>
          <w:p w:rsidR="00F507EB" w:rsidRPr="002E035B" w:rsidRDefault="00F507EB" w:rsidP="00ED112E">
            <w:pPr>
              <w:pStyle w:val="parameter"/>
              <w:spacing w:before="0" w:beforeAutospacing="0" w:after="0" w:afterAutospacing="0"/>
              <w:jc w:val="left"/>
              <w:rPr>
                <w:sz w:val="22"/>
                <w:szCs w:val="22"/>
              </w:rPr>
            </w:pPr>
            <w:r w:rsidRPr="002E035B">
              <w:rPr>
                <w:sz w:val="22"/>
                <w:szCs w:val="22"/>
              </w:rPr>
              <w:t xml:space="preserve">Место (адрес) заседания </w:t>
            </w:r>
            <w:r w:rsidR="000E7738" w:rsidRPr="002E035B">
              <w:rPr>
                <w:sz w:val="22"/>
                <w:szCs w:val="22"/>
              </w:rPr>
              <w:t>комиссии по закупкам</w:t>
            </w:r>
            <w:r w:rsidRPr="002E035B">
              <w:rPr>
                <w:sz w:val="22"/>
                <w:szCs w:val="22"/>
              </w:rPr>
              <w:t xml:space="preserve">: </w:t>
            </w:r>
          </w:p>
          <w:p w:rsidR="00ED112E" w:rsidRPr="002E035B" w:rsidRDefault="008B1CC7" w:rsidP="00ED112E">
            <w:pPr>
              <w:pStyle w:val="parameter"/>
              <w:spacing w:before="0" w:beforeAutospacing="0" w:after="0" w:afterAutospacing="0"/>
              <w:jc w:val="left"/>
              <w:rPr>
                <w:sz w:val="22"/>
                <w:szCs w:val="22"/>
              </w:rPr>
            </w:pPr>
            <w:r w:rsidRPr="002E035B">
              <w:rPr>
                <w:sz w:val="22"/>
                <w:szCs w:val="22"/>
              </w:rPr>
              <w:t xml:space="preserve">626380 Тюменская область, с. </w:t>
            </w:r>
            <w:proofErr w:type="spellStart"/>
            <w:r w:rsidRPr="002E035B">
              <w:rPr>
                <w:sz w:val="22"/>
                <w:szCs w:val="22"/>
              </w:rPr>
              <w:t>Исетское</w:t>
            </w:r>
            <w:proofErr w:type="spellEnd"/>
            <w:r w:rsidRPr="002E035B">
              <w:rPr>
                <w:sz w:val="22"/>
                <w:szCs w:val="22"/>
              </w:rPr>
              <w:t>, ул. Кирова 29</w:t>
            </w:r>
          </w:p>
        </w:tc>
      </w:tr>
      <w:tr w:rsidR="00234685" w:rsidRPr="008A3154" w:rsidTr="00F507EB">
        <w:trPr>
          <w:trHeight w:val="664"/>
          <w:jc w:val="center"/>
        </w:trPr>
        <w:tc>
          <w:tcPr>
            <w:tcW w:w="700" w:type="dxa"/>
          </w:tcPr>
          <w:p w:rsidR="00234685" w:rsidRDefault="00234685" w:rsidP="00F507EB">
            <w:pPr>
              <w:pStyle w:val="a6"/>
              <w:spacing w:after="0"/>
              <w:ind w:left="0"/>
              <w:jc w:val="center"/>
              <w:rPr>
                <w:rFonts w:ascii="Times New Roman" w:hAnsi="Times New Roman" w:cs="Times New Roman"/>
                <w:lang w:eastAsia="ru-RU"/>
              </w:rPr>
            </w:pPr>
            <w:r>
              <w:rPr>
                <w:rFonts w:ascii="Times New Roman" w:hAnsi="Times New Roman" w:cs="Times New Roman"/>
                <w:lang w:eastAsia="ru-RU"/>
              </w:rPr>
              <w:t>4</w:t>
            </w:r>
          </w:p>
        </w:tc>
        <w:tc>
          <w:tcPr>
            <w:tcW w:w="2962" w:type="dxa"/>
          </w:tcPr>
          <w:p w:rsidR="009F665A" w:rsidRPr="009F665A" w:rsidRDefault="009F665A" w:rsidP="00945FB0">
            <w:pPr>
              <w:spacing w:after="0" w:line="240" w:lineRule="auto"/>
              <w:rPr>
                <w:rStyle w:val="15"/>
                <w:rFonts w:eastAsia="Arial Unicode MS"/>
                <w:b/>
                <w:sz w:val="22"/>
              </w:rPr>
            </w:pPr>
            <w:r w:rsidRPr="009F665A">
              <w:rPr>
                <w:rFonts w:ascii="Times New Roman" w:hAnsi="Times New Roman"/>
                <w:b/>
              </w:rPr>
              <w:t>Дата, время и место подведения итогов</w:t>
            </w:r>
            <w:r w:rsidRPr="009F665A">
              <w:rPr>
                <w:rStyle w:val="15"/>
                <w:rFonts w:eastAsia="Arial Unicode MS"/>
                <w:b/>
                <w:sz w:val="22"/>
              </w:rPr>
              <w:t xml:space="preserve"> закупки</w:t>
            </w:r>
          </w:p>
          <w:p w:rsidR="00234685" w:rsidRPr="008A3154" w:rsidRDefault="00234685" w:rsidP="00945FB0">
            <w:pPr>
              <w:spacing w:after="0" w:line="240" w:lineRule="auto"/>
              <w:rPr>
                <w:rStyle w:val="15"/>
                <w:rFonts w:eastAsia="Arial Unicode MS"/>
                <w:b/>
                <w:sz w:val="22"/>
              </w:rPr>
            </w:pPr>
          </w:p>
        </w:tc>
        <w:tc>
          <w:tcPr>
            <w:tcW w:w="6539" w:type="dxa"/>
          </w:tcPr>
          <w:p w:rsidR="0090171C" w:rsidRPr="002E035B" w:rsidRDefault="0090171C" w:rsidP="0090171C">
            <w:pPr>
              <w:spacing w:after="0" w:line="240" w:lineRule="auto"/>
              <w:rPr>
                <w:rFonts w:ascii="Times New Roman" w:hAnsi="Times New Roman"/>
                <w:b/>
              </w:rPr>
            </w:pPr>
            <w:r w:rsidRPr="002E035B">
              <w:rPr>
                <w:rFonts w:ascii="Times New Roman" w:hAnsi="Times New Roman"/>
              </w:rPr>
              <w:t xml:space="preserve">Время: </w:t>
            </w:r>
            <w:r w:rsidR="007613BD" w:rsidRPr="002E035B">
              <w:rPr>
                <w:rFonts w:ascii="Times New Roman" w:hAnsi="Times New Roman"/>
                <w:b/>
              </w:rPr>
              <w:t>1</w:t>
            </w:r>
            <w:r w:rsidR="00AE5368">
              <w:rPr>
                <w:rFonts w:ascii="Times New Roman" w:hAnsi="Times New Roman"/>
                <w:b/>
              </w:rPr>
              <w:t>4</w:t>
            </w:r>
            <w:r w:rsidRPr="002E035B">
              <w:rPr>
                <w:rFonts w:ascii="Times New Roman" w:hAnsi="Times New Roman"/>
                <w:b/>
              </w:rPr>
              <w:t>.0</w:t>
            </w:r>
            <w:r w:rsidR="00BC6689" w:rsidRPr="002E035B">
              <w:rPr>
                <w:rFonts w:ascii="Times New Roman" w:hAnsi="Times New Roman"/>
                <w:b/>
              </w:rPr>
              <w:t>7</w:t>
            </w:r>
            <w:r w:rsidRPr="002E035B">
              <w:rPr>
                <w:rFonts w:ascii="Times New Roman" w:hAnsi="Times New Roman"/>
                <w:b/>
              </w:rPr>
              <w:t>.20</w:t>
            </w:r>
            <w:r w:rsidR="000F05FC" w:rsidRPr="002E035B">
              <w:rPr>
                <w:rFonts w:ascii="Times New Roman" w:hAnsi="Times New Roman"/>
                <w:b/>
              </w:rPr>
              <w:t>2</w:t>
            </w:r>
            <w:r w:rsidR="00BC6689" w:rsidRPr="002E035B">
              <w:rPr>
                <w:rFonts w:ascii="Times New Roman" w:hAnsi="Times New Roman"/>
                <w:b/>
              </w:rPr>
              <w:t>5 г.</w:t>
            </w:r>
            <w:r w:rsidRPr="002E035B">
              <w:rPr>
                <w:rFonts w:ascii="Times New Roman" w:hAnsi="Times New Roman"/>
                <w:b/>
              </w:rPr>
              <w:t xml:space="preserve"> в </w:t>
            </w:r>
            <w:r w:rsidR="00AE5368">
              <w:rPr>
                <w:rFonts w:ascii="Times New Roman" w:hAnsi="Times New Roman"/>
                <w:b/>
              </w:rPr>
              <w:t>11</w:t>
            </w:r>
            <w:r w:rsidRPr="002E035B">
              <w:rPr>
                <w:rFonts w:ascii="Times New Roman" w:hAnsi="Times New Roman"/>
                <w:b/>
              </w:rPr>
              <w:t>:00 часов</w:t>
            </w:r>
            <w:r w:rsidRPr="002E035B">
              <w:rPr>
                <w:rFonts w:ascii="Times New Roman" w:hAnsi="Times New Roman"/>
              </w:rPr>
              <w:t xml:space="preserve"> (по местному времени)</w:t>
            </w:r>
          </w:p>
          <w:p w:rsidR="0090171C" w:rsidRPr="002E035B" w:rsidRDefault="0090171C" w:rsidP="0090171C">
            <w:pPr>
              <w:pStyle w:val="parameter"/>
              <w:spacing w:before="0" w:beforeAutospacing="0" w:after="0" w:afterAutospacing="0"/>
              <w:jc w:val="left"/>
              <w:rPr>
                <w:sz w:val="22"/>
                <w:szCs w:val="22"/>
              </w:rPr>
            </w:pPr>
            <w:r w:rsidRPr="002E035B">
              <w:rPr>
                <w:sz w:val="22"/>
                <w:szCs w:val="22"/>
              </w:rPr>
              <w:t xml:space="preserve">Место (адрес) заседания комиссии по закупкам: </w:t>
            </w:r>
          </w:p>
          <w:p w:rsidR="00234685" w:rsidRPr="002E035B" w:rsidRDefault="008B1CC7" w:rsidP="0090171C">
            <w:pPr>
              <w:spacing w:after="0" w:line="240" w:lineRule="auto"/>
              <w:rPr>
                <w:rFonts w:ascii="Times New Roman" w:hAnsi="Times New Roman"/>
              </w:rPr>
            </w:pPr>
            <w:r w:rsidRPr="002E035B">
              <w:rPr>
                <w:rFonts w:ascii="Times New Roman" w:hAnsi="Times New Roman"/>
              </w:rPr>
              <w:t xml:space="preserve">626380 Тюменская область, с. </w:t>
            </w:r>
            <w:proofErr w:type="spellStart"/>
            <w:r w:rsidRPr="002E035B">
              <w:rPr>
                <w:rFonts w:ascii="Times New Roman" w:hAnsi="Times New Roman"/>
              </w:rPr>
              <w:t>Исетское</w:t>
            </w:r>
            <w:proofErr w:type="spellEnd"/>
            <w:r w:rsidRPr="002E035B">
              <w:rPr>
                <w:rFonts w:ascii="Times New Roman" w:hAnsi="Times New Roman"/>
              </w:rPr>
              <w:t>, ул. Кирова 29</w:t>
            </w:r>
          </w:p>
        </w:tc>
      </w:tr>
    </w:tbl>
    <w:p w:rsidR="00F507EB" w:rsidRPr="008A3154" w:rsidRDefault="00F507EB" w:rsidP="00F507EB">
      <w:pPr>
        <w:pStyle w:val="a6"/>
        <w:spacing w:line="240" w:lineRule="auto"/>
        <w:rPr>
          <w:rFonts w:ascii="Times New Roman" w:hAnsi="Times New Roman"/>
          <w:b/>
          <w:u w:val="single"/>
        </w:rPr>
      </w:pPr>
    </w:p>
    <w:p w:rsidR="00F507EB" w:rsidRPr="008A3154" w:rsidRDefault="00F507EB" w:rsidP="00F507EB">
      <w:pPr>
        <w:pStyle w:val="a6"/>
        <w:spacing w:line="240" w:lineRule="auto"/>
        <w:rPr>
          <w:rFonts w:ascii="Times New Roman" w:hAnsi="Times New Roman"/>
          <w:b/>
          <w:u w:val="single"/>
        </w:rPr>
      </w:pPr>
    </w:p>
    <w:p w:rsidR="00F507EB" w:rsidRPr="008A3154" w:rsidRDefault="00F507EB" w:rsidP="00F507EB">
      <w:pPr>
        <w:pStyle w:val="a6"/>
        <w:spacing w:line="240" w:lineRule="auto"/>
        <w:rPr>
          <w:rFonts w:ascii="Times New Roman" w:hAnsi="Times New Roman"/>
          <w:b/>
          <w:u w:val="single"/>
        </w:rPr>
      </w:pPr>
    </w:p>
    <w:p w:rsidR="00F507EB" w:rsidRDefault="00F507EB" w:rsidP="00F507EB">
      <w:pPr>
        <w:pStyle w:val="a6"/>
        <w:spacing w:line="240" w:lineRule="auto"/>
        <w:rPr>
          <w:rFonts w:ascii="Times New Roman" w:hAnsi="Times New Roman"/>
          <w:b/>
          <w:u w:val="single"/>
        </w:rPr>
      </w:pPr>
    </w:p>
    <w:p w:rsidR="00A10FE0" w:rsidRDefault="00A10FE0" w:rsidP="00F507EB">
      <w:pPr>
        <w:pStyle w:val="a6"/>
        <w:spacing w:line="240" w:lineRule="auto"/>
        <w:rPr>
          <w:rFonts w:ascii="Times New Roman" w:hAnsi="Times New Roman"/>
          <w:b/>
          <w:u w:val="single"/>
        </w:rPr>
      </w:pPr>
    </w:p>
    <w:p w:rsidR="00A10FE0" w:rsidRDefault="00A10FE0" w:rsidP="00F507EB">
      <w:pPr>
        <w:pStyle w:val="a6"/>
        <w:spacing w:line="240" w:lineRule="auto"/>
        <w:rPr>
          <w:rFonts w:ascii="Times New Roman" w:hAnsi="Times New Roman"/>
          <w:b/>
          <w:u w:val="single"/>
        </w:rPr>
      </w:pPr>
    </w:p>
    <w:p w:rsidR="00A10FE0" w:rsidRDefault="00A10FE0" w:rsidP="00F507EB">
      <w:pPr>
        <w:pStyle w:val="a6"/>
        <w:spacing w:line="240" w:lineRule="auto"/>
        <w:rPr>
          <w:rFonts w:ascii="Times New Roman" w:hAnsi="Times New Roman"/>
          <w:b/>
          <w:u w:val="single"/>
        </w:rPr>
      </w:pPr>
    </w:p>
    <w:p w:rsidR="00A10FE0" w:rsidRDefault="00A10FE0" w:rsidP="00F507EB">
      <w:pPr>
        <w:pStyle w:val="a6"/>
        <w:spacing w:line="240" w:lineRule="auto"/>
        <w:rPr>
          <w:rFonts w:ascii="Times New Roman" w:hAnsi="Times New Roman"/>
          <w:b/>
          <w:u w:val="single"/>
        </w:rPr>
      </w:pPr>
    </w:p>
    <w:p w:rsidR="00A10FE0" w:rsidRDefault="00A10FE0" w:rsidP="00F507EB">
      <w:pPr>
        <w:pStyle w:val="a6"/>
        <w:spacing w:line="240" w:lineRule="auto"/>
        <w:rPr>
          <w:rFonts w:ascii="Times New Roman" w:hAnsi="Times New Roman"/>
          <w:b/>
          <w:u w:val="single"/>
        </w:rPr>
      </w:pPr>
    </w:p>
    <w:p w:rsidR="00A10FE0" w:rsidRDefault="00A10FE0" w:rsidP="00F507EB">
      <w:pPr>
        <w:pStyle w:val="a6"/>
        <w:spacing w:line="240" w:lineRule="auto"/>
        <w:rPr>
          <w:rFonts w:ascii="Times New Roman" w:hAnsi="Times New Roman"/>
          <w:b/>
          <w:u w:val="single"/>
        </w:rPr>
      </w:pPr>
    </w:p>
    <w:p w:rsidR="00A10FE0" w:rsidRDefault="00A10FE0" w:rsidP="00F507EB">
      <w:pPr>
        <w:pStyle w:val="a6"/>
        <w:spacing w:line="240" w:lineRule="auto"/>
        <w:rPr>
          <w:rFonts w:ascii="Times New Roman" w:hAnsi="Times New Roman"/>
          <w:b/>
          <w:u w:val="single"/>
        </w:rPr>
      </w:pPr>
    </w:p>
    <w:p w:rsidR="009166D3" w:rsidRDefault="009166D3" w:rsidP="00F507EB">
      <w:pPr>
        <w:pStyle w:val="a6"/>
        <w:spacing w:line="240" w:lineRule="auto"/>
        <w:rPr>
          <w:rFonts w:ascii="Times New Roman" w:hAnsi="Times New Roman"/>
          <w:b/>
          <w:u w:val="single"/>
        </w:rPr>
      </w:pPr>
    </w:p>
    <w:p w:rsidR="00A10FE0" w:rsidRDefault="00A10FE0" w:rsidP="00F507EB">
      <w:pPr>
        <w:pStyle w:val="a6"/>
        <w:spacing w:line="240" w:lineRule="auto"/>
        <w:rPr>
          <w:rFonts w:ascii="Times New Roman" w:hAnsi="Times New Roman"/>
          <w:b/>
          <w:u w:val="single"/>
        </w:rPr>
      </w:pPr>
    </w:p>
    <w:p w:rsidR="00A10FE0" w:rsidRDefault="00A10FE0" w:rsidP="00F507EB">
      <w:pPr>
        <w:pStyle w:val="a6"/>
        <w:spacing w:line="240" w:lineRule="auto"/>
        <w:rPr>
          <w:rFonts w:ascii="Times New Roman" w:hAnsi="Times New Roman"/>
          <w:b/>
          <w:u w:val="single"/>
        </w:rPr>
      </w:pPr>
    </w:p>
    <w:p w:rsidR="00A10FE0" w:rsidRDefault="00A10FE0" w:rsidP="00F507EB">
      <w:pPr>
        <w:pStyle w:val="a6"/>
        <w:spacing w:line="240" w:lineRule="auto"/>
        <w:rPr>
          <w:rFonts w:ascii="Times New Roman" w:hAnsi="Times New Roman"/>
          <w:b/>
          <w:u w:val="single"/>
        </w:rPr>
      </w:pPr>
    </w:p>
    <w:p w:rsidR="0011521D" w:rsidRDefault="0011521D" w:rsidP="00F507EB">
      <w:pPr>
        <w:pStyle w:val="a6"/>
        <w:spacing w:line="240" w:lineRule="auto"/>
        <w:rPr>
          <w:rFonts w:ascii="Times New Roman" w:hAnsi="Times New Roman"/>
          <w:b/>
          <w:u w:val="single"/>
        </w:rPr>
      </w:pPr>
    </w:p>
    <w:p w:rsidR="000F05FC" w:rsidRDefault="000F05FC" w:rsidP="00F507EB">
      <w:pPr>
        <w:pStyle w:val="a6"/>
        <w:spacing w:line="240" w:lineRule="auto"/>
        <w:rPr>
          <w:rFonts w:ascii="Times New Roman" w:hAnsi="Times New Roman"/>
          <w:b/>
          <w:u w:val="single"/>
        </w:rPr>
      </w:pPr>
    </w:p>
    <w:p w:rsidR="000F05FC" w:rsidRDefault="000F05FC" w:rsidP="00F507EB">
      <w:pPr>
        <w:pStyle w:val="a6"/>
        <w:spacing w:line="240" w:lineRule="auto"/>
        <w:rPr>
          <w:rFonts w:ascii="Times New Roman" w:hAnsi="Times New Roman"/>
          <w:b/>
          <w:u w:val="single"/>
        </w:rPr>
      </w:pPr>
    </w:p>
    <w:p w:rsidR="00192F71" w:rsidRDefault="00192F71" w:rsidP="00F507EB">
      <w:pPr>
        <w:pStyle w:val="a6"/>
        <w:spacing w:line="240" w:lineRule="auto"/>
        <w:rPr>
          <w:rFonts w:ascii="Times New Roman" w:hAnsi="Times New Roman"/>
          <w:b/>
          <w:u w:val="single"/>
        </w:rPr>
      </w:pPr>
    </w:p>
    <w:p w:rsidR="00DA6616" w:rsidRDefault="00DA6616" w:rsidP="00F507EB">
      <w:pPr>
        <w:pStyle w:val="a6"/>
        <w:spacing w:line="240" w:lineRule="auto"/>
        <w:rPr>
          <w:rFonts w:ascii="Times New Roman" w:hAnsi="Times New Roman"/>
          <w:b/>
          <w:u w:val="single"/>
        </w:rPr>
      </w:pPr>
    </w:p>
    <w:p w:rsidR="00DA6616" w:rsidRDefault="00DA6616" w:rsidP="00F507EB">
      <w:pPr>
        <w:pStyle w:val="a6"/>
        <w:spacing w:line="240" w:lineRule="auto"/>
        <w:rPr>
          <w:rFonts w:ascii="Times New Roman" w:hAnsi="Times New Roman"/>
          <w:b/>
          <w:u w:val="single"/>
        </w:rPr>
      </w:pPr>
    </w:p>
    <w:p w:rsidR="008B1CC7" w:rsidRDefault="008B1CC7" w:rsidP="00F507EB">
      <w:pPr>
        <w:pStyle w:val="a6"/>
        <w:spacing w:line="240" w:lineRule="auto"/>
        <w:rPr>
          <w:rFonts w:ascii="Times New Roman" w:hAnsi="Times New Roman"/>
          <w:b/>
          <w:u w:val="single"/>
        </w:rPr>
      </w:pPr>
    </w:p>
    <w:p w:rsidR="008B1CC7" w:rsidRDefault="008B1CC7" w:rsidP="00F507EB">
      <w:pPr>
        <w:pStyle w:val="a6"/>
        <w:spacing w:line="240" w:lineRule="auto"/>
        <w:rPr>
          <w:rFonts w:ascii="Times New Roman" w:hAnsi="Times New Roman"/>
          <w:b/>
          <w:u w:val="single"/>
        </w:rPr>
      </w:pPr>
    </w:p>
    <w:p w:rsidR="00EA2872" w:rsidRDefault="00F507EB" w:rsidP="00F507EB">
      <w:pPr>
        <w:pStyle w:val="13"/>
        <w:ind w:left="360"/>
        <w:jc w:val="center"/>
        <w:rPr>
          <w:rFonts w:ascii="Times New Roman" w:hAnsi="Times New Roman"/>
          <w:b/>
          <w:u w:val="single"/>
        </w:rPr>
      </w:pPr>
      <w:r w:rsidRPr="008A3154">
        <w:rPr>
          <w:rFonts w:ascii="Times New Roman" w:hAnsi="Times New Roman"/>
          <w:b/>
          <w:u w:val="single"/>
          <w:lang w:val="en-US"/>
        </w:rPr>
        <w:lastRenderedPageBreak/>
        <w:t>II</w:t>
      </w:r>
      <w:r w:rsidR="00CB17DF">
        <w:rPr>
          <w:rFonts w:ascii="Times New Roman" w:hAnsi="Times New Roman"/>
          <w:b/>
          <w:u w:val="single"/>
          <w:lang w:val="en-US"/>
        </w:rPr>
        <w:t>I</w:t>
      </w:r>
      <w:proofErr w:type="gramStart"/>
      <w:r w:rsidRPr="008A3154">
        <w:rPr>
          <w:rFonts w:ascii="Times New Roman" w:hAnsi="Times New Roman"/>
          <w:b/>
          <w:u w:val="single"/>
        </w:rPr>
        <w:t>.  Информационная</w:t>
      </w:r>
      <w:proofErr w:type="gramEnd"/>
      <w:r w:rsidRPr="008A3154">
        <w:rPr>
          <w:rFonts w:ascii="Times New Roman" w:hAnsi="Times New Roman"/>
          <w:b/>
          <w:u w:val="single"/>
        </w:rPr>
        <w:t xml:space="preserve"> карта</w:t>
      </w:r>
      <w:r w:rsidR="002B47FB">
        <w:rPr>
          <w:rFonts w:ascii="Times New Roman" w:hAnsi="Times New Roman"/>
          <w:b/>
          <w:u w:val="single"/>
        </w:rPr>
        <w:t xml:space="preserve"> запроса предложений</w:t>
      </w:r>
    </w:p>
    <w:p w:rsidR="00F507EB" w:rsidRPr="008A3154" w:rsidRDefault="00F507EB" w:rsidP="00F507EB">
      <w:pPr>
        <w:pStyle w:val="13"/>
        <w:ind w:left="360"/>
        <w:jc w:val="center"/>
        <w:rPr>
          <w:rFonts w:ascii="Times New Roman" w:hAnsi="Times New Roman"/>
          <w:b/>
          <w:u w:val="single"/>
        </w:rPr>
      </w:pPr>
      <w:r w:rsidRPr="008A3154">
        <w:rPr>
          <w:rFonts w:ascii="Times New Roman" w:hAnsi="Times New Roman"/>
          <w:b/>
          <w:u w:val="single"/>
        </w:rPr>
        <w:t>в электронной форме</w:t>
      </w:r>
    </w:p>
    <w:p w:rsidR="00F507EB" w:rsidRPr="008A3154" w:rsidRDefault="00F507EB" w:rsidP="00F507EB">
      <w:pPr>
        <w:pStyle w:val="13"/>
        <w:ind w:left="360"/>
        <w:jc w:val="center"/>
        <w:rPr>
          <w:rFonts w:ascii="Times New Roman" w:hAnsi="Times New Roman"/>
          <w:b/>
          <w:iCs/>
        </w:rPr>
      </w:pPr>
    </w:p>
    <w:p w:rsidR="00F507EB" w:rsidRPr="008A3154" w:rsidRDefault="00F507EB" w:rsidP="00F507EB">
      <w:pPr>
        <w:pStyle w:val="13"/>
        <w:ind w:left="360"/>
        <w:jc w:val="center"/>
        <w:rPr>
          <w:rFonts w:ascii="Times New Roman" w:hAnsi="Times New Roman"/>
          <w:b/>
          <w:iCs/>
        </w:rPr>
      </w:pPr>
      <w:r w:rsidRPr="008A3154">
        <w:rPr>
          <w:rFonts w:ascii="Times New Roman" w:hAnsi="Times New Roman"/>
          <w:b/>
          <w:iCs/>
          <w:lang w:val="en-US"/>
        </w:rPr>
        <w:t>III</w:t>
      </w:r>
      <w:r w:rsidRPr="008A3154">
        <w:rPr>
          <w:rFonts w:ascii="Times New Roman" w:hAnsi="Times New Roman"/>
          <w:b/>
          <w:iCs/>
        </w:rPr>
        <w:t>.</w:t>
      </w:r>
      <w:r w:rsidRPr="008A3154">
        <w:rPr>
          <w:rFonts w:ascii="Times New Roman" w:hAnsi="Times New Roman"/>
          <w:b/>
          <w:iCs/>
          <w:lang w:val="en-US"/>
        </w:rPr>
        <w:t>I</w:t>
      </w:r>
      <w:r w:rsidRPr="008A3154">
        <w:rPr>
          <w:rFonts w:ascii="Times New Roman" w:hAnsi="Times New Roman"/>
          <w:b/>
          <w:iCs/>
        </w:rPr>
        <w:t>. Общие положения документации</w:t>
      </w:r>
      <w:r w:rsidR="002B47FB">
        <w:rPr>
          <w:rFonts w:ascii="Times New Roman" w:hAnsi="Times New Roman"/>
          <w:b/>
          <w:iCs/>
        </w:rPr>
        <w:t xml:space="preserve"> о запросе предложений</w:t>
      </w:r>
    </w:p>
    <w:p w:rsidR="00F507EB" w:rsidRPr="008A3154" w:rsidRDefault="00F507EB" w:rsidP="00F507EB">
      <w:pPr>
        <w:pStyle w:val="13"/>
        <w:ind w:left="360"/>
        <w:jc w:val="center"/>
        <w:rPr>
          <w:rFonts w:ascii="Times New Roman" w:hAnsi="Times New Roman"/>
          <w:b/>
          <w:u w:val="single"/>
        </w:rPr>
      </w:pP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72"/>
      </w:tblGrid>
      <w:tr w:rsidR="00F507EB" w:rsidRPr="008A3154" w:rsidTr="00F507EB">
        <w:trPr>
          <w:trHeight w:val="319"/>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F507EB" w:rsidP="00453DBB">
            <w:pPr>
              <w:widowControl w:val="0"/>
              <w:jc w:val="both"/>
              <w:rPr>
                <w:rFonts w:ascii="Times New Roman" w:hAnsi="Times New Roman"/>
                <w:b/>
              </w:rPr>
            </w:pPr>
            <w:r w:rsidRPr="008A3154">
              <w:rPr>
                <w:rFonts w:ascii="Times New Roman" w:hAnsi="Times New Roman"/>
                <w:b/>
              </w:rPr>
              <w:t xml:space="preserve">1.Наименование </w:t>
            </w:r>
            <w:r w:rsidR="00AE5368">
              <w:rPr>
                <w:rFonts w:ascii="Times New Roman" w:hAnsi="Times New Roman"/>
                <w:b/>
              </w:rPr>
              <w:t>предмета</w:t>
            </w:r>
            <w:r w:rsidRPr="008A3154">
              <w:rPr>
                <w:rFonts w:ascii="Times New Roman" w:hAnsi="Times New Roman"/>
                <w:b/>
              </w:rPr>
              <w:t xml:space="preserve"> закупки</w:t>
            </w:r>
            <w:r w:rsidR="00F9784C">
              <w:rPr>
                <w:rFonts w:ascii="Times New Roman" w:hAnsi="Times New Roman"/>
                <w:b/>
              </w:rPr>
              <w:t>.</w:t>
            </w:r>
          </w:p>
        </w:tc>
      </w:tr>
      <w:tr w:rsidR="00F507EB" w:rsidRPr="008A3154" w:rsidTr="00F507EB">
        <w:trPr>
          <w:trHeight w:val="319"/>
        </w:trPr>
        <w:tc>
          <w:tcPr>
            <w:tcW w:w="10272" w:type="dxa"/>
            <w:tcBorders>
              <w:top w:val="single" w:sz="4" w:space="0" w:color="auto"/>
              <w:left w:val="single" w:sz="4" w:space="0" w:color="auto"/>
              <w:bottom w:val="single" w:sz="4" w:space="0" w:color="auto"/>
              <w:right w:val="single" w:sz="4" w:space="0" w:color="auto"/>
            </w:tcBorders>
          </w:tcPr>
          <w:p w:rsidR="00192F71" w:rsidRPr="00192F71" w:rsidRDefault="00192F71" w:rsidP="00083520">
            <w:pPr>
              <w:widowControl w:val="0"/>
              <w:jc w:val="both"/>
              <w:rPr>
                <w:rFonts w:ascii="Times New Roman" w:hAnsi="Times New Roman"/>
              </w:rPr>
            </w:pPr>
            <w:r w:rsidRPr="00DF6612">
              <w:rPr>
                <w:rFonts w:ascii="Times New Roman" w:hAnsi="Times New Roman"/>
              </w:rPr>
              <w:t xml:space="preserve">Поставка </w:t>
            </w:r>
            <w:r w:rsidR="002E035B" w:rsidRPr="00DF6612">
              <w:rPr>
                <w:rFonts w:ascii="Times New Roman" w:hAnsi="Times New Roman"/>
              </w:rPr>
              <w:t>систем фильтрации, кондиционирования и обеззараживания воздуха</w:t>
            </w:r>
            <w:r w:rsidR="00F45258" w:rsidRPr="00DF6612">
              <w:rPr>
                <w:rFonts w:ascii="Times New Roman" w:hAnsi="Times New Roman"/>
              </w:rPr>
              <w:t>.</w:t>
            </w:r>
          </w:p>
          <w:p w:rsidR="00F507EB" w:rsidRPr="00083520" w:rsidRDefault="00083520" w:rsidP="00083520">
            <w:pPr>
              <w:widowControl w:val="0"/>
              <w:jc w:val="both"/>
              <w:rPr>
                <w:rFonts w:ascii="Times New Roman" w:hAnsi="Times New Roman"/>
                <w:b/>
                <w:i/>
                <w:u w:val="single"/>
              </w:rPr>
            </w:pPr>
            <w:r w:rsidRPr="00083520">
              <w:rPr>
                <w:rFonts w:ascii="Times New Roman" w:hAnsi="Times New Roman"/>
                <w:b/>
                <w:i/>
                <w:u w:val="single"/>
              </w:rPr>
              <w:t>Закупка осуществляется у субъектов малого и среднего предпринимательства.</w:t>
            </w:r>
          </w:p>
        </w:tc>
      </w:tr>
      <w:tr w:rsidR="00F507EB" w:rsidRPr="008A3154" w:rsidTr="00D77A5E">
        <w:trPr>
          <w:trHeight w:val="279"/>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F507EB" w:rsidP="00F507EB">
            <w:pPr>
              <w:rPr>
                <w:rFonts w:ascii="Times New Roman" w:hAnsi="Times New Roman"/>
              </w:rPr>
            </w:pPr>
            <w:r w:rsidRPr="008A3154">
              <w:rPr>
                <w:rFonts w:ascii="Times New Roman" w:hAnsi="Times New Roman"/>
                <w:b/>
              </w:rPr>
              <w:t>2.Заказчик</w:t>
            </w:r>
            <w:r w:rsidR="00F9784C">
              <w:rPr>
                <w:rFonts w:ascii="Times New Roman" w:hAnsi="Times New Roman"/>
                <w:b/>
              </w:rPr>
              <w:t>.</w:t>
            </w:r>
          </w:p>
        </w:tc>
      </w:tr>
      <w:tr w:rsidR="006F0DA1" w:rsidRPr="008A3154" w:rsidTr="00464894">
        <w:trPr>
          <w:trHeight w:val="1697"/>
        </w:trPr>
        <w:tc>
          <w:tcPr>
            <w:tcW w:w="10272" w:type="dxa"/>
            <w:tcBorders>
              <w:top w:val="single" w:sz="4" w:space="0" w:color="auto"/>
              <w:left w:val="single" w:sz="4" w:space="0" w:color="auto"/>
              <w:right w:val="single" w:sz="4" w:space="0" w:color="auto"/>
            </w:tcBorders>
          </w:tcPr>
          <w:p w:rsidR="00464894" w:rsidRPr="00464894" w:rsidRDefault="00464894" w:rsidP="00636CFE">
            <w:pPr>
              <w:spacing w:after="0" w:line="240" w:lineRule="auto"/>
              <w:ind w:firstLine="596"/>
              <w:jc w:val="both"/>
              <w:rPr>
                <w:rFonts w:ascii="Times New Roman" w:hAnsi="Times New Roman"/>
              </w:rPr>
            </w:pPr>
            <w:r w:rsidRPr="00464894">
              <w:rPr>
                <w:rFonts w:ascii="Times New Roman" w:hAnsi="Times New Roman"/>
              </w:rPr>
              <w:t xml:space="preserve">Муниципальное автономное общеобразовательное учреждение </w:t>
            </w:r>
            <w:proofErr w:type="spellStart"/>
            <w:r w:rsidRPr="00464894">
              <w:rPr>
                <w:rFonts w:ascii="Times New Roman" w:hAnsi="Times New Roman"/>
              </w:rPr>
              <w:t>Исетская</w:t>
            </w:r>
            <w:proofErr w:type="spellEnd"/>
            <w:r w:rsidRPr="00464894">
              <w:rPr>
                <w:rFonts w:ascii="Times New Roman" w:hAnsi="Times New Roman"/>
              </w:rPr>
              <w:t xml:space="preserve"> средняя общеобразовательная школа №1 (МАОУ </w:t>
            </w:r>
            <w:proofErr w:type="spellStart"/>
            <w:r w:rsidRPr="00464894">
              <w:rPr>
                <w:rFonts w:ascii="Times New Roman" w:hAnsi="Times New Roman"/>
              </w:rPr>
              <w:t>Исетская</w:t>
            </w:r>
            <w:proofErr w:type="spellEnd"/>
            <w:r w:rsidRPr="00464894">
              <w:rPr>
                <w:rFonts w:ascii="Times New Roman" w:hAnsi="Times New Roman"/>
              </w:rPr>
              <w:t xml:space="preserve"> СОШ №1)</w:t>
            </w:r>
          </w:p>
          <w:p w:rsidR="00464894" w:rsidRPr="00464894" w:rsidRDefault="00464894" w:rsidP="00636CFE">
            <w:pPr>
              <w:spacing w:after="0" w:line="240" w:lineRule="auto"/>
              <w:ind w:firstLine="596"/>
              <w:jc w:val="both"/>
              <w:rPr>
                <w:rFonts w:ascii="Times New Roman" w:hAnsi="Times New Roman"/>
              </w:rPr>
            </w:pPr>
            <w:r w:rsidRPr="00464894">
              <w:rPr>
                <w:rFonts w:ascii="Times New Roman" w:hAnsi="Times New Roman"/>
              </w:rPr>
              <w:t xml:space="preserve">Место нахождения: 626380 Тюменская область, с. </w:t>
            </w:r>
            <w:proofErr w:type="spellStart"/>
            <w:r w:rsidRPr="00464894">
              <w:rPr>
                <w:rFonts w:ascii="Times New Roman" w:hAnsi="Times New Roman"/>
              </w:rPr>
              <w:t>Исетское</w:t>
            </w:r>
            <w:proofErr w:type="spellEnd"/>
            <w:r w:rsidRPr="00464894">
              <w:rPr>
                <w:rFonts w:ascii="Times New Roman" w:hAnsi="Times New Roman"/>
              </w:rPr>
              <w:t>, ул. Кирова 29</w:t>
            </w:r>
          </w:p>
          <w:p w:rsidR="00464894" w:rsidRPr="00464894" w:rsidRDefault="001F6BF0" w:rsidP="00636CFE">
            <w:pPr>
              <w:spacing w:after="0" w:line="240" w:lineRule="auto"/>
              <w:ind w:firstLine="596"/>
              <w:jc w:val="both"/>
              <w:rPr>
                <w:rFonts w:ascii="Times New Roman" w:hAnsi="Times New Roman"/>
              </w:rPr>
            </w:pPr>
            <w:r>
              <w:rPr>
                <w:rFonts w:ascii="Times New Roman" w:hAnsi="Times New Roman"/>
              </w:rPr>
              <w:t xml:space="preserve">Почтовый </w:t>
            </w:r>
            <w:r w:rsidR="00464894" w:rsidRPr="00464894">
              <w:rPr>
                <w:rFonts w:ascii="Times New Roman" w:hAnsi="Times New Roman"/>
              </w:rPr>
              <w:t xml:space="preserve">адрес:  626380 Тюменская область, с. </w:t>
            </w:r>
            <w:proofErr w:type="spellStart"/>
            <w:r w:rsidR="00464894" w:rsidRPr="00464894">
              <w:rPr>
                <w:rFonts w:ascii="Times New Roman" w:hAnsi="Times New Roman"/>
              </w:rPr>
              <w:t>Исетское</w:t>
            </w:r>
            <w:proofErr w:type="spellEnd"/>
            <w:r w:rsidR="00464894" w:rsidRPr="00464894">
              <w:rPr>
                <w:rFonts w:ascii="Times New Roman" w:hAnsi="Times New Roman"/>
              </w:rPr>
              <w:t>, ул. Кирова 29</w:t>
            </w:r>
          </w:p>
          <w:p w:rsidR="00464894" w:rsidRPr="00464894" w:rsidRDefault="00464894" w:rsidP="00636CFE">
            <w:pPr>
              <w:spacing w:after="0" w:line="240" w:lineRule="auto"/>
              <w:ind w:firstLine="596"/>
              <w:jc w:val="both"/>
              <w:rPr>
                <w:rFonts w:ascii="Times New Roman" w:hAnsi="Times New Roman"/>
              </w:rPr>
            </w:pPr>
            <w:r w:rsidRPr="00464894">
              <w:rPr>
                <w:rFonts w:ascii="Times New Roman" w:hAnsi="Times New Roman"/>
              </w:rPr>
              <w:t>Адрес электронной почты: shkola1isetskoye@mail.ru</w:t>
            </w:r>
          </w:p>
          <w:p w:rsidR="00464894" w:rsidRPr="00464894" w:rsidRDefault="00464894" w:rsidP="00636CFE">
            <w:pPr>
              <w:spacing w:after="0" w:line="240" w:lineRule="auto"/>
              <w:ind w:firstLine="596"/>
              <w:jc w:val="both"/>
              <w:rPr>
                <w:rFonts w:ascii="Times New Roman" w:hAnsi="Times New Roman"/>
              </w:rPr>
            </w:pPr>
            <w:r w:rsidRPr="00464894">
              <w:rPr>
                <w:rFonts w:ascii="Times New Roman" w:hAnsi="Times New Roman"/>
              </w:rPr>
              <w:t>Контактный телефон: 8 (34537) 21-0-40 доб.301</w:t>
            </w:r>
          </w:p>
          <w:p w:rsidR="00A10FE0" w:rsidRPr="00464894" w:rsidRDefault="00464894" w:rsidP="00636CFE">
            <w:pPr>
              <w:spacing w:after="0" w:line="240" w:lineRule="auto"/>
              <w:ind w:firstLine="596"/>
              <w:jc w:val="both"/>
              <w:rPr>
                <w:rFonts w:ascii="Times New Roman" w:hAnsi="Times New Roman"/>
              </w:rPr>
            </w:pPr>
            <w:r>
              <w:rPr>
                <w:rFonts w:ascii="Times New Roman" w:hAnsi="Times New Roman"/>
              </w:rPr>
              <w:t xml:space="preserve"> </w:t>
            </w:r>
            <w:r w:rsidRPr="00464894">
              <w:rPr>
                <w:rFonts w:ascii="Times New Roman" w:hAnsi="Times New Roman"/>
              </w:rPr>
              <w:t xml:space="preserve">Ответственное должностное лицо: </w:t>
            </w:r>
            <w:r w:rsidR="001F6BF0" w:rsidRPr="001F6BF0">
              <w:rPr>
                <w:rFonts w:ascii="Times New Roman" w:hAnsi="Times New Roman"/>
              </w:rPr>
              <w:t xml:space="preserve">директор МАОУ </w:t>
            </w:r>
            <w:proofErr w:type="spellStart"/>
            <w:r w:rsidR="001F6BF0" w:rsidRPr="001F6BF0">
              <w:rPr>
                <w:rFonts w:ascii="Times New Roman" w:hAnsi="Times New Roman"/>
              </w:rPr>
              <w:t>Исетская</w:t>
            </w:r>
            <w:proofErr w:type="spellEnd"/>
            <w:r w:rsidR="001F6BF0" w:rsidRPr="001F6BF0">
              <w:rPr>
                <w:rFonts w:ascii="Times New Roman" w:hAnsi="Times New Roman"/>
              </w:rPr>
              <w:t xml:space="preserve"> СОШ №1  </w:t>
            </w:r>
            <w:proofErr w:type="spellStart"/>
            <w:r w:rsidR="001F6BF0" w:rsidRPr="001F6BF0">
              <w:rPr>
                <w:rFonts w:ascii="Times New Roman" w:hAnsi="Times New Roman"/>
              </w:rPr>
              <w:t>Гожко</w:t>
            </w:r>
            <w:proofErr w:type="spellEnd"/>
            <w:r w:rsidR="001F6BF0" w:rsidRPr="001F6BF0">
              <w:rPr>
                <w:rFonts w:ascii="Times New Roman" w:hAnsi="Times New Roman"/>
              </w:rPr>
              <w:t xml:space="preserve"> Ольга Павловна.</w:t>
            </w:r>
          </w:p>
        </w:tc>
      </w:tr>
      <w:tr w:rsidR="00F507EB" w:rsidRPr="008A3154" w:rsidTr="00F507EB">
        <w:trPr>
          <w:trHeight w:val="248"/>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083520" w:rsidP="00F507EB">
            <w:pPr>
              <w:pStyle w:val="Default"/>
              <w:rPr>
                <w:rStyle w:val="16"/>
                <w:color w:val="00000A"/>
                <w:sz w:val="22"/>
                <w:szCs w:val="22"/>
              </w:rPr>
            </w:pPr>
            <w:r>
              <w:rPr>
                <w:b/>
                <w:sz w:val="22"/>
                <w:szCs w:val="22"/>
              </w:rPr>
              <w:t>3</w:t>
            </w:r>
            <w:r w:rsidR="00F507EB" w:rsidRPr="008A3154">
              <w:rPr>
                <w:b/>
                <w:sz w:val="22"/>
                <w:szCs w:val="22"/>
              </w:rPr>
              <w:t>.Сведения о начальной (максимальной) цене договора</w:t>
            </w:r>
            <w:r w:rsidR="00F9784C">
              <w:rPr>
                <w:b/>
                <w:sz w:val="22"/>
                <w:szCs w:val="22"/>
              </w:rPr>
              <w:t>.</w:t>
            </w:r>
          </w:p>
        </w:tc>
      </w:tr>
      <w:tr w:rsidR="00F507EB" w:rsidRPr="008A3154" w:rsidTr="00F507EB">
        <w:trPr>
          <w:trHeight w:val="248"/>
        </w:trPr>
        <w:tc>
          <w:tcPr>
            <w:tcW w:w="10272" w:type="dxa"/>
            <w:tcBorders>
              <w:top w:val="single" w:sz="4" w:space="0" w:color="auto"/>
              <w:left w:val="single" w:sz="4" w:space="0" w:color="auto"/>
              <w:bottom w:val="single" w:sz="4" w:space="0" w:color="auto"/>
              <w:right w:val="single" w:sz="4" w:space="0" w:color="auto"/>
            </w:tcBorders>
          </w:tcPr>
          <w:p w:rsidR="00BF3F5E" w:rsidRDefault="00566A5E" w:rsidP="00083520">
            <w:pPr>
              <w:spacing w:after="0" w:line="240" w:lineRule="auto"/>
              <w:ind w:firstLine="589"/>
              <w:jc w:val="both"/>
              <w:rPr>
                <w:rFonts w:ascii="Times New Roman" w:hAnsi="Times New Roman"/>
              </w:rPr>
            </w:pPr>
            <w:r w:rsidRPr="00566A5E">
              <w:rPr>
                <w:rFonts w:ascii="Times New Roman" w:hAnsi="Times New Roman"/>
              </w:rPr>
              <w:t xml:space="preserve">Начальная (максимальная) цена договора: </w:t>
            </w:r>
            <w:r w:rsidR="00BF3F5E" w:rsidRPr="00BF3F5E">
              <w:rPr>
                <w:rFonts w:ascii="Times New Roman" w:hAnsi="Times New Roman"/>
              </w:rPr>
              <w:t>308 276,00 (триста восемь тысяч двести семьдесят шесть) рублей 00 копеек.</w:t>
            </w:r>
          </w:p>
          <w:p w:rsidR="00083520" w:rsidRDefault="00083520" w:rsidP="00083520">
            <w:pPr>
              <w:spacing w:after="0" w:line="240" w:lineRule="auto"/>
              <w:ind w:firstLine="589"/>
              <w:jc w:val="both"/>
              <w:rPr>
                <w:rFonts w:ascii="Times New Roman" w:hAnsi="Times New Roman"/>
              </w:rPr>
            </w:pPr>
            <w:r w:rsidRPr="00083520">
              <w:rPr>
                <w:rFonts w:ascii="Times New Roman" w:hAnsi="Times New Roman"/>
              </w:rPr>
              <w:t>Метод обоснования начальной (максимальной) цены договора: метод сопоставимых рыночных цен.</w:t>
            </w:r>
          </w:p>
          <w:p w:rsidR="00F507EB" w:rsidRPr="00473700" w:rsidRDefault="00473700" w:rsidP="00F45258">
            <w:pPr>
              <w:spacing w:after="0" w:line="240" w:lineRule="auto"/>
              <w:ind w:firstLine="589"/>
              <w:jc w:val="both"/>
              <w:rPr>
                <w:rStyle w:val="16"/>
                <w:bCs/>
                <w:color w:val="00000A"/>
                <w:sz w:val="22"/>
                <w:u w:val="none"/>
              </w:rPr>
            </w:pPr>
            <w:proofErr w:type="gramStart"/>
            <w:r w:rsidRPr="008531FB">
              <w:rPr>
                <w:rFonts w:ascii="Times New Roman" w:hAnsi="Times New Roman"/>
                <w:bCs/>
                <w:color w:val="00000A"/>
              </w:rPr>
              <w:t xml:space="preserve">Цена договора включает в себя: </w:t>
            </w:r>
            <w:r w:rsidR="00F45258" w:rsidRPr="00F45258">
              <w:rPr>
                <w:rFonts w:ascii="Times New Roman" w:hAnsi="Times New Roman"/>
                <w:bCs/>
                <w:color w:val="00000A"/>
              </w:rPr>
              <w:t xml:space="preserve">стоимость Товара, упаковки, тары, маркировки, затраты по хранению, перевозке и доставке Товара к месту назначения с соблюдением условий поставки и разгрузки, погрузо-разгрузочные работы, </w:t>
            </w:r>
            <w:r w:rsidR="00AE5368">
              <w:rPr>
                <w:rFonts w:ascii="Times New Roman" w:hAnsi="Times New Roman"/>
                <w:bCs/>
                <w:color w:val="00000A"/>
              </w:rPr>
              <w:t xml:space="preserve">сборка, монтаж, установка, </w:t>
            </w:r>
            <w:r w:rsidR="00F45258" w:rsidRPr="00F45258">
              <w:rPr>
                <w:rFonts w:ascii="Times New Roman" w:hAnsi="Times New Roman"/>
                <w:bCs/>
                <w:color w:val="00000A"/>
              </w:rPr>
              <w:t>вывоз мусора (упаковки), расходы по оформлению необходимой документации, при необходимости расходы Поставщика по страхованию поставляемого Товара, все налоги и сборы, а также другие обязательные платежи, связанные с исполнением договора</w:t>
            </w:r>
            <w:proofErr w:type="gramEnd"/>
            <w:r w:rsidR="00F45258" w:rsidRPr="00F45258">
              <w:rPr>
                <w:rFonts w:ascii="Times New Roman" w:hAnsi="Times New Roman"/>
                <w:bCs/>
                <w:color w:val="00000A"/>
              </w:rPr>
              <w:t xml:space="preserve"> и подлежащие уплате в соответствии с действующим законодательством.</w:t>
            </w:r>
          </w:p>
        </w:tc>
      </w:tr>
      <w:tr w:rsidR="00F507EB" w:rsidRPr="008A3154" w:rsidTr="00F507EB">
        <w:trPr>
          <w:trHeight w:val="239"/>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083520" w:rsidP="003913C8">
            <w:pPr>
              <w:spacing w:after="0" w:line="240" w:lineRule="auto"/>
              <w:jc w:val="both"/>
              <w:rPr>
                <w:rStyle w:val="16"/>
                <w:rFonts w:eastAsia="Arial Unicode MS"/>
                <w:b/>
                <w:sz w:val="22"/>
              </w:rPr>
            </w:pPr>
            <w:r>
              <w:rPr>
                <w:rFonts w:ascii="Times New Roman" w:hAnsi="Times New Roman"/>
                <w:b/>
              </w:rPr>
              <w:t>4</w:t>
            </w:r>
            <w:r w:rsidR="00F507EB" w:rsidRPr="008A3154">
              <w:rPr>
                <w:rFonts w:ascii="Times New Roman" w:hAnsi="Times New Roman"/>
                <w:b/>
              </w:rPr>
              <w:t>.М</w:t>
            </w:r>
            <w:r w:rsidR="00D16C49">
              <w:rPr>
                <w:rFonts w:ascii="Times New Roman" w:hAnsi="Times New Roman"/>
                <w:b/>
              </w:rPr>
              <w:t>есто, условия и сроки (периоды) поставки товара</w:t>
            </w:r>
            <w:r w:rsidR="00F9784C">
              <w:rPr>
                <w:rFonts w:ascii="Times New Roman" w:hAnsi="Times New Roman"/>
                <w:b/>
              </w:rPr>
              <w:t>.</w:t>
            </w:r>
          </w:p>
        </w:tc>
      </w:tr>
      <w:tr w:rsidR="00F507EB" w:rsidRPr="008A3154" w:rsidTr="00F507EB">
        <w:trPr>
          <w:trHeight w:val="239"/>
        </w:trPr>
        <w:tc>
          <w:tcPr>
            <w:tcW w:w="10272" w:type="dxa"/>
            <w:tcBorders>
              <w:top w:val="single" w:sz="4" w:space="0" w:color="auto"/>
              <w:left w:val="single" w:sz="4" w:space="0" w:color="auto"/>
              <w:bottom w:val="single" w:sz="4" w:space="0" w:color="auto"/>
              <w:right w:val="single" w:sz="4" w:space="0" w:color="auto"/>
            </w:tcBorders>
          </w:tcPr>
          <w:p w:rsidR="00F507EB" w:rsidRPr="008A3154" w:rsidRDefault="00F507EB" w:rsidP="00F507EB">
            <w:pPr>
              <w:pStyle w:val="a"/>
              <w:numPr>
                <w:ilvl w:val="0"/>
                <w:numId w:val="0"/>
              </w:numPr>
              <w:tabs>
                <w:tab w:val="left" w:pos="0"/>
                <w:tab w:val="left" w:pos="426"/>
                <w:tab w:val="left" w:pos="567"/>
              </w:tabs>
              <w:spacing w:line="240" w:lineRule="auto"/>
              <w:ind w:firstLine="459"/>
              <w:rPr>
                <w:sz w:val="22"/>
                <w:szCs w:val="22"/>
                <w:u w:val="single"/>
              </w:rPr>
            </w:pPr>
            <w:r w:rsidRPr="008A3154">
              <w:rPr>
                <w:b/>
                <w:sz w:val="22"/>
                <w:szCs w:val="22"/>
              </w:rPr>
              <w:t>Место</w:t>
            </w:r>
            <w:r w:rsidR="00192F71">
              <w:rPr>
                <w:b/>
                <w:sz w:val="22"/>
                <w:szCs w:val="22"/>
              </w:rPr>
              <w:t xml:space="preserve"> поставки товара</w:t>
            </w:r>
            <w:r w:rsidRPr="008A3154">
              <w:rPr>
                <w:b/>
                <w:sz w:val="22"/>
                <w:szCs w:val="22"/>
              </w:rPr>
              <w:t>:</w:t>
            </w:r>
            <w:r w:rsidR="00644027">
              <w:rPr>
                <w:b/>
                <w:sz w:val="22"/>
                <w:szCs w:val="22"/>
              </w:rPr>
              <w:t xml:space="preserve"> </w:t>
            </w:r>
            <w:r w:rsidR="00083520" w:rsidRPr="00083520">
              <w:rPr>
                <w:sz w:val="22"/>
                <w:szCs w:val="22"/>
              </w:rPr>
              <w:t xml:space="preserve">согласно Описанию </w:t>
            </w:r>
            <w:r w:rsidR="00AE5368">
              <w:rPr>
                <w:sz w:val="22"/>
                <w:szCs w:val="22"/>
              </w:rPr>
              <w:t>предмета</w:t>
            </w:r>
            <w:r w:rsidR="00083520" w:rsidRPr="00083520">
              <w:rPr>
                <w:sz w:val="22"/>
                <w:szCs w:val="22"/>
              </w:rPr>
              <w:t xml:space="preserve"> закупки (раздел V документации о запросе предложений в электронной форме) и Проекту договора (раздел VI документации о запросе предложений в электронной форме).</w:t>
            </w:r>
          </w:p>
          <w:p w:rsidR="00083520" w:rsidRPr="00083520" w:rsidRDefault="00F507EB" w:rsidP="00083520">
            <w:pPr>
              <w:spacing w:after="0" w:line="240" w:lineRule="auto"/>
              <w:ind w:firstLine="459"/>
              <w:jc w:val="both"/>
              <w:rPr>
                <w:rFonts w:ascii="Times New Roman" w:hAnsi="Times New Roman"/>
              </w:rPr>
            </w:pPr>
            <w:r w:rsidRPr="008A3154">
              <w:rPr>
                <w:rFonts w:ascii="Times New Roman" w:hAnsi="Times New Roman"/>
                <w:b/>
              </w:rPr>
              <w:t>Условия</w:t>
            </w:r>
            <w:r w:rsidR="00083520">
              <w:rPr>
                <w:rFonts w:ascii="Times New Roman" w:hAnsi="Times New Roman"/>
                <w:b/>
              </w:rPr>
              <w:t xml:space="preserve"> </w:t>
            </w:r>
            <w:r w:rsidR="00192F71">
              <w:rPr>
                <w:rFonts w:ascii="Times New Roman" w:hAnsi="Times New Roman"/>
                <w:b/>
              </w:rPr>
              <w:t>поставки товара</w:t>
            </w:r>
            <w:r w:rsidRPr="008A3154">
              <w:rPr>
                <w:rFonts w:ascii="Times New Roman" w:hAnsi="Times New Roman"/>
                <w:b/>
              </w:rPr>
              <w:t xml:space="preserve">: </w:t>
            </w:r>
            <w:r w:rsidR="00083520" w:rsidRPr="00083520">
              <w:rPr>
                <w:rFonts w:ascii="Times New Roman" w:hAnsi="Times New Roman"/>
              </w:rPr>
              <w:t xml:space="preserve">согласно Описанию </w:t>
            </w:r>
            <w:r w:rsidR="00AE5368">
              <w:rPr>
                <w:rFonts w:ascii="Times New Roman" w:hAnsi="Times New Roman"/>
              </w:rPr>
              <w:t>предмета</w:t>
            </w:r>
            <w:r w:rsidR="00083520" w:rsidRPr="00083520">
              <w:rPr>
                <w:rFonts w:ascii="Times New Roman" w:hAnsi="Times New Roman"/>
              </w:rPr>
              <w:t xml:space="preserve"> закупки (раздел V документации о запросе предложений в электронной форме) и Проекту договора (раздел VI документации о запросе предложений в электронной форме).</w:t>
            </w:r>
          </w:p>
          <w:p w:rsidR="00F507EB" w:rsidRPr="008A3154" w:rsidRDefault="00F507EB" w:rsidP="007E3142">
            <w:pPr>
              <w:spacing w:after="0" w:line="240" w:lineRule="auto"/>
              <w:ind w:firstLine="459"/>
              <w:jc w:val="both"/>
              <w:rPr>
                <w:rStyle w:val="16"/>
                <w:sz w:val="22"/>
              </w:rPr>
            </w:pPr>
            <w:r w:rsidRPr="008A3154">
              <w:rPr>
                <w:rFonts w:ascii="Times New Roman" w:hAnsi="Times New Roman"/>
                <w:b/>
              </w:rPr>
              <w:t xml:space="preserve">Сроки </w:t>
            </w:r>
            <w:r w:rsidR="00083520">
              <w:rPr>
                <w:rFonts w:ascii="Times New Roman" w:hAnsi="Times New Roman"/>
                <w:b/>
              </w:rPr>
              <w:t xml:space="preserve"> </w:t>
            </w:r>
            <w:r w:rsidR="007E3142">
              <w:rPr>
                <w:rFonts w:ascii="Times New Roman" w:hAnsi="Times New Roman"/>
                <w:b/>
              </w:rPr>
              <w:t>поставки товара</w:t>
            </w:r>
            <w:r w:rsidRPr="008A3154">
              <w:rPr>
                <w:rFonts w:ascii="Times New Roman" w:hAnsi="Times New Roman"/>
                <w:b/>
              </w:rPr>
              <w:t>:</w:t>
            </w:r>
            <w:r w:rsidR="00644027">
              <w:rPr>
                <w:rFonts w:ascii="Times New Roman" w:hAnsi="Times New Roman"/>
                <w:b/>
              </w:rPr>
              <w:t xml:space="preserve"> </w:t>
            </w:r>
            <w:r w:rsidR="00083520" w:rsidRPr="00083520">
              <w:rPr>
                <w:rFonts w:ascii="Times New Roman" w:hAnsi="Times New Roman"/>
              </w:rPr>
              <w:t xml:space="preserve">согласно Описанию </w:t>
            </w:r>
            <w:r w:rsidR="00AE5368">
              <w:rPr>
                <w:rFonts w:ascii="Times New Roman" w:hAnsi="Times New Roman"/>
              </w:rPr>
              <w:t>предмета</w:t>
            </w:r>
            <w:r w:rsidR="00083520" w:rsidRPr="00083520">
              <w:rPr>
                <w:rFonts w:ascii="Times New Roman" w:hAnsi="Times New Roman"/>
              </w:rPr>
              <w:t xml:space="preserve"> закупки (раздел V документации о запросе предложений в электронной форме) и Проекту договора (раздел VI документации о запросе предложений в электронной форме).</w:t>
            </w:r>
          </w:p>
        </w:tc>
      </w:tr>
      <w:tr w:rsidR="00F507EB" w:rsidRPr="008A3154" w:rsidTr="00F507EB">
        <w:trPr>
          <w:trHeight w:val="239"/>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083520" w:rsidP="00F507EB">
            <w:pPr>
              <w:pStyle w:val="17"/>
              <w:jc w:val="both"/>
              <w:rPr>
                <w:rFonts w:ascii="Times New Roman" w:hAnsi="Times New Roman" w:cs="Times New Roman"/>
                <w:sz w:val="22"/>
              </w:rPr>
            </w:pPr>
            <w:r>
              <w:rPr>
                <w:rFonts w:ascii="Times New Roman" w:hAnsi="Times New Roman"/>
                <w:b/>
                <w:sz w:val="22"/>
              </w:rPr>
              <w:t>5</w:t>
            </w:r>
            <w:r w:rsidR="00F507EB" w:rsidRPr="008A3154">
              <w:rPr>
                <w:rFonts w:ascii="Times New Roman" w:hAnsi="Times New Roman"/>
                <w:b/>
                <w:sz w:val="22"/>
              </w:rPr>
              <w:t>.Форма, срок и порядок оплаты договора</w:t>
            </w:r>
            <w:r w:rsidR="00F9784C">
              <w:rPr>
                <w:rFonts w:ascii="Times New Roman" w:hAnsi="Times New Roman"/>
                <w:b/>
                <w:sz w:val="22"/>
              </w:rPr>
              <w:t>.</w:t>
            </w:r>
          </w:p>
        </w:tc>
      </w:tr>
      <w:tr w:rsidR="00F507EB" w:rsidRPr="008A3154" w:rsidTr="00F507EB">
        <w:tc>
          <w:tcPr>
            <w:tcW w:w="10272" w:type="dxa"/>
            <w:tcBorders>
              <w:top w:val="single" w:sz="4" w:space="0" w:color="auto"/>
              <w:left w:val="single" w:sz="4" w:space="0" w:color="auto"/>
              <w:bottom w:val="single" w:sz="4" w:space="0" w:color="auto"/>
              <w:right w:val="single" w:sz="4" w:space="0" w:color="auto"/>
            </w:tcBorders>
          </w:tcPr>
          <w:p w:rsidR="00F507EB" w:rsidRPr="008A3154" w:rsidRDefault="00F866C6" w:rsidP="00911E33">
            <w:pPr>
              <w:suppressAutoHyphens/>
              <w:spacing w:after="0" w:line="240" w:lineRule="auto"/>
              <w:ind w:firstLine="601"/>
              <w:jc w:val="both"/>
              <w:rPr>
                <w:rFonts w:ascii="Times New Roman" w:hAnsi="Times New Roman"/>
              </w:rPr>
            </w:pPr>
            <w:proofErr w:type="gramStart"/>
            <w:r>
              <w:rPr>
                <w:rFonts w:ascii="Times New Roman" w:hAnsi="Times New Roman"/>
              </w:rPr>
              <w:t>Согласно Проекту договора (</w:t>
            </w:r>
            <w:r w:rsidR="0058395B" w:rsidRPr="0058395B">
              <w:rPr>
                <w:rFonts w:ascii="Times New Roman" w:hAnsi="Times New Roman"/>
              </w:rPr>
              <w:t>Раздел.</w:t>
            </w:r>
            <w:proofErr w:type="gramEnd"/>
            <w:r w:rsidR="0058395B" w:rsidRPr="0058395B">
              <w:rPr>
                <w:rFonts w:ascii="Times New Roman" w:hAnsi="Times New Roman"/>
              </w:rPr>
              <w:t xml:space="preserve"> </w:t>
            </w:r>
            <w:proofErr w:type="gramStart"/>
            <w:r w:rsidR="0058395B" w:rsidRPr="0058395B">
              <w:rPr>
                <w:rFonts w:ascii="Times New Roman" w:hAnsi="Times New Roman"/>
              </w:rPr>
              <w:t>V</w:t>
            </w:r>
            <w:r w:rsidR="0058395B">
              <w:rPr>
                <w:rFonts w:ascii="Times New Roman" w:hAnsi="Times New Roman"/>
                <w:lang w:val="en-US"/>
              </w:rPr>
              <w:t>I</w:t>
            </w:r>
            <w:r w:rsidR="0058395B" w:rsidRPr="0058395B">
              <w:rPr>
                <w:rFonts w:ascii="Times New Roman" w:hAnsi="Times New Roman"/>
              </w:rPr>
              <w:t xml:space="preserve"> документации</w:t>
            </w:r>
            <w:r w:rsidR="00911E33">
              <w:rPr>
                <w:rFonts w:ascii="Times New Roman" w:hAnsi="Times New Roman"/>
              </w:rPr>
              <w:t xml:space="preserve"> о запросе предложений</w:t>
            </w:r>
            <w:r>
              <w:rPr>
                <w:rFonts w:ascii="Times New Roman" w:hAnsi="Times New Roman"/>
              </w:rPr>
              <w:t>)</w:t>
            </w:r>
            <w:proofErr w:type="gramEnd"/>
          </w:p>
        </w:tc>
      </w:tr>
      <w:tr w:rsidR="00F507EB" w:rsidRPr="008A3154" w:rsidTr="00F507EB">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083520" w:rsidP="00F507EB">
            <w:pPr>
              <w:spacing w:after="0" w:line="240" w:lineRule="auto"/>
              <w:jc w:val="both"/>
              <w:rPr>
                <w:rFonts w:ascii="Times New Roman" w:hAnsi="Times New Roman"/>
                <w:b/>
                <w:spacing w:val="-2"/>
              </w:rPr>
            </w:pPr>
            <w:r>
              <w:rPr>
                <w:rFonts w:ascii="Times New Roman" w:hAnsi="Times New Roman"/>
                <w:b/>
                <w:spacing w:val="-2"/>
              </w:rPr>
              <w:t>6</w:t>
            </w:r>
            <w:r w:rsidR="008A2606">
              <w:rPr>
                <w:rFonts w:ascii="Times New Roman" w:hAnsi="Times New Roman"/>
                <w:b/>
                <w:spacing w:val="-2"/>
              </w:rPr>
              <w:t>.</w:t>
            </w:r>
            <w:r w:rsidR="00F507EB" w:rsidRPr="008A3154">
              <w:rPr>
                <w:rFonts w:ascii="Times New Roman" w:hAnsi="Times New Roman"/>
                <w:b/>
                <w:spacing w:val="-2"/>
              </w:rPr>
              <w:t>Размер аванса</w:t>
            </w:r>
            <w:r w:rsidR="007E3142">
              <w:rPr>
                <w:rFonts w:ascii="Times New Roman" w:hAnsi="Times New Roman"/>
                <w:b/>
                <w:spacing w:val="-2"/>
              </w:rPr>
              <w:t xml:space="preserve"> </w:t>
            </w:r>
            <w:r w:rsidR="00F507EB" w:rsidRPr="008A3154">
              <w:rPr>
                <w:rFonts w:ascii="Times New Roman" w:hAnsi="Times New Roman"/>
                <w:b/>
              </w:rPr>
              <w:t>и порядок его предоставления</w:t>
            </w:r>
            <w:r w:rsidR="00F9784C">
              <w:rPr>
                <w:rFonts w:ascii="Times New Roman" w:hAnsi="Times New Roman"/>
                <w:b/>
              </w:rPr>
              <w:t>.</w:t>
            </w:r>
          </w:p>
        </w:tc>
      </w:tr>
      <w:tr w:rsidR="00F507EB" w:rsidRPr="008A3154" w:rsidTr="00F507EB">
        <w:tc>
          <w:tcPr>
            <w:tcW w:w="10272" w:type="dxa"/>
            <w:tcBorders>
              <w:top w:val="single" w:sz="4" w:space="0" w:color="auto"/>
              <w:left w:val="single" w:sz="4" w:space="0" w:color="auto"/>
              <w:bottom w:val="single" w:sz="4" w:space="0" w:color="auto"/>
              <w:right w:val="single" w:sz="4" w:space="0" w:color="auto"/>
            </w:tcBorders>
          </w:tcPr>
          <w:p w:rsidR="00F507EB" w:rsidRPr="008A3154" w:rsidRDefault="00F507EB" w:rsidP="00F507EB">
            <w:pPr>
              <w:spacing w:after="0" w:line="240" w:lineRule="auto"/>
              <w:ind w:firstLine="589"/>
              <w:rPr>
                <w:rFonts w:ascii="Times New Roman" w:hAnsi="Times New Roman"/>
                <w:i/>
                <w:snapToGrid w:val="0"/>
              </w:rPr>
            </w:pPr>
            <w:r w:rsidRPr="008A3154">
              <w:rPr>
                <w:rFonts w:ascii="Times New Roman" w:hAnsi="Times New Roman"/>
              </w:rPr>
              <w:t xml:space="preserve">Не предусмотрено </w:t>
            </w:r>
          </w:p>
        </w:tc>
      </w:tr>
      <w:tr w:rsidR="00F507EB" w:rsidRPr="008A3154" w:rsidTr="00F507EB">
        <w:trPr>
          <w:trHeight w:val="252"/>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083520" w:rsidP="003913C8">
            <w:pPr>
              <w:pStyle w:val="17"/>
              <w:jc w:val="both"/>
              <w:rPr>
                <w:rFonts w:ascii="Times New Roman" w:hAnsi="Times New Roman"/>
                <w:b/>
                <w:sz w:val="22"/>
              </w:rPr>
            </w:pPr>
            <w:r>
              <w:rPr>
                <w:rFonts w:ascii="Times New Roman" w:hAnsi="Times New Roman"/>
                <w:b/>
                <w:sz w:val="22"/>
              </w:rPr>
              <w:t>7</w:t>
            </w:r>
            <w:r w:rsidR="00F507EB" w:rsidRPr="008A3154">
              <w:rPr>
                <w:rFonts w:ascii="Times New Roman" w:hAnsi="Times New Roman"/>
                <w:b/>
                <w:sz w:val="22"/>
              </w:rPr>
              <w:t xml:space="preserve">.Сведения о валюте, используемой для формирования цены договора и расчетов </w:t>
            </w:r>
            <w:proofErr w:type="gramStart"/>
            <w:r w:rsidR="00F507EB" w:rsidRPr="008A3154">
              <w:rPr>
                <w:rFonts w:ascii="Times New Roman" w:hAnsi="Times New Roman"/>
                <w:b/>
                <w:sz w:val="22"/>
              </w:rPr>
              <w:t>с</w:t>
            </w:r>
            <w:proofErr w:type="gramEnd"/>
            <w:r w:rsidR="00F507EB" w:rsidRPr="008A3154">
              <w:rPr>
                <w:rFonts w:ascii="Times New Roman" w:hAnsi="Times New Roman"/>
                <w:b/>
                <w:sz w:val="22"/>
              </w:rPr>
              <w:t xml:space="preserve"> исполнителям</w:t>
            </w:r>
            <w:r w:rsidR="003913C8">
              <w:rPr>
                <w:rFonts w:ascii="Times New Roman" w:hAnsi="Times New Roman"/>
                <w:b/>
                <w:sz w:val="22"/>
              </w:rPr>
              <w:t>.</w:t>
            </w:r>
          </w:p>
        </w:tc>
      </w:tr>
      <w:tr w:rsidR="00F507EB" w:rsidRPr="008A3154" w:rsidTr="00F507EB">
        <w:trPr>
          <w:trHeight w:val="252"/>
        </w:trPr>
        <w:tc>
          <w:tcPr>
            <w:tcW w:w="10272" w:type="dxa"/>
            <w:tcBorders>
              <w:top w:val="single" w:sz="4" w:space="0" w:color="auto"/>
              <w:left w:val="single" w:sz="4" w:space="0" w:color="auto"/>
              <w:bottom w:val="single" w:sz="4" w:space="0" w:color="auto"/>
              <w:right w:val="single" w:sz="4" w:space="0" w:color="auto"/>
            </w:tcBorders>
          </w:tcPr>
          <w:p w:rsidR="00F507EB" w:rsidRPr="008A3154" w:rsidRDefault="00F507EB" w:rsidP="00F507EB">
            <w:pPr>
              <w:pStyle w:val="17"/>
              <w:ind w:firstLine="601"/>
              <w:jc w:val="both"/>
              <w:rPr>
                <w:rFonts w:ascii="Times New Roman" w:hAnsi="Times New Roman"/>
                <w:sz w:val="22"/>
              </w:rPr>
            </w:pPr>
            <w:r w:rsidRPr="008A3154">
              <w:rPr>
                <w:rFonts w:ascii="Times New Roman" w:hAnsi="Times New Roman"/>
                <w:sz w:val="22"/>
              </w:rPr>
              <w:t>Российский рубль</w:t>
            </w:r>
          </w:p>
        </w:tc>
      </w:tr>
      <w:tr w:rsidR="00F507EB" w:rsidRPr="008A3154" w:rsidTr="00F507EB">
        <w:trPr>
          <w:trHeight w:val="252"/>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083520" w:rsidP="00F507EB">
            <w:pPr>
              <w:spacing w:after="0" w:line="240" w:lineRule="auto"/>
              <w:jc w:val="both"/>
              <w:rPr>
                <w:rStyle w:val="16"/>
                <w:rFonts w:eastAsia="Arial Unicode MS"/>
                <w:b/>
                <w:sz w:val="22"/>
              </w:rPr>
            </w:pPr>
            <w:proofErr w:type="gramStart"/>
            <w:r>
              <w:rPr>
                <w:rFonts w:ascii="Times New Roman" w:hAnsi="Times New Roman"/>
                <w:b/>
              </w:rPr>
              <w:t>8</w:t>
            </w:r>
            <w:r w:rsidR="00F507EB" w:rsidRPr="008A3154">
              <w:rPr>
                <w:rFonts w:ascii="Times New Roman" w:hAnsi="Times New Roman"/>
                <w:b/>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w:t>
            </w:r>
            <w:proofErr w:type="gramEnd"/>
            <w:r w:rsidR="00F507EB" w:rsidRPr="008A3154">
              <w:rPr>
                <w:rFonts w:ascii="Times New Roman" w:hAnsi="Times New Roman"/>
                <w:b/>
              </w:rPr>
              <w:t xml:space="preserve"> поставляемого товара, выполняемой работы, оказываемой услуги потребностям Заказчика</w:t>
            </w:r>
            <w:r w:rsidR="00F9784C">
              <w:rPr>
                <w:rFonts w:ascii="Times New Roman" w:hAnsi="Times New Roman"/>
                <w:b/>
              </w:rPr>
              <w:t>.</w:t>
            </w:r>
          </w:p>
        </w:tc>
      </w:tr>
      <w:tr w:rsidR="00F507EB" w:rsidRPr="008A3154" w:rsidTr="00F507EB">
        <w:trPr>
          <w:trHeight w:val="252"/>
        </w:trPr>
        <w:tc>
          <w:tcPr>
            <w:tcW w:w="10272" w:type="dxa"/>
            <w:tcBorders>
              <w:top w:val="single" w:sz="4" w:space="0" w:color="auto"/>
              <w:left w:val="single" w:sz="4" w:space="0" w:color="auto"/>
              <w:bottom w:val="single" w:sz="4" w:space="0" w:color="auto"/>
              <w:right w:val="single" w:sz="4" w:space="0" w:color="auto"/>
            </w:tcBorders>
          </w:tcPr>
          <w:p w:rsidR="00F507EB" w:rsidRPr="00590CA0" w:rsidRDefault="00F507EB" w:rsidP="007B3436">
            <w:pPr>
              <w:spacing w:after="0" w:line="240" w:lineRule="auto"/>
              <w:jc w:val="both"/>
              <w:rPr>
                <w:rStyle w:val="16"/>
                <w:spacing w:val="-2"/>
                <w:sz w:val="22"/>
              </w:rPr>
            </w:pPr>
            <w:r w:rsidRPr="00590CA0">
              <w:rPr>
                <w:rFonts w:ascii="Times New Roman" w:hAnsi="Times New Roman"/>
                <w:spacing w:val="-2"/>
              </w:rPr>
              <w:t xml:space="preserve">указаны в Описании </w:t>
            </w:r>
            <w:r w:rsidR="00AE5368">
              <w:rPr>
                <w:rFonts w:ascii="Times New Roman" w:hAnsi="Times New Roman"/>
                <w:spacing w:val="-2"/>
              </w:rPr>
              <w:t>предмета</w:t>
            </w:r>
            <w:r w:rsidRPr="00590CA0">
              <w:rPr>
                <w:rFonts w:ascii="Times New Roman" w:hAnsi="Times New Roman"/>
                <w:spacing w:val="-2"/>
              </w:rPr>
              <w:t xml:space="preserve"> закупки (</w:t>
            </w:r>
            <w:r>
              <w:rPr>
                <w:rFonts w:ascii="Times New Roman" w:hAnsi="Times New Roman"/>
                <w:spacing w:val="-2"/>
              </w:rPr>
              <w:t xml:space="preserve">Раздел </w:t>
            </w:r>
            <w:r>
              <w:rPr>
                <w:rFonts w:ascii="Times New Roman" w:hAnsi="Times New Roman"/>
                <w:spacing w:val="-2"/>
                <w:lang w:val="en-US"/>
              </w:rPr>
              <w:t>V</w:t>
            </w:r>
            <w:r w:rsidRPr="00590CA0">
              <w:rPr>
                <w:rFonts w:ascii="Times New Roman" w:hAnsi="Times New Roman"/>
                <w:spacing w:val="-2"/>
              </w:rPr>
              <w:t xml:space="preserve"> документации</w:t>
            </w:r>
            <w:r w:rsidR="007B3436">
              <w:rPr>
                <w:rFonts w:ascii="Times New Roman" w:hAnsi="Times New Roman"/>
                <w:spacing w:val="-2"/>
              </w:rPr>
              <w:t xml:space="preserve"> о запросе предложений</w:t>
            </w:r>
            <w:r w:rsidRPr="00590CA0">
              <w:rPr>
                <w:rFonts w:ascii="Times New Roman" w:hAnsi="Times New Roman"/>
                <w:spacing w:val="-2"/>
              </w:rPr>
              <w:t>).</w:t>
            </w:r>
          </w:p>
        </w:tc>
      </w:tr>
      <w:tr w:rsidR="00F507EB" w:rsidRPr="008A3154" w:rsidTr="00F507EB">
        <w:trPr>
          <w:trHeight w:val="252"/>
        </w:trPr>
        <w:tc>
          <w:tcPr>
            <w:tcW w:w="10272" w:type="dxa"/>
            <w:tcBorders>
              <w:top w:val="single" w:sz="4" w:space="0" w:color="auto"/>
              <w:left w:val="single" w:sz="4" w:space="0" w:color="auto"/>
              <w:bottom w:val="single" w:sz="4" w:space="0" w:color="auto"/>
              <w:right w:val="single" w:sz="4" w:space="0" w:color="auto"/>
            </w:tcBorders>
            <w:shd w:val="clear" w:color="auto" w:fill="CCFFCC"/>
            <w:vAlign w:val="center"/>
          </w:tcPr>
          <w:p w:rsidR="00F507EB" w:rsidRPr="008A3154" w:rsidRDefault="00083520" w:rsidP="00911E33">
            <w:pPr>
              <w:rPr>
                <w:rFonts w:ascii="Times New Roman" w:hAnsi="Times New Roman"/>
                <w:b/>
                <w:bCs/>
              </w:rPr>
            </w:pPr>
            <w:r>
              <w:rPr>
                <w:rFonts w:ascii="Times New Roman" w:hAnsi="Times New Roman"/>
                <w:b/>
                <w:lang w:eastAsia="ru-RU"/>
              </w:rPr>
              <w:t>9</w:t>
            </w:r>
            <w:r w:rsidR="008A2606">
              <w:rPr>
                <w:rFonts w:ascii="Times New Roman" w:hAnsi="Times New Roman"/>
                <w:b/>
                <w:lang w:eastAsia="ru-RU"/>
              </w:rPr>
              <w:t>.</w:t>
            </w:r>
            <w:r w:rsidR="00F507EB" w:rsidRPr="008A3154">
              <w:rPr>
                <w:rFonts w:ascii="Times New Roman" w:hAnsi="Times New Roman"/>
                <w:b/>
                <w:lang w:eastAsia="ru-RU"/>
              </w:rPr>
              <w:t xml:space="preserve">Порядок, дата начала и дата окончания срока предоставления участникам процедуры закупки разъяснений положений </w:t>
            </w:r>
            <w:r w:rsidR="00F9784C">
              <w:rPr>
                <w:rFonts w:ascii="Times New Roman" w:hAnsi="Times New Roman"/>
                <w:b/>
                <w:lang w:eastAsia="ru-RU"/>
              </w:rPr>
              <w:t>документации</w:t>
            </w:r>
            <w:r w:rsidR="00911E33">
              <w:rPr>
                <w:rFonts w:ascii="Times New Roman" w:hAnsi="Times New Roman"/>
                <w:b/>
                <w:lang w:eastAsia="ru-RU"/>
              </w:rPr>
              <w:t xml:space="preserve"> о запросе предложений</w:t>
            </w:r>
            <w:r w:rsidR="00F9784C">
              <w:rPr>
                <w:rFonts w:ascii="Times New Roman" w:hAnsi="Times New Roman"/>
                <w:b/>
                <w:lang w:eastAsia="ru-RU"/>
              </w:rPr>
              <w:t>.</w:t>
            </w:r>
          </w:p>
        </w:tc>
      </w:tr>
      <w:tr w:rsidR="00F507EB" w:rsidRPr="008A3154" w:rsidTr="00F507EB">
        <w:trPr>
          <w:trHeight w:val="252"/>
        </w:trPr>
        <w:tc>
          <w:tcPr>
            <w:tcW w:w="10272" w:type="dxa"/>
            <w:tcBorders>
              <w:top w:val="single" w:sz="4" w:space="0" w:color="auto"/>
              <w:left w:val="single" w:sz="4" w:space="0" w:color="auto"/>
              <w:bottom w:val="single" w:sz="4" w:space="0" w:color="auto"/>
              <w:right w:val="single" w:sz="4" w:space="0" w:color="auto"/>
            </w:tcBorders>
          </w:tcPr>
          <w:p w:rsidR="0032765A" w:rsidRPr="00856426" w:rsidRDefault="00083520" w:rsidP="002E035B">
            <w:pPr>
              <w:spacing w:after="0" w:line="240" w:lineRule="auto"/>
              <w:jc w:val="both"/>
              <w:rPr>
                <w:rFonts w:ascii="Times New Roman" w:hAnsi="Times New Roman"/>
                <w:lang w:eastAsia="ru-RU"/>
              </w:rPr>
            </w:pPr>
            <w:r>
              <w:rPr>
                <w:rFonts w:ascii="Times New Roman" w:hAnsi="Times New Roman"/>
                <w:lang w:eastAsia="ru-RU"/>
              </w:rPr>
              <w:lastRenderedPageBreak/>
              <w:t>9</w:t>
            </w:r>
            <w:r w:rsidR="0032765A" w:rsidRPr="00856426">
              <w:rPr>
                <w:rFonts w:ascii="Times New Roman" w:hAnsi="Times New Roman"/>
                <w:lang w:eastAsia="ru-RU"/>
              </w:rPr>
              <w:t>.1. Любой участник закупки вправе направить заказчику запрос о даче разъяснений положений извещения об осуществлении запроса предложений в электронной форме и (или) документации о запросе предложений в электронной форме.</w:t>
            </w:r>
          </w:p>
          <w:p w:rsidR="0032765A" w:rsidRPr="00856426" w:rsidRDefault="00083520" w:rsidP="002E035B">
            <w:pPr>
              <w:spacing w:after="0" w:line="240" w:lineRule="auto"/>
              <w:jc w:val="both"/>
              <w:rPr>
                <w:rFonts w:ascii="Times New Roman" w:hAnsi="Times New Roman"/>
                <w:lang w:eastAsia="ru-RU"/>
              </w:rPr>
            </w:pPr>
            <w:r>
              <w:rPr>
                <w:rFonts w:ascii="Times New Roman" w:hAnsi="Times New Roman"/>
                <w:lang w:eastAsia="ru-RU"/>
              </w:rPr>
              <w:t>9</w:t>
            </w:r>
            <w:r w:rsidR="0032765A" w:rsidRPr="00856426">
              <w:rPr>
                <w:rFonts w:ascii="Times New Roman" w:hAnsi="Times New Roman"/>
                <w:lang w:eastAsia="ru-RU"/>
              </w:rPr>
              <w:t>.2. Участник закупки направляет запрос о даче разъяснений положений извещения об осуществлении запроса предложений в электронной форме и (или) документации о запросе предложений в электронной форме через оператора электронной торговой площадки.</w:t>
            </w:r>
          </w:p>
          <w:p w:rsidR="0032765A" w:rsidRPr="00856426" w:rsidRDefault="00083520" w:rsidP="002E035B">
            <w:pPr>
              <w:spacing w:after="0" w:line="240" w:lineRule="auto"/>
              <w:jc w:val="both"/>
              <w:rPr>
                <w:rFonts w:ascii="Times New Roman" w:hAnsi="Times New Roman"/>
                <w:lang w:eastAsia="ru-RU"/>
              </w:rPr>
            </w:pPr>
            <w:r>
              <w:rPr>
                <w:rFonts w:ascii="Times New Roman" w:hAnsi="Times New Roman"/>
                <w:lang w:eastAsia="ru-RU"/>
              </w:rPr>
              <w:t>9</w:t>
            </w:r>
            <w:r w:rsidR="0032765A" w:rsidRPr="00856426">
              <w:rPr>
                <w:rFonts w:ascii="Times New Roman" w:hAnsi="Times New Roman"/>
                <w:lang w:eastAsia="ru-RU"/>
              </w:rPr>
              <w:t>.3. При этом</w:t>
            </w:r>
            <w:proofErr w:type="gramStart"/>
            <w:r w:rsidR="0032765A" w:rsidRPr="00856426">
              <w:rPr>
                <w:rFonts w:ascii="Times New Roman" w:hAnsi="Times New Roman"/>
                <w:lang w:eastAsia="ru-RU"/>
              </w:rPr>
              <w:t>,</w:t>
            </w:r>
            <w:proofErr w:type="gramEnd"/>
            <w:r w:rsidR="0032765A" w:rsidRPr="00856426">
              <w:rPr>
                <w:rFonts w:ascii="Times New Roman" w:hAnsi="Times New Roman"/>
                <w:lang w:eastAsia="ru-RU"/>
              </w:rPr>
              <w:t xml:space="preserve"> участник закупки вправе направить не более трех запросов по одной закупке, независимо от формы и способа проведения закупки.</w:t>
            </w:r>
          </w:p>
          <w:p w:rsidR="0032765A" w:rsidRPr="00856426" w:rsidRDefault="00083520" w:rsidP="002E035B">
            <w:pPr>
              <w:spacing w:after="0" w:line="240" w:lineRule="auto"/>
              <w:jc w:val="both"/>
              <w:rPr>
                <w:rFonts w:ascii="Times New Roman" w:hAnsi="Times New Roman"/>
                <w:lang w:eastAsia="ru-RU"/>
              </w:rPr>
            </w:pPr>
            <w:r>
              <w:rPr>
                <w:rFonts w:ascii="Times New Roman" w:hAnsi="Times New Roman"/>
                <w:lang w:eastAsia="ru-RU"/>
              </w:rPr>
              <w:t>9</w:t>
            </w:r>
            <w:r w:rsidR="0032765A" w:rsidRPr="00856426">
              <w:rPr>
                <w:rFonts w:ascii="Times New Roman" w:hAnsi="Times New Roman"/>
                <w:lang w:eastAsia="ru-RU"/>
              </w:rPr>
              <w:t xml:space="preserve">.4. В течение трех рабочих дней </w:t>
            </w:r>
            <w:proofErr w:type="gramStart"/>
            <w:r w:rsidR="0032765A" w:rsidRPr="00856426">
              <w:rPr>
                <w:rFonts w:ascii="Times New Roman" w:hAnsi="Times New Roman"/>
                <w:lang w:eastAsia="ru-RU"/>
              </w:rPr>
              <w:t>с даты поступления</w:t>
            </w:r>
            <w:proofErr w:type="gramEnd"/>
            <w:r w:rsidR="0032765A" w:rsidRPr="00856426">
              <w:rPr>
                <w:rFonts w:ascii="Times New Roman" w:hAnsi="Times New Roman"/>
                <w:lang w:eastAsia="ru-RU"/>
              </w:rPr>
              <w:t xml:space="preserve"> запроса, указанного в пункте 10.1. настоящего  раздела, заказчик осуществляет разъяснение положений документации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0032765A" w:rsidRPr="00856426">
              <w:rPr>
                <w:rFonts w:ascii="Times New Roman" w:hAnsi="Times New Roman"/>
                <w:lang w:eastAsia="ru-RU"/>
              </w:rPr>
              <w:t>позднее</w:t>
            </w:r>
            <w:proofErr w:type="gramEnd"/>
            <w:r w:rsidR="0032765A" w:rsidRPr="00856426">
              <w:rPr>
                <w:rFonts w:ascii="Times New Roman" w:hAnsi="Times New Roman"/>
                <w:lang w:eastAsia="ru-RU"/>
              </w:rPr>
              <w:t xml:space="preserve"> чем за три рабочих дня до даты окончания срока подачи заявок на участие в такой закупке.</w:t>
            </w:r>
          </w:p>
          <w:p w:rsidR="0032765A" w:rsidRPr="00856426" w:rsidRDefault="00083520" w:rsidP="002E035B">
            <w:pPr>
              <w:spacing w:after="0" w:line="240" w:lineRule="auto"/>
              <w:jc w:val="both"/>
              <w:rPr>
                <w:rFonts w:ascii="Times New Roman" w:hAnsi="Times New Roman"/>
                <w:lang w:eastAsia="ru-RU"/>
              </w:rPr>
            </w:pPr>
            <w:r>
              <w:rPr>
                <w:rFonts w:ascii="Times New Roman" w:hAnsi="Times New Roman"/>
                <w:lang w:eastAsia="ru-RU"/>
              </w:rPr>
              <w:t>9</w:t>
            </w:r>
            <w:r w:rsidR="0032765A" w:rsidRPr="00856426">
              <w:rPr>
                <w:rFonts w:ascii="Times New Roman" w:hAnsi="Times New Roman"/>
                <w:lang w:eastAsia="ru-RU"/>
              </w:rPr>
              <w:t>.5. Разъяснения положений документации о запросе предложений в электронной форме не должны изменять предмет закупки и существенные условия проекта договора.</w:t>
            </w:r>
          </w:p>
          <w:p w:rsidR="002A5429" w:rsidRPr="00F9784C" w:rsidRDefault="00083520" w:rsidP="002E035B">
            <w:pPr>
              <w:autoSpaceDE w:val="0"/>
              <w:autoSpaceDN w:val="0"/>
              <w:adjustRightInd w:val="0"/>
              <w:spacing w:after="0" w:line="240" w:lineRule="auto"/>
              <w:jc w:val="both"/>
              <w:rPr>
                <w:rFonts w:ascii="Times New Roman" w:hAnsi="Times New Roman"/>
                <w:highlight w:val="yellow"/>
                <w:lang w:eastAsia="ru-RU"/>
              </w:rPr>
            </w:pPr>
            <w:r>
              <w:rPr>
                <w:rFonts w:ascii="Times New Roman" w:hAnsi="Times New Roman"/>
                <w:lang w:eastAsia="ru-RU"/>
              </w:rPr>
              <w:t>9</w:t>
            </w:r>
            <w:r w:rsidR="0032765A" w:rsidRPr="00856426">
              <w:rPr>
                <w:rFonts w:ascii="Times New Roman" w:hAnsi="Times New Roman"/>
                <w:lang w:eastAsia="ru-RU"/>
              </w:rPr>
              <w:t>.6. Разъяснения положений документации о запросе предложений в электронной форме направляются участнику закупки, направившему запрос о даче разъяснений на почтовый или электронный адрес, указанный в запросе на разъяснение и размещаются заказчиком в ЕИС не позднее чем в течение трех дней со дня предоставления указанных разъяснений.</w:t>
            </w:r>
          </w:p>
        </w:tc>
      </w:tr>
      <w:tr w:rsidR="00F507EB" w:rsidRPr="008A3154" w:rsidTr="00F507EB">
        <w:trPr>
          <w:trHeight w:val="252"/>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8A2606" w:rsidP="00083520">
            <w:pPr>
              <w:autoSpaceDE w:val="0"/>
              <w:autoSpaceDN w:val="0"/>
              <w:adjustRightInd w:val="0"/>
              <w:jc w:val="both"/>
              <w:rPr>
                <w:rFonts w:ascii="Times New Roman" w:hAnsi="Times New Roman"/>
                <w:lang w:eastAsia="ru-RU"/>
              </w:rPr>
            </w:pPr>
            <w:r>
              <w:rPr>
                <w:rFonts w:ascii="Times New Roman" w:eastAsia="Arial Unicode MS" w:hAnsi="Times New Roman"/>
                <w:b/>
              </w:rPr>
              <w:t>1</w:t>
            </w:r>
            <w:r w:rsidR="00083520">
              <w:rPr>
                <w:rFonts w:ascii="Times New Roman" w:eastAsia="Arial Unicode MS" w:hAnsi="Times New Roman"/>
                <w:b/>
              </w:rPr>
              <w:t>0</w:t>
            </w:r>
            <w:r>
              <w:rPr>
                <w:rFonts w:ascii="Times New Roman" w:eastAsia="Arial Unicode MS" w:hAnsi="Times New Roman"/>
                <w:b/>
              </w:rPr>
              <w:t>.</w:t>
            </w:r>
            <w:r w:rsidR="00F507EB" w:rsidRPr="008A3154">
              <w:rPr>
                <w:rFonts w:ascii="Times New Roman" w:eastAsia="Arial Unicode MS" w:hAnsi="Times New Roman"/>
                <w:b/>
              </w:rPr>
              <w:t>В</w:t>
            </w:r>
            <w:r w:rsidR="00F507EB" w:rsidRPr="008A3154">
              <w:rPr>
                <w:rFonts w:ascii="Times New Roman" w:hAnsi="Times New Roman"/>
                <w:b/>
              </w:rPr>
              <w:t xml:space="preserve">несение изменений в документацию </w:t>
            </w:r>
            <w:r w:rsidR="00911E33">
              <w:rPr>
                <w:rFonts w:ascii="Times New Roman" w:hAnsi="Times New Roman"/>
                <w:b/>
              </w:rPr>
              <w:t xml:space="preserve">о запросе предложений </w:t>
            </w:r>
            <w:r w:rsidR="00F507EB" w:rsidRPr="008A3154">
              <w:rPr>
                <w:rFonts w:ascii="Times New Roman" w:hAnsi="Times New Roman"/>
                <w:b/>
              </w:rPr>
              <w:t xml:space="preserve">и отказ от проведения </w:t>
            </w:r>
            <w:r w:rsidR="00911E33">
              <w:rPr>
                <w:rFonts w:ascii="Times New Roman" w:hAnsi="Times New Roman"/>
                <w:b/>
              </w:rPr>
              <w:t>запроса предложений</w:t>
            </w:r>
            <w:r w:rsidR="003913C8">
              <w:rPr>
                <w:rFonts w:ascii="Times New Roman" w:hAnsi="Times New Roman"/>
                <w:b/>
              </w:rPr>
              <w:t xml:space="preserve"> в электронной форме</w:t>
            </w:r>
            <w:r w:rsidR="00F9784C">
              <w:rPr>
                <w:rFonts w:ascii="Times New Roman" w:hAnsi="Times New Roman"/>
                <w:b/>
              </w:rPr>
              <w:t>.</w:t>
            </w:r>
          </w:p>
        </w:tc>
      </w:tr>
      <w:tr w:rsidR="00F507EB" w:rsidRPr="008A3154" w:rsidTr="00A35A8D">
        <w:trPr>
          <w:trHeight w:val="4797"/>
        </w:trPr>
        <w:tc>
          <w:tcPr>
            <w:tcW w:w="10272" w:type="dxa"/>
            <w:tcBorders>
              <w:top w:val="single" w:sz="4" w:space="0" w:color="auto"/>
              <w:left w:val="single" w:sz="4" w:space="0" w:color="auto"/>
              <w:bottom w:val="single" w:sz="4" w:space="0" w:color="auto"/>
              <w:right w:val="single" w:sz="4" w:space="0" w:color="auto"/>
            </w:tcBorders>
          </w:tcPr>
          <w:p w:rsidR="0032765A" w:rsidRPr="00856426" w:rsidRDefault="00083520" w:rsidP="0032765A">
            <w:pPr>
              <w:spacing w:after="0" w:line="240" w:lineRule="auto"/>
              <w:jc w:val="both"/>
              <w:rPr>
                <w:rFonts w:ascii="Times New Roman" w:hAnsi="Times New Roman"/>
                <w:lang w:eastAsia="ru-RU"/>
              </w:rPr>
            </w:pPr>
            <w:r>
              <w:rPr>
                <w:rFonts w:ascii="Times New Roman" w:hAnsi="Times New Roman"/>
                <w:lang w:eastAsia="ru-RU"/>
              </w:rPr>
              <w:t>10</w:t>
            </w:r>
            <w:r w:rsidR="0032765A" w:rsidRPr="00856426">
              <w:rPr>
                <w:rFonts w:ascii="Times New Roman" w:hAnsi="Times New Roman"/>
                <w:lang w:eastAsia="ru-RU"/>
              </w:rPr>
              <w:t>.1. Заказчик вправе принять решение о внесении изменений в извещение об осуществлении запроса предложений в электронной форме не позднее, чем за 2 (рабочих) дня до дня проведения запроса предложений в электронной форме.</w:t>
            </w:r>
          </w:p>
          <w:p w:rsidR="0032765A" w:rsidRPr="00856426" w:rsidRDefault="0032765A" w:rsidP="0032765A">
            <w:pPr>
              <w:spacing w:after="0" w:line="240" w:lineRule="auto"/>
              <w:jc w:val="both"/>
              <w:rPr>
                <w:rFonts w:ascii="Times New Roman" w:hAnsi="Times New Roman"/>
                <w:lang w:eastAsia="ru-RU"/>
              </w:rPr>
            </w:pPr>
            <w:r w:rsidRPr="00856426">
              <w:rPr>
                <w:rFonts w:ascii="Times New Roman" w:hAnsi="Times New Roman"/>
                <w:lang w:eastAsia="ru-RU"/>
              </w:rPr>
              <w:t>1</w:t>
            </w:r>
            <w:r w:rsidR="00083520">
              <w:rPr>
                <w:rFonts w:ascii="Times New Roman" w:hAnsi="Times New Roman"/>
                <w:lang w:eastAsia="ru-RU"/>
              </w:rPr>
              <w:t>0</w:t>
            </w:r>
            <w:r w:rsidRPr="00856426">
              <w:rPr>
                <w:rFonts w:ascii="Times New Roman" w:hAnsi="Times New Roman"/>
                <w:lang w:eastAsia="ru-RU"/>
              </w:rPr>
              <w:t>.2. Изменения, вносимые в извещение об осуществлении запроса предложений в электронной форме, документацию о запросе предложений в электронной форме размещаются заказчиком в ЕИС не позднее чем в течение трех дней со дня принятия решения о внесении указанных изменений, предоставления указанных разъяснений.</w:t>
            </w:r>
          </w:p>
          <w:p w:rsidR="0032765A" w:rsidRPr="00856426" w:rsidRDefault="0032765A" w:rsidP="0032765A">
            <w:pPr>
              <w:spacing w:after="0" w:line="240" w:lineRule="auto"/>
              <w:jc w:val="both"/>
              <w:rPr>
                <w:rFonts w:ascii="Times New Roman" w:hAnsi="Times New Roman"/>
                <w:lang w:eastAsia="ru-RU"/>
              </w:rPr>
            </w:pPr>
            <w:r w:rsidRPr="00856426">
              <w:rPr>
                <w:rFonts w:ascii="Times New Roman" w:hAnsi="Times New Roman"/>
                <w:lang w:eastAsia="ru-RU"/>
              </w:rPr>
              <w:t>1</w:t>
            </w:r>
            <w:r w:rsidR="00083520">
              <w:rPr>
                <w:rFonts w:ascii="Times New Roman" w:hAnsi="Times New Roman"/>
                <w:lang w:eastAsia="ru-RU"/>
              </w:rPr>
              <w:t>0</w:t>
            </w:r>
            <w:r w:rsidRPr="00856426">
              <w:rPr>
                <w:rFonts w:ascii="Times New Roman" w:hAnsi="Times New Roman"/>
                <w:lang w:eastAsia="ru-RU"/>
              </w:rPr>
              <w:t xml:space="preserve">.3. </w:t>
            </w:r>
            <w:proofErr w:type="gramStart"/>
            <w:r w:rsidRPr="00856426">
              <w:rPr>
                <w:rFonts w:ascii="Times New Roman" w:hAnsi="Times New Roman"/>
                <w:lang w:eastAsia="ru-RU"/>
              </w:rPr>
              <w:t>В случае, внесения изменений в извещение об осуществлении запроса предложений в электронной форме, документацию о запросе предложений в электронной форме срок подачи заявок на участие в запросе предложений в электронной форме должен быть продлен таким образом, чтобы с даты размещения в ЕИС указанных изменений до даты окончания срока подачи заявок на участие в запросе предложений в электронной форме оставалось не</w:t>
            </w:r>
            <w:proofErr w:type="gramEnd"/>
            <w:r w:rsidRPr="00856426">
              <w:rPr>
                <w:rFonts w:ascii="Times New Roman" w:hAnsi="Times New Roman"/>
                <w:lang w:eastAsia="ru-RU"/>
              </w:rPr>
              <w:t xml:space="preserve"> менее половины срока подачи заявок на участие в запросе предложений в электронной форме, установленного соответствующей главой </w:t>
            </w:r>
            <w:r w:rsidRPr="00B82E5B">
              <w:rPr>
                <w:rFonts w:ascii="Times New Roman" w:hAnsi="Times New Roman"/>
                <w:lang w:eastAsia="ru-RU"/>
              </w:rPr>
              <w:t>Положения,</w:t>
            </w:r>
            <w:r>
              <w:rPr>
                <w:rFonts w:ascii="Times New Roman" w:hAnsi="Times New Roman"/>
                <w:lang w:eastAsia="ru-RU"/>
              </w:rPr>
              <w:t xml:space="preserve"> настоящей документации</w:t>
            </w:r>
            <w:r w:rsidRPr="00856426">
              <w:rPr>
                <w:rFonts w:ascii="Times New Roman" w:hAnsi="Times New Roman"/>
                <w:lang w:eastAsia="ru-RU"/>
              </w:rPr>
              <w:t xml:space="preserve"> для запроса предложений в электронной форме.</w:t>
            </w:r>
          </w:p>
          <w:p w:rsidR="0032765A" w:rsidRPr="00856426" w:rsidRDefault="0032765A" w:rsidP="0032765A">
            <w:pPr>
              <w:spacing w:after="0" w:line="240" w:lineRule="auto"/>
              <w:jc w:val="both"/>
              <w:rPr>
                <w:rFonts w:ascii="Times New Roman" w:hAnsi="Times New Roman"/>
                <w:lang w:eastAsia="ru-RU"/>
              </w:rPr>
            </w:pPr>
            <w:r w:rsidRPr="00856426">
              <w:rPr>
                <w:rFonts w:ascii="Times New Roman" w:hAnsi="Times New Roman"/>
                <w:lang w:eastAsia="ru-RU"/>
              </w:rPr>
              <w:t>1</w:t>
            </w:r>
            <w:r w:rsidR="00083520">
              <w:rPr>
                <w:rFonts w:ascii="Times New Roman" w:hAnsi="Times New Roman"/>
                <w:lang w:eastAsia="ru-RU"/>
              </w:rPr>
              <w:t>0</w:t>
            </w:r>
            <w:r w:rsidRPr="00856426">
              <w:rPr>
                <w:rFonts w:ascii="Times New Roman" w:hAnsi="Times New Roman"/>
                <w:lang w:eastAsia="ru-RU"/>
              </w:rPr>
              <w:t>.4. Заказчик вправе отменить запрос предложений в электронной форме по одному и более предмету закупки (лоту) до наступления даты и времени окончания срока подачи заявок на участие в запросе предложений в электронной форме.</w:t>
            </w:r>
          </w:p>
          <w:p w:rsidR="0032765A" w:rsidRPr="00856426" w:rsidRDefault="0032765A" w:rsidP="0032765A">
            <w:pPr>
              <w:spacing w:after="0" w:line="240" w:lineRule="auto"/>
              <w:jc w:val="both"/>
              <w:rPr>
                <w:rFonts w:ascii="Times New Roman" w:hAnsi="Times New Roman"/>
                <w:lang w:eastAsia="ru-RU"/>
              </w:rPr>
            </w:pPr>
            <w:r w:rsidRPr="00856426">
              <w:rPr>
                <w:rFonts w:ascii="Times New Roman" w:hAnsi="Times New Roman"/>
                <w:lang w:eastAsia="ru-RU"/>
              </w:rPr>
              <w:t>1</w:t>
            </w:r>
            <w:r w:rsidR="00083520">
              <w:rPr>
                <w:rFonts w:ascii="Times New Roman" w:hAnsi="Times New Roman"/>
                <w:lang w:eastAsia="ru-RU"/>
              </w:rPr>
              <w:t>0</w:t>
            </w:r>
            <w:r w:rsidRPr="00856426">
              <w:rPr>
                <w:rFonts w:ascii="Times New Roman" w:hAnsi="Times New Roman"/>
                <w:lang w:eastAsia="ru-RU"/>
              </w:rPr>
              <w:t>.5.  Решение об отмене запроса предложений в электронной форме размещается в ЕИС в день принятия этого решения.</w:t>
            </w:r>
          </w:p>
          <w:p w:rsidR="0032765A" w:rsidRPr="00856426" w:rsidRDefault="0032765A" w:rsidP="0032765A">
            <w:pPr>
              <w:spacing w:after="0" w:line="240" w:lineRule="auto"/>
              <w:jc w:val="both"/>
              <w:rPr>
                <w:rFonts w:ascii="Times New Roman" w:hAnsi="Times New Roman"/>
                <w:lang w:eastAsia="ru-RU"/>
              </w:rPr>
            </w:pPr>
            <w:r w:rsidRPr="00856426">
              <w:rPr>
                <w:rFonts w:ascii="Times New Roman" w:hAnsi="Times New Roman"/>
                <w:lang w:eastAsia="ru-RU"/>
              </w:rPr>
              <w:t>1</w:t>
            </w:r>
            <w:r w:rsidR="00083520">
              <w:rPr>
                <w:rFonts w:ascii="Times New Roman" w:hAnsi="Times New Roman"/>
                <w:lang w:eastAsia="ru-RU"/>
              </w:rPr>
              <w:t>0</w:t>
            </w:r>
            <w:r w:rsidRPr="00856426">
              <w:rPr>
                <w:rFonts w:ascii="Times New Roman" w:hAnsi="Times New Roman"/>
                <w:lang w:eastAsia="ru-RU"/>
              </w:rPr>
              <w:t>.6. По истечении срока отмены конкурентной закупки в соответствии с пунктом 1</w:t>
            </w:r>
            <w:r w:rsidR="00EB22E6">
              <w:rPr>
                <w:rFonts w:ascii="Times New Roman" w:hAnsi="Times New Roman"/>
                <w:lang w:eastAsia="ru-RU"/>
              </w:rPr>
              <w:t>0</w:t>
            </w:r>
            <w:r w:rsidRPr="00856426">
              <w:rPr>
                <w:rFonts w:ascii="Times New Roman" w:hAnsi="Times New Roman"/>
                <w:lang w:eastAsia="ru-RU"/>
              </w:rPr>
              <w:t>.4.  настоящего раздела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94BBB" w:rsidRPr="008A3154" w:rsidRDefault="0032765A" w:rsidP="00596D78">
            <w:pPr>
              <w:autoSpaceDE w:val="0"/>
              <w:autoSpaceDN w:val="0"/>
              <w:adjustRightInd w:val="0"/>
              <w:spacing w:after="0" w:line="240" w:lineRule="auto"/>
              <w:jc w:val="both"/>
              <w:rPr>
                <w:rFonts w:ascii="Times New Roman" w:hAnsi="Times New Roman"/>
                <w:lang w:eastAsia="ru-RU"/>
              </w:rPr>
            </w:pPr>
            <w:r w:rsidRPr="00856426">
              <w:rPr>
                <w:rFonts w:ascii="Times New Roman" w:hAnsi="Times New Roman"/>
                <w:lang w:eastAsia="ru-RU"/>
              </w:rPr>
              <w:t>1</w:t>
            </w:r>
            <w:r w:rsidR="00083520">
              <w:rPr>
                <w:rFonts w:ascii="Times New Roman" w:hAnsi="Times New Roman"/>
                <w:lang w:eastAsia="ru-RU"/>
              </w:rPr>
              <w:t>0</w:t>
            </w:r>
            <w:r w:rsidRPr="00856426">
              <w:rPr>
                <w:rFonts w:ascii="Times New Roman" w:hAnsi="Times New Roman"/>
                <w:lang w:eastAsia="ru-RU"/>
              </w:rPr>
              <w:t xml:space="preserve">.7. </w:t>
            </w:r>
            <w:ins w:id="7" w:author="Бухгалтер" w:date="2021-12-02T20:15:00Z">
              <w:r w:rsidR="00EB22E6" w:rsidRPr="00EB22E6">
                <w:rPr>
                  <w:rFonts w:ascii="Times New Roman" w:hAnsi="Times New Roman"/>
                  <w:lang w:eastAsia="ru-RU"/>
                </w:rPr>
                <w:t>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 по основаниям, предусмотренным ст. 448 Гражданского кодекса РФ.</w:t>
              </w:r>
            </w:ins>
          </w:p>
        </w:tc>
      </w:tr>
      <w:tr w:rsidR="00F507EB" w:rsidRPr="008A3154" w:rsidTr="00F507EB">
        <w:trPr>
          <w:trHeight w:val="292"/>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8A2606" w:rsidP="00083520">
            <w:pPr>
              <w:widowControl w:val="0"/>
              <w:spacing w:after="0" w:line="240" w:lineRule="auto"/>
              <w:jc w:val="both"/>
              <w:rPr>
                <w:rFonts w:ascii="Times New Roman" w:hAnsi="Times New Roman"/>
                <w:b/>
              </w:rPr>
            </w:pPr>
            <w:r>
              <w:rPr>
                <w:rFonts w:ascii="Times New Roman" w:hAnsi="Times New Roman"/>
                <w:b/>
              </w:rPr>
              <w:t>1</w:t>
            </w:r>
            <w:r w:rsidR="00083520">
              <w:rPr>
                <w:rFonts w:ascii="Times New Roman" w:hAnsi="Times New Roman"/>
                <w:b/>
              </w:rPr>
              <w:t>1</w:t>
            </w:r>
            <w:r w:rsidR="00F507EB" w:rsidRPr="008A3154">
              <w:rPr>
                <w:rFonts w:ascii="Times New Roman" w:hAnsi="Times New Roman"/>
                <w:b/>
              </w:rPr>
              <w:t xml:space="preserve">. Затраты на подготовку заявки на участие в </w:t>
            </w:r>
            <w:r w:rsidR="00911E33">
              <w:rPr>
                <w:rFonts w:ascii="Times New Roman" w:hAnsi="Times New Roman"/>
                <w:b/>
              </w:rPr>
              <w:t>запросе предложений</w:t>
            </w:r>
            <w:r w:rsidR="003913C8">
              <w:rPr>
                <w:rFonts w:ascii="Times New Roman" w:hAnsi="Times New Roman"/>
                <w:b/>
              </w:rPr>
              <w:t xml:space="preserve"> в электронной форме</w:t>
            </w:r>
            <w:r w:rsidR="00F9784C">
              <w:rPr>
                <w:rFonts w:ascii="Times New Roman" w:hAnsi="Times New Roman"/>
                <w:b/>
              </w:rPr>
              <w:t>.</w:t>
            </w:r>
          </w:p>
        </w:tc>
      </w:tr>
      <w:tr w:rsidR="00F507EB" w:rsidRPr="008A3154" w:rsidTr="00F507EB">
        <w:trPr>
          <w:trHeight w:val="850"/>
        </w:trPr>
        <w:tc>
          <w:tcPr>
            <w:tcW w:w="10272" w:type="dxa"/>
            <w:tcBorders>
              <w:top w:val="single" w:sz="4" w:space="0" w:color="auto"/>
              <w:left w:val="single" w:sz="4" w:space="0" w:color="auto"/>
              <w:bottom w:val="single" w:sz="4" w:space="0" w:color="auto"/>
              <w:right w:val="single" w:sz="4" w:space="0" w:color="auto"/>
            </w:tcBorders>
          </w:tcPr>
          <w:p w:rsidR="00F507EB" w:rsidRPr="008A3154" w:rsidRDefault="00911E33" w:rsidP="00F507EB">
            <w:pPr>
              <w:widowControl w:val="0"/>
              <w:spacing w:after="0" w:line="240" w:lineRule="auto"/>
              <w:jc w:val="both"/>
              <w:rPr>
                <w:rFonts w:ascii="Times New Roman" w:hAnsi="Times New Roman"/>
              </w:rPr>
            </w:pPr>
            <w:r>
              <w:rPr>
                <w:rFonts w:ascii="Times New Roman" w:hAnsi="Times New Roman"/>
              </w:rPr>
              <w:t>Участник запроса предложений</w:t>
            </w:r>
            <w:r w:rsidR="00F507EB" w:rsidRPr="008A3154">
              <w:rPr>
                <w:rFonts w:ascii="Times New Roman" w:hAnsi="Times New Roman"/>
              </w:rPr>
              <w:t xml:space="preserve"> самостоятельно несет все расходы, связанные с подготов</w:t>
            </w:r>
            <w:r>
              <w:rPr>
                <w:rFonts w:ascii="Times New Roman" w:hAnsi="Times New Roman"/>
              </w:rPr>
              <w:t>кой заявки и участием в запросе предложений</w:t>
            </w:r>
            <w:r w:rsidR="00F507EB" w:rsidRPr="008A3154">
              <w:rPr>
                <w:rFonts w:ascii="Times New Roman" w:hAnsi="Times New Roman"/>
              </w:rPr>
              <w:t>, Заказчик не несет ответственности и не имеет обязательства в связи с такими расходами независимо от того, как пров</w:t>
            </w:r>
            <w:r>
              <w:rPr>
                <w:rFonts w:ascii="Times New Roman" w:hAnsi="Times New Roman"/>
              </w:rPr>
              <w:t>одится и чем завершается запрос предложений</w:t>
            </w:r>
            <w:r w:rsidR="00F507EB" w:rsidRPr="008A3154">
              <w:rPr>
                <w:rFonts w:ascii="Times New Roman" w:hAnsi="Times New Roman"/>
              </w:rPr>
              <w:t>.</w:t>
            </w:r>
          </w:p>
        </w:tc>
      </w:tr>
      <w:tr w:rsidR="00A35A8D" w:rsidRPr="008A3154" w:rsidTr="00A35A8D">
        <w:trPr>
          <w:trHeight w:val="277"/>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A35A8D" w:rsidRPr="008A3154" w:rsidRDefault="008A2606" w:rsidP="00083520">
            <w:pPr>
              <w:widowControl w:val="0"/>
              <w:spacing w:after="0" w:line="240" w:lineRule="auto"/>
              <w:jc w:val="both"/>
              <w:rPr>
                <w:rFonts w:ascii="Times New Roman" w:hAnsi="Times New Roman"/>
                <w:b/>
              </w:rPr>
            </w:pPr>
            <w:r>
              <w:rPr>
                <w:rFonts w:ascii="Times New Roman" w:hAnsi="Times New Roman"/>
                <w:b/>
              </w:rPr>
              <w:t>1</w:t>
            </w:r>
            <w:r w:rsidR="00083520">
              <w:rPr>
                <w:rFonts w:ascii="Times New Roman" w:hAnsi="Times New Roman"/>
                <w:b/>
              </w:rPr>
              <w:t>2</w:t>
            </w:r>
            <w:r w:rsidR="00A35A8D" w:rsidRPr="008A3154">
              <w:rPr>
                <w:rFonts w:ascii="Times New Roman" w:hAnsi="Times New Roman"/>
                <w:b/>
              </w:rPr>
              <w:t xml:space="preserve">. Форма заявки, язык документов, входящих в состав заявки на участие в </w:t>
            </w:r>
            <w:r w:rsidR="00911E33">
              <w:rPr>
                <w:rFonts w:ascii="Times New Roman" w:hAnsi="Times New Roman"/>
                <w:b/>
              </w:rPr>
              <w:t>запросе предложений</w:t>
            </w:r>
            <w:r w:rsidR="00F9784C">
              <w:rPr>
                <w:rFonts w:ascii="Times New Roman" w:hAnsi="Times New Roman"/>
                <w:b/>
              </w:rPr>
              <w:t xml:space="preserve"> в</w:t>
            </w:r>
            <w:r w:rsidR="003913C8">
              <w:rPr>
                <w:rFonts w:ascii="Times New Roman" w:hAnsi="Times New Roman"/>
                <w:b/>
              </w:rPr>
              <w:t xml:space="preserve"> электронной форме</w:t>
            </w:r>
            <w:r w:rsidR="00F9784C">
              <w:rPr>
                <w:rFonts w:ascii="Times New Roman" w:hAnsi="Times New Roman"/>
                <w:b/>
              </w:rPr>
              <w:t>.</w:t>
            </w:r>
          </w:p>
        </w:tc>
      </w:tr>
      <w:tr w:rsidR="00A35A8D" w:rsidRPr="008A3154" w:rsidTr="00F507EB">
        <w:trPr>
          <w:trHeight w:val="850"/>
        </w:trPr>
        <w:tc>
          <w:tcPr>
            <w:tcW w:w="10272" w:type="dxa"/>
            <w:tcBorders>
              <w:top w:val="single" w:sz="4" w:space="0" w:color="auto"/>
              <w:left w:val="single" w:sz="4" w:space="0" w:color="auto"/>
              <w:bottom w:val="single" w:sz="4" w:space="0" w:color="auto"/>
              <w:right w:val="single" w:sz="4" w:space="0" w:color="auto"/>
            </w:tcBorders>
            <w:shd w:val="clear" w:color="auto" w:fill="FFFFFF" w:themeFill="background1"/>
          </w:tcPr>
          <w:p w:rsidR="00A10FE0" w:rsidRPr="00A10FE0" w:rsidRDefault="00A10FE0" w:rsidP="00A10FE0">
            <w:pPr>
              <w:widowControl w:val="0"/>
              <w:spacing w:after="0" w:line="240" w:lineRule="auto"/>
              <w:jc w:val="both"/>
              <w:rPr>
                <w:rFonts w:ascii="Times New Roman" w:hAnsi="Times New Roman"/>
              </w:rPr>
            </w:pPr>
            <w:r w:rsidRPr="00A10FE0">
              <w:rPr>
                <w:rFonts w:ascii="Times New Roman" w:hAnsi="Times New Roman"/>
              </w:rPr>
              <w:lastRenderedPageBreak/>
              <w:t>1</w:t>
            </w:r>
            <w:r w:rsidR="00083520">
              <w:rPr>
                <w:rFonts w:ascii="Times New Roman" w:hAnsi="Times New Roman"/>
              </w:rPr>
              <w:t>2</w:t>
            </w:r>
            <w:r w:rsidRPr="00A10FE0">
              <w:rPr>
                <w:rFonts w:ascii="Times New Roman" w:hAnsi="Times New Roman"/>
              </w:rPr>
              <w:t xml:space="preserve">.1. Для подачи заявки участник закупки должен быть зарегистрирован на электронной торговой площадке http://www.rts-tender.ru. (далее по тексту ЭТП), в которой размещено извещение о закупке в соответствии с регламентом ЭТП. Регламент электронной площадки </w:t>
            </w:r>
            <w:proofErr w:type="spellStart"/>
            <w:proofErr w:type="gramStart"/>
            <w:r w:rsidRPr="00A10FE0">
              <w:rPr>
                <w:rFonts w:ascii="Times New Roman" w:hAnsi="Times New Roman"/>
              </w:rPr>
              <w:t>Р</w:t>
            </w:r>
            <w:proofErr w:type="gramEnd"/>
            <w:r w:rsidRPr="00A10FE0">
              <w:rPr>
                <w:rFonts w:ascii="Times New Roman" w:hAnsi="Times New Roman"/>
              </w:rPr>
              <w:t>TC-tender</w:t>
            </w:r>
            <w:proofErr w:type="spellEnd"/>
            <w:r w:rsidRPr="00A10FE0">
              <w:rPr>
                <w:rFonts w:ascii="Times New Roman" w:hAnsi="Times New Roman"/>
              </w:rPr>
              <w:t xml:space="preserve"> ООО «РТС-тендер» в процессе проведения корпоративных закупок товаров, работ, услуг, (Регламент ЭТП) размещен по адресу в сети Интернет http://www.rts-tender.ru. </w:t>
            </w:r>
          </w:p>
          <w:p w:rsidR="00A10FE0" w:rsidRPr="00A10FE0" w:rsidRDefault="00A10FE0" w:rsidP="00A10FE0">
            <w:pPr>
              <w:widowControl w:val="0"/>
              <w:spacing w:after="0" w:line="240" w:lineRule="auto"/>
              <w:jc w:val="both"/>
              <w:rPr>
                <w:rFonts w:ascii="Times New Roman" w:hAnsi="Times New Roman"/>
              </w:rPr>
            </w:pPr>
            <w:r w:rsidRPr="00A10FE0">
              <w:rPr>
                <w:rFonts w:ascii="Times New Roman" w:hAnsi="Times New Roman"/>
              </w:rPr>
              <w:t>1</w:t>
            </w:r>
            <w:r w:rsidR="00083520">
              <w:rPr>
                <w:rFonts w:ascii="Times New Roman" w:hAnsi="Times New Roman"/>
              </w:rPr>
              <w:t>2</w:t>
            </w:r>
            <w:r w:rsidRPr="00A10FE0">
              <w:rPr>
                <w:rFonts w:ascii="Times New Roman" w:hAnsi="Times New Roman"/>
              </w:rPr>
              <w:t xml:space="preserve">.2. Началом срока подачи заявок на участие в </w:t>
            </w:r>
            <w:r w:rsidR="00911E33">
              <w:rPr>
                <w:rFonts w:ascii="Times New Roman" w:hAnsi="Times New Roman"/>
              </w:rPr>
              <w:t>запросе предложений</w:t>
            </w:r>
            <w:r w:rsidRPr="00A10FE0">
              <w:rPr>
                <w:rFonts w:ascii="Times New Roman" w:hAnsi="Times New Roman"/>
              </w:rPr>
              <w:t xml:space="preserve"> в электронной форме является день, следующий за днем размещения в ЕИС извещения о проведении </w:t>
            </w:r>
            <w:r w:rsidR="00911E33">
              <w:rPr>
                <w:rFonts w:ascii="Times New Roman" w:hAnsi="Times New Roman"/>
              </w:rPr>
              <w:t>запроса предложений</w:t>
            </w:r>
            <w:r w:rsidRPr="00A10FE0">
              <w:rPr>
                <w:rFonts w:ascii="Times New Roman" w:hAnsi="Times New Roman"/>
              </w:rPr>
              <w:t xml:space="preserve"> в электронной форме и документации о </w:t>
            </w:r>
            <w:r w:rsidR="00911E33">
              <w:rPr>
                <w:rFonts w:ascii="Times New Roman" w:hAnsi="Times New Roman"/>
              </w:rPr>
              <w:t>запросе предложений</w:t>
            </w:r>
            <w:r w:rsidRPr="00A10FE0">
              <w:rPr>
                <w:rFonts w:ascii="Times New Roman" w:hAnsi="Times New Roman"/>
              </w:rPr>
              <w:t xml:space="preserve"> в электронной форме. </w:t>
            </w:r>
          </w:p>
          <w:p w:rsidR="00A10FE0" w:rsidRPr="00A10FE0" w:rsidRDefault="00A10FE0" w:rsidP="00A10FE0">
            <w:pPr>
              <w:widowControl w:val="0"/>
              <w:spacing w:after="0" w:line="240" w:lineRule="auto"/>
              <w:jc w:val="both"/>
              <w:rPr>
                <w:rFonts w:ascii="Times New Roman" w:hAnsi="Times New Roman"/>
              </w:rPr>
            </w:pPr>
            <w:r w:rsidRPr="00A10FE0">
              <w:rPr>
                <w:rFonts w:ascii="Times New Roman" w:hAnsi="Times New Roman"/>
              </w:rPr>
              <w:t>1</w:t>
            </w:r>
            <w:r w:rsidR="00083520">
              <w:rPr>
                <w:rFonts w:ascii="Times New Roman" w:hAnsi="Times New Roman"/>
              </w:rPr>
              <w:t>2</w:t>
            </w:r>
            <w:r w:rsidRPr="00A10FE0">
              <w:rPr>
                <w:rFonts w:ascii="Times New Roman" w:hAnsi="Times New Roman"/>
              </w:rPr>
              <w:t>.3. Заявка предоставляется в виде электронного документа, подписанного электронной подписью (далее по тексту – ЭП) участника закупки. Документы и информация, направляемые в форме электронных документов участником закупки должны быть подписаны ЭП лица, имеющего право действовать от имени участника такой закупки. Подача заявки на участие в процедуре закупки возможна только в сроки, указанные в извещении о закупке.</w:t>
            </w:r>
          </w:p>
          <w:p w:rsidR="00A10FE0" w:rsidRPr="00A10FE0" w:rsidRDefault="00A10FE0" w:rsidP="00A10FE0">
            <w:pPr>
              <w:widowControl w:val="0"/>
              <w:spacing w:after="0" w:line="240" w:lineRule="auto"/>
              <w:jc w:val="both"/>
              <w:rPr>
                <w:rFonts w:ascii="Times New Roman" w:hAnsi="Times New Roman"/>
              </w:rPr>
            </w:pPr>
            <w:r w:rsidRPr="00A10FE0">
              <w:rPr>
                <w:rFonts w:ascii="Times New Roman" w:hAnsi="Times New Roman"/>
              </w:rPr>
              <w:t>1</w:t>
            </w:r>
            <w:r w:rsidR="00083520">
              <w:rPr>
                <w:rFonts w:ascii="Times New Roman" w:hAnsi="Times New Roman"/>
              </w:rPr>
              <w:t>2</w:t>
            </w:r>
            <w:r w:rsidRPr="00A10FE0">
              <w:rPr>
                <w:rFonts w:ascii="Times New Roman" w:hAnsi="Times New Roman"/>
              </w:rPr>
              <w:t>.4. Электронные документы, входящие в состав заявки должны иметь один из распространенных форматов документов: с расширением (*.</w:t>
            </w:r>
            <w:proofErr w:type="spellStart"/>
            <w:r w:rsidRPr="00A10FE0">
              <w:rPr>
                <w:rFonts w:ascii="Times New Roman" w:hAnsi="Times New Roman"/>
              </w:rPr>
              <w:t>doc</w:t>
            </w:r>
            <w:proofErr w:type="spellEnd"/>
            <w:r w:rsidRPr="00A10FE0">
              <w:rPr>
                <w:rFonts w:ascii="Times New Roman" w:hAnsi="Times New Roman"/>
              </w:rPr>
              <w:t>), (*.</w:t>
            </w:r>
            <w:proofErr w:type="spellStart"/>
            <w:r w:rsidRPr="00A10FE0">
              <w:rPr>
                <w:rFonts w:ascii="Times New Roman" w:hAnsi="Times New Roman"/>
              </w:rPr>
              <w:t>docx</w:t>
            </w:r>
            <w:proofErr w:type="spellEnd"/>
            <w:r w:rsidRPr="00A10FE0">
              <w:rPr>
                <w:rFonts w:ascii="Times New Roman" w:hAnsi="Times New Roman"/>
              </w:rPr>
              <w:t>), (*.</w:t>
            </w:r>
            <w:proofErr w:type="spellStart"/>
            <w:r w:rsidRPr="00A10FE0">
              <w:rPr>
                <w:rFonts w:ascii="Times New Roman" w:hAnsi="Times New Roman"/>
              </w:rPr>
              <w:t>xls</w:t>
            </w:r>
            <w:proofErr w:type="spellEnd"/>
            <w:r w:rsidRPr="00A10FE0">
              <w:rPr>
                <w:rFonts w:ascii="Times New Roman" w:hAnsi="Times New Roman"/>
              </w:rPr>
              <w:t>), (*.</w:t>
            </w:r>
            <w:proofErr w:type="spellStart"/>
            <w:r w:rsidRPr="00A10FE0">
              <w:rPr>
                <w:rFonts w:ascii="Times New Roman" w:hAnsi="Times New Roman"/>
              </w:rPr>
              <w:t>xlsx</w:t>
            </w:r>
            <w:proofErr w:type="spellEnd"/>
            <w:r w:rsidRPr="00A10FE0">
              <w:rPr>
                <w:rFonts w:ascii="Times New Roman" w:hAnsi="Times New Roman"/>
              </w:rPr>
              <w:t>), (*.</w:t>
            </w:r>
            <w:proofErr w:type="spellStart"/>
            <w:r w:rsidRPr="00A10FE0">
              <w:rPr>
                <w:rFonts w:ascii="Times New Roman" w:hAnsi="Times New Roman"/>
              </w:rPr>
              <w:t>txt</w:t>
            </w:r>
            <w:proofErr w:type="spellEnd"/>
            <w:r w:rsidRPr="00A10FE0">
              <w:rPr>
                <w:rFonts w:ascii="Times New Roman" w:hAnsi="Times New Roman"/>
              </w:rPr>
              <w:t>), (*.</w:t>
            </w:r>
            <w:proofErr w:type="spellStart"/>
            <w:r w:rsidRPr="00A10FE0">
              <w:rPr>
                <w:rFonts w:ascii="Times New Roman" w:hAnsi="Times New Roman"/>
              </w:rPr>
              <w:t>pdf</w:t>
            </w:r>
            <w:proofErr w:type="spellEnd"/>
            <w:r w:rsidRPr="00A10FE0">
              <w:rPr>
                <w:rFonts w:ascii="Times New Roman" w:hAnsi="Times New Roman"/>
              </w:rPr>
              <w:t>), (*.</w:t>
            </w:r>
            <w:proofErr w:type="spellStart"/>
            <w:r w:rsidRPr="00A10FE0">
              <w:rPr>
                <w:rFonts w:ascii="Times New Roman" w:hAnsi="Times New Roman"/>
              </w:rPr>
              <w:t>jpg</w:t>
            </w:r>
            <w:proofErr w:type="spellEnd"/>
            <w:r w:rsidRPr="00A10FE0">
              <w:rPr>
                <w:rFonts w:ascii="Times New Roman" w:hAnsi="Times New Roman"/>
              </w:rPr>
              <w:t>)</w:t>
            </w:r>
          </w:p>
          <w:p w:rsidR="00A10FE0" w:rsidRPr="00A10FE0" w:rsidRDefault="00A10FE0" w:rsidP="00A10FE0">
            <w:pPr>
              <w:widowControl w:val="0"/>
              <w:spacing w:after="0" w:line="240" w:lineRule="auto"/>
              <w:jc w:val="both"/>
              <w:rPr>
                <w:rFonts w:ascii="Times New Roman" w:hAnsi="Times New Roman"/>
              </w:rPr>
            </w:pPr>
            <w:r w:rsidRPr="00A10FE0">
              <w:rPr>
                <w:rFonts w:ascii="Times New Roman" w:hAnsi="Times New Roman"/>
              </w:rPr>
              <w:t>1</w:t>
            </w:r>
            <w:r w:rsidR="00083520">
              <w:rPr>
                <w:rFonts w:ascii="Times New Roman" w:hAnsi="Times New Roman"/>
              </w:rPr>
              <w:t>2</w:t>
            </w:r>
            <w:r w:rsidRPr="00A10FE0">
              <w:rPr>
                <w:rFonts w:ascii="Times New Roman" w:hAnsi="Times New Roman"/>
              </w:rPr>
              <w:t xml:space="preserve">.5.Заявка на участие в </w:t>
            </w:r>
            <w:r w:rsidR="0099346C">
              <w:rPr>
                <w:rFonts w:ascii="Times New Roman" w:hAnsi="Times New Roman"/>
              </w:rPr>
              <w:t>запросе предложений</w:t>
            </w:r>
            <w:r w:rsidRPr="00A10FE0">
              <w:rPr>
                <w:rFonts w:ascii="Times New Roman" w:hAnsi="Times New Roman"/>
              </w:rPr>
              <w:t xml:space="preserve"> в электронной форме, все документы и корреспонденция между Заказчиком и Участником </w:t>
            </w:r>
            <w:r w:rsidR="0099346C">
              <w:rPr>
                <w:rFonts w:ascii="Times New Roman" w:hAnsi="Times New Roman"/>
              </w:rPr>
              <w:t>запроса предложений</w:t>
            </w:r>
            <w:r w:rsidRPr="00A10FE0">
              <w:rPr>
                <w:rFonts w:ascii="Times New Roman" w:hAnsi="Times New Roman"/>
              </w:rPr>
              <w:t xml:space="preserve"> в электронной форме, относящиеся к заявке, должны быть составлены на русском языке. Документы на иностранном языке, входящие в состав заявки на участие в </w:t>
            </w:r>
            <w:r w:rsidR="0099346C">
              <w:rPr>
                <w:rFonts w:ascii="Times New Roman" w:hAnsi="Times New Roman"/>
              </w:rPr>
              <w:t>запросе предложений</w:t>
            </w:r>
            <w:r w:rsidRPr="00A10FE0">
              <w:rPr>
                <w:rFonts w:ascii="Times New Roman" w:hAnsi="Times New Roman"/>
              </w:rPr>
              <w:t xml:space="preserve"> в электронной форме, должны сопровождаться точным переводом на русский язык, заверенным в соответствии с законодательством и международными договорами Российской Федерации. </w:t>
            </w:r>
          </w:p>
          <w:p w:rsidR="00A35A8D" w:rsidRPr="008A3154" w:rsidRDefault="00A10FE0" w:rsidP="00083520">
            <w:pPr>
              <w:widowControl w:val="0"/>
              <w:spacing w:after="0" w:line="240" w:lineRule="auto"/>
              <w:jc w:val="both"/>
              <w:rPr>
                <w:rFonts w:ascii="Times New Roman" w:hAnsi="Times New Roman"/>
              </w:rPr>
            </w:pPr>
            <w:r w:rsidRPr="00A10FE0">
              <w:rPr>
                <w:rFonts w:ascii="Times New Roman" w:hAnsi="Times New Roman"/>
              </w:rPr>
              <w:t>1</w:t>
            </w:r>
            <w:r w:rsidR="00083520">
              <w:rPr>
                <w:rFonts w:ascii="Times New Roman" w:hAnsi="Times New Roman"/>
              </w:rPr>
              <w:t>2</w:t>
            </w:r>
            <w:r w:rsidRPr="00A10FE0">
              <w:rPr>
                <w:rFonts w:ascii="Times New Roman" w:hAnsi="Times New Roman"/>
              </w:rPr>
              <w:t xml:space="preserve">.6. Прием заявок на участие в </w:t>
            </w:r>
            <w:r w:rsidR="0099346C">
              <w:rPr>
                <w:rFonts w:ascii="Times New Roman" w:hAnsi="Times New Roman"/>
              </w:rPr>
              <w:t>запросе предложений</w:t>
            </w:r>
            <w:r w:rsidRPr="00A10FE0">
              <w:rPr>
                <w:rFonts w:ascii="Times New Roman" w:hAnsi="Times New Roman"/>
              </w:rPr>
              <w:t xml:space="preserve"> в электронной форме прекращается в день и время, указанные в извещении и документации о проведении </w:t>
            </w:r>
            <w:r w:rsidR="0099346C">
              <w:rPr>
                <w:rFonts w:ascii="Times New Roman" w:hAnsi="Times New Roman"/>
              </w:rPr>
              <w:t>запроса предложений</w:t>
            </w:r>
            <w:r w:rsidRPr="00A10FE0">
              <w:rPr>
                <w:rFonts w:ascii="Times New Roman" w:hAnsi="Times New Roman"/>
              </w:rPr>
              <w:t>.</w:t>
            </w:r>
          </w:p>
        </w:tc>
      </w:tr>
      <w:tr w:rsidR="00A35A8D" w:rsidRPr="008A3154" w:rsidTr="00F507EB">
        <w:trPr>
          <w:trHeight w:val="397"/>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A35A8D" w:rsidRPr="008A3154" w:rsidRDefault="00A35A8D" w:rsidP="00083520">
            <w:pPr>
              <w:widowControl w:val="0"/>
              <w:spacing w:after="0" w:line="240" w:lineRule="auto"/>
              <w:jc w:val="both"/>
              <w:rPr>
                <w:rFonts w:ascii="Times New Roman" w:hAnsi="Times New Roman"/>
                <w:b/>
              </w:rPr>
            </w:pPr>
            <w:r w:rsidRPr="008A3154">
              <w:rPr>
                <w:rFonts w:ascii="Times New Roman" w:hAnsi="Times New Roman"/>
                <w:b/>
              </w:rPr>
              <w:t>1</w:t>
            </w:r>
            <w:r w:rsidR="00083520">
              <w:rPr>
                <w:rFonts w:ascii="Times New Roman" w:hAnsi="Times New Roman"/>
                <w:b/>
              </w:rPr>
              <w:t>3</w:t>
            </w:r>
            <w:r w:rsidRPr="008A3154">
              <w:rPr>
                <w:rFonts w:ascii="Times New Roman" w:hAnsi="Times New Roman"/>
                <w:b/>
              </w:rPr>
              <w:t xml:space="preserve">.Порядок подачи заявок на участие в </w:t>
            </w:r>
            <w:r w:rsidR="0099346C">
              <w:rPr>
                <w:rFonts w:ascii="Times New Roman" w:hAnsi="Times New Roman"/>
                <w:b/>
              </w:rPr>
              <w:t>запросе предложений</w:t>
            </w:r>
            <w:r w:rsidR="003913C8">
              <w:rPr>
                <w:rFonts w:ascii="Times New Roman" w:hAnsi="Times New Roman"/>
                <w:b/>
              </w:rPr>
              <w:t xml:space="preserve"> в электронной форме</w:t>
            </w:r>
            <w:r w:rsidR="00F9784C">
              <w:rPr>
                <w:rFonts w:ascii="Times New Roman" w:hAnsi="Times New Roman"/>
                <w:b/>
              </w:rPr>
              <w:t>.</w:t>
            </w:r>
          </w:p>
        </w:tc>
      </w:tr>
      <w:tr w:rsidR="00A35A8D" w:rsidRPr="008A3154" w:rsidTr="000C4C04">
        <w:trPr>
          <w:trHeight w:val="274"/>
        </w:trPr>
        <w:tc>
          <w:tcPr>
            <w:tcW w:w="10272" w:type="dxa"/>
            <w:tcBorders>
              <w:top w:val="single" w:sz="4" w:space="0" w:color="auto"/>
              <w:left w:val="single" w:sz="4" w:space="0" w:color="auto"/>
              <w:bottom w:val="single" w:sz="4" w:space="0" w:color="auto"/>
              <w:right w:val="single" w:sz="4" w:space="0" w:color="auto"/>
            </w:tcBorders>
            <w:shd w:val="clear" w:color="auto" w:fill="FFFFFF" w:themeFill="background1"/>
          </w:tcPr>
          <w:p w:rsidR="0032765A" w:rsidRDefault="0032765A" w:rsidP="0032765A">
            <w:pPr>
              <w:widowControl w:val="0"/>
              <w:spacing w:after="0" w:line="240" w:lineRule="auto"/>
              <w:jc w:val="both"/>
              <w:rPr>
                <w:rFonts w:ascii="Times New Roman" w:hAnsi="Times New Roman"/>
              </w:rPr>
            </w:pPr>
            <w:r>
              <w:rPr>
                <w:rFonts w:ascii="Times New Roman" w:hAnsi="Times New Roman"/>
              </w:rPr>
              <w:t>1</w:t>
            </w:r>
            <w:r w:rsidR="00083520">
              <w:rPr>
                <w:rFonts w:ascii="Times New Roman" w:hAnsi="Times New Roman"/>
              </w:rPr>
              <w:t>3</w:t>
            </w:r>
            <w:r>
              <w:rPr>
                <w:rFonts w:ascii="Times New Roman" w:hAnsi="Times New Roman"/>
              </w:rPr>
              <w:t xml:space="preserve">.1. </w:t>
            </w:r>
            <w:r w:rsidRPr="00A0717D">
              <w:rPr>
                <w:rFonts w:ascii="Times New Roman" w:hAnsi="Times New Roman"/>
              </w:rPr>
              <w:t>В случаях, предусмотренных Положением, направление информации и электронных документов заказчиком участнику закупки или участником закупки заказчику при проведении конкурентных закупок в электронной форме осуществляется через электронную торговую площадку.</w:t>
            </w:r>
          </w:p>
          <w:p w:rsidR="0032765A" w:rsidRDefault="0032765A" w:rsidP="0032765A">
            <w:pPr>
              <w:widowControl w:val="0"/>
              <w:spacing w:after="0" w:line="240" w:lineRule="auto"/>
              <w:jc w:val="both"/>
              <w:rPr>
                <w:rFonts w:ascii="Times New Roman" w:hAnsi="Times New Roman"/>
              </w:rPr>
            </w:pPr>
            <w:r>
              <w:rPr>
                <w:rFonts w:ascii="Times New Roman" w:hAnsi="Times New Roman"/>
              </w:rPr>
              <w:t>1</w:t>
            </w:r>
            <w:r w:rsidR="00083520">
              <w:rPr>
                <w:rFonts w:ascii="Times New Roman" w:hAnsi="Times New Roman"/>
              </w:rPr>
              <w:t>3</w:t>
            </w:r>
            <w:r>
              <w:rPr>
                <w:rFonts w:ascii="Times New Roman" w:hAnsi="Times New Roman"/>
              </w:rPr>
              <w:t xml:space="preserve">.2. </w:t>
            </w:r>
            <w:r w:rsidRPr="00A0717D">
              <w:rPr>
                <w:rFonts w:ascii="Times New Roman" w:hAnsi="Times New Roman"/>
              </w:rPr>
              <w:t>В случае, проведения заказчиком конкурентных закупок в электронной форме электронные документы участника закупки, заказчика, оператора электронной торговой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торговой площадки.</w:t>
            </w:r>
          </w:p>
          <w:p w:rsidR="0032765A" w:rsidRPr="00A0717D" w:rsidRDefault="0032765A" w:rsidP="0032765A">
            <w:pPr>
              <w:widowControl w:val="0"/>
              <w:spacing w:after="0" w:line="240" w:lineRule="auto"/>
              <w:jc w:val="both"/>
              <w:rPr>
                <w:rFonts w:ascii="Times New Roman" w:hAnsi="Times New Roman"/>
              </w:rPr>
            </w:pPr>
            <w:r>
              <w:rPr>
                <w:rFonts w:ascii="Times New Roman" w:hAnsi="Times New Roman"/>
              </w:rPr>
              <w:t>1</w:t>
            </w:r>
            <w:r w:rsidR="00083520">
              <w:rPr>
                <w:rFonts w:ascii="Times New Roman" w:hAnsi="Times New Roman"/>
              </w:rPr>
              <w:t>3</w:t>
            </w:r>
            <w:r>
              <w:rPr>
                <w:rFonts w:ascii="Times New Roman" w:hAnsi="Times New Roman"/>
              </w:rPr>
              <w:t>.3</w:t>
            </w:r>
            <w:r w:rsidRPr="00A0717D">
              <w:rPr>
                <w:rFonts w:ascii="Times New Roman" w:hAnsi="Times New Roman"/>
              </w:rPr>
              <w:t>.В течение одного часа с момента получения заявки на участие в запросе предложений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данную заявку, ее получение с указанием присвоенного ей идентификационного номера.</w:t>
            </w:r>
          </w:p>
          <w:p w:rsidR="0032765A" w:rsidRPr="00A0717D" w:rsidRDefault="0032765A" w:rsidP="0032765A">
            <w:pPr>
              <w:widowControl w:val="0"/>
              <w:spacing w:after="0" w:line="240" w:lineRule="auto"/>
              <w:jc w:val="both"/>
              <w:rPr>
                <w:rFonts w:ascii="Times New Roman" w:hAnsi="Times New Roman"/>
              </w:rPr>
            </w:pPr>
            <w:r>
              <w:rPr>
                <w:rFonts w:ascii="Times New Roman" w:hAnsi="Times New Roman"/>
              </w:rPr>
              <w:t>1</w:t>
            </w:r>
            <w:r w:rsidR="00083520">
              <w:rPr>
                <w:rFonts w:ascii="Times New Roman" w:hAnsi="Times New Roman"/>
              </w:rPr>
              <w:t>3</w:t>
            </w:r>
            <w:r>
              <w:rPr>
                <w:rFonts w:ascii="Times New Roman" w:hAnsi="Times New Roman"/>
              </w:rPr>
              <w:t>.4</w:t>
            </w:r>
            <w:r w:rsidRPr="00A0717D">
              <w:rPr>
                <w:rFonts w:ascii="Times New Roman" w:hAnsi="Times New Roman"/>
              </w:rPr>
              <w:t>. В течение одного часа с момента получения заявки на участие в запросе предложений оператор электронной площадки возвращает указанную заявку подавшему ее участнику закупки в случае:</w:t>
            </w:r>
          </w:p>
          <w:p w:rsidR="0032765A" w:rsidRPr="00A0717D" w:rsidRDefault="0032765A" w:rsidP="0032765A">
            <w:pPr>
              <w:widowControl w:val="0"/>
              <w:spacing w:after="0" w:line="240" w:lineRule="auto"/>
              <w:jc w:val="both"/>
              <w:rPr>
                <w:rFonts w:ascii="Times New Roman" w:hAnsi="Times New Roman"/>
              </w:rPr>
            </w:pPr>
            <w:r w:rsidRPr="00A0717D">
              <w:rPr>
                <w:rFonts w:ascii="Times New Roman" w:hAnsi="Times New Roman"/>
              </w:rPr>
              <w:t xml:space="preserve">1) подачи заявки с нарушением требований, предусмотренных </w:t>
            </w:r>
            <w:r>
              <w:rPr>
                <w:rFonts w:ascii="Times New Roman" w:hAnsi="Times New Roman"/>
              </w:rPr>
              <w:t>пунктом 14.2. настоящего раздела</w:t>
            </w:r>
            <w:r w:rsidRPr="00A0717D">
              <w:rPr>
                <w:rFonts w:ascii="Times New Roman" w:hAnsi="Times New Roman"/>
              </w:rPr>
              <w:t>;</w:t>
            </w:r>
          </w:p>
          <w:p w:rsidR="0032765A" w:rsidRPr="00A0717D" w:rsidRDefault="0032765A" w:rsidP="0032765A">
            <w:pPr>
              <w:widowControl w:val="0"/>
              <w:spacing w:after="0" w:line="240" w:lineRule="auto"/>
              <w:jc w:val="both"/>
              <w:rPr>
                <w:rFonts w:ascii="Times New Roman" w:hAnsi="Times New Roman"/>
              </w:rPr>
            </w:pPr>
            <w:r w:rsidRPr="00A0717D">
              <w:rPr>
                <w:rFonts w:ascii="Times New Roman" w:hAnsi="Times New Roman"/>
              </w:rPr>
              <w:t>2) подачи одним участником закупки двух и более заявок на участие в запросе предложений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32765A" w:rsidRPr="00A0717D" w:rsidRDefault="0032765A" w:rsidP="0032765A">
            <w:pPr>
              <w:widowControl w:val="0"/>
              <w:spacing w:after="0" w:line="240" w:lineRule="auto"/>
              <w:jc w:val="both"/>
              <w:rPr>
                <w:rFonts w:ascii="Times New Roman" w:hAnsi="Times New Roman"/>
              </w:rPr>
            </w:pPr>
            <w:r w:rsidRPr="00A0717D">
              <w:rPr>
                <w:rFonts w:ascii="Times New Roman" w:hAnsi="Times New Roman"/>
              </w:rPr>
              <w:t>3) получения заявки после даты или времени окончания срока подачи заявок на участие в таком запросе;</w:t>
            </w:r>
          </w:p>
          <w:p w:rsidR="0032765A" w:rsidRPr="00A0717D" w:rsidRDefault="0032765A" w:rsidP="0032765A">
            <w:pPr>
              <w:widowControl w:val="0"/>
              <w:spacing w:after="0" w:line="240" w:lineRule="auto"/>
              <w:jc w:val="both"/>
              <w:rPr>
                <w:rFonts w:ascii="Times New Roman" w:hAnsi="Times New Roman"/>
              </w:rPr>
            </w:pPr>
            <w:r w:rsidRPr="00A0717D">
              <w:rPr>
                <w:rFonts w:ascii="Times New Roman" w:hAnsi="Times New Roman"/>
              </w:rPr>
              <w:t>4) подачи участником такого запроса предложений,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p>
          <w:p w:rsidR="0032765A" w:rsidRPr="00A0717D" w:rsidRDefault="0032765A" w:rsidP="0032765A">
            <w:pPr>
              <w:widowControl w:val="0"/>
              <w:spacing w:after="0" w:line="240" w:lineRule="auto"/>
              <w:jc w:val="both"/>
              <w:rPr>
                <w:rFonts w:ascii="Times New Roman" w:hAnsi="Times New Roman"/>
              </w:rPr>
            </w:pPr>
            <w:proofErr w:type="gramStart"/>
            <w:r w:rsidRPr="00A0717D">
              <w:rPr>
                <w:rFonts w:ascii="Times New Roman" w:hAnsi="Times New Roman"/>
              </w:rPr>
              <w:t>5) наличия в предусмотренном Федеральным законом № 44-ФЗ, Федеральным законом № 223-ФЗ в реестре недобросовестных поставщиков (подрядчиков, исполнителей) информации об участнике закупки.</w:t>
            </w:r>
            <w:proofErr w:type="gramEnd"/>
          </w:p>
          <w:p w:rsidR="0032765A" w:rsidRPr="00A0717D" w:rsidRDefault="0032765A" w:rsidP="0032765A">
            <w:pPr>
              <w:widowControl w:val="0"/>
              <w:spacing w:after="0" w:line="240" w:lineRule="auto"/>
              <w:jc w:val="both"/>
              <w:rPr>
                <w:rFonts w:ascii="Times New Roman" w:hAnsi="Times New Roman"/>
              </w:rPr>
            </w:pPr>
            <w:r w:rsidRPr="00A0717D">
              <w:rPr>
                <w:rFonts w:ascii="Times New Roman" w:hAnsi="Times New Roman"/>
              </w:rPr>
              <w:t>Возврат заявок на участие в запросе котировок оператором электронной площадки по иным основаниям, за исключением оснований, указанных в настоящем пункте, не допускается.</w:t>
            </w:r>
          </w:p>
          <w:p w:rsidR="0032765A" w:rsidRPr="00F32407" w:rsidRDefault="0032765A" w:rsidP="0032765A">
            <w:pPr>
              <w:widowControl w:val="0"/>
              <w:spacing w:after="0" w:line="240" w:lineRule="auto"/>
              <w:jc w:val="both"/>
              <w:rPr>
                <w:rFonts w:ascii="Times New Roman" w:hAnsi="Times New Roman"/>
              </w:rPr>
            </w:pPr>
            <w:r>
              <w:rPr>
                <w:rFonts w:ascii="Times New Roman" w:hAnsi="Times New Roman"/>
              </w:rPr>
              <w:t>1</w:t>
            </w:r>
            <w:r w:rsidR="00083520">
              <w:rPr>
                <w:rFonts w:ascii="Times New Roman" w:hAnsi="Times New Roman"/>
              </w:rPr>
              <w:t>3</w:t>
            </w:r>
            <w:r>
              <w:rPr>
                <w:rFonts w:ascii="Times New Roman" w:hAnsi="Times New Roman"/>
              </w:rPr>
              <w:t>.5</w:t>
            </w:r>
            <w:r w:rsidRPr="00F32407">
              <w:rPr>
                <w:rFonts w:ascii="Times New Roman" w:hAnsi="Times New Roman"/>
              </w:rPr>
              <w:t xml:space="preserve">.Заявка на участие в </w:t>
            </w:r>
            <w:r>
              <w:rPr>
                <w:rFonts w:ascii="Times New Roman" w:hAnsi="Times New Roman"/>
              </w:rPr>
              <w:t>запросе предложений</w:t>
            </w:r>
            <w:r w:rsidRPr="00F32407">
              <w:rPr>
                <w:rFonts w:ascii="Times New Roman" w:hAnsi="Times New Roman"/>
              </w:rPr>
              <w:t xml:space="preserve"> в электронной форме заполняется и подается по форме в соответствии с разделом VIII Документации и в соответствии с требованиями к характеристикам </w:t>
            </w:r>
            <w:r>
              <w:rPr>
                <w:rFonts w:ascii="Times New Roman" w:hAnsi="Times New Roman"/>
              </w:rPr>
              <w:t>услуги</w:t>
            </w:r>
            <w:r w:rsidRPr="00F32407">
              <w:rPr>
                <w:rFonts w:ascii="Times New Roman" w:hAnsi="Times New Roman"/>
              </w:rPr>
              <w:t xml:space="preserve">, указанным в описании </w:t>
            </w:r>
            <w:r w:rsidR="00AE5368">
              <w:rPr>
                <w:rFonts w:ascii="Times New Roman" w:hAnsi="Times New Roman"/>
              </w:rPr>
              <w:t>предмета</w:t>
            </w:r>
            <w:r w:rsidRPr="00F32407">
              <w:rPr>
                <w:rFonts w:ascii="Times New Roman" w:hAnsi="Times New Roman"/>
              </w:rPr>
              <w:t xml:space="preserve"> закупки. </w:t>
            </w:r>
          </w:p>
          <w:p w:rsidR="0032765A" w:rsidRPr="00F32407" w:rsidRDefault="0032765A" w:rsidP="0032765A">
            <w:pPr>
              <w:widowControl w:val="0"/>
              <w:spacing w:after="0" w:line="240" w:lineRule="auto"/>
              <w:jc w:val="both"/>
              <w:rPr>
                <w:rFonts w:ascii="Times New Roman" w:hAnsi="Times New Roman"/>
              </w:rPr>
            </w:pPr>
            <w:r>
              <w:rPr>
                <w:rFonts w:ascii="Times New Roman" w:hAnsi="Times New Roman"/>
              </w:rPr>
              <w:t>1</w:t>
            </w:r>
            <w:r w:rsidR="00083520">
              <w:rPr>
                <w:rFonts w:ascii="Times New Roman" w:hAnsi="Times New Roman"/>
              </w:rPr>
              <w:t>3</w:t>
            </w:r>
            <w:r>
              <w:rPr>
                <w:rFonts w:ascii="Times New Roman" w:hAnsi="Times New Roman"/>
              </w:rPr>
              <w:t>.6</w:t>
            </w:r>
            <w:r w:rsidRPr="00F32407">
              <w:rPr>
                <w:rFonts w:ascii="Times New Roman" w:hAnsi="Times New Roman"/>
              </w:rPr>
              <w:t xml:space="preserve">.Участник закупки имеет право подать только одну заявку на участие в </w:t>
            </w:r>
            <w:r>
              <w:rPr>
                <w:rFonts w:ascii="Times New Roman" w:hAnsi="Times New Roman"/>
              </w:rPr>
              <w:t>запросе предложений</w:t>
            </w:r>
            <w:r w:rsidRPr="00F32407">
              <w:rPr>
                <w:rFonts w:ascii="Times New Roman" w:hAnsi="Times New Roman"/>
              </w:rPr>
              <w:t xml:space="preserve"> в электронной форме. </w:t>
            </w:r>
          </w:p>
          <w:p w:rsidR="0032765A" w:rsidRPr="00F32407" w:rsidRDefault="0032765A" w:rsidP="0032765A">
            <w:pPr>
              <w:widowControl w:val="0"/>
              <w:spacing w:after="0" w:line="240" w:lineRule="auto"/>
              <w:jc w:val="both"/>
              <w:rPr>
                <w:rFonts w:ascii="Times New Roman" w:hAnsi="Times New Roman"/>
              </w:rPr>
            </w:pPr>
            <w:r w:rsidRPr="00F32407">
              <w:rPr>
                <w:rFonts w:ascii="Times New Roman" w:hAnsi="Times New Roman"/>
              </w:rPr>
              <w:t>1</w:t>
            </w:r>
            <w:r w:rsidR="00083520">
              <w:rPr>
                <w:rFonts w:ascii="Times New Roman" w:hAnsi="Times New Roman"/>
              </w:rPr>
              <w:t>3</w:t>
            </w:r>
            <w:r w:rsidRPr="00F32407">
              <w:rPr>
                <w:rFonts w:ascii="Times New Roman" w:hAnsi="Times New Roman"/>
              </w:rPr>
              <w:t>.</w:t>
            </w:r>
            <w:r>
              <w:rPr>
                <w:rFonts w:ascii="Times New Roman" w:hAnsi="Times New Roman"/>
              </w:rPr>
              <w:t>7</w:t>
            </w:r>
            <w:r w:rsidRPr="00F32407">
              <w:rPr>
                <w:rFonts w:ascii="Times New Roman" w:hAnsi="Times New Roman"/>
              </w:rPr>
              <w:t xml:space="preserve">.Участник закупки, подавший заявку на участие в </w:t>
            </w:r>
            <w:r>
              <w:rPr>
                <w:rFonts w:ascii="Times New Roman" w:hAnsi="Times New Roman"/>
              </w:rPr>
              <w:t>запросе предложений</w:t>
            </w:r>
            <w:r w:rsidRPr="00F32407">
              <w:rPr>
                <w:rFonts w:ascii="Times New Roman" w:hAnsi="Times New Roman"/>
              </w:rPr>
              <w:t xml:space="preserve"> в электронной форме, вправе изменить ее в любое время до окончания срока подачи заявок на участие в </w:t>
            </w:r>
            <w:r>
              <w:rPr>
                <w:rFonts w:ascii="Times New Roman" w:hAnsi="Times New Roman"/>
              </w:rPr>
              <w:t>запросе предложений</w:t>
            </w:r>
            <w:r w:rsidRPr="00F32407">
              <w:rPr>
                <w:rFonts w:ascii="Times New Roman" w:hAnsi="Times New Roman"/>
              </w:rPr>
              <w:t xml:space="preserve"> в электронной форме в порядке, установленном настоящей документацией</w:t>
            </w:r>
            <w:r>
              <w:rPr>
                <w:rFonts w:ascii="Times New Roman" w:hAnsi="Times New Roman"/>
              </w:rPr>
              <w:t xml:space="preserve"> о запросе предложений</w:t>
            </w:r>
            <w:r w:rsidRPr="00F32407">
              <w:rPr>
                <w:rFonts w:ascii="Times New Roman" w:hAnsi="Times New Roman"/>
              </w:rPr>
              <w:t>.</w:t>
            </w:r>
          </w:p>
          <w:p w:rsidR="0032765A" w:rsidRPr="00F32407" w:rsidRDefault="0032765A" w:rsidP="0032765A">
            <w:pPr>
              <w:widowControl w:val="0"/>
              <w:spacing w:after="0" w:line="240" w:lineRule="auto"/>
              <w:jc w:val="both"/>
              <w:rPr>
                <w:rFonts w:ascii="Times New Roman" w:hAnsi="Times New Roman"/>
              </w:rPr>
            </w:pPr>
            <w:r w:rsidRPr="00F32407">
              <w:rPr>
                <w:rFonts w:ascii="Times New Roman" w:hAnsi="Times New Roman"/>
              </w:rPr>
              <w:t>1</w:t>
            </w:r>
            <w:r w:rsidR="00083520">
              <w:rPr>
                <w:rFonts w:ascii="Times New Roman" w:hAnsi="Times New Roman"/>
              </w:rPr>
              <w:t>3</w:t>
            </w:r>
            <w:r w:rsidRPr="00F32407">
              <w:rPr>
                <w:rFonts w:ascii="Times New Roman" w:hAnsi="Times New Roman"/>
              </w:rPr>
              <w:t>.</w:t>
            </w:r>
            <w:r>
              <w:rPr>
                <w:rFonts w:ascii="Times New Roman" w:hAnsi="Times New Roman"/>
              </w:rPr>
              <w:t>8</w:t>
            </w:r>
            <w:r w:rsidRPr="00F32407">
              <w:rPr>
                <w:rFonts w:ascii="Times New Roman" w:hAnsi="Times New Roman"/>
              </w:rPr>
              <w:t xml:space="preserve">. Участники закупки, подавшие заявки, оператор электронной торговой площадки обязаны обеспечить конфиденциальность сведений, содержащихся в таких заявках, до момента открытия доступа </w:t>
            </w:r>
            <w:r w:rsidRPr="00F32407">
              <w:rPr>
                <w:rFonts w:ascii="Times New Roman" w:hAnsi="Times New Roman"/>
              </w:rPr>
              <w:lastRenderedPageBreak/>
              <w:t>к этим заявкам н</w:t>
            </w:r>
            <w:r>
              <w:rPr>
                <w:rFonts w:ascii="Times New Roman" w:hAnsi="Times New Roman"/>
              </w:rPr>
              <w:t>а участие в запросе предложений</w:t>
            </w:r>
            <w:r w:rsidRPr="00F32407">
              <w:rPr>
                <w:rFonts w:ascii="Times New Roman" w:hAnsi="Times New Roman"/>
              </w:rPr>
              <w:t xml:space="preserve"> в электронной форме. </w:t>
            </w:r>
          </w:p>
          <w:p w:rsidR="00A35A8D" w:rsidRPr="008A3154" w:rsidRDefault="0032765A" w:rsidP="00083520">
            <w:pPr>
              <w:widowControl w:val="0"/>
              <w:spacing w:after="0" w:line="240" w:lineRule="auto"/>
              <w:jc w:val="both"/>
              <w:rPr>
                <w:rFonts w:ascii="Times New Roman" w:hAnsi="Times New Roman"/>
                <w:b/>
              </w:rPr>
            </w:pPr>
            <w:r>
              <w:rPr>
                <w:rFonts w:ascii="Times New Roman" w:hAnsi="Times New Roman"/>
              </w:rPr>
              <w:t>1</w:t>
            </w:r>
            <w:r w:rsidR="00083520">
              <w:rPr>
                <w:rFonts w:ascii="Times New Roman" w:hAnsi="Times New Roman"/>
              </w:rPr>
              <w:t>3</w:t>
            </w:r>
            <w:r>
              <w:rPr>
                <w:rFonts w:ascii="Times New Roman" w:hAnsi="Times New Roman"/>
              </w:rPr>
              <w:t>.9</w:t>
            </w:r>
            <w:r w:rsidRPr="00F32407">
              <w:rPr>
                <w:rFonts w:ascii="Times New Roman" w:hAnsi="Times New Roman"/>
              </w:rPr>
              <w:t xml:space="preserve">. Участник </w:t>
            </w:r>
            <w:r>
              <w:rPr>
                <w:rFonts w:ascii="Times New Roman" w:hAnsi="Times New Roman"/>
              </w:rPr>
              <w:t>запроса предложений</w:t>
            </w:r>
            <w:r w:rsidRPr="00F32407">
              <w:rPr>
                <w:rFonts w:ascii="Times New Roman" w:hAnsi="Times New Roman"/>
              </w:rPr>
              <w:t xml:space="preserve"> в электронной форме, подавший заявку на участие в </w:t>
            </w:r>
            <w:r>
              <w:rPr>
                <w:rFonts w:ascii="Times New Roman" w:hAnsi="Times New Roman"/>
              </w:rPr>
              <w:t>запросе предложений</w:t>
            </w:r>
            <w:r w:rsidRPr="00F32407">
              <w:rPr>
                <w:rFonts w:ascii="Times New Roman" w:hAnsi="Times New Roman"/>
              </w:rPr>
              <w:t xml:space="preserve"> в электронной форме, вправе отозвать заявку в любое время до окончания срока подачи заявок на участие в </w:t>
            </w:r>
            <w:r>
              <w:rPr>
                <w:rFonts w:ascii="Times New Roman" w:hAnsi="Times New Roman"/>
              </w:rPr>
              <w:t>запросе предложений</w:t>
            </w:r>
            <w:r w:rsidRPr="00F32407">
              <w:rPr>
                <w:rFonts w:ascii="Times New Roman" w:hAnsi="Times New Roman"/>
              </w:rPr>
              <w:t xml:space="preserve"> в электронной форме в соответствие с регламентом электронной торговой площадки.</w:t>
            </w:r>
          </w:p>
        </w:tc>
      </w:tr>
      <w:tr w:rsidR="00A35A8D" w:rsidRPr="008A3154" w:rsidTr="00F507EB">
        <w:trPr>
          <w:trHeight w:val="616"/>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A35A8D" w:rsidRPr="008A3154" w:rsidRDefault="00083520" w:rsidP="0090171C">
            <w:pPr>
              <w:widowControl w:val="0"/>
              <w:spacing w:after="0" w:line="240" w:lineRule="auto"/>
              <w:jc w:val="both"/>
              <w:rPr>
                <w:rFonts w:ascii="Times New Roman" w:hAnsi="Times New Roman"/>
              </w:rPr>
            </w:pPr>
            <w:r>
              <w:rPr>
                <w:rFonts w:ascii="Times New Roman" w:hAnsi="Times New Roman"/>
                <w:b/>
              </w:rPr>
              <w:lastRenderedPageBreak/>
              <w:t>14</w:t>
            </w:r>
            <w:r w:rsidR="0090171C">
              <w:rPr>
                <w:rFonts w:ascii="Times New Roman" w:hAnsi="Times New Roman"/>
                <w:b/>
              </w:rPr>
              <w:t>.Порядок рассмотрения первых частей заявок</w:t>
            </w:r>
            <w:r w:rsidR="00A35A8D" w:rsidRPr="008A3154">
              <w:rPr>
                <w:rFonts w:ascii="Times New Roman" w:hAnsi="Times New Roman"/>
                <w:b/>
              </w:rPr>
              <w:t xml:space="preserve"> на участие </w:t>
            </w:r>
            <w:r w:rsidR="00A35A8D" w:rsidRPr="008A3154">
              <w:rPr>
                <w:rFonts w:ascii="Times New Roman" w:eastAsia="Times New Roman" w:hAnsi="Times New Roman"/>
                <w:b/>
                <w:lang w:eastAsia="ru-RU"/>
              </w:rPr>
              <w:t xml:space="preserve">в </w:t>
            </w:r>
            <w:r w:rsidR="002C13F1">
              <w:rPr>
                <w:rFonts w:ascii="Times New Roman" w:eastAsia="Times New Roman" w:hAnsi="Times New Roman"/>
                <w:b/>
                <w:lang w:eastAsia="ru-RU"/>
              </w:rPr>
              <w:t>запросе предложений</w:t>
            </w:r>
            <w:r w:rsidR="003913C8">
              <w:rPr>
                <w:rFonts w:ascii="Times New Roman" w:hAnsi="Times New Roman"/>
                <w:b/>
              </w:rPr>
              <w:t xml:space="preserve"> в электронной форме</w:t>
            </w:r>
            <w:r w:rsidR="00F9784C">
              <w:rPr>
                <w:rFonts w:ascii="Times New Roman" w:hAnsi="Times New Roman"/>
                <w:b/>
              </w:rPr>
              <w:t>.</w:t>
            </w:r>
          </w:p>
        </w:tc>
      </w:tr>
      <w:tr w:rsidR="0032765A" w:rsidRPr="008A3154" w:rsidTr="00F507EB">
        <w:trPr>
          <w:trHeight w:val="850"/>
        </w:trPr>
        <w:tc>
          <w:tcPr>
            <w:tcW w:w="10272" w:type="dxa"/>
            <w:tcBorders>
              <w:top w:val="single" w:sz="4" w:space="0" w:color="auto"/>
              <w:left w:val="single" w:sz="4" w:space="0" w:color="auto"/>
              <w:bottom w:val="single" w:sz="4" w:space="0" w:color="auto"/>
              <w:right w:val="single" w:sz="4" w:space="0" w:color="auto"/>
            </w:tcBorders>
          </w:tcPr>
          <w:p w:rsidR="0090171C" w:rsidRPr="0090171C" w:rsidRDefault="00083520" w:rsidP="0090171C">
            <w:pPr>
              <w:tabs>
                <w:tab w:val="left" w:pos="851"/>
              </w:tabs>
              <w:spacing w:after="0" w:line="240" w:lineRule="auto"/>
              <w:jc w:val="both"/>
              <w:rPr>
                <w:rFonts w:ascii="Times New Roman" w:hAnsi="Times New Roman"/>
              </w:rPr>
            </w:pPr>
            <w:r>
              <w:rPr>
                <w:rFonts w:ascii="Times New Roman" w:hAnsi="Times New Roman"/>
              </w:rPr>
              <w:t>14</w:t>
            </w:r>
            <w:r w:rsidR="0090171C">
              <w:rPr>
                <w:rFonts w:ascii="Times New Roman" w:hAnsi="Times New Roman"/>
              </w:rPr>
              <w:t>.1.</w:t>
            </w:r>
            <w:r w:rsidR="0090171C" w:rsidRPr="0090171C">
              <w:rPr>
                <w:rFonts w:ascii="Times New Roman" w:hAnsi="Times New Roman"/>
              </w:rPr>
              <w:t xml:space="preserve"> Рассмотрение первых частей заявок на участие в запросе предложений осуществляется последовательно Закупочной комиссией в срок, установленный Информационной картой закупки по адресу</w:t>
            </w:r>
            <w:r w:rsidR="0090171C">
              <w:rPr>
                <w:rFonts w:ascii="Times New Roman" w:hAnsi="Times New Roman"/>
              </w:rPr>
              <w:t xml:space="preserve">: </w:t>
            </w:r>
            <w:r w:rsidR="008B1CC7" w:rsidRPr="008B1CC7">
              <w:rPr>
                <w:rFonts w:ascii="Times New Roman" w:hAnsi="Times New Roman"/>
              </w:rPr>
              <w:t xml:space="preserve">626380 Тюменская область, с. </w:t>
            </w:r>
            <w:proofErr w:type="spellStart"/>
            <w:r w:rsidR="008B1CC7" w:rsidRPr="008B1CC7">
              <w:rPr>
                <w:rFonts w:ascii="Times New Roman" w:hAnsi="Times New Roman"/>
              </w:rPr>
              <w:t>Исетское</w:t>
            </w:r>
            <w:proofErr w:type="spellEnd"/>
            <w:r w:rsidR="008B1CC7" w:rsidRPr="008B1CC7">
              <w:rPr>
                <w:rFonts w:ascii="Times New Roman" w:hAnsi="Times New Roman"/>
              </w:rPr>
              <w:t>, ул. Кирова 29</w:t>
            </w:r>
            <w:r w:rsidR="008B1CC7">
              <w:rPr>
                <w:rFonts w:ascii="Times New Roman" w:hAnsi="Times New Roman"/>
              </w:rPr>
              <w:t>.</w:t>
            </w:r>
          </w:p>
          <w:p w:rsidR="0090171C" w:rsidRPr="0090171C" w:rsidRDefault="00083520" w:rsidP="0090171C">
            <w:pPr>
              <w:tabs>
                <w:tab w:val="left" w:pos="851"/>
              </w:tabs>
              <w:spacing w:after="0" w:line="240" w:lineRule="auto"/>
              <w:jc w:val="both"/>
              <w:rPr>
                <w:rFonts w:ascii="Times New Roman" w:hAnsi="Times New Roman"/>
              </w:rPr>
            </w:pPr>
            <w:r>
              <w:rPr>
                <w:rFonts w:ascii="Times New Roman" w:hAnsi="Times New Roman"/>
              </w:rPr>
              <w:t>14</w:t>
            </w:r>
            <w:r w:rsidR="0090171C">
              <w:rPr>
                <w:rFonts w:ascii="Times New Roman" w:hAnsi="Times New Roman"/>
              </w:rPr>
              <w:t>.2.</w:t>
            </w:r>
            <w:r w:rsidR="0090171C" w:rsidRPr="0090171C">
              <w:rPr>
                <w:rFonts w:ascii="Times New Roman" w:hAnsi="Times New Roman"/>
              </w:rPr>
              <w:t xml:space="preserve"> Закупочная комиссия рассматривает заявки, поданные на участие в запросе предложений в электронной форме на предмет их соответствия требованиям документации о проведении запроса предложений в электронной форме. </w:t>
            </w:r>
          </w:p>
          <w:p w:rsidR="00691406" w:rsidRPr="0090171C" w:rsidRDefault="00083520" w:rsidP="0090171C">
            <w:pPr>
              <w:tabs>
                <w:tab w:val="left" w:pos="851"/>
              </w:tabs>
              <w:spacing w:after="0" w:line="240" w:lineRule="auto"/>
              <w:jc w:val="both"/>
              <w:rPr>
                <w:rFonts w:ascii="Times New Roman" w:hAnsi="Times New Roman"/>
              </w:rPr>
            </w:pPr>
            <w:r>
              <w:rPr>
                <w:rFonts w:ascii="Times New Roman" w:hAnsi="Times New Roman"/>
              </w:rPr>
              <w:t>14</w:t>
            </w:r>
            <w:r w:rsidR="00A015B7">
              <w:rPr>
                <w:rFonts w:ascii="Times New Roman" w:hAnsi="Times New Roman"/>
              </w:rPr>
              <w:t>.</w:t>
            </w:r>
            <w:r w:rsidR="0090171C" w:rsidRPr="0090171C">
              <w:rPr>
                <w:rFonts w:ascii="Times New Roman" w:hAnsi="Times New Roman"/>
              </w:rPr>
              <w:t>3. Заявка участника закупки отклоняется закупочной комиссией при рассмотрении в случаях, предусмотренных п.</w:t>
            </w:r>
            <w:r>
              <w:rPr>
                <w:rFonts w:ascii="Times New Roman" w:hAnsi="Times New Roman"/>
              </w:rPr>
              <w:t xml:space="preserve"> 14</w:t>
            </w:r>
            <w:r w:rsidR="00A015B7">
              <w:rPr>
                <w:rFonts w:ascii="Times New Roman" w:hAnsi="Times New Roman"/>
              </w:rPr>
              <w:t>.4</w:t>
            </w:r>
            <w:r w:rsidR="0090171C" w:rsidRPr="0090171C">
              <w:rPr>
                <w:rFonts w:ascii="Times New Roman" w:hAnsi="Times New Roman"/>
              </w:rPr>
              <w:t xml:space="preserve"> настоящей Документации. По результатам рассмотрения заявок закупочной комиссией принимается решение о допуске претендента к участию в закупке или об отказе в таком допуске. Решение закупочной комиссии отражается в протоколе.</w:t>
            </w:r>
          </w:p>
          <w:p w:rsidR="00691406" w:rsidRPr="00A015B7" w:rsidRDefault="00083520" w:rsidP="0032765A">
            <w:pPr>
              <w:tabs>
                <w:tab w:val="left" w:pos="851"/>
              </w:tabs>
              <w:spacing w:after="0" w:line="240" w:lineRule="auto"/>
              <w:jc w:val="both"/>
              <w:rPr>
                <w:rFonts w:ascii="Times New Roman" w:hAnsi="Times New Roman"/>
              </w:rPr>
            </w:pPr>
            <w:r>
              <w:rPr>
                <w:rFonts w:ascii="Times New Roman" w:hAnsi="Times New Roman"/>
              </w:rPr>
              <w:t>14</w:t>
            </w:r>
            <w:r w:rsidR="00A015B7" w:rsidRPr="00A015B7">
              <w:rPr>
                <w:rFonts w:ascii="Times New Roman" w:hAnsi="Times New Roman"/>
              </w:rPr>
              <w:t>.4. По результатам рассмотрения первых частей заявок на участие в запросе предложений в электронной форме заявка подлежит отклонению в случаях:</w:t>
            </w:r>
          </w:p>
          <w:p w:rsidR="00A015B7" w:rsidRPr="00D16C49" w:rsidRDefault="00A015B7" w:rsidP="00C1743F">
            <w:pPr>
              <w:pStyle w:val="a6"/>
              <w:numPr>
                <w:ilvl w:val="2"/>
                <w:numId w:val="8"/>
              </w:numPr>
              <w:tabs>
                <w:tab w:val="left" w:pos="284"/>
              </w:tabs>
              <w:autoSpaceDE w:val="0"/>
              <w:autoSpaceDN w:val="0"/>
              <w:adjustRightInd w:val="0"/>
              <w:spacing w:after="0" w:line="240" w:lineRule="auto"/>
              <w:jc w:val="both"/>
              <w:rPr>
                <w:rFonts w:ascii="Times New Roman" w:eastAsia="Times New Roman" w:hAnsi="Times New Roman"/>
                <w:lang w:eastAsia="ru-RU"/>
              </w:rPr>
            </w:pPr>
            <w:r w:rsidRPr="00D16C49">
              <w:rPr>
                <w:rFonts w:ascii="Times New Roman" w:eastAsia="Times New Roman" w:hAnsi="Times New Roman"/>
                <w:lang w:eastAsia="ru-RU"/>
              </w:rPr>
              <w:t>Н</w:t>
            </w:r>
            <w:r w:rsidR="00D16C49" w:rsidRPr="00D16C49">
              <w:rPr>
                <w:rFonts w:ascii="Times New Roman" w:eastAsia="Times New Roman" w:hAnsi="Times New Roman"/>
                <w:lang w:eastAsia="ru-RU"/>
              </w:rPr>
              <w:t>есоответствия предлагаемых к поставке товаров</w:t>
            </w:r>
            <w:r w:rsidRPr="00D16C49">
              <w:rPr>
                <w:rFonts w:ascii="Times New Roman" w:eastAsia="Times New Roman" w:hAnsi="Times New Roman"/>
                <w:lang w:eastAsia="ru-RU"/>
              </w:rPr>
              <w:t xml:space="preserve"> требованиям документации о проведении запроса предложений в электронной форме (количество, объем, технические характеристики и пр.).</w:t>
            </w:r>
          </w:p>
          <w:p w:rsidR="00A015B7" w:rsidRPr="00D16C49" w:rsidRDefault="00A015B7" w:rsidP="00C1743F">
            <w:pPr>
              <w:pStyle w:val="a6"/>
              <w:numPr>
                <w:ilvl w:val="2"/>
                <w:numId w:val="8"/>
              </w:numPr>
              <w:tabs>
                <w:tab w:val="left" w:pos="284"/>
              </w:tabs>
              <w:autoSpaceDE w:val="0"/>
              <w:autoSpaceDN w:val="0"/>
              <w:adjustRightInd w:val="0"/>
              <w:spacing w:after="0" w:line="240" w:lineRule="auto"/>
              <w:jc w:val="both"/>
              <w:rPr>
                <w:rFonts w:ascii="Times New Roman" w:eastAsia="Times New Roman" w:hAnsi="Times New Roman"/>
                <w:lang w:eastAsia="ru-RU"/>
              </w:rPr>
            </w:pPr>
            <w:r w:rsidRPr="00D16C49">
              <w:rPr>
                <w:rFonts w:ascii="Times New Roman" w:eastAsia="Times New Roman" w:hAnsi="Times New Roman"/>
                <w:lang w:eastAsia="ru-RU"/>
              </w:rPr>
              <w:t xml:space="preserve">Несоответствие сроков </w:t>
            </w:r>
            <w:r w:rsidR="00D16C49" w:rsidRPr="00D16C49">
              <w:rPr>
                <w:rFonts w:ascii="Times New Roman" w:eastAsia="Times New Roman" w:hAnsi="Times New Roman"/>
                <w:lang w:eastAsia="ru-RU"/>
              </w:rPr>
              <w:t>поставки товара</w:t>
            </w:r>
            <w:r w:rsidRPr="00D16C49">
              <w:rPr>
                <w:rFonts w:ascii="Times New Roman" w:eastAsia="Times New Roman" w:hAnsi="Times New Roman"/>
                <w:lang w:eastAsia="ru-RU"/>
              </w:rPr>
              <w:t xml:space="preserve">, указанным в документации о проведении запроса предложений в электронной форме, в том числе условиям проекта договора и технического задания (при наличии).  </w:t>
            </w:r>
          </w:p>
          <w:p w:rsidR="00A015B7" w:rsidRPr="00D16C49" w:rsidRDefault="00A015B7" w:rsidP="00C1743F">
            <w:pPr>
              <w:pStyle w:val="a6"/>
              <w:numPr>
                <w:ilvl w:val="2"/>
                <w:numId w:val="8"/>
              </w:numPr>
              <w:tabs>
                <w:tab w:val="left" w:pos="284"/>
              </w:tabs>
              <w:autoSpaceDE w:val="0"/>
              <w:autoSpaceDN w:val="0"/>
              <w:adjustRightInd w:val="0"/>
              <w:spacing w:before="120" w:after="0" w:line="240" w:lineRule="auto"/>
              <w:jc w:val="both"/>
              <w:rPr>
                <w:rFonts w:ascii="Times New Roman" w:eastAsia="Times New Roman" w:hAnsi="Times New Roman"/>
                <w:lang w:eastAsia="ru-RU"/>
              </w:rPr>
            </w:pPr>
            <w:r w:rsidRPr="00D16C49">
              <w:rPr>
                <w:rFonts w:ascii="Times New Roman" w:eastAsia="Times New Roman" w:hAnsi="Times New Roman"/>
                <w:lang w:eastAsia="ru-RU"/>
              </w:rPr>
              <w:t xml:space="preserve">Несоответствие гарантийного срока на </w:t>
            </w:r>
            <w:r w:rsidR="00D16C49" w:rsidRPr="00D16C49">
              <w:rPr>
                <w:rFonts w:ascii="Times New Roman" w:eastAsia="Times New Roman" w:hAnsi="Times New Roman"/>
                <w:lang w:eastAsia="ru-RU"/>
              </w:rPr>
              <w:t>поставленный товар</w:t>
            </w:r>
            <w:r w:rsidRPr="00D16C49">
              <w:rPr>
                <w:rFonts w:ascii="Times New Roman" w:eastAsia="Times New Roman" w:hAnsi="Times New Roman"/>
                <w:lang w:eastAsia="ru-RU"/>
              </w:rPr>
              <w:t xml:space="preserve"> условиям, указанным в документации о проведении запроса предложений в электронной форме</w:t>
            </w:r>
            <w:r w:rsidR="00A340B4" w:rsidRPr="00D16C49">
              <w:rPr>
                <w:rFonts w:ascii="Times New Roman" w:eastAsia="Times New Roman" w:hAnsi="Times New Roman"/>
                <w:lang w:eastAsia="ru-RU"/>
              </w:rPr>
              <w:t xml:space="preserve"> </w:t>
            </w:r>
            <w:r w:rsidRPr="00D16C49">
              <w:rPr>
                <w:rFonts w:ascii="Times New Roman" w:eastAsia="Times New Roman" w:hAnsi="Times New Roman"/>
                <w:lang w:eastAsia="ru-RU"/>
              </w:rPr>
              <w:t xml:space="preserve">(при наличии).  </w:t>
            </w:r>
          </w:p>
          <w:p w:rsidR="00A015B7" w:rsidRPr="00D16C49" w:rsidRDefault="00A015B7" w:rsidP="00C1743F">
            <w:pPr>
              <w:pStyle w:val="a6"/>
              <w:numPr>
                <w:ilvl w:val="2"/>
                <w:numId w:val="8"/>
              </w:numPr>
              <w:tabs>
                <w:tab w:val="left" w:pos="284"/>
              </w:tabs>
              <w:autoSpaceDE w:val="0"/>
              <w:autoSpaceDN w:val="0"/>
              <w:adjustRightInd w:val="0"/>
              <w:spacing w:before="120" w:after="0" w:line="240" w:lineRule="auto"/>
              <w:jc w:val="both"/>
              <w:rPr>
                <w:rFonts w:ascii="Times New Roman" w:eastAsia="Times New Roman" w:hAnsi="Times New Roman"/>
                <w:lang w:eastAsia="ru-RU"/>
              </w:rPr>
            </w:pPr>
            <w:r w:rsidRPr="00D16C49">
              <w:rPr>
                <w:rFonts w:ascii="Times New Roman" w:eastAsia="Times New Roman" w:hAnsi="Times New Roman"/>
                <w:lang w:eastAsia="ru-RU"/>
              </w:rPr>
              <w:t xml:space="preserve">Предоставления в составе заявки заведомо недостоверных сведений, намеренного искажения информации или документов, входящих в состав заявки. </w:t>
            </w:r>
          </w:p>
          <w:p w:rsidR="00691406" w:rsidRPr="00D16C49" w:rsidRDefault="00A015B7" w:rsidP="00C1743F">
            <w:pPr>
              <w:pStyle w:val="a6"/>
              <w:numPr>
                <w:ilvl w:val="2"/>
                <w:numId w:val="8"/>
              </w:numPr>
              <w:tabs>
                <w:tab w:val="left" w:pos="851"/>
              </w:tabs>
              <w:spacing w:after="0" w:line="240" w:lineRule="auto"/>
              <w:jc w:val="both"/>
              <w:rPr>
                <w:rFonts w:ascii="Times New Roman" w:hAnsi="Times New Roman"/>
              </w:rPr>
            </w:pPr>
            <w:r w:rsidRPr="00D16C49">
              <w:rPr>
                <w:rFonts w:ascii="Times New Roman" w:hAnsi="Times New Roman"/>
              </w:rPr>
              <w:t>Нарушение порядка предоставления информации в отдельных частях заявки (первой части, второй части и ценового предложения).</w:t>
            </w:r>
          </w:p>
          <w:p w:rsidR="0032765A" w:rsidRPr="00D9489D" w:rsidRDefault="00083520" w:rsidP="0032765A">
            <w:pPr>
              <w:tabs>
                <w:tab w:val="left" w:pos="851"/>
              </w:tabs>
              <w:spacing w:after="0" w:line="240" w:lineRule="auto"/>
              <w:jc w:val="both"/>
              <w:rPr>
                <w:rFonts w:ascii="Times New Roman" w:hAnsi="Times New Roman"/>
              </w:rPr>
            </w:pPr>
            <w:r>
              <w:rPr>
                <w:rFonts w:ascii="Times New Roman" w:hAnsi="Times New Roman"/>
              </w:rPr>
              <w:t>14</w:t>
            </w:r>
            <w:r w:rsidR="00A015B7">
              <w:rPr>
                <w:rFonts w:ascii="Times New Roman" w:hAnsi="Times New Roman"/>
              </w:rPr>
              <w:t>.5</w:t>
            </w:r>
            <w:r w:rsidR="0032765A" w:rsidRPr="00D9489D">
              <w:rPr>
                <w:rFonts w:ascii="Times New Roman" w:hAnsi="Times New Roman"/>
              </w:rPr>
              <w:t xml:space="preserve">. Результаты </w:t>
            </w:r>
            <w:r w:rsidR="00A015B7">
              <w:rPr>
                <w:rFonts w:ascii="Times New Roman" w:hAnsi="Times New Roman"/>
              </w:rPr>
              <w:t xml:space="preserve">рассмотрения первых частей </w:t>
            </w:r>
            <w:r w:rsidR="0032765A" w:rsidRPr="00D9489D">
              <w:rPr>
                <w:rFonts w:ascii="Times New Roman" w:hAnsi="Times New Roman"/>
              </w:rPr>
              <w:t>з</w:t>
            </w:r>
            <w:r w:rsidR="00A015B7">
              <w:rPr>
                <w:rFonts w:ascii="Times New Roman" w:hAnsi="Times New Roman"/>
              </w:rPr>
              <w:t>аявок</w:t>
            </w:r>
            <w:r w:rsidR="0032765A" w:rsidRPr="00D9489D">
              <w:rPr>
                <w:rFonts w:ascii="Times New Roman" w:hAnsi="Times New Roman"/>
              </w:rPr>
              <w:t xml:space="preserve"> на участие в запросе предложений объявляются комиссией по закупкам и вносятся в протокол </w:t>
            </w:r>
            <w:r w:rsidR="00A015B7">
              <w:rPr>
                <w:rFonts w:ascii="Times New Roman" w:hAnsi="Times New Roman"/>
              </w:rPr>
              <w:t>рассмотрения первых частей заявок</w:t>
            </w:r>
            <w:r w:rsidR="0032765A" w:rsidRPr="00D9489D">
              <w:rPr>
                <w:rFonts w:ascii="Times New Roman" w:hAnsi="Times New Roman"/>
              </w:rPr>
              <w:t xml:space="preserve"> на участие в запросе предложений.</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 xml:space="preserve">Протокол </w:t>
            </w:r>
            <w:r w:rsidR="00A015B7">
              <w:rPr>
                <w:rFonts w:ascii="Times New Roman" w:hAnsi="Times New Roman"/>
              </w:rPr>
              <w:t xml:space="preserve">рассмотрения первых частей </w:t>
            </w:r>
            <w:r w:rsidRPr="00D9489D">
              <w:rPr>
                <w:rFonts w:ascii="Times New Roman" w:hAnsi="Times New Roman"/>
              </w:rPr>
              <w:t>заявок на участие в запросе предложений должен содержать следующие сведения:</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1) дата подписания протокола;</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2) количество поданных на участие в закупке (этапе закупки) заявок, а также дата и время регистрации каждой такой заявки, с присвоением порядковых номеров;</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 xml:space="preserve">3) место, дата, время </w:t>
            </w:r>
            <w:r w:rsidR="00A015B7">
              <w:rPr>
                <w:rFonts w:ascii="Times New Roman" w:hAnsi="Times New Roman"/>
              </w:rPr>
              <w:t>рассмотрения первых частей заявок</w:t>
            </w:r>
            <w:r w:rsidRPr="00D9489D">
              <w:rPr>
                <w:rFonts w:ascii="Times New Roman" w:hAnsi="Times New Roman"/>
              </w:rPr>
              <w:t xml:space="preserve"> на участие в запросе предложений;</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 xml:space="preserve">4) результаты рассмотрения </w:t>
            </w:r>
            <w:r w:rsidR="00A015B7">
              <w:rPr>
                <w:rFonts w:ascii="Times New Roman" w:hAnsi="Times New Roman"/>
              </w:rPr>
              <w:t xml:space="preserve">первых частей </w:t>
            </w:r>
            <w:r w:rsidRPr="00D9489D">
              <w:rPr>
                <w:rFonts w:ascii="Times New Roman" w:hAnsi="Times New Roman"/>
              </w:rPr>
              <w:t>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а) количества заявок на участие в закупке, которые отклонены;</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 xml:space="preserve">б) оснований отклонения каждой заявки на участие в закупке с указанием положений </w:t>
            </w:r>
            <w:proofErr w:type="gramStart"/>
            <w:r w:rsidRPr="00D9489D">
              <w:rPr>
                <w:rFonts w:ascii="Times New Roman" w:hAnsi="Times New Roman"/>
              </w:rPr>
              <w:t>документации</w:t>
            </w:r>
            <w:proofErr w:type="gramEnd"/>
            <w:r w:rsidRPr="00D9489D">
              <w:rPr>
                <w:rFonts w:ascii="Times New Roman" w:hAnsi="Times New Roman"/>
              </w:rPr>
              <w:t xml:space="preserve"> о закупке </w:t>
            </w:r>
            <w:proofErr w:type="gramStart"/>
            <w:r w:rsidRPr="00D9489D">
              <w:rPr>
                <w:rFonts w:ascii="Times New Roman" w:hAnsi="Times New Roman"/>
              </w:rPr>
              <w:t>которым</w:t>
            </w:r>
            <w:proofErr w:type="gramEnd"/>
            <w:r w:rsidRPr="00D9489D">
              <w:rPr>
                <w:rFonts w:ascii="Times New Roman" w:hAnsi="Times New Roman"/>
              </w:rPr>
              <w:t xml:space="preserve"> не соответствует такая заявка;</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5) фамилии, имена, отчества, должности членов комиссии по закупкам и решение каждого члена комиссии;</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6) причины, по которым конкурентная закупка признана несостоявшейся, в случае ее признания таковой;</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7) наименование предмета запроса предложений (лота);</w:t>
            </w:r>
          </w:p>
          <w:p w:rsidR="0032765A" w:rsidRPr="00D9489D" w:rsidRDefault="00A015B7" w:rsidP="0032765A">
            <w:pPr>
              <w:tabs>
                <w:tab w:val="left" w:pos="851"/>
              </w:tabs>
              <w:spacing w:after="0" w:line="240" w:lineRule="auto"/>
              <w:jc w:val="both"/>
              <w:rPr>
                <w:rFonts w:ascii="Times New Roman" w:hAnsi="Times New Roman"/>
              </w:rPr>
            </w:pPr>
            <w:r>
              <w:rPr>
                <w:rFonts w:ascii="Times New Roman" w:hAnsi="Times New Roman"/>
              </w:rPr>
              <w:t>8</w:t>
            </w:r>
            <w:r w:rsidR="0032765A" w:rsidRPr="00D9489D">
              <w:rPr>
                <w:rFonts w:ascii="Times New Roman" w:hAnsi="Times New Roman"/>
              </w:rPr>
              <w:t>) дата и время поступления заявки;</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14) причины, по которым запрос предложений признан несостоявшимся, в случае его признания таковым.</w:t>
            </w:r>
          </w:p>
          <w:p w:rsidR="0032765A" w:rsidRPr="00D9489D" w:rsidRDefault="00083520" w:rsidP="0032765A">
            <w:pPr>
              <w:tabs>
                <w:tab w:val="left" w:pos="851"/>
              </w:tabs>
              <w:spacing w:after="0" w:line="240" w:lineRule="auto"/>
              <w:jc w:val="both"/>
              <w:rPr>
                <w:rFonts w:ascii="Times New Roman" w:hAnsi="Times New Roman"/>
              </w:rPr>
            </w:pPr>
            <w:r>
              <w:rPr>
                <w:rFonts w:ascii="Times New Roman" w:hAnsi="Times New Roman"/>
              </w:rPr>
              <w:t>14</w:t>
            </w:r>
            <w:r w:rsidR="0032765A">
              <w:rPr>
                <w:rFonts w:ascii="Times New Roman" w:hAnsi="Times New Roman"/>
              </w:rPr>
              <w:t>.</w:t>
            </w:r>
            <w:r w:rsidR="003C3B58">
              <w:rPr>
                <w:rFonts w:ascii="Times New Roman" w:hAnsi="Times New Roman"/>
              </w:rPr>
              <w:t>6</w:t>
            </w:r>
            <w:r w:rsidR="0032765A" w:rsidRPr="00D9489D">
              <w:rPr>
                <w:rFonts w:ascii="Times New Roman" w:hAnsi="Times New Roman"/>
              </w:rPr>
              <w:t>. В случае</w:t>
            </w:r>
            <w:proofErr w:type="gramStart"/>
            <w:r w:rsidR="0032765A" w:rsidRPr="00D9489D">
              <w:rPr>
                <w:rFonts w:ascii="Times New Roman" w:hAnsi="Times New Roman"/>
              </w:rPr>
              <w:t>,</w:t>
            </w:r>
            <w:proofErr w:type="gramEnd"/>
            <w:r w:rsidR="0032765A" w:rsidRPr="00D9489D">
              <w:rPr>
                <w:rFonts w:ascii="Times New Roman" w:hAnsi="Times New Roman"/>
              </w:rPr>
              <w:t xml:space="preserve"> если по окончании срока подачи заявок на участие в запросе предложений не подано ни одной заявки, запрос предложений признается несостоявшимся. В случае</w:t>
            </w:r>
            <w:proofErr w:type="gramStart"/>
            <w:r w:rsidR="0032765A" w:rsidRPr="00D9489D">
              <w:rPr>
                <w:rFonts w:ascii="Times New Roman" w:hAnsi="Times New Roman"/>
              </w:rPr>
              <w:t>,</w:t>
            </w:r>
            <w:proofErr w:type="gramEnd"/>
            <w:r w:rsidR="0032765A" w:rsidRPr="00D9489D">
              <w:rPr>
                <w:rFonts w:ascii="Times New Roman" w:hAnsi="Times New Roman"/>
              </w:rPr>
              <w:t xml:space="preserve"> если по окончании срока подачи заявок на участие в запросе предложений подана только одна заявка запрос предложений признается несостоявшимся.</w:t>
            </w:r>
          </w:p>
          <w:p w:rsidR="0032765A" w:rsidRPr="00D9489D" w:rsidRDefault="0032765A" w:rsidP="0032765A">
            <w:pPr>
              <w:tabs>
                <w:tab w:val="left" w:pos="851"/>
              </w:tabs>
              <w:spacing w:after="0" w:line="240" w:lineRule="auto"/>
              <w:jc w:val="both"/>
              <w:rPr>
                <w:rFonts w:ascii="Times New Roman" w:hAnsi="Times New Roman"/>
              </w:rPr>
            </w:pPr>
            <w:r w:rsidRPr="00D9489D">
              <w:rPr>
                <w:rFonts w:ascii="Times New Roman" w:hAnsi="Times New Roman"/>
              </w:rPr>
              <w:t xml:space="preserve">Соответствующая информация вносится в протокол </w:t>
            </w:r>
            <w:r w:rsidR="003C3B58">
              <w:rPr>
                <w:rFonts w:ascii="Times New Roman" w:hAnsi="Times New Roman"/>
              </w:rPr>
              <w:t>рассмотрения первых частей заявок</w:t>
            </w:r>
            <w:r w:rsidRPr="00D9489D">
              <w:rPr>
                <w:rFonts w:ascii="Times New Roman" w:hAnsi="Times New Roman"/>
              </w:rPr>
              <w:t xml:space="preserve"> на участие в запросе предложений.</w:t>
            </w:r>
          </w:p>
          <w:p w:rsidR="0032765A" w:rsidRPr="00D9489D" w:rsidRDefault="00083520" w:rsidP="0032765A">
            <w:pPr>
              <w:tabs>
                <w:tab w:val="left" w:pos="851"/>
              </w:tabs>
              <w:spacing w:after="0" w:line="240" w:lineRule="auto"/>
              <w:jc w:val="both"/>
              <w:rPr>
                <w:rFonts w:ascii="Times New Roman" w:hAnsi="Times New Roman"/>
              </w:rPr>
            </w:pPr>
            <w:r>
              <w:rPr>
                <w:rFonts w:ascii="Times New Roman" w:hAnsi="Times New Roman"/>
              </w:rPr>
              <w:t>14</w:t>
            </w:r>
            <w:r w:rsidR="003C3B58">
              <w:rPr>
                <w:rFonts w:ascii="Times New Roman" w:hAnsi="Times New Roman"/>
              </w:rPr>
              <w:t>.7</w:t>
            </w:r>
            <w:r w:rsidR="0032765A" w:rsidRPr="00D9489D">
              <w:rPr>
                <w:rFonts w:ascii="Times New Roman" w:hAnsi="Times New Roman"/>
              </w:rPr>
              <w:t>. Про</w:t>
            </w:r>
            <w:r w:rsidR="003C3B58">
              <w:rPr>
                <w:rFonts w:ascii="Times New Roman" w:hAnsi="Times New Roman"/>
              </w:rPr>
              <w:t>токол рассмотрения первых частей заявок</w:t>
            </w:r>
            <w:r w:rsidR="0032765A" w:rsidRPr="00D9489D">
              <w:rPr>
                <w:rFonts w:ascii="Times New Roman" w:hAnsi="Times New Roman"/>
              </w:rPr>
              <w:t xml:space="preserve"> на участие в запросе предложений подписывается всеми присутствующими членами комиссии по закупкам непосредственно после </w:t>
            </w:r>
            <w:r w:rsidR="003C3B58">
              <w:rPr>
                <w:rFonts w:ascii="Times New Roman" w:hAnsi="Times New Roman"/>
              </w:rPr>
              <w:t xml:space="preserve">рассмотрения первых </w:t>
            </w:r>
            <w:r w:rsidR="003C3B58">
              <w:rPr>
                <w:rFonts w:ascii="Times New Roman" w:hAnsi="Times New Roman"/>
              </w:rPr>
              <w:lastRenderedPageBreak/>
              <w:t>частей заявок</w:t>
            </w:r>
            <w:r w:rsidR="0032765A" w:rsidRPr="00D9489D">
              <w:rPr>
                <w:rFonts w:ascii="Times New Roman" w:hAnsi="Times New Roman"/>
              </w:rPr>
              <w:t xml:space="preserve"> на участие в запросе предложений и размещается заказчиком в ЕИС не позднее чем через 3 (три) дня со дня подписания такого протокола.</w:t>
            </w:r>
          </w:p>
          <w:p w:rsidR="003C3B58" w:rsidRPr="008D1E5F" w:rsidRDefault="00083520" w:rsidP="003C3B58">
            <w:pPr>
              <w:tabs>
                <w:tab w:val="left" w:pos="851"/>
              </w:tabs>
              <w:spacing w:after="0" w:line="240" w:lineRule="auto"/>
              <w:jc w:val="both"/>
              <w:rPr>
                <w:rStyle w:val="15"/>
                <w:sz w:val="22"/>
              </w:rPr>
            </w:pPr>
            <w:r>
              <w:rPr>
                <w:rFonts w:ascii="Times New Roman" w:hAnsi="Times New Roman"/>
              </w:rPr>
              <w:t>14</w:t>
            </w:r>
            <w:r w:rsidR="0032765A">
              <w:rPr>
                <w:rFonts w:ascii="Times New Roman" w:hAnsi="Times New Roman"/>
              </w:rPr>
              <w:t>.5.</w:t>
            </w:r>
            <w:r w:rsidR="0032765A" w:rsidRPr="00D9489D">
              <w:rPr>
                <w:rFonts w:ascii="Times New Roman" w:hAnsi="Times New Roman"/>
              </w:rPr>
              <w:t xml:space="preserve"> </w:t>
            </w:r>
            <w:proofErr w:type="gramStart"/>
            <w:r w:rsidR="0032765A" w:rsidRPr="00D9489D">
              <w:rPr>
                <w:rFonts w:ascii="Times New Roman" w:hAnsi="Times New Roman"/>
              </w:rPr>
              <w:t xml:space="preserve">Комиссия по закупкам после проведения процедуры </w:t>
            </w:r>
            <w:r w:rsidR="003C3B58">
              <w:rPr>
                <w:rFonts w:ascii="Times New Roman" w:hAnsi="Times New Roman"/>
              </w:rPr>
              <w:t>рассмотрения первых частей заявок</w:t>
            </w:r>
            <w:r w:rsidR="0032765A" w:rsidRPr="00D9489D">
              <w:rPr>
                <w:rFonts w:ascii="Times New Roman" w:hAnsi="Times New Roman"/>
              </w:rPr>
              <w:t xml:space="preserve"> на участие в запросе предложений в установленные документацией о запросе предложений день, место и время приступает к расс</w:t>
            </w:r>
            <w:r w:rsidR="003C3B58">
              <w:rPr>
                <w:rFonts w:ascii="Times New Roman" w:hAnsi="Times New Roman"/>
              </w:rPr>
              <w:t>мотрению вторых частей</w:t>
            </w:r>
            <w:r w:rsidR="0032765A" w:rsidRPr="00D9489D">
              <w:rPr>
                <w:rFonts w:ascii="Times New Roman" w:hAnsi="Times New Roman"/>
              </w:rPr>
              <w:t xml:space="preserve"> заявок на участие в запросе предложений.</w:t>
            </w:r>
            <w:proofErr w:type="gramEnd"/>
          </w:p>
        </w:tc>
      </w:tr>
      <w:tr w:rsidR="003C3B58" w:rsidRPr="008A3154" w:rsidTr="009166D3">
        <w:trPr>
          <w:trHeight w:val="616"/>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3C3B58" w:rsidRPr="008A3154" w:rsidRDefault="00083520" w:rsidP="003C3B58">
            <w:pPr>
              <w:widowControl w:val="0"/>
              <w:spacing w:after="0" w:line="240" w:lineRule="auto"/>
              <w:jc w:val="both"/>
              <w:rPr>
                <w:rFonts w:ascii="Times New Roman" w:hAnsi="Times New Roman"/>
              </w:rPr>
            </w:pPr>
            <w:r>
              <w:rPr>
                <w:rFonts w:ascii="Times New Roman" w:hAnsi="Times New Roman"/>
                <w:b/>
              </w:rPr>
              <w:lastRenderedPageBreak/>
              <w:t>15</w:t>
            </w:r>
            <w:r w:rsidR="003C3B58">
              <w:rPr>
                <w:rFonts w:ascii="Times New Roman" w:hAnsi="Times New Roman"/>
                <w:b/>
              </w:rPr>
              <w:t>.Порядок рассмотрения вторых частей заявок</w:t>
            </w:r>
            <w:r w:rsidR="003C3B58" w:rsidRPr="008A3154">
              <w:rPr>
                <w:rFonts w:ascii="Times New Roman" w:hAnsi="Times New Roman"/>
                <w:b/>
              </w:rPr>
              <w:t xml:space="preserve"> на участие </w:t>
            </w:r>
            <w:r w:rsidR="003C3B58" w:rsidRPr="008A3154">
              <w:rPr>
                <w:rFonts w:ascii="Times New Roman" w:eastAsia="Times New Roman" w:hAnsi="Times New Roman"/>
                <w:b/>
                <w:lang w:eastAsia="ru-RU"/>
              </w:rPr>
              <w:t xml:space="preserve">в </w:t>
            </w:r>
            <w:r w:rsidR="003C3B58">
              <w:rPr>
                <w:rFonts w:ascii="Times New Roman" w:eastAsia="Times New Roman" w:hAnsi="Times New Roman"/>
                <w:b/>
                <w:lang w:eastAsia="ru-RU"/>
              </w:rPr>
              <w:t>запросе предложений</w:t>
            </w:r>
            <w:r w:rsidR="003C3B58">
              <w:rPr>
                <w:rFonts w:ascii="Times New Roman" w:hAnsi="Times New Roman"/>
                <w:b/>
              </w:rPr>
              <w:t xml:space="preserve"> в электронной форме.</w:t>
            </w:r>
          </w:p>
        </w:tc>
      </w:tr>
      <w:tr w:rsidR="003C3B58" w:rsidRPr="008D1E5F" w:rsidTr="008B1CC7">
        <w:trPr>
          <w:trHeight w:val="558"/>
        </w:trPr>
        <w:tc>
          <w:tcPr>
            <w:tcW w:w="10272" w:type="dxa"/>
            <w:tcBorders>
              <w:top w:val="single" w:sz="4" w:space="0" w:color="auto"/>
              <w:left w:val="single" w:sz="4" w:space="0" w:color="auto"/>
              <w:bottom w:val="single" w:sz="4" w:space="0" w:color="auto"/>
              <w:right w:val="single" w:sz="4" w:space="0" w:color="auto"/>
            </w:tcBorders>
          </w:tcPr>
          <w:p w:rsidR="003C3B58" w:rsidRPr="0090171C" w:rsidRDefault="00083520" w:rsidP="009166D3">
            <w:pPr>
              <w:tabs>
                <w:tab w:val="left" w:pos="851"/>
              </w:tabs>
              <w:spacing w:after="0" w:line="240" w:lineRule="auto"/>
              <w:jc w:val="both"/>
              <w:rPr>
                <w:rFonts w:ascii="Times New Roman" w:hAnsi="Times New Roman"/>
              </w:rPr>
            </w:pPr>
            <w:r>
              <w:rPr>
                <w:rFonts w:ascii="Times New Roman" w:hAnsi="Times New Roman"/>
              </w:rPr>
              <w:t>15</w:t>
            </w:r>
            <w:r w:rsidR="003C3B58">
              <w:rPr>
                <w:rFonts w:ascii="Times New Roman" w:hAnsi="Times New Roman"/>
              </w:rPr>
              <w:t>.1. Рассмотрение вторых</w:t>
            </w:r>
            <w:r w:rsidR="003C3B58" w:rsidRPr="0090171C">
              <w:rPr>
                <w:rFonts w:ascii="Times New Roman" w:hAnsi="Times New Roman"/>
              </w:rPr>
              <w:t xml:space="preserve"> частей заявок на участие в запросе предложений осуществляется последовательно Закупочной комиссией в срок, установленный Информационной картой закупки по адресу</w:t>
            </w:r>
            <w:r w:rsidR="003C3B58">
              <w:rPr>
                <w:rFonts w:ascii="Times New Roman" w:hAnsi="Times New Roman"/>
              </w:rPr>
              <w:t xml:space="preserve">: </w:t>
            </w:r>
            <w:r w:rsidR="008B1CC7" w:rsidRPr="008B1CC7">
              <w:rPr>
                <w:rFonts w:ascii="Times New Roman" w:hAnsi="Times New Roman"/>
              </w:rPr>
              <w:t xml:space="preserve">626380 Тюменская область, с. </w:t>
            </w:r>
            <w:proofErr w:type="spellStart"/>
            <w:r w:rsidR="008B1CC7" w:rsidRPr="008B1CC7">
              <w:rPr>
                <w:rFonts w:ascii="Times New Roman" w:hAnsi="Times New Roman"/>
              </w:rPr>
              <w:t>Исетское</w:t>
            </w:r>
            <w:proofErr w:type="spellEnd"/>
            <w:r w:rsidR="008B1CC7" w:rsidRPr="008B1CC7">
              <w:rPr>
                <w:rFonts w:ascii="Times New Roman" w:hAnsi="Times New Roman"/>
              </w:rPr>
              <w:t>, ул. Кирова 29</w:t>
            </w:r>
            <w:r w:rsidR="008B1CC7">
              <w:rPr>
                <w:rFonts w:ascii="Times New Roman" w:hAnsi="Times New Roman"/>
              </w:rPr>
              <w:t>.</w:t>
            </w:r>
          </w:p>
          <w:p w:rsidR="003C3B58" w:rsidRPr="0090171C" w:rsidRDefault="003C3B58" w:rsidP="009166D3">
            <w:pPr>
              <w:tabs>
                <w:tab w:val="left" w:pos="851"/>
              </w:tabs>
              <w:spacing w:after="0" w:line="240" w:lineRule="auto"/>
              <w:jc w:val="both"/>
              <w:rPr>
                <w:rFonts w:ascii="Times New Roman" w:hAnsi="Times New Roman"/>
              </w:rPr>
            </w:pPr>
            <w:r>
              <w:rPr>
                <w:rFonts w:ascii="Times New Roman" w:hAnsi="Times New Roman"/>
              </w:rPr>
              <w:t>1</w:t>
            </w:r>
            <w:r w:rsidR="00083520">
              <w:rPr>
                <w:rFonts w:ascii="Times New Roman" w:hAnsi="Times New Roman"/>
              </w:rPr>
              <w:t>5</w:t>
            </w:r>
            <w:r>
              <w:rPr>
                <w:rFonts w:ascii="Times New Roman" w:hAnsi="Times New Roman"/>
              </w:rPr>
              <w:t>.2.</w:t>
            </w:r>
            <w:r w:rsidRPr="0090171C">
              <w:rPr>
                <w:rFonts w:ascii="Times New Roman" w:hAnsi="Times New Roman"/>
              </w:rPr>
              <w:t xml:space="preserve"> Закупочная комиссия рассматривает заявки, поданные на участие в запросе предложений в электронной форме на предмет их соответствия требованиям документации о проведении запроса предложений в электронной форме. </w:t>
            </w:r>
          </w:p>
          <w:p w:rsidR="003C3B58" w:rsidRPr="0090171C" w:rsidRDefault="003C3B58" w:rsidP="009166D3">
            <w:pPr>
              <w:tabs>
                <w:tab w:val="left" w:pos="851"/>
              </w:tabs>
              <w:spacing w:after="0" w:line="240" w:lineRule="auto"/>
              <w:jc w:val="both"/>
              <w:rPr>
                <w:rFonts w:ascii="Times New Roman" w:hAnsi="Times New Roman"/>
              </w:rPr>
            </w:pPr>
            <w:r>
              <w:rPr>
                <w:rFonts w:ascii="Times New Roman" w:hAnsi="Times New Roman"/>
              </w:rPr>
              <w:t>1</w:t>
            </w:r>
            <w:r w:rsidR="00083520">
              <w:rPr>
                <w:rFonts w:ascii="Times New Roman" w:hAnsi="Times New Roman"/>
              </w:rPr>
              <w:t>5</w:t>
            </w:r>
            <w:r>
              <w:rPr>
                <w:rFonts w:ascii="Times New Roman" w:hAnsi="Times New Roman"/>
              </w:rPr>
              <w:t>.</w:t>
            </w:r>
            <w:r w:rsidRPr="0090171C">
              <w:rPr>
                <w:rFonts w:ascii="Times New Roman" w:hAnsi="Times New Roman"/>
              </w:rPr>
              <w:t>3. Заявка участника закупки отклоняется закупочной комиссией при рассмотрен</w:t>
            </w:r>
            <w:r w:rsidR="006466D9">
              <w:rPr>
                <w:rFonts w:ascii="Times New Roman" w:hAnsi="Times New Roman"/>
              </w:rPr>
              <w:t xml:space="preserve">ии в случаях, несоответствия заявки требованиям, предусмотренным главами </w:t>
            </w:r>
            <w:r w:rsidR="006466D9">
              <w:rPr>
                <w:rFonts w:ascii="Times New Roman" w:hAnsi="Times New Roman"/>
                <w:lang w:val="en-US"/>
              </w:rPr>
              <w:t>III</w:t>
            </w:r>
            <w:r w:rsidR="006466D9" w:rsidRPr="006466D9">
              <w:rPr>
                <w:rFonts w:ascii="Times New Roman" w:hAnsi="Times New Roman"/>
              </w:rPr>
              <w:t>.</w:t>
            </w:r>
            <w:r w:rsidR="006466D9">
              <w:rPr>
                <w:rFonts w:ascii="Times New Roman" w:hAnsi="Times New Roman"/>
                <w:lang w:val="en-US"/>
              </w:rPr>
              <w:t>II</w:t>
            </w:r>
            <w:r w:rsidR="006466D9">
              <w:rPr>
                <w:rFonts w:ascii="Times New Roman" w:hAnsi="Times New Roman"/>
              </w:rPr>
              <w:t xml:space="preserve">, </w:t>
            </w:r>
            <w:r w:rsidR="006466D9">
              <w:rPr>
                <w:rFonts w:ascii="Times New Roman" w:hAnsi="Times New Roman"/>
                <w:lang w:val="en-US"/>
              </w:rPr>
              <w:t>III</w:t>
            </w:r>
            <w:r w:rsidR="006466D9" w:rsidRPr="006466D9">
              <w:rPr>
                <w:rFonts w:ascii="Times New Roman" w:hAnsi="Times New Roman"/>
              </w:rPr>
              <w:t>.</w:t>
            </w:r>
            <w:r w:rsidR="006466D9">
              <w:rPr>
                <w:rFonts w:ascii="Times New Roman" w:hAnsi="Times New Roman"/>
                <w:lang w:val="en-US"/>
              </w:rPr>
              <w:t>III</w:t>
            </w:r>
            <w:r w:rsidRPr="0090171C">
              <w:rPr>
                <w:rFonts w:ascii="Times New Roman" w:hAnsi="Times New Roman"/>
              </w:rPr>
              <w:t xml:space="preserve"> настоящей Документации. По результатам рассмотрения </w:t>
            </w:r>
            <w:r w:rsidR="006466D9">
              <w:rPr>
                <w:rFonts w:ascii="Times New Roman" w:hAnsi="Times New Roman"/>
              </w:rPr>
              <w:t xml:space="preserve">вторых частей </w:t>
            </w:r>
            <w:r w:rsidRPr="0090171C">
              <w:rPr>
                <w:rFonts w:ascii="Times New Roman" w:hAnsi="Times New Roman"/>
              </w:rPr>
              <w:t>заявок закупочной комиссией принимается решение о допуске претендента к участию в закупке или об отказе в таком допуске. Решение закупочной комиссии отражается в протоколе.</w:t>
            </w:r>
          </w:p>
          <w:p w:rsidR="003C3B58" w:rsidRPr="00D9489D" w:rsidRDefault="003C3B58" w:rsidP="009166D3">
            <w:pPr>
              <w:tabs>
                <w:tab w:val="left" w:pos="851"/>
              </w:tabs>
              <w:spacing w:after="0" w:line="240" w:lineRule="auto"/>
              <w:jc w:val="both"/>
              <w:rPr>
                <w:rFonts w:ascii="Times New Roman" w:hAnsi="Times New Roman"/>
              </w:rPr>
            </w:pPr>
            <w:r>
              <w:rPr>
                <w:rFonts w:ascii="Times New Roman" w:hAnsi="Times New Roman"/>
              </w:rPr>
              <w:t>1</w:t>
            </w:r>
            <w:r w:rsidR="00083520">
              <w:rPr>
                <w:rFonts w:ascii="Times New Roman" w:hAnsi="Times New Roman"/>
              </w:rPr>
              <w:t>5</w:t>
            </w:r>
            <w:r>
              <w:rPr>
                <w:rFonts w:ascii="Times New Roman" w:hAnsi="Times New Roman"/>
              </w:rPr>
              <w:t>.</w:t>
            </w:r>
            <w:r w:rsidR="006466D9">
              <w:rPr>
                <w:rFonts w:ascii="Times New Roman" w:hAnsi="Times New Roman"/>
              </w:rPr>
              <w:t>4</w:t>
            </w:r>
            <w:r w:rsidRPr="00D9489D">
              <w:rPr>
                <w:rFonts w:ascii="Times New Roman" w:hAnsi="Times New Roman"/>
              </w:rPr>
              <w:t xml:space="preserve">. Результаты </w:t>
            </w:r>
            <w:r w:rsidR="006466D9">
              <w:rPr>
                <w:rFonts w:ascii="Times New Roman" w:hAnsi="Times New Roman"/>
              </w:rPr>
              <w:t>рассмотрения вторых</w:t>
            </w:r>
            <w:r>
              <w:rPr>
                <w:rFonts w:ascii="Times New Roman" w:hAnsi="Times New Roman"/>
              </w:rPr>
              <w:t xml:space="preserve"> частей </w:t>
            </w:r>
            <w:r w:rsidRPr="00D9489D">
              <w:rPr>
                <w:rFonts w:ascii="Times New Roman" w:hAnsi="Times New Roman"/>
              </w:rPr>
              <w:t>з</w:t>
            </w:r>
            <w:r>
              <w:rPr>
                <w:rFonts w:ascii="Times New Roman" w:hAnsi="Times New Roman"/>
              </w:rPr>
              <w:t>аявок</w:t>
            </w:r>
            <w:r w:rsidRPr="00D9489D">
              <w:rPr>
                <w:rFonts w:ascii="Times New Roman" w:hAnsi="Times New Roman"/>
              </w:rPr>
              <w:t xml:space="preserve"> на участие в запросе предложений объявляются комиссией по закупкам и вносятся в протокол </w:t>
            </w:r>
            <w:r w:rsidR="006466D9">
              <w:rPr>
                <w:rFonts w:ascii="Times New Roman" w:hAnsi="Times New Roman"/>
              </w:rPr>
              <w:t>рассмотрения вторых</w:t>
            </w:r>
            <w:r>
              <w:rPr>
                <w:rFonts w:ascii="Times New Roman" w:hAnsi="Times New Roman"/>
              </w:rPr>
              <w:t xml:space="preserve"> частей заявок</w:t>
            </w:r>
            <w:r w:rsidRPr="00D9489D">
              <w:rPr>
                <w:rFonts w:ascii="Times New Roman" w:hAnsi="Times New Roman"/>
              </w:rPr>
              <w:t xml:space="preserve"> на участие в запросе предложений.</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 xml:space="preserve">Протокол </w:t>
            </w:r>
            <w:r w:rsidR="006466D9">
              <w:rPr>
                <w:rFonts w:ascii="Times New Roman" w:hAnsi="Times New Roman"/>
              </w:rPr>
              <w:t>рассмотрения вторых</w:t>
            </w:r>
            <w:r>
              <w:rPr>
                <w:rFonts w:ascii="Times New Roman" w:hAnsi="Times New Roman"/>
              </w:rPr>
              <w:t xml:space="preserve"> частей </w:t>
            </w:r>
            <w:r w:rsidRPr="00D9489D">
              <w:rPr>
                <w:rFonts w:ascii="Times New Roman" w:hAnsi="Times New Roman"/>
              </w:rPr>
              <w:t>заявок на участие в запросе предложений должен содержать следующие сведения:</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1) дата подписания протокола;</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2) количество поданных на участие в закупке (этапе закупки) заявок, а также дата и время регистрации каждой такой заявки, с присвоением порядковых номеров;</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 xml:space="preserve">3) место, дата, время </w:t>
            </w:r>
            <w:r w:rsidR="006466D9">
              <w:rPr>
                <w:rFonts w:ascii="Times New Roman" w:hAnsi="Times New Roman"/>
              </w:rPr>
              <w:t>рассмотрения вторых</w:t>
            </w:r>
            <w:r>
              <w:rPr>
                <w:rFonts w:ascii="Times New Roman" w:hAnsi="Times New Roman"/>
              </w:rPr>
              <w:t xml:space="preserve"> частей заявок</w:t>
            </w:r>
            <w:r w:rsidRPr="00D9489D">
              <w:rPr>
                <w:rFonts w:ascii="Times New Roman" w:hAnsi="Times New Roman"/>
              </w:rPr>
              <w:t xml:space="preserve"> на участие в запросе предложений;</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 xml:space="preserve">4) результаты рассмотрения </w:t>
            </w:r>
            <w:r w:rsidR="006466D9">
              <w:rPr>
                <w:rFonts w:ascii="Times New Roman" w:hAnsi="Times New Roman"/>
              </w:rPr>
              <w:t>вторых</w:t>
            </w:r>
            <w:r>
              <w:rPr>
                <w:rFonts w:ascii="Times New Roman" w:hAnsi="Times New Roman"/>
              </w:rPr>
              <w:t xml:space="preserve"> частей </w:t>
            </w:r>
            <w:r w:rsidRPr="00D9489D">
              <w:rPr>
                <w:rFonts w:ascii="Times New Roman" w:hAnsi="Times New Roman"/>
              </w:rPr>
              <w:t>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а) количества заявок на участие в закупке, которые отклонены;</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 xml:space="preserve">б) оснований отклонения каждой заявки на участие в закупке с указанием положений </w:t>
            </w:r>
            <w:proofErr w:type="gramStart"/>
            <w:r w:rsidRPr="00D9489D">
              <w:rPr>
                <w:rFonts w:ascii="Times New Roman" w:hAnsi="Times New Roman"/>
              </w:rPr>
              <w:t>документации</w:t>
            </w:r>
            <w:proofErr w:type="gramEnd"/>
            <w:r w:rsidRPr="00D9489D">
              <w:rPr>
                <w:rFonts w:ascii="Times New Roman" w:hAnsi="Times New Roman"/>
              </w:rPr>
              <w:t xml:space="preserve"> о закупке </w:t>
            </w:r>
            <w:proofErr w:type="gramStart"/>
            <w:r w:rsidRPr="00D9489D">
              <w:rPr>
                <w:rFonts w:ascii="Times New Roman" w:hAnsi="Times New Roman"/>
              </w:rPr>
              <w:t>которым</w:t>
            </w:r>
            <w:proofErr w:type="gramEnd"/>
            <w:r w:rsidRPr="00D9489D">
              <w:rPr>
                <w:rFonts w:ascii="Times New Roman" w:hAnsi="Times New Roman"/>
              </w:rPr>
              <w:t xml:space="preserve"> не соответствует такая заявка;</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5) фамилии, имена, отчества, должности членов комиссии по закупкам и решение каждого члена комиссии;</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6) причины, по которым конкурентная закупка признана несостоявшейся, в случае ее признания таковой;</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7) наименование предмета запроса предложений (лота);</w:t>
            </w:r>
          </w:p>
          <w:p w:rsidR="003C3B58" w:rsidRPr="00D9489D" w:rsidRDefault="003C3B58" w:rsidP="009166D3">
            <w:pPr>
              <w:tabs>
                <w:tab w:val="left" w:pos="851"/>
              </w:tabs>
              <w:spacing w:after="0" w:line="240" w:lineRule="auto"/>
              <w:jc w:val="both"/>
              <w:rPr>
                <w:rFonts w:ascii="Times New Roman" w:hAnsi="Times New Roman"/>
              </w:rPr>
            </w:pPr>
            <w:r>
              <w:rPr>
                <w:rFonts w:ascii="Times New Roman" w:hAnsi="Times New Roman"/>
              </w:rPr>
              <w:t>8</w:t>
            </w:r>
            <w:r w:rsidRPr="00D9489D">
              <w:rPr>
                <w:rFonts w:ascii="Times New Roman" w:hAnsi="Times New Roman"/>
              </w:rPr>
              <w:t>) дата и время поступления заявки;</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14) причины, по которым запрос предложений признан несостоявшимся, в случае его признания таковым.</w:t>
            </w:r>
          </w:p>
          <w:p w:rsidR="003C3B58" w:rsidRPr="00D9489D" w:rsidRDefault="006466D9" w:rsidP="009166D3">
            <w:pPr>
              <w:tabs>
                <w:tab w:val="left" w:pos="851"/>
              </w:tabs>
              <w:spacing w:after="0" w:line="240" w:lineRule="auto"/>
              <w:jc w:val="both"/>
              <w:rPr>
                <w:rFonts w:ascii="Times New Roman" w:hAnsi="Times New Roman"/>
              </w:rPr>
            </w:pPr>
            <w:r>
              <w:rPr>
                <w:rFonts w:ascii="Times New Roman" w:hAnsi="Times New Roman"/>
              </w:rPr>
              <w:t>1</w:t>
            </w:r>
            <w:r w:rsidR="00083520">
              <w:rPr>
                <w:rFonts w:ascii="Times New Roman" w:hAnsi="Times New Roman"/>
              </w:rPr>
              <w:t>5</w:t>
            </w:r>
            <w:r w:rsidR="003C3B58">
              <w:rPr>
                <w:rFonts w:ascii="Times New Roman" w:hAnsi="Times New Roman"/>
              </w:rPr>
              <w:t>.</w:t>
            </w:r>
            <w:r>
              <w:rPr>
                <w:rFonts w:ascii="Times New Roman" w:hAnsi="Times New Roman"/>
              </w:rPr>
              <w:t>5</w:t>
            </w:r>
            <w:r w:rsidR="003C3B58" w:rsidRPr="00D9489D">
              <w:rPr>
                <w:rFonts w:ascii="Times New Roman" w:hAnsi="Times New Roman"/>
              </w:rPr>
              <w:t>. В случае</w:t>
            </w:r>
            <w:proofErr w:type="gramStart"/>
            <w:r w:rsidR="003C3B58" w:rsidRPr="00D9489D">
              <w:rPr>
                <w:rFonts w:ascii="Times New Roman" w:hAnsi="Times New Roman"/>
              </w:rPr>
              <w:t>,</w:t>
            </w:r>
            <w:proofErr w:type="gramEnd"/>
            <w:r w:rsidR="003C3B58" w:rsidRPr="00D9489D">
              <w:rPr>
                <w:rFonts w:ascii="Times New Roman" w:hAnsi="Times New Roman"/>
              </w:rPr>
              <w:t xml:space="preserve"> если по окончании срока подачи заявок на участие в запросе предложений не подано ни одной заявки, запрос предложений признается несостоявшимся. В случае</w:t>
            </w:r>
            <w:proofErr w:type="gramStart"/>
            <w:r w:rsidR="003C3B58" w:rsidRPr="00D9489D">
              <w:rPr>
                <w:rFonts w:ascii="Times New Roman" w:hAnsi="Times New Roman"/>
              </w:rPr>
              <w:t>,</w:t>
            </w:r>
            <w:proofErr w:type="gramEnd"/>
            <w:r w:rsidR="003C3B58" w:rsidRPr="00D9489D">
              <w:rPr>
                <w:rFonts w:ascii="Times New Roman" w:hAnsi="Times New Roman"/>
              </w:rPr>
              <w:t xml:space="preserve"> если по окончании срока подачи заявок на участие в запросе предложений подана только одна заявка запрос предложений признается несостоявшимся.</w:t>
            </w:r>
          </w:p>
          <w:p w:rsidR="003C3B58" w:rsidRPr="00D9489D" w:rsidRDefault="003C3B58" w:rsidP="009166D3">
            <w:pPr>
              <w:tabs>
                <w:tab w:val="left" w:pos="851"/>
              </w:tabs>
              <w:spacing w:after="0" w:line="240" w:lineRule="auto"/>
              <w:jc w:val="both"/>
              <w:rPr>
                <w:rFonts w:ascii="Times New Roman" w:hAnsi="Times New Roman"/>
              </w:rPr>
            </w:pPr>
            <w:r w:rsidRPr="00D9489D">
              <w:rPr>
                <w:rFonts w:ascii="Times New Roman" w:hAnsi="Times New Roman"/>
              </w:rPr>
              <w:t xml:space="preserve">Соответствующая информация вносится в протокол </w:t>
            </w:r>
            <w:r>
              <w:rPr>
                <w:rFonts w:ascii="Times New Roman" w:hAnsi="Times New Roman"/>
              </w:rPr>
              <w:t>рассмотрени</w:t>
            </w:r>
            <w:r w:rsidR="006466D9">
              <w:rPr>
                <w:rFonts w:ascii="Times New Roman" w:hAnsi="Times New Roman"/>
              </w:rPr>
              <w:t>я вторых</w:t>
            </w:r>
            <w:r>
              <w:rPr>
                <w:rFonts w:ascii="Times New Roman" w:hAnsi="Times New Roman"/>
              </w:rPr>
              <w:t xml:space="preserve"> частей заявок</w:t>
            </w:r>
            <w:r w:rsidRPr="00D9489D">
              <w:rPr>
                <w:rFonts w:ascii="Times New Roman" w:hAnsi="Times New Roman"/>
              </w:rPr>
              <w:t xml:space="preserve"> на участие в запросе предложений.</w:t>
            </w:r>
          </w:p>
          <w:p w:rsidR="003C3B58" w:rsidRPr="00D9489D" w:rsidRDefault="006466D9" w:rsidP="009166D3">
            <w:pPr>
              <w:tabs>
                <w:tab w:val="left" w:pos="851"/>
              </w:tabs>
              <w:spacing w:after="0" w:line="240" w:lineRule="auto"/>
              <w:jc w:val="both"/>
              <w:rPr>
                <w:rFonts w:ascii="Times New Roman" w:hAnsi="Times New Roman"/>
              </w:rPr>
            </w:pPr>
            <w:r>
              <w:rPr>
                <w:rFonts w:ascii="Times New Roman" w:hAnsi="Times New Roman"/>
              </w:rPr>
              <w:t>1</w:t>
            </w:r>
            <w:r w:rsidR="00083520">
              <w:rPr>
                <w:rFonts w:ascii="Times New Roman" w:hAnsi="Times New Roman"/>
              </w:rPr>
              <w:t>5</w:t>
            </w:r>
            <w:r>
              <w:rPr>
                <w:rFonts w:ascii="Times New Roman" w:hAnsi="Times New Roman"/>
              </w:rPr>
              <w:t>.6</w:t>
            </w:r>
            <w:r w:rsidR="003C3B58" w:rsidRPr="00D9489D">
              <w:rPr>
                <w:rFonts w:ascii="Times New Roman" w:hAnsi="Times New Roman"/>
              </w:rPr>
              <w:t>. Про</w:t>
            </w:r>
            <w:r>
              <w:rPr>
                <w:rFonts w:ascii="Times New Roman" w:hAnsi="Times New Roman"/>
              </w:rPr>
              <w:t>токол рассмотрения вторых</w:t>
            </w:r>
            <w:r w:rsidR="003C3B58">
              <w:rPr>
                <w:rFonts w:ascii="Times New Roman" w:hAnsi="Times New Roman"/>
              </w:rPr>
              <w:t xml:space="preserve"> частей заявок</w:t>
            </w:r>
            <w:r w:rsidR="003C3B58" w:rsidRPr="00D9489D">
              <w:rPr>
                <w:rFonts w:ascii="Times New Roman" w:hAnsi="Times New Roman"/>
              </w:rPr>
              <w:t xml:space="preserve"> на участие в запросе предложений подписывается всеми присутствующими членами комиссии по закупкам непосредственно после </w:t>
            </w:r>
            <w:r>
              <w:rPr>
                <w:rFonts w:ascii="Times New Roman" w:hAnsi="Times New Roman"/>
              </w:rPr>
              <w:t>рассмотрения вторых</w:t>
            </w:r>
            <w:r w:rsidR="003C3B58">
              <w:rPr>
                <w:rFonts w:ascii="Times New Roman" w:hAnsi="Times New Roman"/>
              </w:rPr>
              <w:t xml:space="preserve"> частей заявок</w:t>
            </w:r>
            <w:r w:rsidR="003C3B58" w:rsidRPr="00D9489D">
              <w:rPr>
                <w:rFonts w:ascii="Times New Roman" w:hAnsi="Times New Roman"/>
              </w:rPr>
              <w:t xml:space="preserve"> на участие в запросе предложений и размещается заказчиком в ЕИС не позднее чем через 3 (три) дня со дня подписания такого протокола.</w:t>
            </w:r>
          </w:p>
          <w:p w:rsidR="003C3B58" w:rsidRDefault="006466D9" w:rsidP="006466D9">
            <w:pPr>
              <w:tabs>
                <w:tab w:val="left" w:pos="851"/>
              </w:tabs>
              <w:spacing w:after="0" w:line="240" w:lineRule="auto"/>
              <w:jc w:val="both"/>
              <w:rPr>
                <w:rFonts w:ascii="Times New Roman" w:hAnsi="Times New Roman"/>
              </w:rPr>
            </w:pPr>
            <w:r>
              <w:rPr>
                <w:rFonts w:ascii="Times New Roman" w:hAnsi="Times New Roman"/>
              </w:rPr>
              <w:t>1</w:t>
            </w:r>
            <w:r w:rsidR="00083520">
              <w:rPr>
                <w:rFonts w:ascii="Times New Roman" w:hAnsi="Times New Roman"/>
              </w:rPr>
              <w:t>5</w:t>
            </w:r>
            <w:r>
              <w:rPr>
                <w:rFonts w:ascii="Times New Roman" w:hAnsi="Times New Roman"/>
              </w:rPr>
              <w:t>.7</w:t>
            </w:r>
            <w:r w:rsidR="003C3B58">
              <w:rPr>
                <w:rFonts w:ascii="Times New Roman" w:hAnsi="Times New Roman"/>
              </w:rPr>
              <w:t>.</w:t>
            </w:r>
            <w:r w:rsidR="003C3B58" w:rsidRPr="00D9489D">
              <w:rPr>
                <w:rFonts w:ascii="Times New Roman" w:hAnsi="Times New Roman"/>
              </w:rPr>
              <w:t xml:space="preserve"> Комиссия по закупкам после проведения процедуры </w:t>
            </w:r>
            <w:r>
              <w:rPr>
                <w:rFonts w:ascii="Times New Roman" w:hAnsi="Times New Roman"/>
              </w:rPr>
              <w:t>рассмотрения вторых</w:t>
            </w:r>
            <w:r w:rsidR="003C3B58">
              <w:rPr>
                <w:rFonts w:ascii="Times New Roman" w:hAnsi="Times New Roman"/>
              </w:rPr>
              <w:t xml:space="preserve"> частей заявок</w:t>
            </w:r>
            <w:r w:rsidR="003C3B58" w:rsidRPr="00D9489D">
              <w:rPr>
                <w:rFonts w:ascii="Times New Roman" w:hAnsi="Times New Roman"/>
              </w:rPr>
              <w:t xml:space="preserve"> на участие в запросе предложений в установленные документацией о запросе предложений день, место и время приступает к </w:t>
            </w:r>
            <w:r w:rsidR="009166D3">
              <w:rPr>
                <w:rFonts w:ascii="Times New Roman" w:hAnsi="Times New Roman"/>
              </w:rPr>
              <w:t>оценке,</w:t>
            </w:r>
            <w:r>
              <w:rPr>
                <w:rFonts w:ascii="Times New Roman" w:hAnsi="Times New Roman"/>
              </w:rPr>
              <w:t xml:space="preserve"> сопоставлению </w:t>
            </w:r>
            <w:r w:rsidR="003C3B58" w:rsidRPr="00D9489D">
              <w:rPr>
                <w:rFonts w:ascii="Times New Roman" w:hAnsi="Times New Roman"/>
              </w:rPr>
              <w:t>заявок на участие в запросе предложений</w:t>
            </w:r>
            <w:r>
              <w:rPr>
                <w:rFonts w:ascii="Times New Roman" w:hAnsi="Times New Roman"/>
              </w:rPr>
              <w:t xml:space="preserve"> и подведению итогов закупки.</w:t>
            </w:r>
          </w:p>
          <w:p w:rsidR="009F665A" w:rsidRPr="009F665A" w:rsidRDefault="009F665A" w:rsidP="00083520">
            <w:pPr>
              <w:spacing w:after="0" w:line="240" w:lineRule="auto"/>
              <w:jc w:val="both"/>
              <w:rPr>
                <w:rStyle w:val="15"/>
                <w:rFonts w:eastAsia="Times New Roman"/>
                <w:sz w:val="22"/>
                <w:lang w:bidi="en-US"/>
              </w:rPr>
            </w:pPr>
            <w:r>
              <w:rPr>
                <w:rFonts w:ascii="Times New Roman" w:eastAsia="Times New Roman" w:hAnsi="Times New Roman"/>
                <w:lang w:bidi="en-US"/>
              </w:rPr>
              <w:t>1</w:t>
            </w:r>
            <w:r w:rsidR="00083520">
              <w:rPr>
                <w:rFonts w:ascii="Times New Roman" w:eastAsia="Times New Roman" w:hAnsi="Times New Roman"/>
                <w:lang w:bidi="en-US"/>
              </w:rPr>
              <w:t>5</w:t>
            </w:r>
            <w:r>
              <w:rPr>
                <w:rFonts w:ascii="Times New Roman" w:eastAsia="Times New Roman" w:hAnsi="Times New Roman"/>
                <w:lang w:bidi="en-US"/>
              </w:rPr>
              <w:t xml:space="preserve">.8. </w:t>
            </w:r>
            <w:r w:rsidRPr="0032765A">
              <w:rPr>
                <w:rFonts w:ascii="Times New Roman" w:eastAsia="Times New Roman" w:hAnsi="Times New Roman"/>
                <w:lang w:bidi="en-US"/>
              </w:rPr>
              <w:t>Комиссия по закупкам проводит рассмотрение единственной заявки на участие в запросе предложений на предмет ее соответствия требованиям законодательства и документации о проведении запроса предложений, и в случае соответствия заявки и участника закупки указанным требованиям, заказчиком с таким участником заключается договор. Оценка единственной заявки не осуществляется. Договор заключается на условиях, предусмотренных документацией о проведении запроса предложений, по цене, предложенной указанным участником. Указанный участник не вправе отк</w:t>
            </w:r>
            <w:r>
              <w:rPr>
                <w:rFonts w:ascii="Times New Roman" w:eastAsia="Times New Roman" w:hAnsi="Times New Roman"/>
                <w:lang w:bidi="en-US"/>
              </w:rPr>
              <w:t>азаться от заключения договора.</w:t>
            </w:r>
          </w:p>
        </w:tc>
      </w:tr>
      <w:tr w:rsidR="0032765A" w:rsidRPr="008A3154" w:rsidTr="00F507EB">
        <w:trPr>
          <w:trHeight w:val="850"/>
        </w:trPr>
        <w:tc>
          <w:tcPr>
            <w:tcW w:w="10272" w:type="dxa"/>
            <w:tcBorders>
              <w:top w:val="single" w:sz="4" w:space="0" w:color="auto"/>
              <w:left w:val="single" w:sz="4" w:space="0" w:color="auto"/>
              <w:bottom w:val="single" w:sz="4" w:space="0" w:color="auto"/>
              <w:right w:val="single" w:sz="4" w:space="0" w:color="auto"/>
            </w:tcBorders>
            <w:shd w:val="clear" w:color="auto" w:fill="CCFFCC"/>
            <w:vAlign w:val="center"/>
          </w:tcPr>
          <w:p w:rsidR="003C3B58" w:rsidRPr="008A3154" w:rsidRDefault="0032765A" w:rsidP="0032765A">
            <w:pPr>
              <w:pStyle w:val="s1"/>
              <w:spacing w:before="0" w:beforeAutospacing="0" w:after="0" w:afterAutospacing="0"/>
              <w:jc w:val="both"/>
              <w:rPr>
                <w:b/>
                <w:sz w:val="22"/>
                <w:szCs w:val="22"/>
              </w:rPr>
            </w:pPr>
            <w:r>
              <w:rPr>
                <w:b/>
                <w:sz w:val="22"/>
                <w:szCs w:val="22"/>
              </w:rPr>
              <w:lastRenderedPageBreak/>
              <w:t>1</w:t>
            </w:r>
            <w:r w:rsidR="00083520">
              <w:rPr>
                <w:b/>
                <w:sz w:val="22"/>
                <w:szCs w:val="22"/>
              </w:rPr>
              <w:t>6</w:t>
            </w:r>
            <w:r w:rsidRPr="008A3154">
              <w:rPr>
                <w:b/>
                <w:sz w:val="22"/>
                <w:szCs w:val="22"/>
              </w:rPr>
              <w:t>.</w:t>
            </w:r>
            <w:r>
              <w:rPr>
                <w:b/>
                <w:sz w:val="22"/>
                <w:szCs w:val="22"/>
              </w:rPr>
              <w:t xml:space="preserve"> Порядок </w:t>
            </w:r>
            <w:r w:rsidR="00EB22E6">
              <w:rPr>
                <w:b/>
                <w:sz w:val="22"/>
                <w:szCs w:val="22"/>
              </w:rPr>
              <w:t>п</w:t>
            </w:r>
            <w:r w:rsidR="006466D9">
              <w:rPr>
                <w:b/>
                <w:sz w:val="22"/>
                <w:szCs w:val="22"/>
              </w:rPr>
              <w:t>одведения итогов закупки</w:t>
            </w:r>
            <w:r w:rsidRPr="00E74111">
              <w:rPr>
                <w:b/>
                <w:sz w:val="22"/>
                <w:szCs w:val="22"/>
              </w:rPr>
              <w:t>.</w:t>
            </w:r>
          </w:p>
        </w:tc>
      </w:tr>
      <w:tr w:rsidR="0032765A" w:rsidRPr="008A3154" w:rsidTr="00A62BB3">
        <w:trPr>
          <w:trHeight w:val="329"/>
        </w:trPr>
        <w:tc>
          <w:tcPr>
            <w:tcW w:w="10272" w:type="dxa"/>
            <w:tcBorders>
              <w:top w:val="single" w:sz="4" w:space="0" w:color="auto"/>
              <w:left w:val="single" w:sz="4" w:space="0" w:color="auto"/>
              <w:bottom w:val="single" w:sz="4" w:space="0" w:color="auto"/>
              <w:right w:val="single" w:sz="4" w:space="0" w:color="auto"/>
            </w:tcBorders>
            <w:vAlign w:val="center"/>
          </w:tcPr>
          <w:p w:rsidR="008B1CC7" w:rsidRDefault="00083520"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16</w:t>
            </w:r>
            <w:r w:rsidR="006466D9">
              <w:rPr>
                <w:rFonts w:ascii="Times New Roman" w:eastAsia="Times New Roman" w:hAnsi="Times New Roman"/>
                <w:lang w:bidi="en-US"/>
              </w:rPr>
              <w:t xml:space="preserve">.1. </w:t>
            </w:r>
            <w:r w:rsidR="008B1CC7">
              <w:rPr>
                <w:rFonts w:ascii="Times New Roman" w:eastAsia="Times New Roman" w:hAnsi="Times New Roman"/>
                <w:lang w:bidi="en-US"/>
              </w:rPr>
              <w:t>Подведение итогов закупки</w:t>
            </w:r>
            <w:r w:rsidR="008B1CC7" w:rsidRPr="008B1CC7">
              <w:rPr>
                <w:rFonts w:ascii="Times New Roman" w:eastAsia="Times New Roman" w:hAnsi="Times New Roman"/>
                <w:lang w:bidi="en-US"/>
              </w:rPr>
              <w:t xml:space="preserve"> осуществляется последовательно Закупочной комиссией в срок, установленный Информационной картой закупки по адресу: 626380 Тюменская область, с. </w:t>
            </w:r>
            <w:proofErr w:type="spellStart"/>
            <w:r w:rsidR="008B1CC7" w:rsidRPr="008B1CC7">
              <w:rPr>
                <w:rFonts w:ascii="Times New Roman" w:eastAsia="Times New Roman" w:hAnsi="Times New Roman"/>
                <w:lang w:bidi="en-US"/>
              </w:rPr>
              <w:t>Исетское</w:t>
            </w:r>
            <w:proofErr w:type="spellEnd"/>
            <w:r w:rsidR="008B1CC7" w:rsidRPr="008B1CC7">
              <w:rPr>
                <w:rFonts w:ascii="Times New Roman" w:eastAsia="Times New Roman" w:hAnsi="Times New Roman"/>
                <w:lang w:bidi="en-US"/>
              </w:rPr>
              <w:t>, ул. Кирова 29.</w:t>
            </w:r>
          </w:p>
          <w:p w:rsidR="0032765A" w:rsidRPr="0032765A" w:rsidRDefault="008B1CC7"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 xml:space="preserve">       </w:t>
            </w:r>
            <w:r w:rsidR="0032765A" w:rsidRPr="0032765A">
              <w:rPr>
                <w:rFonts w:ascii="Times New Roman" w:eastAsia="Times New Roman" w:hAnsi="Times New Roman"/>
                <w:lang w:bidi="en-US"/>
              </w:rPr>
              <w:t>Комиссия по закупкам оценивает и сопоставляет только допущенные к участию в запросе предложений заявки на участ</w:t>
            </w:r>
            <w:r>
              <w:rPr>
                <w:rFonts w:ascii="Times New Roman" w:eastAsia="Times New Roman" w:hAnsi="Times New Roman"/>
                <w:lang w:bidi="en-US"/>
              </w:rPr>
              <w:t>ие в закупке.</w:t>
            </w:r>
          </w:p>
          <w:p w:rsidR="0032765A" w:rsidRPr="0032765A" w:rsidRDefault="006466D9"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1</w:t>
            </w:r>
            <w:r w:rsidR="00083520">
              <w:rPr>
                <w:rFonts w:ascii="Times New Roman" w:eastAsia="Times New Roman" w:hAnsi="Times New Roman"/>
                <w:lang w:bidi="en-US"/>
              </w:rPr>
              <w:t>6</w:t>
            </w:r>
            <w:r>
              <w:rPr>
                <w:rFonts w:ascii="Times New Roman" w:eastAsia="Times New Roman" w:hAnsi="Times New Roman"/>
                <w:lang w:bidi="en-US"/>
              </w:rPr>
              <w:t>.2</w:t>
            </w:r>
            <w:r w:rsidR="009F665A">
              <w:rPr>
                <w:rFonts w:ascii="Times New Roman" w:eastAsia="Times New Roman" w:hAnsi="Times New Roman"/>
                <w:lang w:bidi="en-US"/>
              </w:rPr>
              <w:t>.</w:t>
            </w:r>
            <w:r w:rsidR="0032765A" w:rsidRPr="0032765A">
              <w:rPr>
                <w:rFonts w:ascii="Times New Roman" w:eastAsia="Times New Roman" w:hAnsi="Times New Roman"/>
                <w:lang w:bidi="en-US"/>
              </w:rPr>
              <w:t xml:space="preserve"> Срок </w:t>
            </w:r>
            <w:r w:rsidR="009F665A">
              <w:rPr>
                <w:rFonts w:ascii="Times New Roman" w:eastAsia="Times New Roman" w:hAnsi="Times New Roman"/>
                <w:lang w:bidi="en-US"/>
              </w:rPr>
              <w:t>оценки,</w:t>
            </w:r>
            <w:r w:rsidR="0032765A" w:rsidRPr="0032765A">
              <w:rPr>
                <w:rFonts w:ascii="Times New Roman" w:eastAsia="Times New Roman" w:hAnsi="Times New Roman"/>
                <w:lang w:bidi="en-US"/>
              </w:rPr>
              <w:t xml:space="preserve"> сопоставления заявок на участие в запросе предложений </w:t>
            </w:r>
            <w:r w:rsidR="009F665A">
              <w:rPr>
                <w:rFonts w:ascii="Times New Roman" w:eastAsia="Times New Roman" w:hAnsi="Times New Roman"/>
                <w:lang w:bidi="en-US"/>
              </w:rPr>
              <w:t xml:space="preserve">и подведения итогов закупки </w:t>
            </w:r>
            <w:r w:rsidR="0032765A" w:rsidRPr="0032765A">
              <w:rPr>
                <w:rFonts w:ascii="Times New Roman" w:eastAsia="Times New Roman" w:hAnsi="Times New Roman"/>
                <w:lang w:bidi="en-US"/>
              </w:rPr>
              <w:t>устанавливается в документации о проведении запроса</w:t>
            </w:r>
            <w:r w:rsidR="009F665A">
              <w:rPr>
                <w:rFonts w:ascii="Times New Roman" w:eastAsia="Times New Roman" w:hAnsi="Times New Roman"/>
                <w:lang w:bidi="en-US"/>
              </w:rPr>
              <w:t xml:space="preserve"> предложений. Срок </w:t>
            </w:r>
            <w:r w:rsidR="0032765A" w:rsidRPr="0032765A">
              <w:rPr>
                <w:rFonts w:ascii="Times New Roman" w:eastAsia="Times New Roman" w:hAnsi="Times New Roman"/>
                <w:lang w:bidi="en-US"/>
              </w:rPr>
              <w:t xml:space="preserve">оценки и сопоставления заявок на участие в запросе предложений не может длиться более 3 (трех) рабочих дней со дня подписания протокола </w:t>
            </w:r>
            <w:r w:rsidR="009F665A">
              <w:rPr>
                <w:rFonts w:ascii="Times New Roman" w:eastAsia="Times New Roman" w:hAnsi="Times New Roman"/>
                <w:lang w:bidi="en-US"/>
              </w:rPr>
              <w:t>вторых частей заявок</w:t>
            </w:r>
            <w:r w:rsidR="0032765A" w:rsidRPr="0032765A">
              <w:rPr>
                <w:rFonts w:ascii="Times New Roman" w:eastAsia="Times New Roman" w:hAnsi="Times New Roman"/>
                <w:lang w:bidi="en-US"/>
              </w:rPr>
              <w:t xml:space="preserve"> на участие в запросе предложений.</w:t>
            </w:r>
          </w:p>
          <w:p w:rsidR="0032765A" w:rsidRPr="0032765A" w:rsidRDefault="009F665A"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1</w:t>
            </w:r>
            <w:r w:rsidR="00083520">
              <w:rPr>
                <w:rFonts w:ascii="Times New Roman" w:eastAsia="Times New Roman" w:hAnsi="Times New Roman"/>
                <w:lang w:bidi="en-US"/>
              </w:rPr>
              <w:t>6.3</w:t>
            </w:r>
            <w:r w:rsidR="0032765A" w:rsidRPr="0032765A">
              <w:rPr>
                <w:rFonts w:ascii="Times New Roman" w:eastAsia="Times New Roman" w:hAnsi="Times New Roman"/>
                <w:lang w:bidi="en-US"/>
              </w:rPr>
              <w:t>.  Оценка и сопоставление заявок на участие в запросе предложений осуществляется комиссией по закупкам в целях выявления лучших условий исполнения договора в соответствии с критериями и в порядке, установленными документацией о запросе предложений на основании Порядка оценки заявок на участие в конкурс</w:t>
            </w:r>
            <w:r>
              <w:rPr>
                <w:rFonts w:ascii="Times New Roman" w:eastAsia="Times New Roman" w:hAnsi="Times New Roman"/>
                <w:lang w:bidi="en-US"/>
              </w:rPr>
              <w:t>е и запросе предложений (п. п.1</w:t>
            </w:r>
            <w:r w:rsidR="00083520">
              <w:rPr>
                <w:rFonts w:ascii="Times New Roman" w:eastAsia="Times New Roman" w:hAnsi="Times New Roman"/>
                <w:lang w:bidi="en-US"/>
              </w:rPr>
              <w:t>6</w:t>
            </w:r>
            <w:r>
              <w:rPr>
                <w:rFonts w:ascii="Times New Roman" w:eastAsia="Times New Roman" w:hAnsi="Times New Roman"/>
                <w:lang w:bidi="en-US"/>
              </w:rPr>
              <w:t>.1</w:t>
            </w:r>
            <w:r w:rsidR="00083520">
              <w:rPr>
                <w:rFonts w:ascii="Times New Roman" w:eastAsia="Times New Roman" w:hAnsi="Times New Roman"/>
                <w:lang w:bidi="en-US"/>
              </w:rPr>
              <w:t>1</w:t>
            </w:r>
            <w:r>
              <w:rPr>
                <w:rFonts w:ascii="Times New Roman" w:eastAsia="Times New Roman" w:hAnsi="Times New Roman"/>
                <w:lang w:bidi="en-US"/>
              </w:rPr>
              <w:t xml:space="preserve"> - 1</w:t>
            </w:r>
            <w:r w:rsidR="00083520">
              <w:rPr>
                <w:rFonts w:ascii="Times New Roman" w:eastAsia="Times New Roman" w:hAnsi="Times New Roman"/>
                <w:lang w:bidi="en-US"/>
              </w:rPr>
              <w:t>6</w:t>
            </w:r>
            <w:r w:rsidR="0032765A" w:rsidRPr="0032765A">
              <w:rPr>
                <w:rFonts w:ascii="Times New Roman" w:eastAsia="Times New Roman" w:hAnsi="Times New Roman"/>
                <w:lang w:bidi="en-US"/>
              </w:rPr>
              <w:t>.1</w:t>
            </w:r>
            <w:r w:rsidR="00083520">
              <w:rPr>
                <w:rFonts w:ascii="Times New Roman" w:eastAsia="Times New Roman" w:hAnsi="Times New Roman"/>
                <w:lang w:bidi="en-US"/>
              </w:rPr>
              <w:t xml:space="preserve">3 </w:t>
            </w:r>
            <w:r w:rsidR="0032765A" w:rsidRPr="0032765A">
              <w:rPr>
                <w:rFonts w:ascii="Times New Roman" w:eastAsia="Times New Roman" w:hAnsi="Times New Roman"/>
                <w:lang w:bidi="en-US"/>
              </w:rPr>
              <w:t>настоящего раздела).</w:t>
            </w:r>
          </w:p>
          <w:p w:rsidR="0032765A" w:rsidRPr="0032765A" w:rsidRDefault="00083520"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16.4</w:t>
            </w:r>
            <w:r w:rsidR="0032765A" w:rsidRPr="0032765A">
              <w:rPr>
                <w:rFonts w:ascii="Times New Roman" w:eastAsia="Times New Roman" w:hAnsi="Times New Roman"/>
                <w:lang w:bidi="en-US"/>
              </w:rPr>
              <w:t xml:space="preserve">. На основании результатов рассмотрения, оценки и сопоставления, допущенных к участию в запросе предложений заявок комиссией по закупкам каждой заявке на участие в запросе предложений относительно других по мере уменьшения степени выгодности содержащихся в них условий исполнения договора, присваивается порядковый номер. </w:t>
            </w:r>
            <w:proofErr w:type="gramStart"/>
            <w:r w:rsidR="0032765A" w:rsidRPr="0032765A">
              <w:rPr>
                <w:rFonts w:ascii="Times New Roman" w:eastAsia="Times New Roman" w:hAnsi="Times New Roman"/>
                <w:lang w:bidi="en-US"/>
              </w:rPr>
              <w:t>Заявке на участие в запросе предложений, в которой содержатся лучшие условия исполнения договора, присваивается первый номер.</w:t>
            </w:r>
            <w:proofErr w:type="gramEnd"/>
            <w:r w:rsidR="0032765A" w:rsidRPr="0032765A">
              <w:rPr>
                <w:rFonts w:ascii="Times New Roman" w:eastAsia="Times New Roman" w:hAnsi="Times New Roman"/>
                <w:lang w:bidi="en-US"/>
              </w:rPr>
              <w:t xml:space="preserve"> В случае</w:t>
            </w:r>
            <w:proofErr w:type="gramStart"/>
            <w:r w:rsidR="0032765A" w:rsidRPr="0032765A">
              <w:rPr>
                <w:rFonts w:ascii="Times New Roman" w:eastAsia="Times New Roman" w:hAnsi="Times New Roman"/>
                <w:lang w:bidi="en-US"/>
              </w:rPr>
              <w:t>,</w:t>
            </w:r>
            <w:proofErr w:type="gramEnd"/>
            <w:r w:rsidR="0032765A" w:rsidRPr="0032765A">
              <w:rPr>
                <w:rFonts w:ascii="Times New Roman" w:eastAsia="Times New Roman" w:hAnsi="Times New Roman"/>
                <w:lang w:bidi="en-US"/>
              </w:rPr>
              <w:t xml:space="preserve">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заявок на участие в запросе предложений, содержащих такие условия.</w:t>
            </w:r>
          </w:p>
          <w:p w:rsidR="0032765A" w:rsidRPr="0032765A" w:rsidRDefault="009F665A"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1</w:t>
            </w:r>
            <w:r w:rsidR="00083520">
              <w:rPr>
                <w:rFonts w:ascii="Times New Roman" w:eastAsia="Times New Roman" w:hAnsi="Times New Roman"/>
                <w:lang w:bidi="en-US"/>
              </w:rPr>
              <w:t>6.5</w:t>
            </w:r>
            <w:r w:rsidR="0032765A" w:rsidRPr="0032765A">
              <w:rPr>
                <w:rFonts w:ascii="Times New Roman" w:eastAsia="Times New Roman" w:hAnsi="Times New Roman"/>
                <w:lang w:bidi="en-US"/>
              </w:rPr>
              <w:t>. Результаты оценки</w:t>
            </w:r>
            <w:r>
              <w:rPr>
                <w:rFonts w:ascii="Times New Roman" w:eastAsia="Times New Roman" w:hAnsi="Times New Roman"/>
                <w:lang w:bidi="en-US"/>
              </w:rPr>
              <w:t>,</w:t>
            </w:r>
            <w:r w:rsidR="0032765A" w:rsidRPr="0032765A">
              <w:rPr>
                <w:rFonts w:ascii="Times New Roman" w:eastAsia="Times New Roman" w:hAnsi="Times New Roman"/>
                <w:lang w:bidi="en-US"/>
              </w:rPr>
              <w:t xml:space="preserve"> сопоставления заявок </w:t>
            </w:r>
            <w:r>
              <w:rPr>
                <w:rFonts w:ascii="Times New Roman" w:eastAsia="Times New Roman" w:hAnsi="Times New Roman"/>
                <w:lang w:bidi="en-US"/>
              </w:rPr>
              <w:t xml:space="preserve">и подведения итогов закупки </w:t>
            </w:r>
            <w:r w:rsidR="0032765A" w:rsidRPr="0032765A">
              <w:rPr>
                <w:rFonts w:ascii="Times New Roman" w:eastAsia="Times New Roman" w:hAnsi="Times New Roman"/>
                <w:lang w:bidi="en-US"/>
              </w:rPr>
              <w:t>оформляются протоколом оценки</w:t>
            </w:r>
            <w:r>
              <w:rPr>
                <w:rFonts w:ascii="Times New Roman" w:eastAsia="Times New Roman" w:hAnsi="Times New Roman"/>
                <w:lang w:bidi="en-US"/>
              </w:rPr>
              <w:t>, с</w:t>
            </w:r>
            <w:r w:rsidR="0032765A" w:rsidRPr="0032765A">
              <w:rPr>
                <w:rFonts w:ascii="Times New Roman" w:eastAsia="Times New Roman" w:hAnsi="Times New Roman"/>
                <w:lang w:bidi="en-US"/>
              </w:rPr>
              <w:t>опоставления заявок на участие в запросе предложений</w:t>
            </w:r>
            <w:r>
              <w:rPr>
                <w:rFonts w:ascii="Times New Roman" w:eastAsia="Times New Roman" w:hAnsi="Times New Roman"/>
                <w:lang w:bidi="en-US"/>
              </w:rPr>
              <w:t xml:space="preserve"> и подведения итогов закупки</w:t>
            </w:r>
            <w:r w:rsidR="0032765A" w:rsidRPr="0032765A">
              <w:rPr>
                <w:rFonts w:ascii="Times New Roman" w:eastAsia="Times New Roman" w:hAnsi="Times New Roman"/>
                <w:lang w:bidi="en-US"/>
              </w:rPr>
              <w:t>, в котором указываются следующие сведения:</w:t>
            </w:r>
          </w:p>
          <w:p w:rsidR="0032765A" w:rsidRPr="0032765A" w:rsidRDefault="0032765A" w:rsidP="0032765A">
            <w:pPr>
              <w:spacing w:after="0" w:line="240" w:lineRule="auto"/>
              <w:jc w:val="both"/>
              <w:rPr>
                <w:rFonts w:ascii="Times New Roman" w:eastAsia="Times New Roman" w:hAnsi="Times New Roman"/>
                <w:lang w:bidi="en-US"/>
              </w:rPr>
            </w:pPr>
            <w:r w:rsidRPr="0032765A">
              <w:rPr>
                <w:rFonts w:ascii="Times New Roman" w:eastAsia="Times New Roman" w:hAnsi="Times New Roman"/>
                <w:lang w:bidi="en-US"/>
              </w:rPr>
              <w:t>1) дата подписания протокола;</w:t>
            </w:r>
          </w:p>
          <w:p w:rsidR="0032765A" w:rsidRPr="0032765A" w:rsidRDefault="0032765A" w:rsidP="0032765A">
            <w:pPr>
              <w:spacing w:after="0" w:line="240" w:lineRule="auto"/>
              <w:jc w:val="both"/>
              <w:rPr>
                <w:rFonts w:ascii="Times New Roman" w:eastAsia="Times New Roman" w:hAnsi="Times New Roman"/>
                <w:lang w:bidi="en-US"/>
              </w:rPr>
            </w:pPr>
            <w:r w:rsidRPr="0032765A">
              <w:rPr>
                <w:rFonts w:ascii="Times New Roman" w:eastAsia="Times New Roman" w:hAnsi="Times New Roman"/>
                <w:lang w:bidi="en-US"/>
              </w:rPr>
              <w:t>2) количество поданных заявок на участие в закупке, а также дата и время регистрации каждой такой заявки;</w:t>
            </w:r>
          </w:p>
          <w:p w:rsidR="0032765A" w:rsidRPr="0032765A" w:rsidRDefault="0032765A" w:rsidP="0032765A">
            <w:pPr>
              <w:spacing w:after="0" w:line="240" w:lineRule="auto"/>
              <w:jc w:val="both"/>
              <w:rPr>
                <w:rFonts w:ascii="Times New Roman" w:eastAsia="Times New Roman" w:hAnsi="Times New Roman"/>
                <w:lang w:bidi="en-US"/>
              </w:rPr>
            </w:pPr>
            <w:r w:rsidRPr="0032765A">
              <w:rPr>
                <w:rFonts w:ascii="Times New Roman" w:eastAsia="Times New Roman" w:hAnsi="Times New Roman"/>
                <w:lang w:bidi="en-US"/>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rsidR="0032765A" w:rsidRPr="0032765A" w:rsidRDefault="0032765A" w:rsidP="0032765A">
            <w:pPr>
              <w:spacing w:after="0" w:line="240" w:lineRule="auto"/>
              <w:jc w:val="both"/>
              <w:rPr>
                <w:rFonts w:ascii="Times New Roman" w:eastAsia="Times New Roman" w:hAnsi="Times New Roman"/>
                <w:lang w:bidi="en-US"/>
              </w:rPr>
            </w:pPr>
            <w:r w:rsidRPr="0032765A">
              <w:rPr>
                <w:rFonts w:ascii="Times New Roman" w:eastAsia="Times New Roman" w:hAnsi="Times New Roman"/>
                <w:lang w:bidi="en-US"/>
              </w:rPr>
              <w:t xml:space="preserve">4) порядковые номера заявок на участие в закупке,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w:t>
            </w:r>
            <w:proofErr w:type="gramStart"/>
            <w:r w:rsidRPr="0032765A">
              <w:rPr>
                <w:rFonts w:ascii="Times New Roman" w:eastAsia="Times New Roman" w:hAnsi="Times New Roman"/>
                <w:lang w:bidi="en-US"/>
              </w:rPr>
              <w:t>которых</w:t>
            </w:r>
            <w:proofErr w:type="gramEnd"/>
            <w:r w:rsidRPr="0032765A">
              <w:rPr>
                <w:rFonts w:ascii="Times New Roman" w:eastAsia="Times New Roman" w:hAnsi="Times New Roman"/>
                <w:lang w:bidi="en-US"/>
              </w:rPr>
              <w:t xml:space="preserve"> содержатся лучшие условия исполнения договора, присваивается первый номер. В случае</w:t>
            </w:r>
            <w:proofErr w:type="gramStart"/>
            <w:r w:rsidRPr="0032765A">
              <w:rPr>
                <w:rFonts w:ascii="Times New Roman" w:eastAsia="Times New Roman" w:hAnsi="Times New Roman"/>
                <w:lang w:bidi="en-US"/>
              </w:rPr>
              <w:t>,</w:t>
            </w:r>
            <w:proofErr w:type="gramEnd"/>
            <w:r w:rsidRPr="0032765A">
              <w:rPr>
                <w:rFonts w:ascii="Times New Roman" w:eastAsia="Times New Roman" w:hAnsi="Times New Roman"/>
                <w:lang w:bidi="en-US"/>
              </w:rPr>
              <w:t xml:space="preserve"> если в нескольких заявках на участие в закупке,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предложений, содержащих такие же условия;</w:t>
            </w:r>
          </w:p>
          <w:p w:rsidR="0032765A" w:rsidRPr="0032765A" w:rsidRDefault="009F665A" w:rsidP="0032765A">
            <w:pPr>
              <w:spacing w:after="0" w:line="240" w:lineRule="auto"/>
              <w:jc w:val="both"/>
              <w:rPr>
                <w:rFonts w:ascii="Times New Roman" w:eastAsia="Times New Roman" w:hAnsi="Times New Roman"/>
                <w:lang w:bidi="en-US"/>
              </w:rPr>
            </w:pPr>
            <w:proofErr w:type="gramStart"/>
            <w:r>
              <w:rPr>
                <w:rFonts w:ascii="Times New Roman" w:eastAsia="Times New Roman" w:hAnsi="Times New Roman"/>
                <w:lang w:bidi="en-US"/>
              </w:rPr>
              <w:t>5</w:t>
            </w:r>
            <w:r w:rsidR="0032765A" w:rsidRPr="0032765A">
              <w:rPr>
                <w:rFonts w:ascii="Times New Roman" w:eastAsia="Times New Roman" w:hAnsi="Times New Roman"/>
                <w:lang w:bidi="en-US"/>
              </w:rPr>
              <w:t>) результаты оценки заявок на участие в закупке, предложений (если документацией о закупке на последнем этапе ее проведения предусмотрена оценка заявок,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roofErr w:type="gramEnd"/>
          </w:p>
          <w:p w:rsidR="0032765A" w:rsidRPr="0032765A" w:rsidRDefault="009F665A"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6</w:t>
            </w:r>
            <w:r w:rsidR="0032765A" w:rsidRPr="0032765A">
              <w:rPr>
                <w:rFonts w:ascii="Times New Roman" w:eastAsia="Times New Roman" w:hAnsi="Times New Roman"/>
                <w:lang w:bidi="en-US"/>
              </w:rPr>
              <w:t>) причины, по которым закупка признана несостоявшейся, в случае признания ее таковой;</w:t>
            </w:r>
          </w:p>
          <w:p w:rsidR="0032765A" w:rsidRPr="0032765A" w:rsidRDefault="009F665A"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7</w:t>
            </w:r>
            <w:r w:rsidR="0032765A" w:rsidRPr="0032765A">
              <w:rPr>
                <w:rFonts w:ascii="Times New Roman" w:eastAsia="Times New Roman" w:hAnsi="Times New Roman"/>
                <w:lang w:bidi="en-US"/>
              </w:rPr>
              <w:t>) фамилии, имена, отчества, членов комиссии по закупкам и решение, принятое  каждым членом комиссии;</w:t>
            </w:r>
          </w:p>
          <w:p w:rsidR="0032765A" w:rsidRPr="0032765A" w:rsidRDefault="009F665A"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8</w:t>
            </w:r>
            <w:r w:rsidR="0032765A" w:rsidRPr="0032765A">
              <w:rPr>
                <w:rFonts w:ascii="Times New Roman" w:eastAsia="Times New Roman" w:hAnsi="Times New Roman"/>
                <w:lang w:bidi="en-US"/>
              </w:rPr>
              <w:t>) наименование предмета запроса предложений (лота);</w:t>
            </w:r>
          </w:p>
          <w:p w:rsidR="0032765A" w:rsidRPr="0032765A" w:rsidRDefault="009F665A"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9</w:t>
            </w:r>
            <w:r w:rsidR="0032765A" w:rsidRPr="0032765A">
              <w:rPr>
                <w:rFonts w:ascii="Times New Roman" w:eastAsia="Times New Roman" w:hAnsi="Times New Roman"/>
                <w:lang w:bidi="en-US"/>
              </w:rPr>
              <w:t>) наименования юридических лиц, фамилии, имена, отчества физических лиц участников закупки, заявкам которых присвоен первый и второй номера;</w:t>
            </w:r>
          </w:p>
          <w:p w:rsidR="0032765A" w:rsidRPr="0032765A" w:rsidRDefault="009F665A"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10</w:t>
            </w:r>
            <w:r w:rsidR="0032765A" w:rsidRPr="0032765A">
              <w:rPr>
                <w:rFonts w:ascii="Times New Roman" w:eastAsia="Times New Roman" w:hAnsi="Times New Roman"/>
                <w:lang w:bidi="en-US"/>
              </w:rPr>
              <w:t>) сведения об объеме, цене закупаемых товаров, работ, услуг, сроке исполнения договора.</w:t>
            </w:r>
          </w:p>
          <w:p w:rsidR="0032765A" w:rsidRPr="0032765A" w:rsidRDefault="00083520"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16.6</w:t>
            </w:r>
            <w:r w:rsidR="0032765A" w:rsidRPr="0032765A">
              <w:rPr>
                <w:rFonts w:ascii="Times New Roman" w:eastAsia="Times New Roman" w:hAnsi="Times New Roman"/>
                <w:lang w:bidi="en-US"/>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32765A" w:rsidRPr="0032765A" w:rsidRDefault="009F665A"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1</w:t>
            </w:r>
            <w:r w:rsidR="00083520">
              <w:rPr>
                <w:rFonts w:ascii="Times New Roman" w:eastAsia="Times New Roman" w:hAnsi="Times New Roman"/>
                <w:lang w:bidi="en-US"/>
              </w:rPr>
              <w:t>6.7</w:t>
            </w:r>
            <w:r w:rsidR="0032765A" w:rsidRPr="0032765A">
              <w:rPr>
                <w:rFonts w:ascii="Times New Roman" w:eastAsia="Times New Roman" w:hAnsi="Times New Roman"/>
                <w:lang w:bidi="en-US"/>
              </w:rPr>
              <w:t>. В случае</w:t>
            </w:r>
            <w:proofErr w:type="gramStart"/>
            <w:r w:rsidR="0032765A" w:rsidRPr="0032765A">
              <w:rPr>
                <w:rFonts w:ascii="Times New Roman" w:eastAsia="Times New Roman" w:hAnsi="Times New Roman"/>
                <w:lang w:bidi="en-US"/>
              </w:rPr>
              <w:t>,</w:t>
            </w:r>
            <w:proofErr w:type="gramEnd"/>
            <w:r w:rsidR="0032765A" w:rsidRPr="0032765A">
              <w:rPr>
                <w:rFonts w:ascii="Times New Roman" w:eastAsia="Times New Roman" w:hAnsi="Times New Roman"/>
                <w:lang w:bidi="en-US"/>
              </w:rPr>
              <w:t xml:space="preserve"> если по результатам рассмотрения заявок на участие в запросе предложений к участию в запросе предложений не был допущен ни один участник запрос предложений признается несостоявшимся.</w:t>
            </w:r>
          </w:p>
          <w:p w:rsidR="0032765A" w:rsidRPr="0032765A" w:rsidRDefault="0032765A" w:rsidP="0032765A">
            <w:pPr>
              <w:spacing w:after="0" w:line="240" w:lineRule="auto"/>
              <w:jc w:val="both"/>
              <w:rPr>
                <w:rFonts w:ascii="Times New Roman" w:eastAsia="Times New Roman" w:hAnsi="Times New Roman"/>
                <w:lang w:bidi="en-US"/>
              </w:rPr>
            </w:pPr>
            <w:r w:rsidRPr="0032765A">
              <w:rPr>
                <w:rFonts w:ascii="Times New Roman" w:eastAsia="Times New Roman" w:hAnsi="Times New Roman"/>
                <w:lang w:bidi="en-US"/>
              </w:rPr>
              <w:lastRenderedPageBreak/>
              <w:t>Соответствующая информация вносится в протокол рассмотрения, оценки и сопоставления заявок на участие в запросе предложений.</w:t>
            </w:r>
          </w:p>
          <w:p w:rsidR="0032765A" w:rsidRPr="0032765A" w:rsidRDefault="0032765A" w:rsidP="0032765A">
            <w:pPr>
              <w:spacing w:after="0" w:line="240" w:lineRule="auto"/>
              <w:jc w:val="both"/>
              <w:rPr>
                <w:rFonts w:ascii="Times New Roman" w:eastAsia="Times New Roman" w:hAnsi="Times New Roman"/>
                <w:lang w:bidi="en-US"/>
              </w:rPr>
            </w:pPr>
            <w:r w:rsidRPr="0032765A">
              <w:rPr>
                <w:rFonts w:ascii="Times New Roman" w:eastAsia="Times New Roman" w:hAnsi="Times New Roman"/>
                <w:lang w:bidi="en-US"/>
              </w:rPr>
              <w:t>1</w:t>
            </w:r>
            <w:r w:rsidR="00083520">
              <w:rPr>
                <w:rFonts w:ascii="Times New Roman" w:eastAsia="Times New Roman" w:hAnsi="Times New Roman"/>
                <w:lang w:bidi="en-US"/>
              </w:rPr>
              <w:t>6.8</w:t>
            </w:r>
            <w:r w:rsidRPr="0032765A">
              <w:rPr>
                <w:rFonts w:ascii="Times New Roman" w:eastAsia="Times New Roman" w:hAnsi="Times New Roman"/>
                <w:lang w:bidi="en-US"/>
              </w:rPr>
              <w:t>. В случае</w:t>
            </w:r>
            <w:proofErr w:type="gramStart"/>
            <w:r w:rsidRPr="0032765A">
              <w:rPr>
                <w:rFonts w:ascii="Times New Roman" w:eastAsia="Times New Roman" w:hAnsi="Times New Roman"/>
                <w:lang w:bidi="en-US"/>
              </w:rPr>
              <w:t>,</w:t>
            </w:r>
            <w:proofErr w:type="gramEnd"/>
            <w:r w:rsidRPr="0032765A">
              <w:rPr>
                <w:rFonts w:ascii="Times New Roman" w:eastAsia="Times New Roman" w:hAnsi="Times New Roman"/>
                <w:lang w:bidi="en-US"/>
              </w:rPr>
              <w:t xml:space="preserve"> если по результатам рассмотрения заявок на участие в запросе предложений к участию в запросе предложений допущен только один участник, запрос предложений признается несостоявшимся. Заказчик имеет право заключить с таким участником договор. Оценка единственной допущенной заявки не осуществляется. Договор заключается в соответствии с документацией о запросе предложений, на условиях, предложенных указанным участником. Указанный участник не вправе отказаться от заключения договора.</w:t>
            </w:r>
          </w:p>
          <w:p w:rsidR="0032765A" w:rsidRPr="0032765A" w:rsidRDefault="0032765A" w:rsidP="0032765A">
            <w:pPr>
              <w:spacing w:after="0" w:line="240" w:lineRule="auto"/>
              <w:jc w:val="both"/>
              <w:rPr>
                <w:rFonts w:ascii="Times New Roman" w:eastAsia="Times New Roman" w:hAnsi="Times New Roman"/>
                <w:lang w:bidi="en-US"/>
              </w:rPr>
            </w:pPr>
            <w:r w:rsidRPr="0032765A">
              <w:rPr>
                <w:rFonts w:ascii="Times New Roman" w:eastAsia="Times New Roman" w:hAnsi="Times New Roman"/>
                <w:lang w:bidi="en-US"/>
              </w:rPr>
              <w:t>Соответствующая информация вносится в протокол рассмотрения, оценки и сопоставления заявок на участие в запросе предложений.</w:t>
            </w:r>
          </w:p>
          <w:p w:rsidR="0032765A" w:rsidRPr="0032765A" w:rsidRDefault="009F665A" w:rsidP="0032765A">
            <w:pPr>
              <w:spacing w:after="0" w:line="240" w:lineRule="auto"/>
              <w:jc w:val="both"/>
              <w:rPr>
                <w:rFonts w:ascii="Times New Roman" w:eastAsia="Times New Roman" w:hAnsi="Times New Roman"/>
                <w:lang w:bidi="en-US"/>
              </w:rPr>
            </w:pPr>
            <w:r>
              <w:rPr>
                <w:rFonts w:ascii="Times New Roman" w:eastAsia="Times New Roman" w:hAnsi="Times New Roman"/>
                <w:lang w:bidi="en-US"/>
              </w:rPr>
              <w:t>1</w:t>
            </w:r>
            <w:r w:rsidR="00083520">
              <w:rPr>
                <w:rFonts w:ascii="Times New Roman" w:eastAsia="Times New Roman" w:hAnsi="Times New Roman"/>
                <w:lang w:bidi="en-US"/>
              </w:rPr>
              <w:t>6.9</w:t>
            </w:r>
            <w:r w:rsidR="0032765A" w:rsidRPr="0032765A">
              <w:rPr>
                <w:rFonts w:ascii="Times New Roman" w:eastAsia="Times New Roman" w:hAnsi="Times New Roman"/>
                <w:lang w:bidi="en-US"/>
              </w:rPr>
              <w:t xml:space="preserve">. </w:t>
            </w:r>
            <w:proofErr w:type="gramStart"/>
            <w:r w:rsidR="0032765A" w:rsidRPr="0032765A">
              <w:rPr>
                <w:rFonts w:ascii="Times New Roman" w:eastAsia="Times New Roman" w:hAnsi="Times New Roman"/>
                <w:lang w:bidi="en-US"/>
              </w:rPr>
              <w:t>Если документацией о проведении запроса предложений предусмотрено два и более лота, запрос предложений признается несостоявшимся только в отношении того лота, по которому не подано ни одной заявки, подана только одна заявка либо принято решение об отказе в допуске к участию всех участников закупки, подавших заявки, или решение о допуске к участию только одного участника закупки.</w:t>
            </w:r>
            <w:proofErr w:type="gramEnd"/>
          </w:p>
          <w:p w:rsidR="0032765A" w:rsidRPr="0032765A" w:rsidRDefault="0032765A" w:rsidP="0032765A">
            <w:pPr>
              <w:spacing w:after="0" w:line="240" w:lineRule="auto"/>
              <w:jc w:val="both"/>
              <w:rPr>
                <w:rFonts w:ascii="Times New Roman" w:eastAsia="Times New Roman" w:hAnsi="Times New Roman"/>
                <w:lang w:bidi="en-US"/>
              </w:rPr>
            </w:pPr>
            <w:r w:rsidRPr="0032765A">
              <w:rPr>
                <w:rFonts w:ascii="Times New Roman" w:eastAsia="Times New Roman" w:hAnsi="Times New Roman"/>
                <w:lang w:bidi="en-US"/>
              </w:rPr>
              <w:t>1</w:t>
            </w:r>
            <w:r w:rsidR="00083520">
              <w:rPr>
                <w:rFonts w:ascii="Times New Roman" w:eastAsia="Times New Roman" w:hAnsi="Times New Roman"/>
                <w:lang w:bidi="en-US"/>
              </w:rPr>
              <w:t>6</w:t>
            </w:r>
            <w:r w:rsidRPr="0032765A">
              <w:rPr>
                <w:rFonts w:ascii="Times New Roman" w:eastAsia="Times New Roman" w:hAnsi="Times New Roman"/>
                <w:lang w:bidi="en-US"/>
              </w:rPr>
              <w:t>.1</w:t>
            </w:r>
            <w:r w:rsidR="00083520">
              <w:rPr>
                <w:rFonts w:ascii="Times New Roman" w:eastAsia="Times New Roman" w:hAnsi="Times New Roman"/>
                <w:lang w:bidi="en-US"/>
              </w:rPr>
              <w:t>0</w:t>
            </w:r>
            <w:r w:rsidRPr="0032765A">
              <w:rPr>
                <w:rFonts w:ascii="Times New Roman" w:eastAsia="Times New Roman" w:hAnsi="Times New Roman"/>
                <w:lang w:bidi="en-US"/>
              </w:rPr>
              <w:t>. Протокол рассмотрения, оценки и сопоставления заявок на участие в запросе предложений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 и размещается заказчиком в ЕИС не позднее чем через три дня со дня его подписания.</w:t>
            </w:r>
          </w:p>
          <w:p w:rsidR="0032765A" w:rsidRPr="0032765A" w:rsidRDefault="0032765A" w:rsidP="0032765A">
            <w:pPr>
              <w:spacing w:after="0" w:line="240" w:lineRule="auto"/>
              <w:jc w:val="both"/>
              <w:rPr>
                <w:rFonts w:ascii="Times New Roman" w:eastAsia="Times New Roman" w:hAnsi="Times New Roman"/>
                <w:lang w:bidi="en-US"/>
              </w:rPr>
            </w:pPr>
          </w:p>
          <w:p w:rsidR="0032765A" w:rsidRPr="0032765A" w:rsidRDefault="009F665A" w:rsidP="0032765A">
            <w:pPr>
              <w:keepNext/>
              <w:keepLines/>
              <w:widowControl w:val="0"/>
              <w:suppressAutoHyphens/>
              <w:spacing w:after="0" w:line="240" w:lineRule="auto"/>
              <w:ind w:right="454"/>
              <w:jc w:val="center"/>
              <w:textAlignment w:val="baseline"/>
              <w:rPr>
                <w:rFonts w:ascii="Times New Roman" w:hAnsi="Times New Roman"/>
                <w:b/>
                <w:color w:val="000000"/>
              </w:rPr>
            </w:pPr>
            <w:r>
              <w:rPr>
                <w:rFonts w:ascii="Times New Roman" w:hAnsi="Times New Roman"/>
                <w:b/>
                <w:color w:val="000000"/>
              </w:rPr>
              <w:t>1</w:t>
            </w:r>
            <w:r w:rsidR="00083520">
              <w:rPr>
                <w:rFonts w:ascii="Times New Roman" w:hAnsi="Times New Roman"/>
                <w:b/>
                <w:color w:val="000000"/>
              </w:rPr>
              <w:t>6</w:t>
            </w:r>
            <w:r w:rsidR="0032765A" w:rsidRPr="0032765A">
              <w:rPr>
                <w:rFonts w:ascii="Times New Roman" w:hAnsi="Times New Roman"/>
                <w:b/>
                <w:color w:val="000000"/>
              </w:rPr>
              <w:t>.1</w:t>
            </w:r>
            <w:r w:rsidR="00083520">
              <w:rPr>
                <w:rFonts w:ascii="Times New Roman" w:hAnsi="Times New Roman"/>
                <w:b/>
                <w:color w:val="000000"/>
              </w:rPr>
              <w:t>1</w:t>
            </w:r>
            <w:r w:rsidR="0032765A" w:rsidRPr="0032765A">
              <w:rPr>
                <w:rFonts w:ascii="Times New Roman" w:hAnsi="Times New Roman"/>
                <w:b/>
                <w:color w:val="000000"/>
              </w:rPr>
              <w:t>. Порядок оценки заявок на участие в запросе предложений в электронной форме.</w:t>
            </w:r>
          </w:p>
          <w:p w:rsidR="0032765A" w:rsidRPr="0032765A" w:rsidRDefault="009F665A" w:rsidP="00C1743F">
            <w:pPr>
              <w:keepNext/>
              <w:keepLines/>
              <w:widowControl w:val="0"/>
              <w:numPr>
                <w:ilvl w:val="0"/>
                <w:numId w:val="5"/>
              </w:numPr>
              <w:tabs>
                <w:tab w:val="left" w:pos="0"/>
              </w:tabs>
              <w:suppressAutoHyphens/>
              <w:spacing w:after="0" w:line="240" w:lineRule="auto"/>
              <w:jc w:val="both"/>
              <w:textAlignment w:val="baseline"/>
              <w:outlineLvl w:val="0"/>
              <w:rPr>
                <w:rFonts w:ascii="Times New Roman" w:eastAsia="Times New Roman" w:hAnsi="Times New Roman"/>
                <w:color w:val="000000"/>
                <w:lang w:eastAsia="ru-RU"/>
              </w:rPr>
            </w:pPr>
            <w:r>
              <w:rPr>
                <w:rFonts w:ascii="Times New Roman" w:eastAsia="Times New Roman" w:hAnsi="Times New Roman"/>
                <w:color w:val="000000"/>
                <w:lang w:eastAsia="ru-RU"/>
              </w:rPr>
              <w:t>1</w:t>
            </w:r>
            <w:r w:rsidR="00083520">
              <w:rPr>
                <w:rFonts w:ascii="Times New Roman" w:eastAsia="Times New Roman" w:hAnsi="Times New Roman"/>
                <w:color w:val="000000"/>
                <w:lang w:eastAsia="ru-RU"/>
              </w:rPr>
              <w:t>6</w:t>
            </w:r>
            <w:r w:rsidR="0032765A" w:rsidRPr="0032765A">
              <w:rPr>
                <w:rFonts w:ascii="Times New Roman" w:eastAsia="Times New Roman" w:hAnsi="Times New Roman"/>
                <w:color w:val="000000"/>
                <w:lang w:eastAsia="ru-RU"/>
              </w:rPr>
              <w:t>.1</w:t>
            </w:r>
            <w:r w:rsidR="00083520">
              <w:rPr>
                <w:rFonts w:ascii="Times New Roman" w:eastAsia="Times New Roman" w:hAnsi="Times New Roman"/>
                <w:color w:val="000000"/>
                <w:lang w:eastAsia="ru-RU"/>
              </w:rPr>
              <w:t>1</w:t>
            </w:r>
            <w:r w:rsidR="0032765A" w:rsidRPr="0032765A">
              <w:rPr>
                <w:rFonts w:ascii="Times New Roman" w:eastAsia="Times New Roman" w:hAnsi="Times New Roman"/>
                <w:color w:val="000000"/>
                <w:lang w:eastAsia="ru-RU"/>
              </w:rPr>
              <w:t xml:space="preserve">.1. Настоящий Порядок определяет оценку заявок участников закупки для обеспечения нужд заказчика в целях выявления лучших из предложенных условий исполнения договора при проведении закупки, а также предельные величины </w:t>
            </w:r>
            <w:proofErr w:type="gramStart"/>
            <w:r w:rsidR="0032765A" w:rsidRPr="0032765A">
              <w:rPr>
                <w:rFonts w:ascii="Times New Roman" w:eastAsia="Times New Roman" w:hAnsi="Times New Roman"/>
                <w:color w:val="000000"/>
                <w:lang w:eastAsia="ru-RU"/>
              </w:rPr>
              <w:t>значимости каждого критерия оценки заявок участников</w:t>
            </w:r>
            <w:proofErr w:type="gramEnd"/>
            <w:r w:rsidR="0032765A" w:rsidRPr="0032765A">
              <w:rPr>
                <w:rFonts w:ascii="Times New Roman" w:eastAsia="Times New Roman" w:hAnsi="Times New Roman"/>
                <w:color w:val="000000"/>
                <w:lang w:eastAsia="ru-RU"/>
              </w:rPr>
              <w:t xml:space="preserve"> закупки (далее - заявка, предложение).</w:t>
            </w:r>
          </w:p>
          <w:p w:rsidR="0032765A" w:rsidRPr="0032765A" w:rsidRDefault="0032765A" w:rsidP="0032765A">
            <w:pPr>
              <w:widowControl w:val="0"/>
              <w:suppressAutoHyphens/>
              <w:spacing w:after="0" w:line="240" w:lineRule="auto"/>
              <w:jc w:val="both"/>
              <w:textAlignment w:val="baseline"/>
              <w:rPr>
                <w:rFonts w:ascii="Times New Roman" w:hAnsi="Times New Roman"/>
                <w:color w:val="000000"/>
              </w:rPr>
            </w:pPr>
            <w:r w:rsidRPr="0032765A">
              <w:rPr>
                <w:rFonts w:ascii="Times New Roman" w:hAnsi="Times New Roman"/>
                <w:color w:val="000000"/>
              </w:rPr>
              <w:t>На основании результатов оценки заявок на участие в конкурсе комиссия по закупкам присваивает каждой заявке на участие в конкурсе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w:t>
            </w:r>
            <w:proofErr w:type="gramStart"/>
            <w:r w:rsidRPr="0032765A">
              <w:rPr>
                <w:rFonts w:ascii="Times New Roman" w:hAnsi="Times New Roman"/>
                <w:color w:val="000000"/>
              </w:rPr>
              <w:t>,</w:t>
            </w:r>
            <w:proofErr w:type="gramEnd"/>
            <w:r w:rsidRPr="0032765A">
              <w:rPr>
                <w:rFonts w:ascii="Times New Roman" w:hAnsi="Times New Roman"/>
                <w:color w:val="000000"/>
              </w:rPr>
              <w:t xml:space="preserve">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поступила ранее других заявок на участие в конкурсе, содержащих такие же условия.</w:t>
            </w:r>
          </w:p>
          <w:p w:rsidR="0032765A" w:rsidRPr="0032765A" w:rsidRDefault="009F665A" w:rsidP="0032765A">
            <w:pPr>
              <w:widowControl w:val="0"/>
              <w:suppressAutoHyphens/>
              <w:spacing w:after="0" w:line="240" w:lineRule="auto"/>
              <w:ind w:right="3"/>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1</w:t>
            </w:r>
            <w:r w:rsidR="0032765A" w:rsidRPr="0032765A">
              <w:rPr>
                <w:rFonts w:ascii="Times New Roman" w:hAnsi="Times New Roman"/>
                <w:color w:val="000000"/>
              </w:rPr>
              <w:t>.2. В настоящем Порядке применяются следующие термины:</w:t>
            </w:r>
          </w:p>
          <w:p w:rsidR="0032765A" w:rsidRPr="0032765A" w:rsidRDefault="0032765A" w:rsidP="0032765A">
            <w:pPr>
              <w:widowControl w:val="0"/>
              <w:suppressAutoHyphens/>
              <w:spacing w:after="0" w:line="240" w:lineRule="auto"/>
              <w:jc w:val="both"/>
              <w:textAlignment w:val="baseline"/>
              <w:rPr>
                <w:rFonts w:ascii="Times New Roman" w:hAnsi="Times New Roman"/>
                <w:color w:val="000000"/>
              </w:rPr>
            </w:pPr>
            <w:r w:rsidRPr="0032765A">
              <w:rPr>
                <w:rFonts w:ascii="Times New Roman" w:hAnsi="Times New Roman"/>
                <w:color w:val="000000"/>
              </w:rPr>
              <w:t>"оценка" - процесс выявления в соответствии с условиями определения поставщиков (исполнителей, подрядчиков) по критериям оценки и в порядке, установленном в документации о закупке в соответствии с требованиями настоящего Порядка, лучших условий исполнения договора, указанных в заявках (предложениях) участников закупки, которые не были отклонены;</w:t>
            </w:r>
          </w:p>
          <w:p w:rsidR="0032765A" w:rsidRPr="0032765A" w:rsidRDefault="0032765A" w:rsidP="0032765A">
            <w:pPr>
              <w:widowControl w:val="0"/>
              <w:suppressAutoHyphens/>
              <w:spacing w:after="0" w:line="240" w:lineRule="auto"/>
              <w:jc w:val="both"/>
              <w:textAlignment w:val="baseline"/>
              <w:rPr>
                <w:rFonts w:ascii="Times New Roman" w:hAnsi="Times New Roman"/>
                <w:color w:val="000000"/>
              </w:rPr>
            </w:pPr>
            <w:r w:rsidRPr="0032765A">
              <w:rPr>
                <w:rFonts w:ascii="Times New Roman" w:hAnsi="Times New Roman"/>
                <w:color w:val="000000"/>
              </w:rPr>
              <w:t>"значимость критерия оценки" - вес критерия оценки в совокупности критериев оценки, установленных в документации о закупке в соответствии с требованиями настоящего Порядка, выраженный в процентах;</w:t>
            </w:r>
          </w:p>
          <w:p w:rsidR="0032765A" w:rsidRPr="0032765A" w:rsidRDefault="0032765A" w:rsidP="0032765A">
            <w:pPr>
              <w:widowControl w:val="0"/>
              <w:suppressAutoHyphens/>
              <w:spacing w:after="0" w:line="240" w:lineRule="auto"/>
              <w:jc w:val="both"/>
              <w:textAlignment w:val="baseline"/>
              <w:rPr>
                <w:rFonts w:ascii="Times New Roman" w:hAnsi="Times New Roman"/>
                <w:color w:val="000000"/>
              </w:rPr>
            </w:pPr>
            <w:r w:rsidRPr="0032765A">
              <w:rPr>
                <w:rFonts w:ascii="Times New Roman" w:hAnsi="Times New Roman"/>
                <w:color w:val="000000"/>
              </w:rPr>
              <w:t>"коэффициент значимости критерия оценки" - вес критерия оценки в совокупности критериев оценки, установленных в документации о закупке в соответствии с требованиями настоящего Порядка, деленный на 100;</w:t>
            </w:r>
          </w:p>
          <w:p w:rsidR="0032765A" w:rsidRPr="0032765A" w:rsidRDefault="0032765A" w:rsidP="0032765A">
            <w:pPr>
              <w:widowControl w:val="0"/>
              <w:suppressAutoHyphens/>
              <w:spacing w:after="0" w:line="240" w:lineRule="auto"/>
              <w:jc w:val="both"/>
              <w:textAlignment w:val="baseline"/>
              <w:rPr>
                <w:rFonts w:ascii="Times New Roman" w:hAnsi="Times New Roman"/>
                <w:color w:val="000000"/>
              </w:rPr>
            </w:pPr>
            <w:r w:rsidRPr="0032765A">
              <w:rPr>
                <w:rFonts w:ascii="Times New Roman" w:hAnsi="Times New Roman"/>
                <w:color w:val="000000"/>
              </w:rPr>
              <w:t>"рейтинг заявки (предложения) по критерию оценки" - оценка в баллах, получаемая участником закупки по результатам оценки по критерию оценки с учетом коэффициента значимости критерия оценки.</w:t>
            </w: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1</w:t>
            </w:r>
            <w:r w:rsidR="0032765A" w:rsidRPr="0032765A">
              <w:rPr>
                <w:rFonts w:ascii="Times New Roman" w:hAnsi="Times New Roman"/>
                <w:color w:val="000000"/>
              </w:rPr>
              <w:t>.3. Для оценки заявок (предложений) заказчик устанавливает в документации о закупке следующие критерии оценки:</w:t>
            </w:r>
          </w:p>
          <w:p w:rsidR="0032765A" w:rsidRPr="0032765A" w:rsidRDefault="0032765A" w:rsidP="0032765A">
            <w:pPr>
              <w:widowControl w:val="0"/>
              <w:suppressAutoHyphens/>
              <w:spacing w:after="0" w:line="240" w:lineRule="auto"/>
              <w:ind w:left="710" w:right="3"/>
              <w:jc w:val="both"/>
              <w:textAlignment w:val="baseline"/>
              <w:rPr>
                <w:rFonts w:ascii="Times New Roman" w:hAnsi="Times New Roman"/>
                <w:color w:val="000000"/>
              </w:rPr>
            </w:pPr>
            <w:r w:rsidRPr="0032765A">
              <w:rPr>
                <w:rFonts w:ascii="Times New Roman" w:hAnsi="Times New Roman"/>
                <w:color w:val="000000"/>
              </w:rPr>
              <w:t>а) характеризующиеся как стоимостные критерии оценки:</w:t>
            </w:r>
          </w:p>
          <w:p w:rsidR="0032765A" w:rsidRPr="0032765A" w:rsidRDefault="0032765A" w:rsidP="0032765A">
            <w:pPr>
              <w:widowControl w:val="0"/>
              <w:suppressAutoHyphens/>
              <w:spacing w:after="0" w:line="240" w:lineRule="auto"/>
              <w:ind w:left="710" w:right="3"/>
              <w:jc w:val="both"/>
              <w:textAlignment w:val="baseline"/>
              <w:rPr>
                <w:rFonts w:ascii="Times New Roman" w:hAnsi="Times New Roman"/>
                <w:color w:val="000000"/>
              </w:rPr>
            </w:pPr>
            <w:r w:rsidRPr="0032765A">
              <w:rPr>
                <w:rFonts w:ascii="Times New Roman" w:hAnsi="Times New Roman"/>
                <w:color w:val="000000"/>
              </w:rPr>
              <w:t>цена договора;</w:t>
            </w:r>
          </w:p>
          <w:p w:rsidR="0032765A" w:rsidRPr="0032765A" w:rsidRDefault="0032765A" w:rsidP="0032765A">
            <w:pPr>
              <w:widowControl w:val="0"/>
              <w:suppressAutoHyphens/>
              <w:spacing w:after="0" w:line="240" w:lineRule="auto"/>
              <w:ind w:left="710" w:right="3"/>
              <w:jc w:val="both"/>
              <w:textAlignment w:val="baseline"/>
              <w:rPr>
                <w:rFonts w:ascii="Times New Roman" w:hAnsi="Times New Roman"/>
                <w:color w:val="000000"/>
              </w:rPr>
            </w:pPr>
            <w:r w:rsidRPr="0032765A">
              <w:rPr>
                <w:rFonts w:ascii="Times New Roman" w:hAnsi="Times New Roman"/>
                <w:color w:val="000000"/>
              </w:rPr>
              <w:t xml:space="preserve">б) характеризующиеся как </w:t>
            </w:r>
            <w:proofErr w:type="spellStart"/>
            <w:r w:rsidRPr="0032765A">
              <w:rPr>
                <w:rFonts w:ascii="Times New Roman" w:hAnsi="Times New Roman"/>
                <w:color w:val="000000"/>
              </w:rPr>
              <w:t>нестоимостные</w:t>
            </w:r>
            <w:proofErr w:type="spellEnd"/>
            <w:r w:rsidRPr="0032765A">
              <w:rPr>
                <w:rFonts w:ascii="Times New Roman" w:hAnsi="Times New Roman"/>
                <w:color w:val="000000"/>
              </w:rPr>
              <w:t xml:space="preserve"> критерии оценки:</w:t>
            </w:r>
          </w:p>
          <w:p w:rsidR="0032765A" w:rsidRPr="0032765A" w:rsidRDefault="0032765A" w:rsidP="0032765A">
            <w:pPr>
              <w:widowControl w:val="0"/>
              <w:suppressAutoHyphens/>
              <w:spacing w:after="0" w:line="240" w:lineRule="auto"/>
              <w:ind w:left="710" w:right="3"/>
              <w:jc w:val="both"/>
              <w:textAlignment w:val="baseline"/>
              <w:rPr>
                <w:rFonts w:ascii="Times New Roman" w:hAnsi="Times New Roman"/>
                <w:color w:val="000000"/>
              </w:rPr>
            </w:pPr>
            <w:r w:rsidRPr="0032765A">
              <w:rPr>
                <w:rFonts w:ascii="Times New Roman" w:hAnsi="Times New Roman"/>
                <w:color w:val="000000"/>
              </w:rPr>
              <w:t xml:space="preserve">качественные характеристики </w:t>
            </w:r>
            <w:r w:rsidR="00AE5368">
              <w:rPr>
                <w:rFonts w:ascii="Times New Roman" w:hAnsi="Times New Roman"/>
                <w:color w:val="000000"/>
              </w:rPr>
              <w:t>предмета</w:t>
            </w:r>
            <w:r w:rsidRPr="0032765A">
              <w:rPr>
                <w:rFonts w:ascii="Times New Roman" w:hAnsi="Times New Roman"/>
                <w:color w:val="000000"/>
              </w:rPr>
              <w:t xml:space="preserve"> закупок;</w:t>
            </w:r>
          </w:p>
          <w:p w:rsidR="0032765A" w:rsidRPr="0032765A" w:rsidRDefault="0032765A" w:rsidP="0032765A">
            <w:pPr>
              <w:widowControl w:val="0"/>
              <w:suppressAutoHyphens/>
              <w:spacing w:after="0" w:line="240" w:lineRule="auto"/>
              <w:jc w:val="both"/>
              <w:textAlignment w:val="baseline"/>
              <w:rPr>
                <w:rFonts w:ascii="Times New Roman" w:hAnsi="Times New Roman"/>
                <w:color w:val="000000"/>
              </w:rPr>
            </w:pPr>
            <w:r w:rsidRPr="0032765A">
              <w:rPr>
                <w:rFonts w:ascii="Times New Roman" w:hAnsi="Times New Roman"/>
                <w:color w:val="000000"/>
              </w:rPr>
              <w:tab/>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color w:val="000000"/>
              </w:rPr>
            </w:pPr>
            <w:r w:rsidRPr="0032765A">
              <w:rPr>
                <w:rFonts w:ascii="Times New Roman" w:hAnsi="Times New Roman"/>
                <w:color w:val="000000"/>
              </w:rPr>
              <w:t>срок предоставления гарантии качества товара, работ, услуг.</w:t>
            </w: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1</w:t>
            </w:r>
            <w:r w:rsidR="0032765A" w:rsidRPr="0032765A">
              <w:rPr>
                <w:rFonts w:ascii="Times New Roman" w:hAnsi="Times New Roman"/>
                <w:color w:val="000000"/>
              </w:rPr>
              <w:t xml:space="preserve">.4. В документации о закупке указываются используемые для определения поставщика (исполнителя) критерии оценки и предельные величины значимости критериев оценки. При этом количество используемых для определения поставщика (исполнителя) критериев оценки при осуществлении закупки должно быть не менее двух, одним из которых должен быть критерий оценки "цена договора", другим являются </w:t>
            </w:r>
            <w:proofErr w:type="spellStart"/>
            <w:r w:rsidR="0032765A" w:rsidRPr="0032765A">
              <w:rPr>
                <w:rFonts w:ascii="Times New Roman" w:hAnsi="Times New Roman"/>
                <w:color w:val="000000"/>
              </w:rPr>
              <w:t>нестоимостные</w:t>
            </w:r>
            <w:proofErr w:type="spellEnd"/>
            <w:r w:rsidR="0032765A" w:rsidRPr="0032765A">
              <w:rPr>
                <w:rFonts w:ascii="Times New Roman" w:hAnsi="Times New Roman"/>
                <w:color w:val="000000"/>
              </w:rPr>
              <w:t xml:space="preserve"> критерии (</w:t>
            </w:r>
            <w:proofErr w:type="spellStart"/>
            <w:r w:rsidR="0032765A" w:rsidRPr="0032765A">
              <w:rPr>
                <w:rFonts w:ascii="Times New Roman" w:hAnsi="Times New Roman"/>
                <w:color w:val="000000"/>
              </w:rPr>
              <w:t>нестоимостной</w:t>
            </w:r>
            <w:proofErr w:type="spellEnd"/>
            <w:r w:rsidR="0032765A" w:rsidRPr="0032765A">
              <w:rPr>
                <w:rFonts w:ascii="Times New Roman" w:hAnsi="Times New Roman"/>
                <w:color w:val="000000"/>
              </w:rPr>
              <w:t xml:space="preserve"> критерий).</w:t>
            </w: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lastRenderedPageBreak/>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1</w:t>
            </w:r>
            <w:r w:rsidR="0032765A" w:rsidRPr="0032765A">
              <w:rPr>
                <w:rFonts w:ascii="Times New Roman" w:hAnsi="Times New Roman"/>
                <w:color w:val="000000"/>
              </w:rPr>
              <w:t xml:space="preserve">.5. В документации о закупке в отношении </w:t>
            </w:r>
            <w:proofErr w:type="spellStart"/>
            <w:r w:rsidR="0032765A" w:rsidRPr="0032765A">
              <w:rPr>
                <w:rFonts w:ascii="Times New Roman" w:hAnsi="Times New Roman"/>
                <w:color w:val="000000"/>
              </w:rPr>
              <w:t>нестоимостных</w:t>
            </w:r>
            <w:proofErr w:type="spellEnd"/>
            <w:r w:rsidR="0032765A" w:rsidRPr="0032765A">
              <w:rPr>
                <w:rFonts w:ascii="Times New Roman" w:hAnsi="Times New Roman"/>
                <w:color w:val="000000"/>
              </w:rPr>
              <w:t xml:space="preserve"> критериев оценки могут быть предусмотрены показатели, раскрывающие содержание </w:t>
            </w:r>
            <w:proofErr w:type="spellStart"/>
            <w:r w:rsidR="0032765A" w:rsidRPr="0032765A">
              <w:rPr>
                <w:rFonts w:ascii="Times New Roman" w:hAnsi="Times New Roman"/>
                <w:color w:val="000000"/>
              </w:rPr>
              <w:t>нестоимостных</w:t>
            </w:r>
            <w:proofErr w:type="spellEnd"/>
            <w:r w:rsidR="0032765A" w:rsidRPr="0032765A">
              <w:rPr>
                <w:rFonts w:ascii="Times New Roman" w:hAnsi="Times New Roman"/>
                <w:color w:val="000000"/>
              </w:rPr>
              <w:t xml:space="preserve"> критериев оценки и учитывающие особенности оценки закупаемых товаров, услуг по </w:t>
            </w:r>
            <w:proofErr w:type="spellStart"/>
            <w:r w:rsidR="0032765A" w:rsidRPr="0032765A">
              <w:rPr>
                <w:rFonts w:ascii="Times New Roman" w:hAnsi="Times New Roman"/>
                <w:color w:val="000000"/>
              </w:rPr>
              <w:t>нестоимостным</w:t>
            </w:r>
            <w:proofErr w:type="spellEnd"/>
            <w:r w:rsidR="0032765A" w:rsidRPr="0032765A">
              <w:rPr>
                <w:rFonts w:ascii="Times New Roman" w:hAnsi="Times New Roman"/>
                <w:color w:val="000000"/>
              </w:rPr>
              <w:t xml:space="preserve"> критериям оценки.</w:t>
            </w: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1</w:t>
            </w:r>
            <w:r w:rsidR="0032765A" w:rsidRPr="0032765A">
              <w:rPr>
                <w:rFonts w:ascii="Times New Roman" w:hAnsi="Times New Roman"/>
                <w:color w:val="000000"/>
              </w:rPr>
              <w:t xml:space="preserve">.6. Для оценки заявок (предложений) по каждому </w:t>
            </w:r>
            <w:proofErr w:type="spellStart"/>
            <w:r w:rsidR="0032765A" w:rsidRPr="0032765A">
              <w:rPr>
                <w:rFonts w:ascii="Times New Roman" w:hAnsi="Times New Roman"/>
                <w:color w:val="000000"/>
              </w:rPr>
              <w:t>нестоимостному</w:t>
            </w:r>
            <w:proofErr w:type="spellEnd"/>
            <w:r w:rsidR="0032765A" w:rsidRPr="0032765A">
              <w:rPr>
                <w:rFonts w:ascii="Times New Roman" w:hAnsi="Times New Roman"/>
                <w:color w:val="000000"/>
              </w:rPr>
              <w:t xml:space="preserve"> критерию оценки используется 100-балльная шкала оценки. Если в отношении </w:t>
            </w:r>
            <w:proofErr w:type="spellStart"/>
            <w:r w:rsidR="0032765A" w:rsidRPr="0032765A">
              <w:rPr>
                <w:rFonts w:ascii="Times New Roman" w:hAnsi="Times New Roman"/>
                <w:color w:val="000000"/>
              </w:rPr>
              <w:t>нестоимостного</w:t>
            </w:r>
            <w:proofErr w:type="spellEnd"/>
            <w:r w:rsidR="0032765A" w:rsidRPr="0032765A">
              <w:rPr>
                <w:rFonts w:ascii="Times New Roman" w:hAnsi="Times New Roman"/>
                <w:color w:val="000000"/>
              </w:rPr>
              <w:t xml:space="preserve"> критерия оценки в документации о закупке предусматриваются показатели, то для каждого показателя устанавливается его значимость, в соответствии с которой будет производиться оценка, и формула расчета количества 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
          <w:p w:rsidR="0032765A" w:rsidRPr="0032765A" w:rsidRDefault="0032765A" w:rsidP="0032765A">
            <w:pPr>
              <w:widowControl w:val="0"/>
              <w:suppressAutoHyphens/>
              <w:spacing w:after="0" w:line="240" w:lineRule="auto"/>
              <w:jc w:val="both"/>
              <w:textAlignment w:val="baseline"/>
              <w:rPr>
                <w:rFonts w:ascii="Times New Roman" w:hAnsi="Times New Roman"/>
                <w:color w:val="000000"/>
              </w:rPr>
            </w:pPr>
            <w:r w:rsidRPr="0032765A">
              <w:rPr>
                <w:rFonts w:ascii="Times New Roman" w:hAnsi="Times New Roman"/>
                <w:color w:val="000000"/>
              </w:rPr>
              <w:t xml:space="preserve">Для оценки заявок (предложений) по </w:t>
            </w:r>
            <w:proofErr w:type="spellStart"/>
            <w:r w:rsidRPr="0032765A">
              <w:rPr>
                <w:rFonts w:ascii="Times New Roman" w:hAnsi="Times New Roman"/>
                <w:color w:val="000000"/>
              </w:rPr>
              <w:t>нестоимостным</w:t>
            </w:r>
            <w:proofErr w:type="spellEnd"/>
            <w:r w:rsidRPr="0032765A">
              <w:rPr>
                <w:rFonts w:ascii="Times New Roman" w:hAnsi="Times New Roman"/>
                <w:color w:val="000000"/>
              </w:rPr>
              <w:t xml:space="preserve"> критериям оценки (показателям) заказчик вправе устанавливать предельно необходимое минимальное или максимальное количественное значение качественных, функциональных, экологических и квалификационных характеристик, которые подлежат оценке в рамках указанных критериев. В этом случае при оценке заявок (предложений) по таким критериям (показателям) участникам закупки, сделавшим предложение, соответствующее такому значению, или лучшее предложение, присваивается 100 баллов.</w:t>
            </w: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6.11</w:t>
            </w:r>
            <w:r w:rsidR="0032765A" w:rsidRPr="0032765A">
              <w:rPr>
                <w:rFonts w:ascii="Times New Roman" w:hAnsi="Times New Roman"/>
                <w:color w:val="000000"/>
              </w:rPr>
              <w:t xml:space="preserve">.7. Сумма </w:t>
            </w:r>
            <w:proofErr w:type="gramStart"/>
            <w:r w:rsidR="0032765A" w:rsidRPr="0032765A">
              <w:rPr>
                <w:rFonts w:ascii="Times New Roman" w:hAnsi="Times New Roman"/>
                <w:color w:val="000000"/>
              </w:rPr>
              <w:t>величин значимости показателей критерия оценки</w:t>
            </w:r>
            <w:proofErr w:type="gramEnd"/>
            <w:r w:rsidR="0032765A" w:rsidRPr="0032765A">
              <w:rPr>
                <w:rFonts w:ascii="Times New Roman" w:hAnsi="Times New Roman"/>
                <w:color w:val="000000"/>
              </w:rPr>
              <w:t xml:space="preserve"> должна составлять 100 процентов.</w:t>
            </w:r>
          </w:p>
          <w:p w:rsidR="0032765A" w:rsidRPr="0032765A" w:rsidRDefault="009F665A" w:rsidP="0032765A">
            <w:pPr>
              <w:widowControl w:val="0"/>
              <w:suppressAutoHyphens/>
              <w:spacing w:after="0" w:line="240" w:lineRule="auto"/>
              <w:ind w:right="3"/>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1</w:t>
            </w:r>
            <w:r w:rsidR="0032765A" w:rsidRPr="0032765A">
              <w:rPr>
                <w:rFonts w:ascii="Times New Roman" w:hAnsi="Times New Roman"/>
                <w:color w:val="000000"/>
              </w:rPr>
              <w:t>.8. Предельные величины значимости критериев устанавливаются в следующем порядке:</w:t>
            </w:r>
          </w:p>
          <w:tbl>
            <w:tblPr>
              <w:tblW w:w="96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 w:type="dxa"/>
                <w:bottom w:w="102" w:type="dxa"/>
                <w:right w:w="62" w:type="dxa"/>
              </w:tblCellMar>
              <w:tblLook w:val="0000"/>
            </w:tblPr>
            <w:tblGrid>
              <w:gridCol w:w="4485"/>
              <w:gridCol w:w="5175"/>
            </w:tblGrid>
            <w:tr w:rsidR="0032765A" w:rsidRPr="0032765A" w:rsidTr="00D7759E">
              <w:tc>
                <w:tcPr>
                  <w:tcW w:w="9660" w:type="dxa"/>
                  <w:gridSpan w:val="2"/>
                  <w:tcBorders>
                    <w:top w:val="single" w:sz="4" w:space="0" w:color="00000A"/>
                    <w:left w:val="single" w:sz="4" w:space="0" w:color="00000A"/>
                    <w:bottom w:val="single" w:sz="4" w:space="0" w:color="00000A"/>
                    <w:right w:val="single" w:sz="4" w:space="0" w:color="00000A"/>
                  </w:tcBorders>
                  <w:shd w:val="clear" w:color="auto" w:fill="auto"/>
                </w:tcPr>
                <w:p w:rsidR="0032765A" w:rsidRPr="0032765A" w:rsidRDefault="0032765A" w:rsidP="0032765A">
                  <w:pPr>
                    <w:widowControl w:val="0"/>
                    <w:suppressAutoHyphens/>
                    <w:spacing w:after="0" w:line="240" w:lineRule="auto"/>
                    <w:jc w:val="center"/>
                    <w:textAlignment w:val="baseline"/>
                    <w:rPr>
                      <w:rFonts w:ascii="Times New Roman" w:hAnsi="Times New Roman"/>
                      <w:b/>
                      <w:color w:val="000000"/>
                    </w:rPr>
                  </w:pPr>
                  <w:r w:rsidRPr="0032765A">
                    <w:rPr>
                      <w:rFonts w:ascii="Times New Roman" w:hAnsi="Times New Roman"/>
                      <w:b/>
                      <w:color w:val="000000"/>
                    </w:rPr>
                    <w:t>Предельные величины значимости критериев оценки</w:t>
                  </w:r>
                </w:p>
              </w:tc>
            </w:tr>
            <w:tr w:rsidR="0032765A" w:rsidRPr="0032765A" w:rsidTr="00D7759E">
              <w:tc>
                <w:tcPr>
                  <w:tcW w:w="4485" w:type="dxa"/>
                  <w:tcBorders>
                    <w:top w:val="single" w:sz="4" w:space="0" w:color="00000A"/>
                    <w:left w:val="single" w:sz="4" w:space="0" w:color="00000A"/>
                    <w:bottom w:val="single" w:sz="4" w:space="0" w:color="00000A"/>
                    <w:right w:val="single" w:sz="4" w:space="0" w:color="00000A"/>
                  </w:tcBorders>
                  <w:shd w:val="clear" w:color="auto" w:fill="auto"/>
                </w:tcPr>
                <w:p w:rsidR="0032765A" w:rsidRPr="0032765A" w:rsidRDefault="0032765A" w:rsidP="0032765A">
                  <w:pPr>
                    <w:widowControl w:val="0"/>
                    <w:suppressAutoHyphens/>
                    <w:spacing w:after="0" w:line="240" w:lineRule="auto"/>
                    <w:jc w:val="center"/>
                    <w:textAlignment w:val="baseline"/>
                    <w:rPr>
                      <w:rFonts w:ascii="Times New Roman" w:hAnsi="Times New Roman"/>
                      <w:b/>
                      <w:color w:val="000000"/>
                    </w:rPr>
                  </w:pPr>
                  <w:r w:rsidRPr="0032765A">
                    <w:rPr>
                      <w:rFonts w:ascii="Times New Roman" w:hAnsi="Times New Roman"/>
                      <w:b/>
                      <w:color w:val="000000"/>
                    </w:rPr>
                    <w:t>минимальная значимость стоимостных критериев оценки (процентов)</w:t>
                  </w:r>
                </w:p>
              </w:tc>
              <w:tc>
                <w:tcPr>
                  <w:tcW w:w="5175" w:type="dxa"/>
                  <w:tcBorders>
                    <w:top w:val="single" w:sz="4" w:space="0" w:color="00000A"/>
                    <w:left w:val="single" w:sz="4" w:space="0" w:color="00000A"/>
                    <w:bottom w:val="single" w:sz="4" w:space="0" w:color="00000A"/>
                    <w:right w:val="single" w:sz="4" w:space="0" w:color="00000A"/>
                  </w:tcBorders>
                  <w:shd w:val="clear" w:color="auto" w:fill="auto"/>
                </w:tcPr>
                <w:p w:rsidR="0032765A" w:rsidRPr="0032765A" w:rsidRDefault="0032765A" w:rsidP="0032765A">
                  <w:pPr>
                    <w:widowControl w:val="0"/>
                    <w:suppressAutoHyphens/>
                    <w:spacing w:after="0" w:line="240" w:lineRule="auto"/>
                    <w:jc w:val="center"/>
                    <w:textAlignment w:val="baseline"/>
                    <w:rPr>
                      <w:rFonts w:ascii="Times New Roman" w:hAnsi="Times New Roman"/>
                      <w:b/>
                      <w:color w:val="000000"/>
                    </w:rPr>
                  </w:pPr>
                  <w:r w:rsidRPr="0032765A">
                    <w:rPr>
                      <w:rFonts w:ascii="Times New Roman" w:hAnsi="Times New Roman"/>
                      <w:b/>
                      <w:color w:val="000000"/>
                    </w:rPr>
                    <w:t xml:space="preserve">максимальная значимость </w:t>
                  </w:r>
                  <w:proofErr w:type="spellStart"/>
                  <w:r w:rsidRPr="0032765A">
                    <w:rPr>
                      <w:rFonts w:ascii="Times New Roman" w:hAnsi="Times New Roman"/>
                      <w:b/>
                      <w:color w:val="000000"/>
                    </w:rPr>
                    <w:t>нестоимостных</w:t>
                  </w:r>
                  <w:proofErr w:type="spellEnd"/>
                  <w:r w:rsidRPr="0032765A">
                    <w:rPr>
                      <w:rFonts w:ascii="Times New Roman" w:hAnsi="Times New Roman"/>
                      <w:b/>
                      <w:color w:val="000000"/>
                    </w:rPr>
                    <w:t xml:space="preserve"> критериев оценки (процентов)</w:t>
                  </w:r>
                </w:p>
              </w:tc>
            </w:tr>
            <w:tr w:rsidR="0032765A" w:rsidRPr="0032765A" w:rsidTr="00D7759E">
              <w:tc>
                <w:tcPr>
                  <w:tcW w:w="4485" w:type="dxa"/>
                  <w:tcBorders>
                    <w:top w:val="single" w:sz="4" w:space="0" w:color="00000A"/>
                    <w:left w:val="single" w:sz="4" w:space="0" w:color="00000A"/>
                    <w:bottom w:val="single" w:sz="4" w:space="0" w:color="00000A"/>
                    <w:right w:val="single" w:sz="4" w:space="0" w:color="00000A"/>
                  </w:tcBorders>
                  <w:shd w:val="clear" w:color="auto" w:fill="auto"/>
                </w:tcPr>
                <w:p w:rsidR="0032765A" w:rsidRPr="0032765A" w:rsidRDefault="0032765A" w:rsidP="0032765A">
                  <w:pPr>
                    <w:widowControl w:val="0"/>
                    <w:suppressAutoHyphens/>
                    <w:spacing w:after="0" w:line="240" w:lineRule="auto"/>
                    <w:jc w:val="center"/>
                    <w:textAlignment w:val="baseline"/>
                    <w:rPr>
                      <w:rFonts w:ascii="Times New Roman" w:hAnsi="Times New Roman"/>
                      <w:color w:val="000000"/>
                    </w:rPr>
                  </w:pPr>
                  <w:r w:rsidRPr="0032765A">
                    <w:rPr>
                      <w:rFonts w:ascii="Times New Roman" w:hAnsi="Times New Roman"/>
                      <w:color w:val="000000"/>
                    </w:rPr>
                    <w:t>30</w:t>
                  </w:r>
                </w:p>
              </w:tc>
              <w:tc>
                <w:tcPr>
                  <w:tcW w:w="5175" w:type="dxa"/>
                  <w:tcBorders>
                    <w:top w:val="single" w:sz="4" w:space="0" w:color="00000A"/>
                    <w:left w:val="single" w:sz="4" w:space="0" w:color="00000A"/>
                    <w:bottom w:val="single" w:sz="4" w:space="0" w:color="00000A"/>
                    <w:right w:val="single" w:sz="4" w:space="0" w:color="00000A"/>
                  </w:tcBorders>
                  <w:shd w:val="clear" w:color="auto" w:fill="auto"/>
                </w:tcPr>
                <w:p w:rsidR="0032765A" w:rsidRPr="0032765A" w:rsidRDefault="0032765A" w:rsidP="0032765A">
                  <w:pPr>
                    <w:widowControl w:val="0"/>
                    <w:suppressAutoHyphens/>
                    <w:spacing w:after="0" w:line="240" w:lineRule="auto"/>
                    <w:jc w:val="center"/>
                    <w:textAlignment w:val="baseline"/>
                    <w:rPr>
                      <w:rFonts w:ascii="Times New Roman" w:hAnsi="Times New Roman"/>
                      <w:color w:val="000000"/>
                    </w:rPr>
                  </w:pPr>
                  <w:r w:rsidRPr="0032765A">
                    <w:rPr>
                      <w:rFonts w:ascii="Times New Roman" w:hAnsi="Times New Roman"/>
                      <w:color w:val="000000"/>
                    </w:rPr>
                    <w:t>70</w:t>
                  </w:r>
                </w:p>
              </w:tc>
            </w:tr>
          </w:tbl>
          <w:p w:rsidR="0032765A" w:rsidRPr="0032765A" w:rsidRDefault="009F665A" w:rsidP="0032765A">
            <w:pPr>
              <w:widowControl w:val="0"/>
              <w:suppressAutoHyphens/>
              <w:spacing w:after="0" w:line="240" w:lineRule="auto"/>
              <w:ind w:right="3"/>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1</w:t>
            </w:r>
            <w:r w:rsidR="0032765A" w:rsidRPr="0032765A">
              <w:rPr>
                <w:rFonts w:ascii="Times New Roman" w:hAnsi="Times New Roman"/>
                <w:color w:val="000000"/>
              </w:rPr>
              <w:t>.9. Не допускается использование не предусмотренных настоящим Порядком критериев оценки (показателей) или их величин значимости. Не допускается использование критериев оценки или их величин значимости, не указанных в документации о закупке.</w:t>
            </w:r>
          </w:p>
          <w:p w:rsidR="0032765A" w:rsidRPr="0032765A" w:rsidRDefault="009F665A" w:rsidP="0032765A">
            <w:pPr>
              <w:widowControl w:val="0"/>
              <w:suppressAutoHyphens/>
              <w:spacing w:after="0" w:line="240" w:lineRule="auto"/>
              <w:ind w:right="3"/>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1</w:t>
            </w:r>
            <w:r w:rsidR="0032765A" w:rsidRPr="0032765A">
              <w:rPr>
                <w:rFonts w:ascii="Times New Roman" w:hAnsi="Times New Roman"/>
                <w:color w:val="000000"/>
              </w:rPr>
              <w:t>.10. Итоговый рейтинг заявки (предложения) вычисляется как сумма рейтингов по каждому критерию оценки заявки (предложения).</w:t>
            </w: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1</w:t>
            </w:r>
            <w:r w:rsidR="0032765A" w:rsidRPr="0032765A">
              <w:rPr>
                <w:rFonts w:ascii="Times New Roman" w:hAnsi="Times New Roman"/>
                <w:color w:val="000000"/>
              </w:rPr>
              <w:t>.11.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b/>
                <w:bCs/>
                <w:color w:val="000000"/>
              </w:rPr>
            </w:pPr>
          </w:p>
          <w:p w:rsidR="0032765A" w:rsidRPr="0032765A" w:rsidRDefault="009F665A" w:rsidP="0032765A">
            <w:pPr>
              <w:widowControl w:val="0"/>
              <w:suppressAutoHyphens/>
              <w:spacing w:after="0" w:line="240" w:lineRule="auto"/>
              <w:ind w:firstLine="708"/>
              <w:jc w:val="center"/>
              <w:textAlignment w:val="baseline"/>
              <w:rPr>
                <w:rFonts w:ascii="Times New Roman" w:hAnsi="Times New Roman"/>
                <w:b/>
                <w:bCs/>
                <w:color w:val="000000"/>
              </w:rPr>
            </w:pPr>
            <w:r>
              <w:rPr>
                <w:rFonts w:ascii="Times New Roman" w:hAnsi="Times New Roman"/>
                <w:b/>
                <w:bCs/>
                <w:color w:val="000000"/>
              </w:rPr>
              <w:t>1</w:t>
            </w:r>
            <w:r w:rsidR="00083520">
              <w:rPr>
                <w:rFonts w:ascii="Times New Roman" w:hAnsi="Times New Roman"/>
                <w:b/>
                <w:bCs/>
                <w:color w:val="000000"/>
              </w:rPr>
              <w:t>6</w:t>
            </w:r>
            <w:r w:rsidR="0032765A" w:rsidRPr="0032765A">
              <w:rPr>
                <w:rFonts w:ascii="Times New Roman" w:hAnsi="Times New Roman"/>
                <w:b/>
                <w:bCs/>
                <w:color w:val="000000"/>
              </w:rPr>
              <w:t>.1</w:t>
            </w:r>
            <w:r w:rsidR="00083520">
              <w:rPr>
                <w:rFonts w:ascii="Times New Roman" w:hAnsi="Times New Roman"/>
                <w:b/>
                <w:bCs/>
                <w:color w:val="000000"/>
              </w:rPr>
              <w:t>2</w:t>
            </w:r>
            <w:r w:rsidR="0032765A" w:rsidRPr="0032765A">
              <w:rPr>
                <w:rFonts w:ascii="Times New Roman" w:hAnsi="Times New Roman"/>
                <w:b/>
                <w:bCs/>
                <w:color w:val="000000"/>
              </w:rPr>
              <w:t>. Оценка заявок (предложений) по стоимостным критериям оценки</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b/>
                <w:bCs/>
                <w:color w:val="000000"/>
              </w:rPr>
            </w:pP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2</w:t>
            </w:r>
            <w:r w:rsidR="0032765A" w:rsidRPr="0032765A">
              <w:rPr>
                <w:rFonts w:ascii="Times New Roman" w:hAnsi="Times New Roman"/>
                <w:color w:val="000000"/>
              </w:rPr>
              <w:t>.1. Количество баллов, присуждаемых по критериям оценки "цена контракта" определяется по формуле:</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color w:val="000000"/>
              </w:rPr>
            </w:pPr>
            <w:r w:rsidRPr="0032765A">
              <w:rPr>
                <w:rFonts w:ascii="Times New Roman" w:hAnsi="Times New Roman"/>
                <w:color w:val="000000"/>
              </w:rPr>
              <w:t xml:space="preserve">а) в случае, если </w:t>
            </w:r>
            <w:proofErr w:type="spellStart"/>
            <w:proofErr w:type="gramStart"/>
            <w:r w:rsidRPr="0032765A">
              <w:rPr>
                <w:rFonts w:ascii="Times New Roman" w:hAnsi="Times New Roman"/>
                <w:color w:val="000000"/>
              </w:rPr>
              <w:t>Ц</w:t>
            </w:r>
            <w:proofErr w:type="gramEnd"/>
            <w:r w:rsidRPr="0032765A">
              <w:rPr>
                <w:rFonts w:ascii="Times New Roman" w:hAnsi="Times New Roman"/>
                <w:color w:val="000000"/>
              </w:rPr>
              <w:t>min</w:t>
            </w:r>
            <w:proofErr w:type="spellEnd"/>
            <w:r w:rsidRPr="0032765A">
              <w:rPr>
                <w:rFonts w:ascii="Times New Roman" w:hAnsi="Times New Roman"/>
                <w:color w:val="000000"/>
              </w:rPr>
              <w:t>&gt;0,</w:t>
            </w:r>
          </w:p>
          <w:tbl>
            <w:tblPr>
              <w:tblW w:w="2955" w:type="dxa"/>
              <w:tblCellMar>
                <w:left w:w="0" w:type="dxa"/>
                <w:right w:w="0" w:type="dxa"/>
              </w:tblCellMar>
              <w:tblLook w:val="0000"/>
            </w:tblPr>
            <w:tblGrid>
              <w:gridCol w:w="752"/>
              <w:gridCol w:w="752"/>
              <w:gridCol w:w="753"/>
              <w:gridCol w:w="698"/>
            </w:tblGrid>
            <w:tr w:rsidR="0032765A" w:rsidRPr="0032765A" w:rsidTr="00D7759E">
              <w:tc>
                <w:tcPr>
                  <w:tcW w:w="752" w:type="dxa"/>
                  <w:vMerge w:val="restart"/>
                  <w:shd w:val="clear" w:color="auto" w:fill="FFFFFF"/>
                </w:tcPr>
                <w:p w:rsidR="0032765A" w:rsidRPr="0032765A" w:rsidRDefault="0032765A" w:rsidP="0032765A">
                  <w:pPr>
                    <w:widowControl w:val="0"/>
                    <w:suppressAutoHyphens/>
                    <w:spacing w:after="0" w:line="240" w:lineRule="auto"/>
                    <w:jc w:val="both"/>
                    <w:textAlignment w:val="baseline"/>
                    <w:rPr>
                      <w:rFonts w:ascii="Times New Roman" w:hAnsi="Times New Roman"/>
                      <w:color w:val="000000"/>
                    </w:rPr>
                  </w:pPr>
                </w:p>
              </w:tc>
              <w:tc>
                <w:tcPr>
                  <w:tcW w:w="752" w:type="dxa"/>
                  <w:vMerge w:val="restart"/>
                  <w:shd w:val="clear" w:color="auto" w:fill="FFFFFF"/>
                  <w:vAlign w:val="center"/>
                </w:tcPr>
                <w:p w:rsidR="0032765A" w:rsidRPr="0032765A" w:rsidRDefault="0032765A" w:rsidP="0032765A">
                  <w:pPr>
                    <w:widowControl w:val="0"/>
                    <w:suppressAutoHyphens/>
                    <w:spacing w:after="0" w:line="240" w:lineRule="auto"/>
                    <w:jc w:val="both"/>
                    <w:textAlignment w:val="baseline"/>
                    <w:rPr>
                      <w:rFonts w:ascii="Times New Roman" w:hAnsi="Times New Roman"/>
                      <w:b/>
                      <w:color w:val="000000"/>
                    </w:rPr>
                  </w:pPr>
                  <w:proofErr w:type="spellStart"/>
                  <w:r w:rsidRPr="0032765A">
                    <w:rPr>
                      <w:rFonts w:ascii="Times New Roman" w:hAnsi="Times New Roman"/>
                      <w:b/>
                      <w:color w:val="000000"/>
                    </w:rPr>
                    <w:t>ЦБ</w:t>
                  </w:r>
                  <w:proofErr w:type="gramStart"/>
                  <w:r w:rsidRPr="0032765A">
                    <w:rPr>
                      <w:rFonts w:ascii="Times New Roman" w:hAnsi="Times New Roman"/>
                      <w:b/>
                      <w:color w:val="000000"/>
                    </w:rPr>
                    <w:t>i</w:t>
                  </w:r>
                  <w:proofErr w:type="spellEnd"/>
                  <w:proofErr w:type="gramEnd"/>
                  <w:r w:rsidRPr="0032765A">
                    <w:rPr>
                      <w:rFonts w:ascii="Times New Roman" w:hAnsi="Times New Roman"/>
                      <w:b/>
                      <w:color w:val="000000"/>
                    </w:rPr>
                    <w:t xml:space="preserve"> =</w:t>
                  </w:r>
                </w:p>
              </w:tc>
              <w:tc>
                <w:tcPr>
                  <w:tcW w:w="753" w:type="dxa"/>
                  <w:shd w:val="clear" w:color="auto" w:fill="FFFFFF"/>
                  <w:vAlign w:val="center"/>
                </w:tcPr>
                <w:p w:rsidR="0032765A" w:rsidRPr="0032765A" w:rsidRDefault="0032765A" w:rsidP="0032765A">
                  <w:pPr>
                    <w:widowControl w:val="0"/>
                    <w:suppressAutoHyphens/>
                    <w:spacing w:after="0" w:line="240" w:lineRule="auto"/>
                    <w:jc w:val="both"/>
                    <w:textAlignment w:val="baseline"/>
                    <w:rPr>
                      <w:rFonts w:ascii="Times New Roman" w:hAnsi="Times New Roman"/>
                      <w:b/>
                      <w:color w:val="000000"/>
                    </w:rPr>
                  </w:pPr>
                  <w:proofErr w:type="spellStart"/>
                  <w:proofErr w:type="gramStart"/>
                  <w:r w:rsidRPr="0032765A">
                    <w:rPr>
                      <w:rFonts w:ascii="Times New Roman" w:hAnsi="Times New Roman"/>
                      <w:b/>
                      <w:color w:val="000000"/>
                    </w:rPr>
                    <w:t>Ц</w:t>
                  </w:r>
                  <w:proofErr w:type="gramEnd"/>
                  <w:r w:rsidRPr="0032765A">
                    <w:rPr>
                      <w:rFonts w:ascii="Times New Roman" w:hAnsi="Times New Roman"/>
                      <w:b/>
                      <w:color w:val="000000"/>
                    </w:rPr>
                    <w:t>min</w:t>
                  </w:r>
                  <w:proofErr w:type="spellEnd"/>
                </w:p>
              </w:tc>
              <w:tc>
                <w:tcPr>
                  <w:tcW w:w="698" w:type="dxa"/>
                  <w:vMerge w:val="restart"/>
                  <w:shd w:val="clear" w:color="auto" w:fill="FFFFFF"/>
                  <w:vAlign w:val="center"/>
                </w:tcPr>
                <w:p w:rsidR="0032765A" w:rsidRPr="0032765A" w:rsidRDefault="0032765A" w:rsidP="0032765A">
                  <w:pPr>
                    <w:widowControl w:val="0"/>
                    <w:suppressAutoHyphens/>
                    <w:spacing w:after="0" w:line="240" w:lineRule="auto"/>
                    <w:jc w:val="both"/>
                    <w:textAlignment w:val="baseline"/>
                    <w:rPr>
                      <w:rFonts w:ascii="Times New Roman" w:hAnsi="Times New Roman"/>
                      <w:b/>
                      <w:color w:val="000000"/>
                    </w:rPr>
                  </w:pPr>
                  <w:r w:rsidRPr="0032765A">
                    <w:rPr>
                      <w:rFonts w:ascii="Times New Roman" w:hAnsi="Times New Roman"/>
                      <w:b/>
                      <w:color w:val="000000"/>
                    </w:rPr>
                    <w:t>× 100</w:t>
                  </w:r>
                </w:p>
              </w:tc>
            </w:tr>
            <w:tr w:rsidR="0032765A" w:rsidRPr="0032765A" w:rsidTr="00D7759E">
              <w:tc>
                <w:tcPr>
                  <w:tcW w:w="752" w:type="dxa"/>
                  <w:vMerge/>
                  <w:shd w:val="clear" w:color="auto" w:fill="FFFFFF"/>
                </w:tcPr>
                <w:p w:rsidR="0032765A" w:rsidRPr="0032765A" w:rsidRDefault="0032765A" w:rsidP="0032765A">
                  <w:pPr>
                    <w:widowControl w:val="0"/>
                    <w:suppressAutoHyphens/>
                    <w:spacing w:after="0" w:line="240" w:lineRule="auto"/>
                    <w:textAlignment w:val="baseline"/>
                    <w:rPr>
                      <w:rFonts w:ascii="Times New Roman" w:hAnsi="Times New Roman"/>
                    </w:rPr>
                  </w:pPr>
                </w:p>
              </w:tc>
              <w:tc>
                <w:tcPr>
                  <w:tcW w:w="752" w:type="dxa"/>
                  <w:vMerge/>
                  <w:shd w:val="clear" w:color="auto" w:fill="FFFFFF"/>
                  <w:vAlign w:val="center"/>
                </w:tcPr>
                <w:p w:rsidR="0032765A" w:rsidRPr="0032765A" w:rsidRDefault="0032765A" w:rsidP="0032765A">
                  <w:pPr>
                    <w:widowControl w:val="0"/>
                    <w:suppressAutoHyphens/>
                    <w:spacing w:after="0" w:line="240" w:lineRule="auto"/>
                    <w:textAlignment w:val="baseline"/>
                    <w:rPr>
                      <w:rFonts w:ascii="Times New Roman" w:hAnsi="Times New Roman"/>
                    </w:rPr>
                  </w:pPr>
                </w:p>
              </w:tc>
              <w:tc>
                <w:tcPr>
                  <w:tcW w:w="753" w:type="dxa"/>
                  <w:tcBorders>
                    <w:top w:val="single" w:sz="6" w:space="0" w:color="000001"/>
                  </w:tcBorders>
                  <w:shd w:val="clear" w:color="auto" w:fill="FFFFFF"/>
                  <w:tcMar>
                    <w:top w:w="62" w:type="dxa"/>
                  </w:tcMar>
                </w:tcPr>
                <w:p w:rsidR="0032765A" w:rsidRPr="0032765A" w:rsidRDefault="0032765A" w:rsidP="0032765A">
                  <w:pPr>
                    <w:widowControl w:val="0"/>
                    <w:suppressAutoHyphens/>
                    <w:spacing w:after="0" w:line="240" w:lineRule="auto"/>
                    <w:jc w:val="both"/>
                    <w:textAlignment w:val="baseline"/>
                    <w:rPr>
                      <w:rFonts w:ascii="Times New Roman" w:hAnsi="Times New Roman"/>
                      <w:b/>
                      <w:color w:val="000000"/>
                    </w:rPr>
                  </w:pPr>
                  <w:proofErr w:type="spellStart"/>
                  <w:r w:rsidRPr="0032765A">
                    <w:rPr>
                      <w:rFonts w:ascii="Times New Roman" w:hAnsi="Times New Roman"/>
                      <w:b/>
                      <w:color w:val="000000"/>
                    </w:rPr>
                    <w:t>Ц</w:t>
                  </w:r>
                  <w:proofErr w:type="gramStart"/>
                  <w:r w:rsidRPr="0032765A">
                    <w:rPr>
                      <w:rFonts w:ascii="Times New Roman" w:hAnsi="Times New Roman"/>
                      <w:b/>
                      <w:color w:val="000000"/>
                    </w:rPr>
                    <w:t>i</w:t>
                  </w:r>
                  <w:proofErr w:type="spellEnd"/>
                  <w:proofErr w:type="gramEnd"/>
                </w:p>
              </w:tc>
              <w:tc>
                <w:tcPr>
                  <w:tcW w:w="698" w:type="dxa"/>
                  <w:vMerge/>
                  <w:shd w:val="clear" w:color="auto" w:fill="FFFFFF"/>
                  <w:vAlign w:val="center"/>
                </w:tcPr>
                <w:p w:rsidR="0032765A" w:rsidRPr="0032765A" w:rsidRDefault="0032765A" w:rsidP="0032765A">
                  <w:pPr>
                    <w:widowControl w:val="0"/>
                    <w:suppressAutoHyphens/>
                    <w:spacing w:after="0" w:line="240" w:lineRule="auto"/>
                    <w:textAlignment w:val="baseline"/>
                    <w:rPr>
                      <w:rFonts w:ascii="Times New Roman" w:hAnsi="Times New Roman"/>
                    </w:rPr>
                  </w:pPr>
                </w:p>
              </w:tc>
            </w:tr>
          </w:tbl>
          <w:p w:rsidR="0032765A" w:rsidRPr="0032765A" w:rsidRDefault="0032765A" w:rsidP="0032765A">
            <w:pPr>
              <w:widowControl w:val="0"/>
              <w:suppressAutoHyphens/>
              <w:spacing w:after="0" w:line="240" w:lineRule="auto"/>
              <w:ind w:firstLine="708"/>
              <w:jc w:val="both"/>
              <w:textAlignment w:val="baseline"/>
              <w:rPr>
                <w:rFonts w:ascii="Times New Roman" w:hAnsi="Times New Roman"/>
                <w:color w:val="000000"/>
              </w:rPr>
            </w:pPr>
            <w:r w:rsidRPr="0032765A">
              <w:rPr>
                <w:rFonts w:ascii="Times New Roman" w:hAnsi="Times New Roman"/>
                <w:color w:val="000000"/>
              </w:rPr>
              <w:t>где:</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color w:val="000000"/>
              </w:rPr>
            </w:pPr>
            <w:proofErr w:type="spellStart"/>
            <w:r w:rsidRPr="0032765A">
              <w:rPr>
                <w:rFonts w:ascii="Times New Roman" w:hAnsi="Times New Roman"/>
                <w:color w:val="000000"/>
              </w:rPr>
              <w:t>Ц</w:t>
            </w:r>
            <w:proofErr w:type="gramStart"/>
            <w:r w:rsidRPr="0032765A">
              <w:rPr>
                <w:rFonts w:ascii="Times New Roman" w:hAnsi="Times New Roman"/>
                <w:color w:val="000000"/>
              </w:rPr>
              <w:t>i</w:t>
            </w:r>
            <w:proofErr w:type="spellEnd"/>
            <w:proofErr w:type="gramEnd"/>
            <w:r w:rsidRPr="0032765A">
              <w:rPr>
                <w:rFonts w:ascii="Times New Roman" w:hAnsi="Times New Roman"/>
                <w:color w:val="000000"/>
              </w:rPr>
              <w:t xml:space="preserve"> – ценовое предложение участника закупки, заявка (предложение) которого оценивается;</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color w:val="000000"/>
              </w:rPr>
            </w:pPr>
            <w:proofErr w:type="spellStart"/>
            <w:proofErr w:type="gramStart"/>
            <w:r w:rsidRPr="0032765A">
              <w:rPr>
                <w:rFonts w:ascii="Times New Roman" w:hAnsi="Times New Roman"/>
                <w:color w:val="000000"/>
              </w:rPr>
              <w:t>Ц</w:t>
            </w:r>
            <w:proofErr w:type="gramEnd"/>
            <w:r w:rsidRPr="0032765A">
              <w:rPr>
                <w:rFonts w:ascii="Times New Roman" w:hAnsi="Times New Roman"/>
                <w:color w:val="000000"/>
              </w:rPr>
              <w:t>min</w:t>
            </w:r>
            <w:proofErr w:type="spellEnd"/>
            <w:r w:rsidRPr="0032765A">
              <w:rPr>
                <w:rFonts w:ascii="Times New Roman" w:hAnsi="Times New Roman"/>
                <w:color w:val="000000"/>
              </w:rPr>
              <w:t xml:space="preserve"> - минимальное ценовое предложение из ценовых предложений по критерию оценки, сделанных участниками закупки.</w:t>
            </w:r>
          </w:p>
          <w:p w:rsidR="0032765A" w:rsidRPr="0032765A" w:rsidRDefault="009F665A" w:rsidP="0032765A">
            <w:pPr>
              <w:widowControl w:val="0"/>
              <w:suppressAutoHyphens/>
              <w:spacing w:after="0" w:line="240" w:lineRule="auto"/>
              <w:jc w:val="center"/>
              <w:textAlignment w:val="baseline"/>
              <w:rPr>
                <w:rFonts w:ascii="Times New Roman" w:hAnsi="Times New Roman"/>
                <w:b/>
                <w:bCs/>
                <w:color w:val="000000"/>
              </w:rPr>
            </w:pPr>
            <w:r>
              <w:rPr>
                <w:rFonts w:ascii="Times New Roman" w:hAnsi="Times New Roman"/>
                <w:b/>
                <w:bCs/>
                <w:color w:val="000000"/>
              </w:rPr>
              <w:t>1</w:t>
            </w:r>
            <w:r w:rsidR="00083520">
              <w:rPr>
                <w:rFonts w:ascii="Times New Roman" w:hAnsi="Times New Roman"/>
                <w:b/>
                <w:bCs/>
                <w:color w:val="000000"/>
              </w:rPr>
              <w:t>6</w:t>
            </w:r>
            <w:r w:rsidR="0032765A" w:rsidRPr="0032765A">
              <w:rPr>
                <w:rFonts w:ascii="Times New Roman" w:hAnsi="Times New Roman"/>
                <w:b/>
                <w:bCs/>
                <w:color w:val="000000"/>
              </w:rPr>
              <w:t>.1</w:t>
            </w:r>
            <w:r w:rsidR="00083520">
              <w:rPr>
                <w:rFonts w:ascii="Times New Roman" w:hAnsi="Times New Roman"/>
                <w:b/>
                <w:bCs/>
                <w:color w:val="000000"/>
              </w:rPr>
              <w:t>3</w:t>
            </w:r>
            <w:r w:rsidR="0032765A" w:rsidRPr="0032765A">
              <w:rPr>
                <w:rFonts w:ascii="Times New Roman" w:hAnsi="Times New Roman"/>
                <w:b/>
                <w:bCs/>
                <w:color w:val="000000"/>
              </w:rPr>
              <w:t xml:space="preserve">. Оценка заявок (предложений) по </w:t>
            </w:r>
            <w:proofErr w:type="spellStart"/>
            <w:r w:rsidR="0032765A" w:rsidRPr="0032765A">
              <w:rPr>
                <w:rFonts w:ascii="Times New Roman" w:hAnsi="Times New Roman"/>
                <w:b/>
                <w:bCs/>
                <w:color w:val="000000"/>
              </w:rPr>
              <w:t>нестоимостным</w:t>
            </w:r>
            <w:proofErr w:type="spellEnd"/>
            <w:r w:rsidR="0032765A" w:rsidRPr="0032765A">
              <w:rPr>
                <w:rFonts w:ascii="Times New Roman" w:hAnsi="Times New Roman"/>
                <w:b/>
                <w:bCs/>
                <w:color w:val="000000"/>
              </w:rPr>
              <w:t xml:space="preserve"> критериям оценки</w:t>
            </w: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3</w:t>
            </w:r>
            <w:r w:rsidR="0032765A" w:rsidRPr="0032765A">
              <w:rPr>
                <w:rFonts w:ascii="Times New Roman" w:hAnsi="Times New Roman"/>
                <w:color w:val="000000"/>
              </w:rPr>
              <w:t xml:space="preserve">.1. Показателями </w:t>
            </w:r>
            <w:proofErr w:type="spellStart"/>
            <w:r w:rsidR="0032765A" w:rsidRPr="0032765A">
              <w:rPr>
                <w:rFonts w:ascii="Times New Roman" w:hAnsi="Times New Roman"/>
                <w:color w:val="000000"/>
              </w:rPr>
              <w:t>нестоимостного</w:t>
            </w:r>
            <w:proofErr w:type="spellEnd"/>
            <w:r w:rsidR="0032765A" w:rsidRPr="0032765A">
              <w:rPr>
                <w:rFonts w:ascii="Times New Roman" w:hAnsi="Times New Roman"/>
                <w:color w:val="000000"/>
              </w:rPr>
              <w:t xml:space="preserve"> критерия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могут быть:</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color w:val="000000"/>
              </w:rPr>
            </w:pPr>
            <w:r w:rsidRPr="0032765A">
              <w:rPr>
                <w:rFonts w:ascii="Times New Roman" w:hAnsi="Times New Roman"/>
                <w:color w:val="000000"/>
              </w:rPr>
              <w:t>а) квалификация трудовых ресурсов (руководителей и ключевых специалистов), предлагаемых для поставки товаров, выполнения работ, оказания услуг;</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color w:val="000000"/>
              </w:rPr>
            </w:pPr>
            <w:r w:rsidRPr="0032765A">
              <w:rPr>
                <w:rFonts w:ascii="Times New Roman" w:hAnsi="Times New Roman"/>
                <w:color w:val="000000"/>
              </w:rPr>
              <w:t>б) опыт участника по успешной поставке товара, выполнению работ, оказанию услуг сопоставимого характера и объема;</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color w:val="000000"/>
              </w:rPr>
            </w:pPr>
            <w:r w:rsidRPr="0032765A">
              <w:rPr>
                <w:rFonts w:ascii="Times New Roman" w:hAnsi="Times New Roman"/>
                <w:color w:val="000000"/>
              </w:rPr>
              <w:t>в)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поставки товаров, выполнения работ, оказания услуг;</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color w:val="000000"/>
              </w:rPr>
            </w:pPr>
            <w:r w:rsidRPr="0032765A">
              <w:rPr>
                <w:rFonts w:ascii="Times New Roman" w:hAnsi="Times New Roman"/>
                <w:color w:val="000000"/>
              </w:rPr>
              <w:t>г) обеспеченность участника закупки трудовыми ресурсами;</w:t>
            </w:r>
          </w:p>
          <w:p w:rsidR="0032765A" w:rsidRPr="0032765A" w:rsidRDefault="0032765A" w:rsidP="0032765A">
            <w:pPr>
              <w:widowControl w:val="0"/>
              <w:suppressAutoHyphens/>
              <w:spacing w:after="0" w:line="240" w:lineRule="auto"/>
              <w:ind w:firstLine="708"/>
              <w:jc w:val="both"/>
              <w:textAlignment w:val="baseline"/>
              <w:rPr>
                <w:rFonts w:ascii="Times New Roman" w:hAnsi="Times New Roman"/>
                <w:color w:val="000000"/>
              </w:rPr>
            </w:pPr>
            <w:proofErr w:type="spellStart"/>
            <w:r w:rsidRPr="0032765A">
              <w:rPr>
                <w:rFonts w:ascii="Times New Roman" w:hAnsi="Times New Roman"/>
                <w:color w:val="000000"/>
              </w:rPr>
              <w:t>д</w:t>
            </w:r>
            <w:proofErr w:type="spellEnd"/>
            <w:r w:rsidRPr="0032765A">
              <w:rPr>
                <w:rFonts w:ascii="Times New Roman" w:hAnsi="Times New Roman"/>
                <w:color w:val="000000"/>
              </w:rPr>
              <w:t>) деловая репутация участника закупки.</w:t>
            </w: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lastRenderedPageBreak/>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3</w:t>
            </w:r>
            <w:r w:rsidR="0032765A" w:rsidRPr="0032765A">
              <w:rPr>
                <w:rFonts w:ascii="Times New Roman" w:hAnsi="Times New Roman"/>
                <w:color w:val="000000"/>
              </w:rPr>
              <w:t xml:space="preserve">.2. Показателями </w:t>
            </w:r>
            <w:proofErr w:type="spellStart"/>
            <w:r w:rsidR="0032765A" w:rsidRPr="0032765A">
              <w:rPr>
                <w:rFonts w:ascii="Times New Roman" w:hAnsi="Times New Roman"/>
                <w:color w:val="000000"/>
              </w:rPr>
              <w:t>нестоимостного</w:t>
            </w:r>
            <w:proofErr w:type="spellEnd"/>
            <w:r w:rsidR="0032765A" w:rsidRPr="0032765A">
              <w:rPr>
                <w:rFonts w:ascii="Times New Roman" w:hAnsi="Times New Roman"/>
                <w:color w:val="000000"/>
              </w:rPr>
              <w:t xml:space="preserve"> критерия оценки "качественные характеристики </w:t>
            </w:r>
            <w:r w:rsidR="00AE5368">
              <w:rPr>
                <w:rFonts w:ascii="Times New Roman" w:hAnsi="Times New Roman"/>
                <w:color w:val="000000"/>
              </w:rPr>
              <w:t>предмета</w:t>
            </w:r>
            <w:r w:rsidR="0032765A" w:rsidRPr="0032765A">
              <w:rPr>
                <w:rFonts w:ascii="Times New Roman" w:hAnsi="Times New Roman"/>
                <w:color w:val="000000"/>
              </w:rPr>
              <w:t xml:space="preserve"> закупок" в том числе могут быть:</w:t>
            </w:r>
          </w:p>
          <w:p w:rsidR="0032765A" w:rsidRPr="0032765A" w:rsidRDefault="0032765A" w:rsidP="0032765A">
            <w:pPr>
              <w:widowControl w:val="0"/>
              <w:suppressAutoHyphens/>
              <w:spacing w:after="0" w:line="240" w:lineRule="auto"/>
              <w:ind w:firstLine="540"/>
              <w:jc w:val="both"/>
              <w:textAlignment w:val="baseline"/>
              <w:rPr>
                <w:rFonts w:ascii="Times New Roman" w:hAnsi="Times New Roman"/>
                <w:color w:val="000000"/>
              </w:rPr>
            </w:pPr>
            <w:r w:rsidRPr="0032765A">
              <w:rPr>
                <w:rFonts w:ascii="Times New Roman" w:hAnsi="Times New Roman"/>
                <w:color w:val="000000"/>
              </w:rPr>
              <w:t>а) качество товаров (качество услуг);</w:t>
            </w:r>
          </w:p>
          <w:p w:rsidR="0032765A" w:rsidRPr="0032765A" w:rsidRDefault="0032765A" w:rsidP="0032765A">
            <w:pPr>
              <w:widowControl w:val="0"/>
              <w:suppressAutoHyphens/>
              <w:spacing w:after="0" w:line="240" w:lineRule="auto"/>
              <w:ind w:firstLine="540"/>
              <w:jc w:val="both"/>
              <w:textAlignment w:val="baseline"/>
              <w:rPr>
                <w:rFonts w:ascii="Times New Roman" w:hAnsi="Times New Roman"/>
                <w:color w:val="000000"/>
              </w:rPr>
            </w:pPr>
            <w:r w:rsidRPr="0032765A">
              <w:rPr>
                <w:rFonts w:ascii="Times New Roman" w:hAnsi="Times New Roman"/>
                <w:color w:val="000000"/>
              </w:rPr>
              <w:t>б) функциональные, потребительские свойства товара;</w:t>
            </w:r>
          </w:p>
          <w:p w:rsidR="0032765A" w:rsidRDefault="0032765A" w:rsidP="0032765A">
            <w:pPr>
              <w:widowControl w:val="0"/>
              <w:suppressAutoHyphens/>
              <w:spacing w:after="0" w:line="240" w:lineRule="auto"/>
              <w:ind w:firstLine="540"/>
              <w:jc w:val="both"/>
              <w:textAlignment w:val="baseline"/>
              <w:rPr>
                <w:rFonts w:ascii="Times New Roman" w:hAnsi="Times New Roman"/>
                <w:color w:val="000000"/>
              </w:rPr>
            </w:pPr>
            <w:r w:rsidRPr="0032765A">
              <w:rPr>
                <w:rFonts w:ascii="Times New Roman" w:hAnsi="Times New Roman"/>
                <w:color w:val="000000"/>
              </w:rPr>
              <w:t>в) соответствие экологическим нормам.</w:t>
            </w:r>
          </w:p>
          <w:p w:rsidR="009F25F9" w:rsidRPr="00DB7559" w:rsidRDefault="009F25F9" w:rsidP="0032765A">
            <w:pPr>
              <w:widowControl w:val="0"/>
              <w:suppressAutoHyphens/>
              <w:spacing w:after="0" w:line="240" w:lineRule="auto"/>
              <w:ind w:firstLine="540"/>
              <w:jc w:val="both"/>
              <w:textAlignment w:val="baseline"/>
              <w:rPr>
                <w:rFonts w:ascii="Times New Roman" w:hAnsi="Times New Roman"/>
                <w:color w:val="000000"/>
                <w:sz w:val="16"/>
                <w:szCs w:val="16"/>
              </w:rPr>
            </w:pP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3</w:t>
            </w:r>
            <w:r w:rsidR="0032765A" w:rsidRPr="0032765A">
              <w:rPr>
                <w:rFonts w:ascii="Times New Roman" w:hAnsi="Times New Roman"/>
                <w:color w:val="000000"/>
              </w:rPr>
              <w:t>.3. Количество баллов, присваиваемых заявке (предложению) по показателям, предусмотренным пунктом 2 настоящего раздела, определяется как среднее арифметическое оценок (в баллах) всех членов комиссии по закупкам, присуждаемых заявке (предложению) по каждому из указанных показателей.</w:t>
            </w:r>
          </w:p>
          <w:p w:rsidR="0032765A" w:rsidRP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3</w:t>
            </w:r>
            <w:r w:rsidR="0032765A" w:rsidRPr="0032765A">
              <w:rPr>
                <w:rFonts w:ascii="Times New Roman" w:hAnsi="Times New Roman"/>
                <w:color w:val="000000"/>
              </w:rPr>
              <w:t xml:space="preserve">.4. </w:t>
            </w:r>
            <w:proofErr w:type="gramStart"/>
            <w:r w:rsidR="0032765A" w:rsidRPr="0032765A">
              <w:rPr>
                <w:rFonts w:ascii="Times New Roman" w:hAnsi="Times New Roman"/>
                <w:color w:val="000000"/>
              </w:rPr>
              <w:t xml:space="preserve">Оценка заявок (предложений) по </w:t>
            </w:r>
            <w:proofErr w:type="spellStart"/>
            <w:r w:rsidR="0032765A" w:rsidRPr="0032765A">
              <w:rPr>
                <w:rFonts w:ascii="Times New Roman" w:hAnsi="Times New Roman"/>
                <w:color w:val="000000"/>
              </w:rPr>
              <w:t>нестоимостному</w:t>
            </w:r>
            <w:proofErr w:type="spellEnd"/>
            <w:r w:rsidR="0032765A" w:rsidRPr="0032765A">
              <w:rPr>
                <w:rFonts w:ascii="Times New Roman" w:hAnsi="Times New Roman"/>
                <w:color w:val="000000"/>
              </w:rPr>
              <w:t xml:space="preserve">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производится в случае установления в документации о закупке в соответствии требованиями</w:t>
            </w:r>
            <w:proofErr w:type="gramEnd"/>
            <w:r w:rsidR="0032765A" w:rsidRPr="0032765A">
              <w:rPr>
                <w:rFonts w:ascii="Times New Roman" w:hAnsi="Times New Roman"/>
                <w:color w:val="000000"/>
              </w:rPr>
              <w:t xml:space="preserve"> настоящего Порядка показателей, раскрывающих содержание соответствующего критерия оценки, с указанием (при необходимости) предельно необходимого заказчику минимального или максимального количественное значение качественных, функциональных, экологических и квалификационных характеристик, которые подлежат оценке в рамках указанных критериев</w:t>
            </w:r>
          </w:p>
          <w:p w:rsidR="0032765A" w:rsidRDefault="009F665A" w:rsidP="0032765A">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1</w:t>
            </w:r>
            <w:r w:rsidR="00083520">
              <w:rPr>
                <w:rFonts w:ascii="Times New Roman" w:hAnsi="Times New Roman"/>
                <w:color w:val="000000"/>
              </w:rPr>
              <w:t>6</w:t>
            </w:r>
            <w:r w:rsidR="0032765A" w:rsidRPr="0032765A">
              <w:rPr>
                <w:rFonts w:ascii="Times New Roman" w:hAnsi="Times New Roman"/>
                <w:color w:val="000000"/>
              </w:rPr>
              <w:t>.1</w:t>
            </w:r>
            <w:r w:rsidR="00083520">
              <w:rPr>
                <w:rFonts w:ascii="Times New Roman" w:hAnsi="Times New Roman"/>
                <w:color w:val="000000"/>
              </w:rPr>
              <w:t>3</w:t>
            </w:r>
            <w:r w:rsidR="0032765A" w:rsidRPr="0032765A">
              <w:rPr>
                <w:rFonts w:ascii="Times New Roman" w:hAnsi="Times New Roman"/>
                <w:color w:val="000000"/>
              </w:rPr>
              <w:t>.5. Для использования в целях оценки заявок (предложений) шкалы оценки в документации о закупке устанавливается количество баллов, присуждаемых за определенное значение критерия оценки (показателя), предложенное участником закупки. В случае</w:t>
            </w:r>
            <w:proofErr w:type="gramStart"/>
            <w:r w:rsidR="0032765A" w:rsidRPr="0032765A">
              <w:rPr>
                <w:rFonts w:ascii="Times New Roman" w:hAnsi="Times New Roman"/>
                <w:color w:val="000000"/>
              </w:rPr>
              <w:t>,</w:t>
            </w:r>
            <w:proofErr w:type="gramEnd"/>
            <w:r w:rsidR="0032765A" w:rsidRPr="0032765A">
              <w:rPr>
                <w:rFonts w:ascii="Times New Roman" w:hAnsi="Times New Roman"/>
                <w:color w:val="000000"/>
              </w:rPr>
              <w:t xml:space="preserve"> если используется несколько показателей, значение, определенное в соответствии со шкалой оценки, должно быть скорректировано с учетом коэффициента значимости показателя.</w:t>
            </w:r>
          </w:p>
          <w:p w:rsidR="009268F5" w:rsidRPr="009268F5" w:rsidRDefault="009268F5" w:rsidP="009268F5">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 xml:space="preserve">             </w:t>
            </w:r>
            <w:proofErr w:type="gramStart"/>
            <w:r w:rsidRPr="009268F5">
              <w:rPr>
                <w:rFonts w:ascii="Times New Roman" w:hAnsi="Times New Roman"/>
                <w:color w:val="000000"/>
              </w:rPr>
              <w:t>Количество баллов, присуждаемых по критерию оценки (показателю)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w:t>
            </w:r>
            <w:proofErr w:type="spellStart"/>
            <w:r w:rsidRPr="009268F5">
              <w:rPr>
                <w:rFonts w:ascii="Times New Roman" w:hAnsi="Times New Roman"/>
                <w:color w:val="000000"/>
              </w:rPr>
              <w:t>НЦБi</w:t>
            </w:r>
            <w:proofErr w:type="spellEnd"/>
            <w:r w:rsidRPr="009268F5">
              <w:rPr>
                <w:rFonts w:ascii="Times New Roman" w:hAnsi="Times New Roman"/>
                <w:color w:val="000000"/>
              </w:rPr>
              <w:t>), определяется по формуле:</w:t>
            </w:r>
            <w:proofErr w:type="gramEnd"/>
          </w:p>
          <w:p w:rsidR="009268F5" w:rsidRPr="009268F5" w:rsidRDefault="009268F5" w:rsidP="009268F5">
            <w:pPr>
              <w:widowControl w:val="0"/>
              <w:suppressAutoHyphens/>
              <w:spacing w:after="0" w:line="240" w:lineRule="auto"/>
              <w:jc w:val="both"/>
              <w:textAlignment w:val="baseline"/>
              <w:rPr>
                <w:rFonts w:ascii="Times New Roman" w:hAnsi="Times New Roman"/>
                <w:color w:val="000000"/>
              </w:rPr>
            </w:pPr>
          </w:p>
          <w:p w:rsidR="009268F5" w:rsidRPr="009268F5" w:rsidRDefault="009268F5" w:rsidP="009268F5">
            <w:pPr>
              <w:widowControl w:val="0"/>
              <w:suppressAutoHyphens/>
              <w:spacing w:after="0" w:line="240" w:lineRule="auto"/>
              <w:jc w:val="both"/>
              <w:textAlignment w:val="baseline"/>
              <w:rPr>
                <w:rFonts w:ascii="Times New Roman" w:hAnsi="Times New Roman"/>
                <w:color w:val="000000"/>
              </w:rPr>
            </w:pPr>
            <w:proofErr w:type="spellStart"/>
            <w:r w:rsidRPr="009268F5">
              <w:rPr>
                <w:rFonts w:ascii="Times New Roman" w:hAnsi="Times New Roman"/>
                <w:color w:val="000000"/>
              </w:rPr>
              <w:t>НЦБ</w:t>
            </w:r>
            <w:proofErr w:type="gramStart"/>
            <w:r w:rsidRPr="009268F5">
              <w:rPr>
                <w:rFonts w:ascii="Times New Roman" w:hAnsi="Times New Roman"/>
                <w:color w:val="000000"/>
              </w:rPr>
              <w:t>i</w:t>
            </w:r>
            <w:proofErr w:type="spellEnd"/>
            <w:proofErr w:type="gramEnd"/>
            <w:r w:rsidRPr="009268F5">
              <w:rPr>
                <w:rFonts w:ascii="Times New Roman" w:hAnsi="Times New Roman"/>
                <w:color w:val="000000"/>
              </w:rPr>
              <w:t xml:space="preserve"> = </w:t>
            </w:r>
            <w:r w:rsidRPr="009268F5">
              <w:rPr>
                <w:rFonts w:ascii="Times New Roman" w:hAnsi="Times New Roman"/>
                <w:color w:val="000000"/>
              </w:rPr>
              <w:tab/>
              <w:t xml:space="preserve">          </w:t>
            </w:r>
            <w:proofErr w:type="spellStart"/>
            <w:r w:rsidRPr="009268F5">
              <w:rPr>
                <w:rFonts w:ascii="Times New Roman" w:hAnsi="Times New Roman"/>
                <w:color w:val="000000"/>
              </w:rPr>
              <w:t>Ki</w:t>
            </w:r>
            <w:proofErr w:type="spellEnd"/>
          </w:p>
          <w:p w:rsidR="009268F5" w:rsidRPr="009268F5" w:rsidRDefault="009268F5" w:rsidP="009268F5">
            <w:pPr>
              <w:widowControl w:val="0"/>
              <w:suppressAutoHyphens/>
              <w:spacing w:after="0" w:line="240" w:lineRule="auto"/>
              <w:jc w:val="both"/>
              <w:textAlignment w:val="baseline"/>
              <w:rPr>
                <w:rFonts w:ascii="Times New Roman" w:hAnsi="Times New Roman"/>
                <w:color w:val="000000"/>
              </w:rPr>
            </w:pPr>
            <w:r w:rsidRPr="009268F5">
              <w:rPr>
                <w:rFonts w:ascii="Times New Roman" w:hAnsi="Times New Roman"/>
                <w:color w:val="000000"/>
              </w:rPr>
              <w:tab/>
            </w:r>
            <w:r w:rsidRPr="009268F5">
              <w:rPr>
                <w:rFonts w:ascii="Times New Roman" w:hAnsi="Times New Roman"/>
                <w:color w:val="000000"/>
              </w:rPr>
              <w:tab/>
              <w:t>_______________ Х ПКБ,</w:t>
            </w:r>
          </w:p>
          <w:p w:rsidR="009268F5" w:rsidRPr="009268F5" w:rsidRDefault="009268F5" w:rsidP="009268F5">
            <w:pPr>
              <w:widowControl w:val="0"/>
              <w:suppressAutoHyphens/>
              <w:spacing w:after="0" w:line="240" w:lineRule="auto"/>
              <w:jc w:val="both"/>
              <w:textAlignment w:val="baseline"/>
              <w:rPr>
                <w:rFonts w:ascii="Times New Roman" w:hAnsi="Times New Roman"/>
                <w:color w:val="000000"/>
              </w:rPr>
            </w:pPr>
            <w:r w:rsidRPr="009268F5">
              <w:rPr>
                <w:rFonts w:ascii="Times New Roman" w:hAnsi="Times New Roman"/>
                <w:color w:val="000000"/>
              </w:rPr>
              <w:tab/>
            </w:r>
            <w:r w:rsidRPr="009268F5">
              <w:rPr>
                <w:rFonts w:ascii="Times New Roman" w:hAnsi="Times New Roman"/>
                <w:color w:val="000000"/>
              </w:rPr>
              <w:tab/>
            </w:r>
          </w:p>
          <w:p w:rsidR="009268F5" w:rsidRPr="009268F5" w:rsidRDefault="009268F5" w:rsidP="009268F5">
            <w:pPr>
              <w:widowControl w:val="0"/>
              <w:suppressAutoHyphens/>
              <w:spacing w:after="0" w:line="240" w:lineRule="auto"/>
              <w:jc w:val="both"/>
              <w:textAlignment w:val="baseline"/>
              <w:rPr>
                <w:rFonts w:ascii="Times New Roman" w:hAnsi="Times New Roman"/>
                <w:color w:val="000000"/>
              </w:rPr>
            </w:pPr>
            <w:r w:rsidRPr="009268F5">
              <w:rPr>
                <w:rFonts w:ascii="Times New Roman" w:hAnsi="Times New Roman"/>
                <w:color w:val="000000"/>
              </w:rPr>
              <w:t xml:space="preserve">                        </w:t>
            </w:r>
            <w:proofErr w:type="spellStart"/>
            <w:proofErr w:type="gramStart"/>
            <w:r w:rsidRPr="009268F5">
              <w:rPr>
                <w:rFonts w:ascii="Times New Roman" w:hAnsi="Times New Roman"/>
                <w:color w:val="000000"/>
              </w:rPr>
              <w:t>K</w:t>
            </w:r>
            <w:proofErr w:type="gramEnd"/>
            <w:r w:rsidRPr="009268F5">
              <w:rPr>
                <w:rFonts w:ascii="Times New Roman" w:hAnsi="Times New Roman"/>
                <w:color w:val="000000"/>
              </w:rPr>
              <w:t>пред</w:t>
            </w:r>
            <w:proofErr w:type="spellEnd"/>
          </w:p>
          <w:p w:rsidR="009268F5" w:rsidRPr="009268F5" w:rsidRDefault="009268F5" w:rsidP="009268F5">
            <w:pPr>
              <w:widowControl w:val="0"/>
              <w:suppressAutoHyphens/>
              <w:spacing w:after="0" w:line="240" w:lineRule="auto"/>
              <w:jc w:val="both"/>
              <w:textAlignment w:val="baseline"/>
              <w:rPr>
                <w:rFonts w:ascii="Times New Roman" w:hAnsi="Times New Roman"/>
                <w:color w:val="000000"/>
              </w:rPr>
            </w:pPr>
            <w:r w:rsidRPr="009268F5">
              <w:rPr>
                <w:rFonts w:ascii="Times New Roman" w:hAnsi="Times New Roman"/>
                <w:color w:val="000000"/>
              </w:rPr>
              <w:t>где:</w:t>
            </w:r>
          </w:p>
          <w:p w:rsidR="009268F5" w:rsidRPr="009268F5" w:rsidRDefault="009268F5" w:rsidP="009268F5">
            <w:pPr>
              <w:widowControl w:val="0"/>
              <w:suppressAutoHyphens/>
              <w:spacing w:after="0" w:line="240" w:lineRule="auto"/>
              <w:jc w:val="both"/>
              <w:textAlignment w:val="baseline"/>
              <w:rPr>
                <w:rFonts w:ascii="Times New Roman" w:hAnsi="Times New Roman"/>
                <w:color w:val="000000"/>
              </w:rPr>
            </w:pPr>
            <w:proofErr w:type="spellStart"/>
            <w:r w:rsidRPr="009268F5">
              <w:rPr>
                <w:rFonts w:ascii="Times New Roman" w:hAnsi="Times New Roman"/>
                <w:color w:val="000000"/>
              </w:rPr>
              <w:t>Ki</w:t>
            </w:r>
            <w:proofErr w:type="spellEnd"/>
            <w:r w:rsidRPr="009268F5">
              <w:rPr>
                <w:rFonts w:ascii="Times New Roman" w:hAnsi="Times New Roman"/>
                <w:color w:val="000000"/>
              </w:rPr>
              <w:t xml:space="preserve"> - предложение участника закупки в части значения характеристик по критерию оценки, заявка (предложение) которого оценивается.</w:t>
            </w:r>
          </w:p>
          <w:p w:rsidR="009268F5" w:rsidRPr="009268F5" w:rsidRDefault="009268F5" w:rsidP="009268F5">
            <w:pPr>
              <w:widowControl w:val="0"/>
              <w:suppressAutoHyphens/>
              <w:spacing w:after="0" w:line="240" w:lineRule="auto"/>
              <w:jc w:val="both"/>
              <w:textAlignment w:val="baseline"/>
              <w:rPr>
                <w:rFonts w:ascii="Times New Roman" w:hAnsi="Times New Roman"/>
                <w:color w:val="000000"/>
              </w:rPr>
            </w:pPr>
            <w:proofErr w:type="spellStart"/>
            <w:proofErr w:type="gramStart"/>
            <w:r w:rsidRPr="009268F5">
              <w:rPr>
                <w:rFonts w:ascii="Times New Roman" w:hAnsi="Times New Roman"/>
                <w:color w:val="000000"/>
              </w:rPr>
              <w:t>K</w:t>
            </w:r>
            <w:proofErr w:type="gramEnd"/>
            <w:r w:rsidRPr="009268F5">
              <w:rPr>
                <w:rFonts w:ascii="Times New Roman" w:hAnsi="Times New Roman"/>
                <w:color w:val="000000"/>
              </w:rPr>
              <w:t>пред</w:t>
            </w:r>
            <w:proofErr w:type="spellEnd"/>
            <w:r w:rsidRPr="009268F5">
              <w:rPr>
                <w:rFonts w:ascii="Times New Roman" w:hAnsi="Times New Roman"/>
                <w:color w:val="000000"/>
              </w:rPr>
              <w:t xml:space="preserve"> - предельно необходимое заказчику значение характеристик по критерию оценки, указанное в документации по закупке;</w:t>
            </w:r>
          </w:p>
          <w:p w:rsidR="009268F5" w:rsidRPr="0032765A" w:rsidRDefault="009268F5" w:rsidP="009268F5">
            <w:pPr>
              <w:widowControl w:val="0"/>
              <w:suppressAutoHyphens/>
              <w:spacing w:after="0" w:line="240" w:lineRule="auto"/>
              <w:jc w:val="both"/>
              <w:textAlignment w:val="baseline"/>
              <w:rPr>
                <w:rFonts w:ascii="Times New Roman" w:hAnsi="Times New Roman"/>
                <w:color w:val="000000"/>
              </w:rPr>
            </w:pPr>
            <w:r w:rsidRPr="009268F5">
              <w:rPr>
                <w:rFonts w:ascii="Times New Roman" w:hAnsi="Times New Roman"/>
                <w:color w:val="000000"/>
              </w:rPr>
              <w:t>ПКБ – предельное количество баллов по критерию оценки (показателю), указанное в документации по закупке.</w:t>
            </w:r>
          </w:p>
          <w:p w:rsidR="009268F5" w:rsidRPr="009268F5" w:rsidRDefault="009F665A" w:rsidP="009268F5">
            <w:pPr>
              <w:shd w:val="clear" w:color="auto" w:fill="FFFFFF"/>
              <w:spacing w:after="0"/>
              <w:jc w:val="both"/>
              <w:rPr>
                <w:rFonts w:ascii="Times New Roman" w:hAnsi="Times New Roman"/>
                <w:color w:val="000000"/>
              </w:rPr>
            </w:pPr>
            <w:r w:rsidRPr="0063439C">
              <w:rPr>
                <w:rFonts w:ascii="Times New Roman" w:hAnsi="Times New Roman"/>
                <w:color w:val="000000"/>
              </w:rPr>
              <w:t>1</w:t>
            </w:r>
            <w:r w:rsidR="00083520" w:rsidRPr="0063439C">
              <w:rPr>
                <w:rFonts w:ascii="Times New Roman" w:hAnsi="Times New Roman"/>
                <w:color w:val="000000"/>
              </w:rPr>
              <w:t>6</w:t>
            </w:r>
            <w:r w:rsidR="0032765A" w:rsidRPr="0063439C">
              <w:rPr>
                <w:rFonts w:ascii="Times New Roman" w:hAnsi="Times New Roman"/>
                <w:color w:val="000000"/>
              </w:rPr>
              <w:t>.1</w:t>
            </w:r>
            <w:r w:rsidR="00083520" w:rsidRPr="0063439C">
              <w:rPr>
                <w:rFonts w:ascii="Times New Roman" w:hAnsi="Times New Roman"/>
                <w:color w:val="000000"/>
              </w:rPr>
              <w:t>3</w:t>
            </w:r>
            <w:r w:rsidR="0032765A" w:rsidRPr="0063439C">
              <w:rPr>
                <w:rFonts w:ascii="Times New Roman" w:hAnsi="Times New Roman"/>
                <w:color w:val="000000"/>
              </w:rPr>
              <w:t xml:space="preserve">.6. </w:t>
            </w:r>
            <w:r w:rsidR="009268F5" w:rsidRPr="009268F5">
              <w:rPr>
                <w:rFonts w:ascii="Times New Roman" w:hAnsi="Times New Roman"/>
                <w:color w:val="000000"/>
              </w:rPr>
              <w:t>В случае если для заказчика лучшим условием исполнения контракта (договора) по критерию оценки (показателю) является наибольшее значение критерия оценки (показателя), количество баллов, присуждаемых по критерию оценки (показателю) (</w:t>
            </w:r>
            <w:proofErr w:type="spellStart"/>
            <w:r w:rsidR="009268F5" w:rsidRPr="009268F5">
              <w:rPr>
                <w:rFonts w:ascii="Times New Roman" w:hAnsi="Times New Roman"/>
                <w:color w:val="000000"/>
              </w:rPr>
              <w:t>Rdi</w:t>
            </w:r>
            <w:proofErr w:type="spellEnd"/>
            <w:r w:rsidR="009268F5" w:rsidRPr="009268F5">
              <w:rPr>
                <w:rFonts w:ascii="Times New Roman" w:hAnsi="Times New Roman"/>
                <w:color w:val="000000"/>
              </w:rPr>
              <w:t>), определяется по формуле:</w:t>
            </w:r>
          </w:p>
          <w:p w:rsidR="009268F5" w:rsidRDefault="009268F5" w:rsidP="009268F5">
            <w:pPr>
              <w:shd w:val="clear" w:color="auto" w:fill="FFFFFF"/>
              <w:spacing w:after="0"/>
              <w:jc w:val="both"/>
              <w:rPr>
                <w:rFonts w:ascii="Times New Roman" w:hAnsi="Times New Roman"/>
                <w:color w:val="000000"/>
              </w:rPr>
            </w:pPr>
            <w:r w:rsidRPr="009268F5">
              <w:rPr>
                <w:rFonts w:ascii="Times New Roman" w:hAnsi="Times New Roman"/>
                <w:color w:val="000000"/>
              </w:rPr>
              <w:t xml:space="preserve">  </w:t>
            </w:r>
          </w:p>
          <w:p w:rsidR="009268F5" w:rsidRPr="009268F5" w:rsidRDefault="009268F5" w:rsidP="009268F5">
            <w:pPr>
              <w:shd w:val="clear" w:color="auto" w:fill="FFFFFF"/>
              <w:spacing w:after="0"/>
              <w:jc w:val="both"/>
              <w:rPr>
                <w:rFonts w:ascii="Times New Roman" w:hAnsi="Times New Roman"/>
                <w:color w:val="000000"/>
              </w:rPr>
            </w:pPr>
            <w:proofErr w:type="spellStart"/>
            <w:r w:rsidRPr="009268F5">
              <w:rPr>
                <w:rFonts w:ascii="Times New Roman" w:hAnsi="Times New Roman"/>
                <w:color w:val="000000"/>
              </w:rPr>
              <w:t>Rdi</w:t>
            </w:r>
            <w:proofErr w:type="spellEnd"/>
            <w:r w:rsidRPr="009268F5">
              <w:rPr>
                <w:rFonts w:ascii="Times New Roman" w:hAnsi="Times New Roman"/>
                <w:color w:val="000000"/>
              </w:rPr>
              <w:t xml:space="preserve"> =</w:t>
            </w:r>
            <w:r w:rsidRPr="009268F5">
              <w:rPr>
                <w:rFonts w:ascii="Times New Roman" w:hAnsi="Times New Roman"/>
                <w:color w:val="000000"/>
              </w:rPr>
              <w:tab/>
            </w:r>
            <w:proofErr w:type="spellStart"/>
            <w:r w:rsidRPr="00A5428B">
              <w:rPr>
                <w:rFonts w:ascii="Times New Roman" w:hAnsi="Times New Roman"/>
                <w:color w:val="000000"/>
                <w:u w:val="single"/>
              </w:rPr>
              <w:t>Ei</w:t>
            </w:r>
            <w:proofErr w:type="spellEnd"/>
            <w:r w:rsidRPr="00A5428B">
              <w:rPr>
                <w:rFonts w:ascii="Times New Roman" w:hAnsi="Times New Roman"/>
                <w:color w:val="000000"/>
                <w:u w:val="single"/>
              </w:rPr>
              <w:tab/>
            </w:r>
            <w:proofErr w:type="spellStart"/>
            <w:r w:rsidRPr="009268F5">
              <w:rPr>
                <w:rFonts w:ascii="Times New Roman" w:hAnsi="Times New Roman"/>
                <w:color w:val="000000"/>
              </w:rPr>
              <w:t>х</w:t>
            </w:r>
            <w:proofErr w:type="spellEnd"/>
            <w:r w:rsidRPr="009268F5">
              <w:rPr>
                <w:rFonts w:ascii="Times New Roman" w:hAnsi="Times New Roman"/>
                <w:color w:val="000000"/>
              </w:rPr>
              <w:t xml:space="preserve"> 100,</w:t>
            </w:r>
          </w:p>
          <w:p w:rsidR="009268F5" w:rsidRPr="009268F5" w:rsidRDefault="009268F5" w:rsidP="009268F5">
            <w:pPr>
              <w:shd w:val="clear" w:color="auto" w:fill="FFFFFF"/>
              <w:spacing w:after="0"/>
              <w:jc w:val="both"/>
              <w:rPr>
                <w:rFonts w:ascii="Times New Roman" w:hAnsi="Times New Roman"/>
                <w:color w:val="000000"/>
              </w:rPr>
            </w:pPr>
            <w:r w:rsidRPr="009268F5">
              <w:rPr>
                <w:rFonts w:ascii="Times New Roman" w:hAnsi="Times New Roman"/>
                <w:color w:val="000000"/>
              </w:rPr>
              <w:tab/>
            </w:r>
            <w:proofErr w:type="spellStart"/>
            <w:r w:rsidRPr="009268F5">
              <w:rPr>
                <w:rFonts w:ascii="Times New Roman" w:hAnsi="Times New Roman"/>
                <w:color w:val="000000"/>
              </w:rPr>
              <w:t>Emax</w:t>
            </w:r>
            <w:proofErr w:type="spellEnd"/>
            <w:r w:rsidRPr="009268F5">
              <w:rPr>
                <w:rFonts w:ascii="Times New Roman" w:hAnsi="Times New Roman"/>
                <w:color w:val="000000"/>
              </w:rPr>
              <w:tab/>
            </w:r>
          </w:p>
          <w:p w:rsidR="009268F5" w:rsidRPr="009268F5" w:rsidRDefault="009268F5" w:rsidP="009268F5">
            <w:pPr>
              <w:shd w:val="clear" w:color="auto" w:fill="FFFFFF"/>
              <w:spacing w:after="0"/>
              <w:jc w:val="both"/>
              <w:rPr>
                <w:rFonts w:ascii="Times New Roman" w:hAnsi="Times New Roman"/>
                <w:color w:val="000000"/>
              </w:rPr>
            </w:pPr>
          </w:p>
          <w:p w:rsidR="009268F5" w:rsidRPr="009268F5" w:rsidRDefault="009268F5" w:rsidP="009268F5">
            <w:pPr>
              <w:shd w:val="clear" w:color="auto" w:fill="FFFFFF"/>
              <w:spacing w:after="0"/>
              <w:jc w:val="both"/>
              <w:rPr>
                <w:rFonts w:ascii="Times New Roman" w:hAnsi="Times New Roman"/>
                <w:color w:val="000000"/>
              </w:rPr>
            </w:pPr>
            <w:r w:rsidRPr="009268F5">
              <w:rPr>
                <w:rFonts w:ascii="Times New Roman" w:hAnsi="Times New Roman"/>
                <w:color w:val="000000"/>
              </w:rPr>
              <w:t>где:</w:t>
            </w:r>
          </w:p>
          <w:p w:rsidR="009268F5" w:rsidRPr="009268F5" w:rsidRDefault="009268F5" w:rsidP="009268F5">
            <w:pPr>
              <w:shd w:val="clear" w:color="auto" w:fill="FFFFFF"/>
              <w:spacing w:after="0"/>
              <w:jc w:val="both"/>
              <w:rPr>
                <w:rFonts w:ascii="Times New Roman" w:hAnsi="Times New Roman"/>
                <w:color w:val="000000"/>
              </w:rPr>
            </w:pPr>
            <w:proofErr w:type="spellStart"/>
            <w:r w:rsidRPr="009268F5">
              <w:rPr>
                <w:rFonts w:ascii="Times New Roman" w:hAnsi="Times New Roman"/>
                <w:color w:val="000000"/>
              </w:rPr>
              <w:t>Rdi</w:t>
            </w:r>
            <w:proofErr w:type="spellEnd"/>
            <w:r w:rsidRPr="009268F5">
              <w:rPr>
                <w:rFonts w:ascii="Times New Roman" w:hAnsi="Times New Roman"/>
                <w:color w:val="000000"/>
              </w:rPr>
              <w:t xml:space="preserve"> - рейтинг, присуждаемый </w:t>
            </w:r>
            <w:proofErr w:type="spellStart"/>
            <w:r w:rsidRPr="009268F5">
              <w:rPr>
                <w:rFonts w:ascii="Times New Roman" w:hAnsi="Times New Roman"/>
                <w:color w:val="000000"/>
              </w:rPr>
              <w:t>i-й</w:t>
            </w:r>
            <w:proofErr w:type="spellEnd"/>
            <w:r w:rsidRPr="009268F5">
              <w:rPr>
                <w:rFonts w:ascii="Times New Roman" w:hAnsi="Times New Roman"/>
                <w:color w:val="000000"/>
              </w:rPr>
              <w:t xml:space="preserve"> заявке (предложению) по указанному критерию;</w:t>
            </w:r>
          </w:p>
          <w:p w:rsidR="009268F5" w:rsidRPr="009268F5" w:rsidRDefault="009268F5" w:rsidP="009268F5">
            <w:pPr>
              <w:shd w:val="clear" w:color="auto" w:fill="FFFFFF"/>
              <w:spacing w:after="0"/>
              <w:jc w:val="both"/>
              <w:rPr>
                <w:rFonts w:ascii="Times New Roman" w:hAnsi="Times New Roman"/>
                <w:color w:val="000000"/>
              </w:rPr>
            </w:pPr>
            <w:proofErr w:type="spellStart"/>
            <w:r w:rsidRPr="009268F5">
              <w:rPr>
                <w:rFonts w:ascii="Times New Roman" w:hAnsi="Times New Roman"/>
                <w:color w:val="000000"/>
              </w:rPr>
              <w:t>Emax</w:t>
            </w:r>
            <w:proofErr w:type="spellEnd"/>
            <w:r w:rsidRPr="009268F5">
              <w:rPr>
                <w:rFonts w:ascii="Times New Roman" w:hAnsi="Times New Roman"/>
                <w:color w:val="000000"/>
              </w:rPr>
              <w:t xml:space="preserve"> – наибольшее значение (количество баллов), присужденное по показателям критерия оценки «квалификация участника закупки» из всех участников;</w:t>
            </w:r>
          </w:p>
          <w:p w:rsidR="009268F5" w:rsidRPr="009268F5" w:rsidRDefault="009268F5" w:rsidP="009268F5">
            <w:pPr>
              <w:shd w:val="clear" w:color="auto" w:fill="FFFFFF"/>
              <w:spacing w:after="0"/>
              <w:jc w:val="both"/>
              <w:rPr>
                <w:rFonts w:ascii="Times New Roman" w:hAnsi="Times New Roman"/>
                <w:color w:val="000000"/>
              </w:rPr>
            </w:pPr>
            <w:proofErr w:type="spellStart"/>
            <w:r w:rsidRPr="009268F5">
              <w:rPr>
                <w:rFonts w:ascii="Times New Roman" w:hAnsi="Times New Roman"/>
                <w:color w:val="000000"/>
              </w:rPr>
              <w:t>Ei</w:t>
            </w:r>
            <w:proofErr w:type="spellEnd"/>
            <w:r w:rsidRPr="009268F5">
              <w:rPr>
                <w:rFonts w:ascii="Times New Roman" w:hAnsi="Times New Roman"/>
                <w:color w:val="000000"/>
              </w:rPr>
              <w:t xml:space="preserve"> – значение (количество баллов) присужденное </w:t>
            </w:r>
            <w:proofErr w:type="spellStart"/>
            <w:r w:rsidRPr="009268F5">
              <w:rPr>
                <w:rFonts w:ascii="Times New Roman" w:hAnsi="Times New Roman"/>
                <w:color w:val="000000"/>
              </w:rPr>
              <w:t>i-му</w:t>
            </w:r>
            <w:proofErr w:type="spellEnd"/>
            <w:r w:rsidRPr="009268F5">
              <w:rPr>
                <w:rFonts w:ascii="Times New Roman" w:hAnsi="Times New Roman"/>
                <w:color w:val="000000"/>
              </w:rPr>
              <w:t xml:space="preserve"> участнику по показателям критерия оценки «квалификация участника закупки».</w:t>
            </w:r>
          </w:p>
          <w:p w:rsidR="00CA2672" w:rsidRPr="00CA2672" w:rsidRDefault="009268F5" w:rsidP="009268F5">
            <w:pPr>
              <w:shd w:val="clear" w:color="auto" w:fill="FFFFFF"/>
              <w:spacing w:after="0"/>
              <w:jc w:val="both"/>
              <w:rPr>
                <w:rFonts w:ascii="Times New Roman" w:hAnsi="Times New Roman"/>
                <w:bCs/>
                <w:color w:val="000000"/>
              </w:rPr>
            </w:pPr>
            <w:r w:rsidRPr="009268F5">
              <w:rPr>
                <w:rFonts w:ascii="Times New Roman" w:hAnsi="Times New Roman"/>
                <w:color w:val="000000"/>
              </w:rPr>
              <w:t>Для расчета итогового рейтинга заявки (предложения) в соответствии с пунктом 10 настоящего Порядка количество баллов (рейтинг), присуждаемых заявке по критерию «квалификация участника закупки", умножается на соответствующую указанному критерию величину значимости критерия оценки (значение критерия в процентах, делённое на 100).</w:t>
            </w:r>
          </w:p>
          <w:p w:rsidR="009F25F9" w:rsidRPr="009F25F9" w:rsidRDefault="009F665A" w:rsidP="009F25F9">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lastRenderedPageBreak/>
              <w:t>1</w:t>
            </w:r>
            <w:r w:rsidR="0032353C">
              <w:rPr>
                <w:rFonts w:ascii="Times New Roman" w:hAnsi="Times New Roman"/>
                <w:color w:val="000000"/>
              </w:rPr>
              <w:t>6</w:t>
            </w:r>
            <w:r w:rsidR="0032765A" w:rsidRPr="0032765A">
              <w:rPr>
                <w:rFonts w:ascii="Times New Roman" w:hAnsi="Times New Roman"/>
                <w:color w:val="000000"/>
              </w:rPr>
              <w:t>.1</w:t>
            </w:r>
            <w:r w:rsidR="0032353C">
              <w:rPr>
                <w:rFonts w:ascii="Times New Roman" w:hAnsi="Times New Roman"/>
                <w:color w:val="000000"/>
              </w:rPr>
              <w:t>3</w:t>
            </w:r>
            <w:r w:rsidR="0032765A" w:rsidRPr="0032765A">
              <w:rPr>
                <w:rFonts w:ascii="Times New Roman" w:hAnsi="Times New Roman"/>
                <w:color w:val="000000"/>
              </w:rPr>
              <w:t>.7. Критерий оценки «Срок предоставления гарантии качества товара, работ, у</w:t>
            </w:r>
            <w:r w:rsidR="009F25F9">
              <w:rPr>
                <w:rFonts w:ascii="Times New Roman" w:hAnsi="Times New Roman"/>
                <w:color w:val="000000"/>
              </w:rPr>
              <w:t>слуг», определяется по формуле:</w:t>
            </w:r>
          </w:p>
          <w:p w:rsidR="0032765A" w:rsidRPr="0032765A" w:rsidRDefault="0032765A" w:rsidP="0032765A">
            <w:pPr>
              <w:widowControl w:val="0"/>
              <w:suppressAutoHyphens/>
              <w:spacing w:after="0" w:line="240" w:lineRule="auto"/>
              <w:ind w:left="708"/>
              <w:textAlignment w:val="baseline"/>
              <w:rPr>
                <w:rFonts w:ascii="Times New Roman" w:hAnsi="Times New Roman"/>
              </w:rPr>
            </w:pPr>
            <w:r w:rsidRPr="0032765A">
              <w:rPr>
                <w:rFonts w:ascii="Times New Roman" w:hAnsi="Times New Roman"/>
                <w:b/>
                <w:bCs/>
                <w:color w:val="000000"/>
                <w:lang w:val="en-US"/>
              </w:rPr>
              <w:t>Bi</w:t>
            </w:r>
          </w:p>
          <w:p w:rsidR="0032765A" w:rsidRPr="0032765A" w:rsidRDefault="0032765A" w:rsidP="00C1743F">
            <w:pPr>
              <w:widowControl w:val="0"/>
              <w:numPr>
                <w:ilvl w:val="0"/>
                <w:numId w:val="5"/>
              </w:numPr>
              <w:tabs>
                <w:tab w:val="left" w:pos="0"/>
              </w:tabs>
              <w:suppressAutoHyphens/>
              <w:spacing w:after="0" w:line="240" w:lineRule="auto"/>
              <w:textAlignment w:val="baseline"/>
              <w:outlineLvl w:val="0"/>
              <w:rPr>
                <w:rFonts w:ascii="Times New Roman" w:eastAsia="Times New Roman" w:hAnsi="Times New Roman"/>
                <w:b/>
                <w:bCs/>
                <w:color w:val="000000"/>
                <w:lang w:val="en-US" w:eastAsia="ru-RU"/>
              </w:rPr>
            </w:pPr>
            <w:proofErr w:type="spellStart"/>
            <w:r w:rsidRPr="0032765A">
              <w:rPr>
                <w:rFonts w:ascii="Times New Roman" w:eastAsia="Times New Roman" w:hAnsi="Times New Roman"/>
                <w:b/>
                <w:bCs/>
                <w:color w:val="000000"/>
                <w:lang w:val="en-US" w:eastAsia="ru-RU"/>
              </w:rPr>
              <w:t>Rgi</w:t>
            </w:r>
            <w:proofErr w:type="spellEnd"/>
            <w:r w:rsidRPr="0032765A">
              <w:rPr>
                <w:rFonts w:ascii="Times New Roman" w:eastAsia="Times New Roman" w:hAnsi="Times New Roman"/>
                <w:b/>
                <w:bCs/>
                <w:color w:val="000000"/>
                <w:lang w:val="en-US" w:eastAsia="ru-RU"/>
              </w:rPr>
              <w:t xml:space="preserve"> = _________ x 100,</w:t>
            </w:r>
          </w:p>
          <w:p w:rsidR="0032765A" w:rsidRPr="0032765A" w:rsidRDefault="0032765A" w:rsidP="0032765A">
            <w:pPr>
              <w:widowControl w:val="0"/>
              <w:suppressAutoHyphens/>
              <w:spacing w:after="0" w:line="240" w:lineRule="auto"/>
              <w:textAlignment w:val="baseline"/>
              <w:rPr>
                <w:rFonts w:ascii="Times New Roman" w:hAnsi="Times New Roman"/>
                <w:b/>
                <w:bCs/>
                <w:color w:val="000000"/>
                <w:lang w:val="en-US"/>
              </w:rPr>
            </w:pPr>
          </w:p>
          <w:p w:rsidR="0032765A" w:rsidRPr="0032765A" w:rsidRDefault="009268F5" w:rsidP="009268F5">
            <w:pPr>
              <w:widowControl w:val="0"/>
              <w:suppressAutoHyphens/>
              <w:spacing w:after="0" w:line="240" w:lineRule="auto"/>
              <w:textAlignment w:val="baseline"/>
              <w:rPr>
                <w:rFonts w:ascii="Times New Roman" w:hAnsi="Times New Roman"/>
                <w:b/>
                <w:bCs/>
                <w:color w:val="000000"/>
                <w:lang w:val="en-US"/>
              </w:rPr>
            </w:pPr>
            <w:r>
              <w:rPr>
                <w:rFonts w:ascii="Times New Roman" w:hAnsi="Times New Roman"/>
                <w:b/>
                <w:bCs/>
                <w:color w:val="000000"/>
              </w:rPr>
              <w:t xml:space="preserve">             </w:t>
            </w:r>
            <w:proofErr w:type="spellStart"/>
            <w:r w:rsidR="0032765A" w:rsidRPr="0032765A">
              <w:rPr>
                <w:rFonts w:ascii="Times New Roman" w:hAnsi="Times New Roman"/>
                <w:b/>
                <w:bCs/>
                <w:color w:val="000000"/>
                <w:lang w:val="en-US"/>
              </w:rPr>
              <w:t>Bmax</w:t>
            </w:r>
            <w:proofErr w:type="spellEnd"/>
          </w:p>
          <w:p w:rsidR="0032765A" w:rsidRPr="0032765A" w:rsidRDefault="0032765A" w:rsidP="0032765A">
            <w:pPr>
              <w:widowControl w:val="0"/>
              <w:suppressAutoHyphens/>
              <w:spacing w:after="0" w:line="240" w:lineRule="auto"/>
              <w:textAlignment w:val="baseline"/>
              <w:rPr>
                <w:rFonts w:ascii="Times New Roman" w:hAnsi="Times New Roman"/>
                <w:b/>
                <w:bCs/>
                <w:color w:val="000000"/>
                <w:lang w:val="en-US"/>
              </w:rPr>
            </w:pPr>
          </w:p>
          <w:p w:rsidR="0032765A" w:rsidRPr="0032765A" w:rsidRDefault="0032765A" w:rsidP="0032765A">
            <w:pPr>
              <w:widowControl w:val="0"/>
              <w:suppressAutoHyphens/>
              <w:spacing w:after="0" w:line="240" w:lineRule="auto"/>
              <w:ind w:left="-15"/>
              <w:textAlignment w:val="baseline"/>
              <w:rPr>
                <w:rFonts w:ascii="Times New Roman" w:hAnsi="Times New Roman"/>
              </w:rPr>
            </w:pPr>
            <w:r w:rsidRPr="0032765A">
              <w:rPr>
                <w:rFonts w:ascii="Times New Roman" w:hAnsi="Times New Roman"/>
                <w:color w:val="000000"/>
              </w:rPr>
              <w:t>где</w:t>
            </w:r>
            <w:r w:rsidRPr="0032765A">
              <w:rPr>
                <w:rFonts w:ascii="Times New Roman" w:hAnsi="Times New Roman"/>
                <w:color w:val="000000"/>
                <w:lang w:val="en-US"/>
              </w:rPr>
              <w:t>:</w:t>
            </w:r>
          </w:p>
          <w:p w:rsidR="0032765A" w:rsidRPr="0032765A" w:rsidRDefault="0032765A" w:rsidP="0032765A">
            <w:pPr>
              <w:widowControl w:val="0"/>
              <w:suppressAutoHyphens/>
              <w:spacing w:after="0" w:line="240" w:lineRule="auto"/>
              <w:textAlignment w:val="baseline"/>
              <w:rPr>
                <w:rFonts w:ascii="Times New Roman" w:hAnsi="Times New Roman"/>
              </w:rPr>
            </w:pPr>
            <w:proofErr w:type="spellStart"/>
            <w:r w:rsidRPr="0032765A">
              <w:rPr>
                <w:rFonts w:ascii="Times New Roman" w:hAnsi="Times New Roman"/>
                <w:color w:val="000000"/>
              </w:rPr>
              <w:t>Rg</w:t>
            </w:r>
            <w:r w:rsidRPr="0032765A">
              <w:rPr>
                <w:rFonts w:ascii="Times New Roman" w:hAnsi="Times New Roman"/>
                <w:color w:val="000000"/>
                <w:lang w:val="en-US"/>
              </w:rPr>
              <w:t>i</w:t>
            </w:r>
            <w:proofErr w:type="spellEnd"/>
            <w:r w:rsidRPr="0032765A">
              <w:rPr>
                <w:rFonts w:ascii="Times New Roman" w:hAnsi="Times New Roman"/>
                <w:color w:val="000000"/>
              </w:rPr>
              <w:t xml:space="preserve"> - рейтинг, присуждаемый </w:t>
            </w:r>
            <w:proofErr w:type="spellStart"/>
            <w:r w:rsidRPr="0032765A">
              <w:rPr>
                <w:rFonts w:ascii="Times New Roman" w:hAnsi="Times New Roman"/>
                <w:color w:val="000000"/>
              </w:rPr>
              <w:t>i-й</w:t>
            </w:r>
            <w:proofErr w:type="spellEnd"/>
            <w:r w:rsidRPr="0032765A">
              <w:rPr>
                <w:rFonts w:ascii="Times New Roman" w:hAnsi="Times New Roman"/>
                <w:color w:val="000000"/>
              </w:rPr>
              <w:t xml:space="preserve"> заявке по указанному критерию,</w:t>
            </w:r>
          </w:p>
          <w:p w:rsidR="0032765A" w:rsidRPr="0032765A" w:rsidRDefault="0032765A" w:rsidP="0032765A">
            <w:pPr>
              <w:widowControl w:val="0"/>
              <w:suppressAutoHyphens/>
              <w:spacing w:after="0" w:line="240" w:lineRule="auto"/>
              <w:textAlignment w:val="baseline"/>
              <w:rPr>
                <w:rFonts w:ascii="Times New Roman" w:hAnsi="Times New Roman"/>
                <w:color w:val="000000"/>
              </w:rPr>
            </w:pPr>
            <w:proofErr w:type="spellStart"/>
            <w:r w:rsidRPr="0032765A">
              <w:rPr>
                <w:rFonts w:ascii="Times New Roman" w:hAnsi="Times New Roman"/>
                <w:color w:val="000000"/>
              </w:rPr>
              <w:t>Bi</w:t>
            </w:r>
            <w:proofErr w:type="spellEnd"/>
            <w:r w:rsidRPr="0032765A">
              <w:rPr>
                <w:rFonts w:ascii="Times New Roman" w:hAnsi="Times New Roman"/>
                <w:color w:val="000000"/>
              </w:rPr>
              <w:t xml:space="preserve"> - предложение i-го участника закупки по количеству лет предоставления гарантии по </w:t>
            </w:r>
            <w:proofErr w:type="spellStart"/>
            <w:proofErr w:type="gramStart"/>
            <w:r w:rsidRPr="0032765A">
              <w:rPr>
                <w:rFonts w:ascii="Times New Roman" w:hAnsi="Times New Roman"/>
                <w:color w:val="000000"/>
              </w:rPr>
              <w:t>i</w:t>
            </w:r>
            <w:proofErr w:type="gramEnd"/>
            <w:r w:rsidRPr="0032765A">
              <w:rPr>
                <w:rFonts w:ascii="Times New Roman" w:hAnsi="Times New Roman"/>
                <w:color w:val="000000"/>
              </w:rPr>
              <w:t>ой</w:t>
            </w:r>
            <w:proofErr w:type="spellEnd"/>
            <w:r w:rsidRPr="0032765A">
              <w:rPr>
                <w:rFonts w:ascii="Times New Roman" w:hAnsi="Times New Roman"/>
                <w:color w:val="000000"/>
              </w:rPr>
              <w:t xml:space="preserve"> заявке,</w:t>
            </w:r>
          </w:p>
          <w:p w:rsidR="0032765A" w:rsidRPr="0032765A" w:rsidRDefault="0032765A" w:rsidP="0032765A">
            <w:pPr>
              <w:widowControl w:val="0"/>
              <w:suppressAutoHyphens/>
              <w:spacing w:after="0" w:line="240" w:lineRule="auto"/>
              <w:textAlignment w:val="baseline"/>
              <w:rPr>
                <w:rFonts w:ascii="Times New Roman" w:hAnsi="Times New Roman"/>
                <w:color w:val="000000"/>
              </w:rPr>
            </w:pPr>
            <w:proofErr w:type="spellStart"/>
            <w:r w:rsidRPr="0032765A">
              <w:rPr>
                <w:rFonts w:ascii="Times New Roman" w:hAnsi="Times New Roman"/>
                <w:color w:val="000000"/>
              </w:rPr>
              <w:t>Bmax</w:t>
            </w:r>
            <w:proofErr w:type="spellEnd"/>
            <w:r w:rsidRPr="0032765A">
              <w:rPr>
                <w:rFonts w:ascii="Times New Roman" w:hAnsi="Times New Roman"/>
                <w:color w:val="000000"/>
              </w:rPr>
              <w:t xml:space="preserve"> - максимальное количество лет (месяцев) предоставления гарантии из всех предложений участников закупки.</w:t>
            </w:r>
          </w:p>
          <w:p w:rsidR="0032765A" w:rsidRPr="0032765A" w:rsidRDefault="0032765A" w:rsidP="0032765A">
            <w:pPr>
              <w:widowControl w:val="0"/>
              <w:suppressAutoHyphens/>
              <w:spacing w:after="0" w:line="240" w:lineRule="auto"/>
              <w:textAlignment w:val="baseline"/>
              <w:rPr>
                <w:rFonts w:ascii="Times New Roman" w:hAnsi="Times New Roman"/>
                <w:color w:val="000000"/>
              </w:rPr>
            </w:pPr>
          </w:p>
          <w:p w:rsidR="0032765A" w:rsidRPr="0032765A" w:rsidRDefault="0032765A" w:rsidP="0032765A">
            <w:pPr>
              <w:widowControl w:val="0"/>
              <w:suppressAutoHyphens/>
              <w:spacing w:after="0" w:line="240" w:lineRule="auto"/>
              <w:ind w:left="-15"/>
              <w:jc w:val="both"/>
              <w:textAlignment w:val="baseline"/>
              <w:rPr>
                <w:rFonts w:ascii="Times New Roman" w:hAnsi="Times New Roman"/>
                <w:color w:val="000000"/>
              </w:rPr>
            </w:pPr>
            <w:r w:rsidRPr="0032765A">
              <w:rPr>
                <w:rFonts w:ascii="Times New Roman" w:hAnsi="Times New Roman"/>
                <w:color w:val="000000"/>
              </w:rPr>
              <w:t>При оценке заявок по критерию "Срок предоставления гарантий качества товара, работ, услуг" лучшим условием исполнения договора по указанному критерию признается предложение в заявке с наибольшим сроком предоставления гарантии качества товара, работ, услуг.</w:t>
            </w:r>
          </w:p>
          <w:p w:rsidR="0032765A" w:rsidRPr="00896CCE" w:rsidRDefault="0032765A" w:rsidP="00063ACA">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rPr>
            </w:pPr>
            <w:r w:rsidRPr="0032765A">
              <w:rPr>
                <w:rFonts w:ascii="Times New Roman" w:hAnsi="Times New Roman"/>
                <w:color w:val="000000"/>
              </w:rPr>
              <w:t>Договор заключается на условиях по данному критерию, указанных в заявке участника закупки.</w:t>
            </w:r>
          </w:p>
        </w:tc>
      </w:tr>
      <w:tr w:rsidR="0032765A" w:rsidRPr="008A3154" w:rsidTr="00A62BB3">
        <w:trPr>
          <w:trHeight w:val="329"/>
        </w:trPr>
        <w:tc>
          <w:tcPr>
            <w:tcW w:w="10272" w:type="dxa"/>
            <w:tcBorders>
              <w:top w:val="single" w:sz="4" w:space="0" w:color="auto"/>
              <w:left w:val="single" w:sz="4" w:space="0" w:color="auto"/>
              <w:bottom w:val="single" w:sz="4" w:space="0" w:color="auto"/>
              <w:right w:val="single" w:sz="4" w:space="0" w:color="auto"/>
            </w:tcBorders>
            <w:shd w:val="clear" w:color="auto" w:fill="CCFFCC"/>
            <w:vAlign w:val="center"/>
          </w:tcPr>
          <w:p w:rsidR="0032765A" w:rsidRPr="008A3154" w:rsidRDefault="009F665A" w:rsidP="0032353C">
            <w:pPr>
              <w:pStyle w:val="s1"/>
              <w:spacing w:before="0" w:beforeAutospacing="0" w:after="0" w:afterAutospacing="0"/>
              <w:jc w:val="both"/>
              <w:rPr>
                <w:b/>
                <w:sz w:val="22"/>
                <w:szCs w:val="22"/>
              </w:rPr>
            </w:pPr>
            <w:r>
              <w:rPr>
                <w:b/>
                <w:sz w:val="22"/>
                <w:szCs w:val="22"/>
              </w:rPr>
              <w:lastRenderedPageBreak/>
              <w:t>1</w:t>
            </w:r>
            <w:r w:rsidR="0032353C">
              <w:rPr>
                <w:b/>
                <w:sz w:val="22"/>
                <w:szCs w:val="22"/>
              </w:rPr>
              <w:t>7</w:t>
            </w:r>
            <w:r w:rsidR="0032765A" w:rsidRPr="008A3154">
              <w:rPr>
                <w:b/>
                <w:sz w:val="22"/>
                <w:szCs w:val="22"/>
              </w:rPr>
              <w:t>.</w:t>
            </w:r>
            <w:r w:rsidR="0032765A" w:rsidRPr="008E26DB">
              <w:rPr>
                <w:b/>
                <w:sz w:val="22"/>
                <w:szCs w:val="22"/>
              </w:rPr>
              <w:t xml:space="preserve">Условия допуска к участию в </w:t>
            </w:r>
            <w:r w:rsidR="0032765A">
              <w:rPr>
                <w:b/>
                <w:sz w:val="22"/>
                <w:szCs w:val="22"/>
              </w:rPr>
              <w:t>запросе предложений в электронной форме.</w:t>
            </w:r>
          </w:p>
        </w:tc>
      </w:tr>
      <w:tr w:rsidR="0032765A" w:rsidRPr="00D87A9B" w:rsidTr="00A62BB3">
        <w:trPr>
          <w:trHeight w:val="850"/>
        </w:trPr>
        <w:tc>
          <w:tcPr>
            <w:tcW w:w="10272" w:type="dxa"/>
            <w:tcBorders>
              <w:top w:val="single" w:sz="4" w:space="0" w:color="auto"/>
              <w:left w:val="single" w:sz="4" w:space="0" w:color="auto"/>
              <w:bottom w:val="single" w:sz="4" w:space="0" w:color="auto"/>
              <w:right w:val="single" w:sz="4" w:space="0" w:color="auto"/>
            </w:tcBorders>
            <w:vAlign w:val="center"/>
          </w:tcPr>
          <w:p w:rsidR="0032765A" w:rsidRPr="0032765A" w:rsidRDefault="0032765A" w:rsidP="0032765A">
            <w:pPr>
              <w:spacing w:after="0" w:line="240" w:lineRule="auto"/>
              <w:jc w:val="both"/>
              <w:rPr>
                <w:rFonts w:ascii="Times New Roman" w:eastAsia="Times New Roman" w:hAnsi="Times New Roman"/>
                <w:lang w:bidi="en-US"/>
              </w:rPr>
            </w:pPr>
            <w:r w:rsidRPr="0032765A">
              <w:rPr>
                <w:rFonts w:ascii="Times New Roman" w:eastAsia="Times New Roman" w:hAnsi="Times New Roman"/>
                <w:lang w:bidi="en-US"/>
              </w:rPr>
              <w:t>1</w:t>
            </w:r>
            <w:r w:rsidR="0032353C">
              <w:rPr>
                <w:rFonts w:ascii="Times New Roman" w:eastAsia="Times New Roman" w:hAnsi="Times New Roman"/>
                <w:lang w:bidi="en-US"/>
              </w:rPr>
              <w:t>7</w:t>
            </w:r>
            <w:r w:rsidRPr="0032765A">
              <w:rPr>
                <w:rFonts w:ascii="Times New Roman" w:eastAsia="Times New Roman" w:hAnsi="Times New Roman"/>
                <w:lang w:bidi="en-US"/>
              </w:rPr>
              <w:t xml:space="preserve">.1. Заявка на участие в </w:t>
            </w:r>
            <w:r w:rsidR="009F665A">
              <w:rPr>
                <w:rFonts w:ascii="Times New Roman" w:eastAsia="Times New Roman" w:hAnsi="Times New Roman"/>
                <w:lang w:bidi="en-US"/>
              </w:rPr>
              <w:t>закупке</w:t>
            </w:r>
            <w:r w:rsidRPr="0032765A">
              <w:rPr>
                <w:rFonts w:ascii="Times New Roman" w:eastAsia="Times New Roman" w:hAnsi="Times New Roman"/>
                <w:lang w:bidi="en-US"/>
              </w:rPr>
              <w:t xml:space="preserve"> признается надлежащей, если она соответствует требованиям Положения, извещению об осуществлении закупки и </w:t>
            </w:r>
            <w:r>
              <w:rPr>
                <w:rFonts w:ascii="Times New Roman" w:eastAsia="Times New Roman" w:hAnsi="Times New Roman"/>
                <w:lang w:bidi="en-US"/>
              </w:rPr>
              <w:t>закупочной</w:t>
            </w:r>
            <w:r w:rsidRPr="0032765A">
              <w:rPr>
                <w:rFonts w:ascii="Times New Roman" w:eastAsia="Times New Roman" w:hAnsi="Times New Roman"/>
                <w:lang w:bidi="en-US"/>
              </w:rPr>
              <w:t xml:space="preserve">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5D378A" w:rsidRPr="005D378A" w:rsidRDefault="009F665A" w:rsidP="005D378A">
            <w:pPr>
              <w:spacing w:after="0" w:line="240" w:lineRule="auto"/>
              <w:jc w:val="both"/>
              <w:rPr>
                <w:rFonts w:ascii="Times New Roman" w:eastAsia="Times New Roman" w:hAnsi="Times New Roman"/>
                <w:lang w:bidi="en-US"/>
              </w:rPr>
            </w:pPr>
            <w:r>
              <w:rPr>
                <w:rFonts w:ascii="Times New Roman" w:eastAsia="Times New Roman" w:hAnsi="Times New Roman"/>
                <w:lang w:bidi="en-US"/>
              </w:rPr>
              <w:t>1</w:t>
            </w:r>
            <w:r w:rsidR="0032353C">
              <w:rPr>
                <w:rFonts w:ascii="Times New Roman" w:eastAsia="Times New Roman" w:hAnsi="Times New Roman"/>
                <w:lang w:bidi="en-US"/>
              </w:rPr>
              <w:t>7</w:t>
            </w:r>
            <w:r w:rsidR="002E035B">
              <w:rPr>
                <w:rFonts w:ascii="Times New Roman" w:eastAsia="Times New Roman" w:hAnsi="Times New Roman"/>
                <w:lang w:bidi="en-US"/>
              </w:rPr>
              <w:t>.2</w:t>
            </w:r>
            <w:r w:rsidR="005D378A">
              <w:rPr>
                <w:rFonts w:ascii="Times New Roman" w:eastAsia="Times New Roman" w:hAnsi="Times New Roman"/>
                <w:lang w:bidi="en-US"/>
              </w:rPr>
              <w:t xml:space="preserve">. </w:t>
            </w:r>
            <w:r w:rsidR="005D378A" w:rsidRPr="005D378A">
              <w:rPr>
                <w:rFonts w:ascii="Times New Roman" w:eastAsia="Times New Roman" w:hAnsi="Times New Roman"/>
                <w:lang w:bidi="en-US"/>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 закупки и в связи с этим участник закупки перестал соответствовать установленным требованиям.</w:t>
            </w:r>
          </w:p>
          <w:p w:rsidR="005D378A" w:rsidRPr="005D378A" w:rsidRDefault="009F665A" w:rsidP="005D378A">
            <w:pPr>
              <w:spacing w:after="0" w:line="240" w:lineRule="auto"/>
              <w:jc w:val="both"/>
              <w:rPr>
                <w:rFonts w:ascii="Times New Roman" w:eastAsia="Times New Roman" w:hAnsi="Times New Roman"/>
                <w:lang w:bidi="en-US"/>
              </w:rPr>
            </w:pPr>
            <w:r>
              <w:rPr>
                <w:rFonts w:ascii="Times New Roman" w:eastAsia="Times New Roman" w:hAnsi="Times New Roman"/>
                <w:lang w:bidi="en-US"/>
              </w:rPr>
              <w:t>1</w:t>
            </w:r>
            <w:r w:rsidR="0032353C">
              <w:rPr>
                <w:rFonts w:ascii="Times New Roman" w:eastAsia="Times New Roman" w:hAnsi="Times New Roman"/>
                <w:lang w:bidi="en-US"/>
              </w:rPr>
              <w:t>7</w:t>
            </w:r>
            <w:r w:rsidR="002E035B">
              <w:rPr>
                <w:rFonts w:ascii="Times New Roman" w:eastAsia="Times New Roman" w:hAnsi="Times New Roman"/>
                <w:lang w:bidi="en-US"/>
              </w:rPr>
              <w:t>.3</w:t>
            </w:r>
            <w:r w:rsidR="005D378A">
              <w:rPr>
                <w:rFonts w:ascii="Times New Roman" w:eastAsia="Times New Roman" w:hAnsi="Times New Roman"/>
                <w:lang w:bidi="en-US"/>
              </w:rPr>
              <w:t xml:space="preserve">. </w:t>
            </w:r>
            <w:r w:rsidR="005D378A" w:rsidRPr="005D378A">
              <w:rPr>
                <w:rFonts w:ascii="Times New Roman" w:eastAsia="Times New Roman" w:hAnsi="Times New Roman"/>
                <w:lang w:bidi="en-US"/>
              </w:rPr>
              <w:t>В случае установления недостоверности сведений, содержащихся в заявке, несоответствия участника закупки требованиям документации о проведении запроса предложений в электронной форме такой участник закупки отстраняется от участия в проведении запроса предложений в электронной форме на любом этапе его проведения.</w:t>
            </w:r>
          </w:p>
          <w:p w:rsidR="005D378A" w:rsidRPr="00D87A9B" w:rsidRDefault="005D378A" w:rsidP="0032353C">
            <w:pPr>
              <w:spacing w:after="0" w:line="240" w:lineRule="auto"/>
              <w:jc w:val="both"/>
              <w:rPr>
                <w:rFonts w:ascii="Times New Roman" w:eastAsia="Times New Roman" w:hAnsi="Times New Roman"/>
                <w:lang w:bidi="en-US"/>
              </w:rPr>
            </w:pPr>
          </w:p>
        </w:tc>
      </w:tr>
    </w:tbl>
    <w:p w:rsidR="00EB22E6" w:rsidRPr="00DB7559" w:rsidRDefault="00EB22E6" w:rsidP="00F507EB">
      <w:pPr>
        <w:pStyle w:val="ConsPlusNormal"/>
        <w:widowControl/>
        <w:ind w:firstLine="0"/>
        <w:jc w:val="center"/>
        <w:outlineLvl w:val="0"/>
        <w:rPr>
          <w:rFonts w:ascii="Times New Roman" w:hAnsi="Times New Roman"/>
          <w:b/>
          <w:iCs/>
          <w:sz w:val="16"/>
          <w:szCs w:val="16"/>
        </w:rPr>
      </w:pPr>
    </w:p>
    <w:p w:rsidR="00F507EB" w:rsidRPr="008A3154" w:rsidRDefault="00F507EB" w:rsidP="00F507EB">
      <w:pPr>
        <w:pStyle w:val="ConsPlusNormal"/>
        <w:widowControl/>
        <w:ind w:firstLine="0"/>
        <w:jc w:val="center"/>
        <w:outlineLvl w:val="0"/>
        <w:rPr>
          <w:rFonts w:ascii="Times New Roman" w:hAnsi="Times New Roman" w:cs="Times New Roman"/>
          <w:b/>
          <w:iCs/>
          <w:sz w:val="22"/>
          <w:szCs w:val="22"/>
        </w:rPr>
      </w:pPr>
      <w:r w:rsidRPr="008A3154">
        <w:rPr>
          <w:rFonts w:ascii="Times New Roman" w:hAnsi="Times New Roman"/>
          <w:b/>
          <w:iCs/>
          <w:sz w:val="22"/>
          <w:szCs w:val="22"/>
          <w:lang w:val="en-US"/>
        </w:rPr>
        <w:t>III</w:t>
      </w:r>
      <w:r w:rsidRPr="008A3154">
        <w:rPr>
          <w:rFonts w:ascii="Times New Roman" w:hAnsi="Times New Roman"/>
          <w:b/>
          <w:iCs/>
          <w:sz w:val="22"/>
          <w:szCs w:val="22"/>
        </w:rPr>
        <w:t>.</w:t>
      </w:r>
      <w:r w:rsidRPr="008A3154">
        <w:rPr>
          <w:rFonts w:ascii="Times New Roman" w:hAnsi="Times New Roman"/>
          <w:b/>
          <w:iCs/>
          <w:sz w:val="22"/>
          <w:szCs w:val="22"/>
          <w:lang w:val="en-US"/>
        </w:rPr>
        <w:t>II</w:t>
      </w:r>
      <w:r w:rsidRPr="008A3154">
        <w:rPr>
          <w:rFonts w:ascii="Times New Roman" w:hAnsi="Times New Roman"/>
          <w:b/>
          <w:iCs/>
          <w:sz w:val="22"/>
          <w:szCs w:val="22"/>
        </w:rPr>
        <w:t xml:space="preserve">. </w:t>
      </w:r>
      <w:r w:rsidRPr="008A3154">
        <w:rPr>
          <w:rFonts w:ascii="Times New Roman" w:hAnsi="Times New Roman" w:cs="Times New Roman"/>
          <w:b/>
          <w:iCs/>
          <w:sz w:val="22"/>
          <w:szCs w:val="22"/>
        </w:rPr>
        <w:t xml:space="preserve">Единые и дополнительные требования к участникам </w:t>
      </w:r>
      <w:r w:rsidR="008437E5">
        <w:rPr>
          <w:rFonts w:ascii="Times New Roman" w:hAnsi="Times New Roman" w:cs="Times New Roman"/>
          <w:b/>
          <w:iCs/>
          <w:sz w:val="22"/>
          <w:szCs w:val="22"/>
        </w:rPr>
        <w:t>запроса предложений</w:t>
      </w:r>
      <w:r w:rsidR="00CA0EDC">
        <w:rPr>
          <w:rFonts w:ascii="Times New Roman" w:hAnsi="Times New Roman" w:cs="Times New Roman"/>
          <w:b/>
          <w:iCs/>
          <w:sz w:val="22"/>
          <w:szCs w:val="22"/>
        </w:rPr>
        <w:t xml:space="preserve"> в электронной форме</w:t>
      </w:r>
    </w:p>
    <w:p w:rsidR="00F507EB" w:rsidRPr="00DB7559" w:rsidRDefault="00F507EB" w:rsidP="00F507EB">
      <w:pPr>
        <w:pStyle w:val="ConsPlusNormal"/>
        <w:widowControl/>
        <w:ind w:firstLine="0"/>
        <w:jc w:val="center"/>
        <w:outlineLvl w:val="0"/>
        <w:rPr>
          <w:rFonts w:ascii="Times New Roman" w:hAnsi="Times New Roman" w:cs="Times New Roman"/>
          <w:b/>
          <w:bCs/>
          <w:iCs/>
          <w:caps/>
          <w:smallCaps/>
          <w:sz w:val="16"/>
          <w:szCs w:val="16"/>
        </w:rPr>
      </w:pP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72"/>
      </w:tblGrid>
      <w:tr w:rsidR="00F507EB" w:rsidRPr="008A3154" w:rsidTr="00F507EB">
        <w:trPr>
          <w:trHeight w:val="252"/>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F507EB" w:rsidP="00F507EB">
            <w:pPr>
              <w:spacing w:after="0" w:line="240" w:lineRule="auto"/>
              <w:jc w:val="both"/>
              <w:rPr>
                <w:rFonts w:ascii="Times New Roman" w:hAnsi="Times New Roman"/>
                <w:b/>
              </w:rPr>
            </w:pPr>
            <w:r w:rsidRPr="008A3154">
              <w:rPr>
                <w:rFonts w:ascii="Times New Roman" w:eastAsia="Arial Unicode MS" w:hAnsi="Times New Roman"/>
                <w:b/>
              </w:rPr>
              <w:t>1. Единые т</w:t>
            </w:r>
            <w:r w:rsidRPr="008A3154">
              <w:rPr>
                <w:rFonts w:ascii="Times New Roman" w:hAnsi="Times New Roman"/>
                <w:b/>
              </w:rPr>
              <w:t xml:space="preserve">ребования к участникам </w:t>
            </w:r>
            <w:r w:rsidR="008437E5">
              <w:rPr>
                <w:rFonts w:ascii="Times New Roman" w:hAnsi="Times New Roman"/>
                <w:b/>
              </w:rPr>
              <w:t>запроса предложений</w:t>
            </w:r>
            <w:r w:rsidR="00CA0EDC">
              <w:rPr>
                <w:rFonts w:ascii="Times New Roman" w:hAnsi="Times New Roman"/>
                <w:b/>
              </w:rPr>
              <w:t xml:space="preserve"> в электронной форме</w:t>
            </w:r>
            <w:r w:rsidR="00F9784C">
              <w:rPr>
                <w:rFonts w:ascii="Times New Roman" w:hAnsi="Times New Roman"/>
                <w:b/>
              </w:rPr>
              <w:t>.</w:t>
            </w:r>
          </w:p>
          <w:p w:rsidR="00F507EB" w:rsidRPr="008A3154" w:rsidRDefault="00F507EB" w:rsidP="00F507EB">
            <w:pPr>
              <w:spacing w:after="0" w:line="240" w:lineRule="auto"/>
              <w:jc w:val="both"/>
              <w:rPr>
                <w:rFonts w:ascii="Times New Roman" w:hAnsi="Times New Roman"/>
              </w:rPr>
            </w:pPr>
          </w:p>
        </w:tc>
      </w:tr>
      <w:tr w:rsidR="00D7759E" w:rsidRPr="008A3154" w:rsidTr="00F507EB">
        <w:tc>
          <w:tcPr>
            <w:tcW w:w="10272" w:type="dxa"/>
            <w:tcBorders>
              <w:top w:val="single" w:sz="4" w:space="0" w:color="auto"/>
              <w:left w:val="single" w:sz="4" w:space="0" w:color="auto"/>
              <w:bottom w:val="single" w:sz="4" w:space="0" w:color="auto"/>
              <w:right w:val="single" w:sz="4" w:space="0" w:color="auto"/>
            </w:tcBorders>
          </w:tcPr>
          <w:p w:rsidR="00D7759E" w:rsidRPr="00F961B2" w:rsidRDefault="00D7759E" w:rsidP="00D7759E">
            <w:pPr>
              <w:widowControl w:val="0"/>
              <w:suppressAutoHyphens/>
              <w:spacing w:after="0" w:line="240" w:lineRule="auto"/>
              <w:jc w:val="both"/>
              <w:textAlignment w:val="baseline"/>
              <w:rPr>
                <w:rFonts w:ascii="Times New Roman" w:hAnsi="Times New Roman"/>
                <w:color w:val="000000"/>
              </w:rPr>
            </w:pPr>
            <w:r w:rsidRPr="00FD7CA9">
              <w:rPr>
                <w:rFonts w:ascii="Times New Roman" w:hAnsi="Times New Roman"/>
                <w:color w:val="000000"/>
                <w:sz w:val="24"/>
              </w:rPr>
              <w:t>1</w:t>
            </w:r>
            <w:r w:rsidRPr="00F961B2">
              <w:rPr>
                <w:rFonts w:ascii="Times New Roman" w:hAnsi="Times New Roman"/>
                <w:color w:val="000000"/>
              </w:rPr>
              <w:t>.1. Участник закупки должен обладать гражданской правоспособностью в полном объеме для заключения и исполнения договора по результатам процедуры закупки, а также соответствовать следующим единым требованиям, предъявляемым к участникам закупки:</w:t>
            </w:r>
          </w:p>
          <w:p w:rsidR="007E3142" w:rsidRDefault="00D7759E" w:rsidP="007E3142">
            <w:pPr>
              <w:widowControl w:val="0"/>
              <w:suppressAutoHyphens/>
              <w:spacing w:after="0" w:line="240" w:lineRule="auto"/>
              <w:jc w:val="both"/>
              <w:textAlignment w:val="baseline"/>
              <w:rPr>
                <w:rFonts w:ascii="Times New Roman" w:hAnsi="Times New Roman"/>
                <w:color w:val="000000"/>
              </w:rPr>
            </w:pPr>
            <w:r w:rsidRPr="00204351">
              <w:rPr>
                <w:rFonts w:ascii="Times New Roman" w:hAnsi="Times New Roman"/>
                <w:color w:val="000000"/>
              </w:rPr>
              <w:t xml:space="preserve">1) соответствие </w:t>
            </w:r>
            <w:hyperlink r:id="rId13" w:tgtFrame="_top">
              <w:r w:rsidRPr="00204351">
                <w:rPr>
                  <w:rFonts w:ascii="Times New Roman" w:hAnsi="Times New Roman"/>
                  <w:color w:val="000000"/>
                </w:rPr>
                <w:t>требованиям</w:t>
              </w:r>
            </w:hyperlink>
            <w:r w:rsidRPr="00204351">
              <w:rPr>
                <w:rFonts w:ascii="Times New Roman" w:hAnsi="Times New Roman"/>
                <w:color w:val="000000"/>
              </w:rPr>
              <w:t xml:space="preserve">,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204351">
              <w:rPr>
                <w:rFonts w:ascii="Times New Roman" w:hAnsi="Times New Roman"/>
                <w:color w:val="000000"/>
              </w:rPr>
              <w:t>являющихся</w:t>
            </w:r>
            <w:proofErr w:type="gramEnd"/>
            <w:r w:rsidRPr="00204351">
              <w:rPr>
                <w:rFonts w:ascii="Times New Roman" w:hAnsi="Times New Roman"/>
                <w:color w:val="000000"/>
              </w:rPr>
              <w:t xml:space="preserve"> объектом закупки</w:t>
            </w:r>
            <w:r w:rsidR="007E3142">
              <w:rPr>
                <w:rFonts w:ascii="Times New Roman" w:hAnsi="Times New Roman"/>
                <w:color w:val="000000"/>
              </w:rPr>
              <w:t>;</w:t>
            </w:r>
          </w:p>
          <w:p w:rsidR="00D7759E" w:rsidRPr="00F961B2" w:rsidRDefault="00D7759E" w:rsidP="00D7759E">
            <w:pPr>
              <w:widowControl w:val="0"/>
              <w:suppressAutoHyphens/>
              <w:spacing w:after="0" w:line="240" w:lineRule="auto"/>
              <w:jc w:val="both"/>
              <w:textAlignment w:val="baseline"/>
              <w:rPr>
                <w:rFonts w:ascii="Times New Roman" w:hAnsi="Times New Roman"/>
                <w:color w:val="000000"/>
              </w:rPr>
            </w:pPr>
            <w:r w:rsidRPr="00F961B2">
              <w:rPr>
                <w:rFonts w:ascii="Times New Roman" w:hAnsi="Times New Roman"/>
                <w:color w:val="000000"/>
              </w:rPr>
              <w:t xml:space="preserve">2) </w:t>
            </w:r>
            <w:proofErr w:type="spellStart"/>
            <w:r w:rsidRPr="00F961B2">
              <w:rPr>
                <w:rFonts w:ascii="Times New Roman" w:hAnsi="Times New Roman"/>
                <w:color w:val="000000"/>
              </w:rPr>
              <w:t>непроведение</w:t>
            </w:r>
            <w:proofErr w:type="spellEnd"/>
            <w:r w:rsidRPr="00F961B2">
              <w:rPr>
                <w:rFonts w:ascii="Times New Roman" w:hAnsi="Times New Roman"/>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7759E" w:rsidRPr="00F961B2" w:rsidRDefault="00D7759E" w:rsidP="00D7759E">
            <w:pPr>
              <w:widowControl w:val="0"/>
              <w:suppressAutoHyphens/>
              <w:spacing w:after="0" w:line="240" w:lineRule="auto"/>
              <w:jc w:val="both"/>
              <w:textAlignment w:val="baseline"/>
              <w:rPr>
                <w:rFonts w:ascii="Times New Roman" w:hAnsi="Times New Roman"/>
              </w:rPr>
            </w:pPr>
            <w:r w:rsidRPr="00F961B2">
              <w:rPr>
                <w:rFonts w:ascii="Times New Roman" w:hAnsi="Times New Roman"/>
                <w:color w:val="000000"/>
              </w:rPr>
              <w:t xml:space="preserve">3) </w:t>
            </w:r>
            <w:proofErr w:type="spellStart"/>
            <w:r w:rsidRPr="00F961B2">
              <w:rPr>
                <w:rFonts w:ascii="Times New Roman" w:hAnsi="Times New Roman"/>
                <w:color w:val="000000"/>
              </w:rPr>
              <w:t>неприостановление</w:t>
            </w:r>
            <w:proofErr w:type="spellEnd"/>
            <w:r w:rsidRPr="00F961B2">
              <w:rPr>
                <w:rFonts w:ascii="Times New Roman" w:hAnsi="Times New Roman"/>
                <w:color w:val="000000"/>
              </w:rPr>
              <w:t xml:space="preserve"> деятельности участника закупки в порядке, установленном </w:t>
            </w:r>
            <w:hyperlink r:id="rId14" w:tgtFrame="_top">
              <w:r w:rsidRPr="00F961B2">
                <w:rPr>
                  <w:rFonts w:ascii="Times New Roman" w:hAnsi="Times New Roman"/>
                  <w:color w:val="000000"/>
                </w:rPr>
                <w:t>Кодексом</w:t>
              </w:r>
            </w:hyperlink>
            <w:r w:rsidRPr="00F961B2">
              <w:rPr>
                <w:rFonts w:ascii="Times New Roman" w:hAnsi="Times New Roman"/>
                <w:color w:val="000000"/>
              </w:rPr>
              <w:t xml:space="preserve"> Российской Федерации об административных правонарушениях, на дату подачи заявки на участие в закупке;</w:t>
            </w:r>
          </w:p>
          <w:p w:rsidR="00D7759E" w:rsidRPr="00F961B2" w:rsidRDefault="00D7759E" w:rsidP="00D7759E">
            <w:pPr>
              <w:widowControl w:val="0"/>
              <w:suppressAutoHyphens/>
              <w:spacing w:after="0" w:line="240" w:lineRule="auto"/>
              <w:jc w:val="both"/>
              <w:textAlignment w:val="baseline"/>
              <w:rPr>
                <w:rFonts w:ascii="Times New Roman" w:hAnsi="Times New Roman"/>
              </w:rPr>
            </w:pPr>
            <w:proofErr w:type="gramStart"/>
            <w:r w:rsidRPr="00F961B2">
              <w:rPr>
                <w:rFonts w:ascii="Times New Roman" w:hAnsi="Times New Roman"/>
                <w:color w:val="000000"/>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tgtFrame="_top">
              <w:r w:rsidRPr="00F961B2">
                <w:rPr>
                  <w:rFonts w:ascii="Times New Roman" w:hAnsi="Times New Roman"/>
                  <w:color w:val="000000"/>
                </w:rPr>
                <w:t>законодательством</w:t>
              </w:r>
            </w:hyperlink>
            <w:r w:rsidRPr="00F961B2">
              <w:rPr>
                <w:rFonts w:ascii="Times New Roman" w:hAnsi="Times New Roman"/>
                <w:color w:val="00000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F961B2">
              <w:rPr>
                <w:rFonts w:ascii="Times New Roman" w:hAnsi="Times New Roman"/>
                <w:color w:val="000000"/>
              </w:rPr>
              <w:t xml:space="preserve"> обязанности </w:t>
            </w:r>
            <w:proofErr w:type="gramStart"/>
            <w:r w:rsidRPr="00F961B2">
              <w:rPr>
                <w:rFonts w:ascii="Times New Roman" w:hAnsi="Times New Roman"/>
                <w:color w:val="000000"/>
              </w:rPr>
              <w:t>заявителя</w:t>
            </w:r>
            <w:proofErr w:type="gramEnd"/>
            <w:r w:rsidRPr="00F961B2">
              <w:rPr>
                <w:rFonts w:ascii="Times New Roman" w:hAnsi="Times New Roman"/>
                <w:color w:val="000000"/>
              </w:rPr>
              <w:t xml:space="preserve"> по уплате этих сумм исполненной или которые признаны безнадежными к взысканию в соответствии с </w:t>
            </w:r>
            <w:hyperlink r:id="rId16" w:tgtFrame="_top">
              <w:r w:rsidRPr="00F961B2">
                <w:rPr>
                  <w:rFonts w:ascii="Times New Roman" w:hAnsi="Times New Roman"/>
                  <w:color w:val="000000"/>
                </w:rPr>
                <w:t>законодательством</w:t>
              </w:r>
            </w:hyperlink>
            <w:r w:rsidRPr="00F961B2">
              <w:rPr>
                <w:rFonts w:ascii="Times New Roman" w:hAnsi="Times New Roman"/>
                <w:color w:val="00000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w:t>
            </w:r>
            <w:r w:rsidR="00EB22E6">
              <w:rPr>
                <w:rFonts w:ascii="Times New Roman" w:hAnsi="Times New Roman"/>
                <w:color w:val="000000"/>
              </w:rPr>
              <w:t xml:space="preserve"> </w:t>
            </w:r>
            <w:r w:rsidRPr="00F961B2">
              <w:rPr>
                <w:rFonts w:ascii="Times New Roman" w:hAnsi="Times New Roman"/>
                <w:color w:val="000000"/>
              </w:rPr>
              <w:t xml:space="preserve">соответствующим установленному требованию в случае, если им в установленном порядке подано заявление об обжаловании </w:t>
            </w:r>
            <w:proofErr w:type="gramStart"/>
            <w:r w:rsidRPr="00F961B2">
              <w:rPr>
                <w:rFonts w:ascii="Times New Roman" w:hAnsi="Times New Roman"/>
                <w:color w:val="000000"/>
              </w:rPr>
              <w:t>указанных</w:t>
            </w:r>
            <w:proofErr w:type="gramEnd"/>
            <w:r w:rsidRPr="00F961B2">
              <w:rPr>
                <w:rFonts w:ascii="Times New Roman" w:hAnsi="Times New Roman"/>
                <w:color w:val="000000"/>
              </w:rPr>
              <w:t xml:space="preserve"> недоимки, задолженности </w:t>
            </w:r>
            <w:r w:rsidRPr="00F961B2">
              <w:rPr>
                <w:rFonts w:ascii="Times New Roman" w:hAnsi="Times New Roman"/>
                <w:color w:val="000000"/>
              </w:rPr>
              <w:lastRenderedPageBreak/>
              <w:t>и решение по такому заявлению на дату рассмотрения заявки на участие в определении поставщика (исполнителя, подрядчика) не принято;</w:t>
            </w:r>
          </w:p>
          <w:p w:rsidR="00D7759E" w:rsidRPr="00F961B2" w:rsidRDefault="00D7759E" w:rsidP="00D7759E">
            <w:pPr>
              <w:widowControl w:val="0"/>
              <w:suppressAutoHyphens/>
              <w:spacing w:after="0" w:line="240" w:lineRule="auto"/>
              <w:jc w:val="both"/>
              <w:textAlignment w:val="baseline"/>
              <w:rPr>
                <w:rFonts w:ascii="Times New Roman" w:hAnsi="Times New Roman"/>
              </w:rPr>
            </w:pPr>
            <w:proofErr w:type="gramStart"/>
            <w:r w:rsidRPr="00F961B2">
              <w:rPr>
                <w:rFonts w:ascii="Times New Roman" w:hAnsi="Times New Roman"/>
                <w:color w:val="000000"/>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7" w:tgtFrame="_top">
              <w:r w:rsidRPr="00F961B2">
                <w:rPr>
                  <w:rFonts w:ascii="Times New Roman" w:hAnsi="Times New Roman"/>
                  <w:color w:val="000000"/>
                </w:rPr>
                <w:t>статьями 289</w:t>
              </w:r>
            </w:hyperlink>
            <w:r w:rsidRPr="00F961B2">
              <w:rPr>
                <w:rFonts w:ascii="Times New Roman" w:hAnsi="Times New Roman"/>
                <w:color w:val="000000"/>
              </w:rPr>
              <w:t xml:space="preserve">, </w:t>
            </w:r>
            <w:hyperlink r:id="rId18" w:tgtFrame="_top">
              <w:r w:rsidRPr="00F961B2">
                <w:rPr>
                  <w:rFonts w:ascii="Times New Roman" w:hAnsi="Times New Roman"/>
                  <w:color w:val="000000"/>
                </w:rPr>
                <w:t>290</w:t>
              </w:r>
            </w:hyperlink>
            <w:r w:rsidRPr="00F961B2">
              <w:rPr>
                <w:rFonts w:ascii="Times New Roman" w:hAnsi="Times New Roman"/>
                <w:color w:val="000000"/>
              </w:rPr>
              <w:t xml:space="preserve">, </w:t>
            </w:r>
            <w:hyperlink r:id="rId19" w:tgtFrame="_top">
              <w:r w:rsidRPr="00F961B2">
                <w:rPr>
                  <w:rFonts w:ascii="Times New Roman" w:hAnsi="Times New Roman"/>
                  <w:color w:val="000000"/>
                </w:rPr>
                <w:t>291</w:t>
              </w:r>
            </w:hyperlink>
            <w:r w:rsidRPr="00F961B2">
              <w:rPr>
                <w:rFonts w:ascii="Times New Roman" w:hAnsi="Times New Roman"/>
                <w:color w:val="000000"/>
              </w:rPr>
              <w:t xml:space="preserve">, </w:t>
            </w:r>
            <w:hyperlink r:id="rId20" w:tgtFrame="_top">
              <w:r w:rsidRPr="00F961B2">
                <w:rPr>
                  <w:rFonts w:ascii="Times New Roman" w:hAnsi="Times New Roman"/>
                  <w:color w:val="000000"/>
                </w:rPr>
                <w:t>291.1</w:t>
              </w:r>
            </w:hyperlink>
            <w:r w:rsidRPr="00F961B2">
              <w:rPr>
                <w:rFonts w:ascii="Times New Roman" w:hAnsi="Times New Roman"/>
                <w:color w:val="000000"/>
              </w:rPr>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F961B2">
              <w:rPr>
                <w:rFonts w:ascii="Times New Roman" w:hAnsi="Times New Roman"/>
                <w:color w:val="000000"/>
              </w:rPr>
              <w:t xml:space="preserve"> </w:t>
            </w:r>
            <w:proofErr w:type="gramStart"/>
            <w:r w:rsidRPr="00F961B2">
              <w:rPr>
                <w:rFonts w:ascii="Times New Roman" w:hAnsi="Times New Roman"/>
                <w:color w:val="000000"/>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D7759E" w:rsidRDefault="00D7759E" w:rsidP="00D7759E">
            <w:pPr>
              <w:widowControl w:val="0"/>
              <w:suppressAutoHyphens/>
              <w:spacing w:after="0" w:line="240" w:lineRule="auto"/>
              <w:jc w:val="both"/>
              <w:textAlignment w:val="baseline"/>
              <w:rPr>
                <w:rFonts w:ascii="Times New Roman" w:hAnsi="Times New Roman"/>
                <w:color w:val="000000"/>
              </w:rPr>
            </w:pPr>
            <w:r w:rsidRPr="00F961B2">
              <w:rPr>
                <w:rFonts w:ascii="Times New Roman" w:hAnsi="Times New Roman"/>
                <w:color w:val="000000"/>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1" w:tgtFrame="_top">
              <w:r w:rsidRPr="00F961B2">
                <w:rPr>
                  <w:rFonts w:ascii="Times New Roman" w:hAnsi="Times New Roman"/>
                  <w:color w:val="000000"/>
                </w:rPr>
                <w:t>статьей 19.28</w:t>
              </w:r>
            </w:hyperlink>
            <w:r w:rsidRPr="00F961B2">
              <w:rPr>
                <w:rFonts w:ascii="Times New Roman" w:hAnsi="Times New Roman"/>
                <w:color w:val="000000"/>
              </w:rPr>
              <w:t xml:space="preserve"> Кодекса Российской Федерации об административных правонарушениях;</w:t>
            </w:r>
          </w:p>
          <w:p w:rsidR="0028527F" w:rsidRPr="00F961B2" w:rsidRDefault="0028527F" w:rsidP="00117958">
            <w:pPr>
              <w:widowControl w:val="0"/>
              <w:suppressAutoHyphens/>
              <w:spacing w:after="0" w:line="240" w:lineRule="auto"/>
              <w:jc w:val="both"/>
              <w:textAlignment w:val="baseline"/>
              <w:rPr>
                <w:rFonts w:ascii="Times New Roman" w:hAnsi="Times New Roman"/>
              </w:rPr>
            </w:pPr>
            <w:r w:rsidRPr="00117958">
              <w:rPr>
                <w:rFonts w:ascii="Times New Roman" w:hAnsi="Times New Roman"/>
              </w:rPr>
              <w:t xml:space="preserve">7) </w:t>
            </w:r>
            <w:r w:rsidR="00117958" w:rsidRPr="00117958">
              <w:rPr>
                <w:rFonts w:ascii="Times New Roman" w:hAnsi="Times New Roman"/>
              </w:rPr>
              <w:t>участник</w:t>
            </w:r>
            <w:r w:rsidR="00117958">
              <w:rPr>
                <w:rFonts w:ascii="Times New Roman" w:hAnsi="Times New Roman"/>
              </w:rPr>
              <w:t xml:space="preserve"> закупки относится к </w:t>
            </w:r>
            <w:r w:rsidR="00117958" w:rsidRPr="00117958">
              <w:rPr>
                <w:rFonts w:ascii="Times New Roman" w:hAnsi="Times New Roman"/>
              </w:rPr>
              <w:t>субъект</w:t>
            </w:r>
            <w:r w:rsidR="00117958">
              <w:rPr>
                <w:rFonts w:ascii="Times New Roman" w:hAnsi="Times New Roman"/>
              </w:rPr>
              <w:t>ам</w:t>
            </w:r>
            <w:r w:rsidR="00117958" w:rsidRPr="00117958">
              <w:rPr>
                <w:rFonts w:ascii="Times New Roman" w:hAnsi="Times New Roman"/>
              </w:rPr>
              <w:t xml:space="preserve"> малого </w:t>
            </w:r>
            <w:r w:rsidR="0063439C">
              <w:rPr>
                <w:rFonts w:ascii="Times New Roman" w:hAnsi="Times New Roman"/>
              </w:rPr>
              <w:t xml:space="preserve">и среднего предпринимательства </w:t>
            </w:r>
            <w:r w:rsidR="00117958" w:rsidRPr="00117958">
              <w:rPr>
                <w:rFonts w:ascii="Times New Roman" w:hAnsi="Times New Roman"/>
              </w:rPr>
              <w:t>в соответствии с Федеральным законом «О развитии малого и среднего предпринимательства в Российской Федерации»</w:t>
            </w:r>
            <w:r w:rsidR="00117958">
              <w:rPr>
                <w:rFonts w:ascii="Times New Roman" w:hAnsi="Times New Roman"/>
              </w:rPr>
              <w:t>;</w:t>
            </w:r>
          </w:p>
          <w:p w:rsidR="00D7759E" w:rsidRPr="00F961B2" w:rsidRDefault="0028527F" w:rsidP="00D7759E">
            <w:pPr>
              <w:widowControl w:val="0"/>
              <w:suppressAutoHyphens/>
              <w:spacing w:after="0" w:line="240" w:lineRule="auto"/>
              <w:jc w:val="both"/>
              <w:textAlignment w:val="baseline"/>
              <w:rPr>
                <w:rFonts w:ascii="Times New Roman" w:hAnsi="Times New Roman"/>
                <w:color w:val="000000"/>
              </w:rPr>
            </w:pPr>
            <w:r>
              <w:rPr>
                <w:rFonts w:ascii="Times New Roman" w:hAnsi="Times New Roman"/>
                <w:color w:val="000000"/>
              </w:rPr>
              <w:t>8</w:t>
            </w:r>
            <w:r w:rsidR="00D7759E" w:rsidRPr="00F961B2">
              <w:rPr>
                <w:rFonts w:ascii="Times New Roman" w:hAnsi="Times New Roman"/>
                <w:color w:val="000000"/>
              </w:rPr>
              <w:t xml:space="preserve">) участник закупки не является </w:t>
            </w:r>
            <w:proofErr w:type="spellStart"/>
            <w:r w:rsidR="00D7759E" w:rsidRPr="00F961B2">
              <w:rPr>
                <w:rFonts w:ascii="Times New Roman" w:hAnsi="Times New Roman"/>
                <w:color w:val="000000"/>
              </w:rPr>
              <w:t>офшорной</w:t>
            </w:r>
            <w:proofErr w:type="spellEnd"/>
            <w:r w:rsidR="00D7759E" w:rsidRPr="00F961B2">
              <w:rPr>
                <w:rFonts w:ascii="Times New Roman" w:hAnsi="Times New Roman"/>
                <w:color w:val="000000"/>
              </w:rPr>
              <w:t xml:space="preserve"> компанией;</w:t>
            </w:r>
          </w:p>
          <w:p w:rsidR="00D7759E" w:rsidRDefault="0028527F" w:rsidP="00D7759E">
            <w:pPr>
              <w:widowControl w:val="0"/>
              <w:suppressAutoHyphens/>
              <w:spacing w:after="0" w:line="240" w:lineRule="auto"/>
              <w:jc w:val="both"/>
              <w:textAlignment w:val="baseline"/>
              <w:rPr>
                <w:rFonts w:ascii="Times New Roman" w:hAnsi="Times New Roman"/>
                <w:color w:val="000000"/>
              </w:rPr>
            </w:pPr>
            <w:proofErr w:type="gramStart"/>
            <w:r w:rsidRPr="0028527F">
              <w:rPr>
                <w:rFonts w:ascii="Times New Roman" w:hAnsi="Times New Roman"/>
                <w:color w:val="000000"/>
              </w:rPr>
              <w:t>9</w:t>
            </w:r>
            <w:r w:rsidR="00D7759E" w:rsidRPr="00F961B2">
              <w:rPr>
                <w:rFonts w:ascii="Times New Roman" w:hAnsi="Times New Roman"/>
                <w:color w:val="00000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w:t>
            </w:r>
            <w:proofErr w:type="spellStart"/>
            <w:r w:rsidR="00D7759E" w:rsidRPr="00F961B2">
              <w:rPr>
                <w:rFonts w:ascii="Times New Roman" w:hAnsi="Times New Roman"/>
                <w:color w:val="000000"/>
              </w:rPr>
              <w:t>выгодоприобретателями</w:t>
            </w:r>
            <w:proofErr w:type="spellEnd"/>
            <w:r w:rsidR="00D7759E" w:rsidRPr="00F961B2">
              <w:rPr>
                <w:rFonts w:ascii="Times New Roman" w:hAnsi="Times New Roman"/>
                <w:color w:val="000000"/>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D7759E" w:rsidRPr="00F961B2">
              <w:rPr>
                <w:rFonts w:ascii="Times New Roman" w:hAnsi="Times New Roman"/>
                <w:color w:val="000000"/>
              </w:rPr>
              <w:t xml:space="preserve"> </w:t>
            </w:r>
            <w:proofErr w:type="gramStart"/>
            <w:r w:rsidR="00D7759E" w:rsidRPr="00F961B2">
              <w:rPr>
                <w:rFonts w:ascii="Times New Roman" w:hAnsi="Times New Roman"/>
                <w:color w:val="000000"/>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7759E" w:rsidRPr="00F961B2">
              <w:rPr>
                <w:rFonts w:ascii="Times New Roman" w:hAnsi="Times New Roman"/>
                <w:color w:val="000000"/>
              </w:rPr>
              <w:t>неполнородными</w:t>
            </w:r>
            <w:proofErr w:type="spellEnd"/>
            <w:r w:rsidR="00D7759E" w:rsidRPr="00F961B2">
              <w:rPr>
                <w:rFonts w:ascii="Times New Roman" w:hAnsi="Times New Roman"/>
                <w:color w:val="000000"/>
              </w:rPr>
              <w:t xml:space="preserve"> (имеющими общих отца или мать) братьями и сестрами), усыновителями или усыновленными указанных физических лиц.</w:t>
            </w:r>
            <w:proofErr w:type="gramEnd"/>
            <w:r w:rsidR="00D7759E" w:rsidRPr="00F961B2">
              <w:rPr>
                <w:rFonts w:ascii="Times New Roman" w:hAnsi="Times New Roman"/>
                <w:color w:val="000000"/>
              </w:rPr>
              <w:t xml:space="preserve"> Под </w:t>
            </w:r>
            <w:proofErr w:type="spellStart"/>
            <w:r w:rsidR="00D7759E" w:rsidRPr="00F961B2">
              <w:rPr>
                <w:rFonts w:ascii="Times New Roman" w:hAnsi="Times New Roman"/>
                <w:color w:val="000000"/>
              </w:rPr>
              <w:t>выгодоприобретателями</w:t>
            </w:r>
            <w:proofErr w:type="spellEnd"/>
            <w:r w:rsidR="00D7759E" w:rsidRPr="00F961B2">
              <w:rPr>
                <w:rFonts w:ascii="Times New Roman" w:hAnsi="Times New Roman"/>
                <w:color w:val="000000"/>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sidR="00AE5368">
              <w:rPr>
                <w:rFonts w:ascii="Times New Roman" w:hAnsi="Times New Roman"/>
                <w:color w:val="000000"/>
              </w:rPr>
              <w:t>апитале хозяйственного общества;</w:t>
            </w:r>
          </w:p>
          <w:p w:rsidR="00AE5368" w:rsidRPr="00F961B2" w:rsidRDefault="00AE5368" w:rsidP="00AE5368">
            <w:pPr>
              <w:widowControl w:val="0"/>
              <w:suppressAutoHyphens/>
              <w:spacing w:after="0" w:line="240" w:lineRule="auto"/>
              <w:jc w:val="both"/>
              <w:textAlignment w:val="baseline"/>
              <w:rPr>
                <w:rFonts w:ascii="Times New Roman" w:hAnsi="Times New Roman"/>
                <w:color w:val="000000"/>
              </w:rPr>
            </w:pPr>
            <w:r w:rsidRPr="00B91416">
              <w:rPr>
                <w:rFonts w:ascii="Times New Roman" w:hAnsi="Times New Roman"/>
                <w:color w:val="000000"/>
              </w:rPr>
              <w:t xml:space="preserve">10) участник закупки не может быть юридическим или физическим лицом, признанным иностранным агентом в соответствии с Федеральным законом от 14.07.2022 № 255-ФЗ «О </w:t>
            </w:r>
            <w:proofErr w:type="gramStart"/>
            <w:r w:rsidRPr="00B91416">
              <w:rPr>
                <w:rFonts w:ascii="Times New Roman" w:hAnsi="Times New Roman"/>
                <w:color w:val="000000"/>
              </w:rPr>
              <w:t>контроле за</w:t>
            </w:r>
            <w:proofErr w:type="gramEnd"/>
            <w:r w:rsidRPr="00B91416">
              <w:rPr>
                <w:rFonts w:ascii="Times New Roman" w:hAnsi="Times New Roman"/>
                <w:color w:val="000000"/>
              </w:rPr>
              <w:t xml:space="preserve"> деятельностью лиц, находящихся под иностранным влиянием».</w:t>
            </w:r>
          </w:p>
          <w:p w:rsidR="00D7759E" w:rsidRPr="00F961B2" w:rsidRDefault="00D7759E" w:rsidP="00D7759E">
            <w:pPr>
              <w:widowControl w:val="0"/>
              <w:suppressAutoHyphens/>
              <w:spacing w:after="0" w:line="240" w:lineRule="auto"/>
              <w:jc w:val="both"/>
              <w:textAlignment w:val="baseline"/>
              <w:rPr>
                <w:rFonts w:ascii="Times New Roman" w:hAnsi="Times New Roman"/>
              </w:rPr>
            </w:pPr>
            <w:r w:rsidRPr="00F961B2">
              <w:rPr>
                <w:rFonts w:ascii="Times New Roman" w:hAnsi="Times New Roman"/>
                <w:color w:val="000000"/>
              </w:rPr>
              <w:t>1.2. Отсутствие сведений об участнике в реестре недобросовестных поставщиков, предусмотренных Федеральным законом №223-ФЗ, Федеральным </w:t>
            </w:r>
            <w:hyperlink r:id="rId22" w:tgtFrame="_top">
              <w:r w:rsidRPr="00F961B2">
                <w:rPr>
                  <w:rFonts w:ascii="Times New Roman" w:hAnsi="Times New Roman"/>
                  <w:color w:val="000000"/>
                </w:rPr>
                <w:t>законом</w:t>
              </w:r>
            </w:hyperlink>
            <w:r w:rsidRPr="00F961B2">
              <w:rPr>
                <w:rFonts w:ascii="Times New Roman" w:hAnsi="Times New Roman"/>
                <w:color w:val="000000"/>
              </w:rPr>
              <w:t>  № 44-ФЗ;</w:t>
            </w:r>
          </w:p>
          <w:p w:rsidR="00D7759E" w:rsidRPr="00F961B2" w:rsidRDefault="00D7759E" w:rsidP="00D7759E">
            <w:pPr>
              <w:widowControl w:val="0"/>
              <w:suppressAutoHyphens/>
              <w:spacing w:after="0" w:line="240" w:lineRule="auto"/>
              <w:jc w:val="both"/>
              <w:textAlignment w:val="baseline"/>
              <w:rPr>
                <w:rFonts w:ascii="Times New Roman" w:hAnsi="Times New Roman"/>
              </w:rPr>
            </w:pPr>
            <w:r w:rsidRPr="00F961B2">
              <w:rPr>
                <w:rFonts w:ascii="Times New Roman" w:hAnsi="Times New Roman"/>
                <w:color w:val="000000"/>
              </w:rPr>
              <w:t xml:space="preserve">1.3. Отсутствие </w:t>
            </w:r>
            <w:proofErr w:type="spellStart"/>
            <w:r w:rsidRPr="00F961B2">
              <w:rPr>
                <w:rFonts w:ascii="Times New Roman" w:hAnsi="Times New Roman"/>
                <w:color w:val="000000"/>
              </w:rPr>
              <w:t>аффилированности</w:t>
            </w:r>
            <w:proofErr w:type="spellEnd"/>
            <w:r w:rsidRPr="00F961B2">
              <w:rPr>
                <w:rFonts w:ascii="Times New Roman" w:hAnsi="Times New Roman"/>
                <w:color w:val="000000"/>
              </w:rPr>
              <w:t xml:space="preserve"> между участником закупки и Заказчиком.</w:t>
            </w:r>
          </w:p>
          <w:p w:rsidR="00D7759E" w:rsidRPr="005141A9" w:rsidRDefault="00D7759E" w:rsidP="00D7759E">
            <w:pPr>
              <w:widowControl w:val="0"/>
              <w:suppressAutoHyphens/>
              <w:spacing w:after="0" w:line="240" w:lineRule="auto"/>
              <w:jc w:val="both"/>
              <w:textAlignment w:val="baseline"/>
              <w:rPr>
                <w:rFonts w:ascii="Times New Roman" w:hAnsi="Times New Roman"/>
                <w:b/>
                <w:i/>
                <w:color w:val="000000"/>
                <w:u w:val="single"/>
              </w:rPr>
            </w:pPr>
            <w:r w:rsidRPr="00F961B2">
              <w:rPr>
                <w:rFonts w:ascii="Times New Roman" w:hAnsi="Times New Roman"/>
                <w:color w:val="000000"/>
              </w:rPr>
              <w:t xml:space="preserve">1.4. Участник закупки должен обладать оборудованием и другими материально-техническими возможностями, а также кадровыми ресурсами, финансовыми ресурсами, необходимыми для исполнения договора на поставку товара, выполнение работ, оказание услуг, деловой репутацией, опытом, </w:t>
            </w:r>
            <w:r w:rsidRPr="005141A9">
              <w:rPr>
                <w:rFonts w:ascii="Times New Roman" w:hAnsi="Times New Roman"/>
                <w:b/>
                <w:i/>
                <w:color w:val="000000"/>
                <w:u w:val="single"/>
              </w:rPr>
              <w:t>если указанные требования и критерии содержатся в документации процедуры закупки.</w:t>
            </w:r>
          </w:p>
          <w:p w:rsidR="00310A68" w:rsidRDefault="00310A68" w:rsidP="00D7759E">
            <w:pPr>
              <w:widowControl w:val="0"/>
              <w:suppressAutoHyphens/>
              <w:spacing w:after="0" w:line="240" w:lineRule="auto"/>
              <w:jc w:val="both"/>
              <w:textAlignment w:val="baseline"/>
              <w:rPr>
                <w:rFonts w:ascii="Times New Roman" w:hAnsi="Times New Roman"/>
                <w:b/>
                <w:i/>
                <w:color w:val="000000"/>
                <w:u w:val="single"/>
              </w:rPr>
            </w:pPr>
            <w:r w:rsidRPr="00310A68">
              <w:rPr>
                <w:rFonts w:ascii="Times New Roman" w:hAnsi="Times New Roman"/>
                <w:b/>
                <w:i/>
                <w:color w:val="000000"/>
              </w:rPr>
              <w:t xml:space="preserve">           </w:t>
            </w:r>
            <w:proofErr w:type="gramStart"/>
            <w:r w:rsidR="005141A9" w:rsidRPr="005141A9">
              <w:rPr>
                <w:rFonts w:ascii="Times New Roman" w:hAnsi="Times New Roman"/>
                <w:b/>
                <w:i/>
                <w:color w:val="000000"/>
                <w:u w:val="single"/>
              </w:rPr>
              <w:t>(При этом отсутствие этих документов и сведений, в случае установления в качестве критериев  наличие оборудования и других материально-технических возможностей, а также кадровых ресурсов, финансовых ресурсов, необходимых для исполнения договора на поставку товара, выполнение работ, оказание услуг, деловой репутации, опыта не является основанием для признания заявки на участие в запросе предложений не соответствующей требованиям</w:t>
            </w:r>
            <w:r>
              <w:rPr>
                <w:rFonts w:ascii="Times New Roman" w:hAnsi="Times New Roman"/>
                <w:b/>
                <w:i/>
                <w:color w:val="000000"/>
                <w:u w:val="single"/>
              </w:rPr>
              <w:t xml:space="preserve"> документации о такой закупке).</w:t>
            </w:r>
            <w:proofErr w:type="gramEnd"/>
          </w:p>
          <w:p w:rsidR="00AE5368" w:rsidRDefault="007E3142" w:rsidP="00AE5368">
            <w:pPr>
              <w:pStyle w:val="a6"/>
              <w:widowControl w:val="0"/>
              <w:numPr>
                <w:ilvl w:val="1"/>
                <w:numId w:val="19"/>
              </w:numPr>
              <w:suppressAutoHyphens/>
              <w:spacing w:after="0" w:line="240" w:lineRule="auto"/>
              <w:jc w:val="both"/>
              <w:textAlignment w:val="baseline"/>
              <w:rPr>
                <w:rFonts w:ascii="Times New Roman" w:hAnsi="Times New Roman"/>
                <w:color w:val="000000"/>
              </w:rPr>
            </w:pPr>
            <w:r>
              <w:rPr>
                <w:rFonts w:ascii="Times New Roman" w:hAnsi="Times New Roman"/>
                <w:color w:val="000000"/>
              </w:rPr>
              <w:t xml:space="preserve"> </w:t>
            </w:r>
            <w:r w:rsidR="00D7759E" w:rsidRPr="00F961B2">
              <w:rPr>
                <w:rFonts w:ascii="Times New Roman" w:hAnsi="Times New Roman"/>
                <w:color w:val="000000"/>
              </w:rPr>
              <w:t xml:space="preserve">Комиссия по закупкам вправе проверять соответствие участника закупок на соответствие </w:t>
            </w:r>
          </w:p>
          <w:p w:rsidR="00D7759E" w:rsidRPr="00AE5368" w:rsidRDefault="00D7759E" w:rsidP="00AE5368">
            <w:pPr>
              <w:widowControl w:val="0"/>
              <w:suppressAutoHyphens/>
              <w:spacing w:after="0" w:line="240" w:lineRule="auto"/>
              <w:jc w:val="both"/>
              <w:textAlignment w:val="baseline"/>
              <w:rPr>
                <w:rFonts w:ascii="Times New Roman" w:hAnsi="Times New Roman"/>
                <w:color w:val="000000"/>
              </w:rPr>
            </w:pPr>
            <w:r w:rsidRPr="00AE5368">
              <w:rPr>
                <w:rFonts w:ascii="Times New Roman" w:hAnsi="Times New Roman"/>
                <w:color w:val="000000"/>
              </w:rPr>
              <w:t xml:space="preserve">требованиям, указанным, в подпунктах </w:t>
            </w:r>
            <w:r w:rsidR="00AE5368" w:rsidRPr="00AE5368">
              <w:rPr>
                <w:rFonts w:ascii="Times New Roman" w:hAnsi="Times New Roman"/>
                <w:color w:val="000000"/>
              </w:rPr>
              <w:t>1-10</w:t>
            </w:r>
            <w:r w:rsidRPr="00AE5368">
              <w:rPr>
                <w:rFonts w:ascii="Times New Roman" w:hAnsi="Times New Roman"/>
                <w:color w:val="000000"/>
              </w:rPr>
              <w:t xml:space="preserve"> пункта 1.1. настоящего раздела. </w:t>
            </w:r>
            <w:proofErr w:type="gramStart"/>
            <w:r w:rsidRPr="00AE5368">
              <w:rPr>
                <w:rFonts w:ascii="Times New Roman" w:hAnsi="Times New Roman"/>
                <w:color w:val="000000"/>
              </w:rPr>
              <w:t xml:space="preserve">В случае, установления комиссией по закупкам недостоверных сведений в заявке участника закупок о соответствии требованиям, указанным, в подпунктах </w:t>
            </w:r>
            <w:r w:rsidR="00AE5368" w:rsidRPr="00AE5368">
              <w:rPr>
                <w:rFonts w:ascii="Times New Roman" w:hAnsi="Times New Roman"/>
                <w:color w:val="000000"/>
              </w:rPr>
              <w:t>1-10</w:t>
            </w:r>
            <w:r w:rsidRPr="00AE5368">
              <w:rPr>
                <w:rFonts w:ascii="Times New Roman" w:hAnsi="Times New Roman"/>
                <w:color w:val="000000"/>
              </w:rPr>
              <w:t xml:space="preserve"> пункта 1.1. настоящего раздела, такой участник закупки отстраняется от участия в процедуре закупки в любой момент до заключения договора или заказчик отказывается от заключения договора с победителем процедуры закупок, единственным участником процедуры закупок.</w:t>
            </w:r>
            <w:proofErr w:type="gramEnd"/>
          </w:p>
          <w:p w:rsidR="00D7759E" w:rsidRPr="00063ACA" w:rsidRDefault="00D7759E" w:rsidP="00AE5368">
            <w:pPr>
              <w:widowControl w:val="0"/>
              <w:suppressAutoHyphens/>
              <w:spacing w:after="0" w:line="240" w:lineRule="auto"/>
              <w:jc w:val="both"/>
              <w:textAlignment w:val="baseline"/>
              <w:rPr>
                <w:rFonts w:ascii="Arial" w:hAnsi="Arial" w:cs="Arial"/>
                <w:color w:val="000000"/>
                <w:sz w:val="24"/>
              </w:rPr>
            </w:pPr>
            <w:r w:rsidRPr="00F961B2">
              <w:rPr>
                <w:rFonts w:ascii="Times New Roman" w:hAnsi="Times New Roman"/>
                <w:color w:val="000000"/>
              </w:rPr>
              <w:t>1.</w:t>
            </w:r>
            <w:r w:rsidR="00AE5368">
              <w:rPr>
                <w:rFonts w:ascii="Times New Roman" w:hAnsi="Times New Roman"/>
                <w:color w:val="000000"/>
              </w:rPr>
              <w:t>6</w:t>
            </w:r>
            <w:r w:rsidRPr="009166D3">
              <w:rPr>
                <w:rFonts w:ascii="Times New Roman" w:hAnsi="Times New Roman"/>
                <w:color w:val="000000"/>
              </w:rPr>
              <w:t>. Заказчик не вправе устанавливать в закупочной документации иные требования к участникам закупок, которые прямо не предусмотрены Положением и настоящей документацией</w:t>
            </w:r>
            <w:r w:rsidRPr="009166D3">
              <w:rPr>
                <w:rFonts w:ascii="Arial" w:hAnsi="Arial" w:cs="Arial"/>
                <w:color w:val="000000"/>
                <w:sz w:val="24"/>
              </w:rPr>
              <w:t>.</w:t>
            </w:r>
          </w:p>
        </w:tc>
      </w:tr>
      <w:tr w:rsidR="00D7759E" w:rsidRPr="008A3154" w:rsidTr="00F507EB">
        <w:tc>
          <w:tcPr>
            <w:tcW w:w="10272" w:type="dxa"/>
            <w:tcBorders>
              <w:top w:val="single" w:sz="4" w:space="0" w:color="auto"/>
              <w:left w:val="single" w:sz="4" w:space="0" w:color="auto"/>
              <w:bottom w:val="single" w:sz="4" w:space="0" w:color="auto"/>
              <w:right w:val="single" w:sz="4" w:space="0" w:color="auto"/>
            </w:tcBorders>
            <w:shd w:val="clear" w:color="auto" w:fill="CCFFCC"/>
          </w:tcPr>
          <w:p w:rsidR="00D7759E" w:rsidRPr="008A3154" w:rsidRDefault="00D7759E" w:rsidP="00D7759E">
            <w:pPr>
              <w:widowControl w:val="0"/>
              <w:spacing w:after="0" w:line="240" w:lineRule="auto"/>
              <w:jc w:val="both"/>
              <w:rPr>
                <w:rFonts w:ascii="Times New Roman" w:eastAsia="Arial Unicode MS" w:hAnsi="Times New Roman"/>
                <w:b/>
                <w:color w:val="00000A"/>
              </w:rPr>
            </w:pPr>
            <w:r w:rsidRPr="008A3154">
              <w:rPr>
                <w:rFonts w:ascii="Times New Roman" w:hAnsi="Times New Roman"/>
                <w:b/>
              </w:rPr>
              <w:lastRenderedPageBreak/>
              <w:t>2.Требование об отсутствии сведений об участнике закупки в реестре недобросовестных поставщиков</w:t>
            </w:r>
          </w:p>
        </w:tc>
      </w:tr>
      <w:tr w:rsidR="00D7759E" w:rsidRPr="008A3154" w:rsidTr="00F507EB">
        <w:tc>
          <w:tcPr>
            <w:tcW w:w="10272" w:type="dxa"/>
            <w:tcBorders>
              <w:top w:val="single" w:sz="4" w:space="0" w:color="auto"/>
              <w:left w:val="single" w:sz="4" w:space="0" w:color="auto"/>
              <w:bottom w:val="single" w:sz="4" w:space="0" w:color="auto"/>
              <w:right w:val="single" w:sz="4" w:space="0" w:color="auto"/>
            </w:tcBorders>
          </w:tcPr>
          <w:p w:rsidR="00D7759E" w:rsidRPr="008A3154" w:rsidRDefault="00D7759E" w:rsidP="00D7759E">
            <w:pPr>
              <w:widowControl w:val="0"/>
              <w:spacing w:after="0" w:line="240" w:lineRule="auto"/>
              <w:jc w:val="both"/>
              <w:rPr>
                <w:rFonts w:ascii="Times New Roman" w:hAnsi="Times New Roman"/>
                <w:shd w:val="clear" w:color="auto" w:fill="FFFFFF"/>
              </w:rPr>
            </w:pPr>
            <w:r w:rsidRPr="008A3154">
              <w:rPr>
                <w:rFonts w:ascii="Times New Roman" w:eastAsia="Arial Unicode MS" w:hAnsi="Times New Roman"/>
                <w:b/>
                <w:color w:val="00000A"/>
              </w:rPr>
              <w:lastRenderedPageBreak/>
              <w:t xml:space="preserve">Установлено. </w:t>
            </w:r>
            <w:proofErr w:type="gramStart"/>
            <w:r w:rsidRPr="008A3154">
              <w:rPr>
                <w:rFonts w:ascii="Times New Roman" w:hAnsi="Times New Roman"/>
                <w:bCs/>
                <w:spacing w:val="-4"/>
              </w:rPr>
              <w:t xml:space="preserve">Информация об участнике закупки, </w:t>
            </w:r>
            <w:r w:rsidRPr="008A3154">
              <w:rPr>
                <w:rFonts w:ascii="Times New Roman" w:hAnsi="Times New Roman"/>
              </w:rPr>
              <w:t xml:space="preserve">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r w:rsidRPr="008A3154">
              <w:rPr>
                <w:rFonts w:ascii="Times New Roman" w:hAnsi="Times New Roman"/>
                <w:b/>
              </w:rPr>
              <w:t>должна отсутствовать</w:t>
            </w:r>
            <w:r w:rsidR="00EB22E6">
              <w:rPr>
                <w:rFonts w:ascii="Times New Roman" w:hAnsi="Times New Roman"/>
                <w:b/>
              </w:rPr>
              <w:t xml:space="preserve"> </w:t>
            </w:r>
            <w:r w:rsidRPr="008A3154">
              <w:rPr>
                <w:rFonts w:ascii="Times New Roman" w:hAnsi="Times New Roman"/>
                <w:color w:val="00000A"/>
              </w:rPr>
              <w:t xml:space="preserve">в реестре недобросовестных поставщиков, ведение которого предусмотрено Федеральным законом от 18.07.2011 № 223-ФЗ, </w:t>
            </w:r>
            <w:r w:rsidRPr="008A3154">
              <w:rPr>
                <w:rFonts w:ascii="Times New Roman" w:hAnsi="Times New Roman"/>
                <w:color w:val="00000A"/>
                <w:shd w:val="clear" w:color="auto" w:fill="FFFFFF"/>
              </w:rPr>
              <w:t>Федеральным </w:t>
            </w:r>
            <w:hyperlink r:id="rId23">
              <w:r w:rsidRPr="008A3154">
                <w:rPr>
                  <w:rStyle w:val="-"/>
                  <w:rFonts w:ascii="Times New Roman" w:hAnsi="Times New Roman"/>
                  <w:color w:val="00000A"/>
                  <w:u w:val="none"/>
                </w:rPr>
                <w:t>законом</w:t>
              </w:r>
            </w:hyperlink>
            <w:r w:rsidRPr="008A3154">
              <w:rPr>
                <w:rFonts w:ascii="Times New Roman" w:hAnsi="Times New Roman"/>
                <w:color w:val="00000A"/>
                <w:shd w:val="clear" w:color="auto" w:fill="FFFFFF"/>
              </w:rPr>
              <w:t> от 05.04.2013 № 44-ФЗ</w:t>
            </w:r>
            <w:r w:rsidRPr="008A3154">
              <w:rPr>
                <w:rFonts w:ascii="Times New Roman" w:hAnsi="Times New Roman"/>
                <w:color w:val="00000A"/>
              </w:rPr>
              <w:t xml:space="preserve"> «О </w:t>
            </w:r>
            <w:r>
              <w:rPr>
                <w:rFonts w:ascii="Times New Roman" w:hAnsi="Times New Roman"/>
                <w:color w:val="00000A"/>
              </w:rPr>
              <w:t>контракт</w:t>
            </w:r>
            <w:r w:rsidRPr="008A3154">
              <w:rPr>
                <w:rFonts w:ascii="Times New Roman" w:hAnsi="Times New Roman"/>
                <w:color w:val="00000A"/>
              </w:rPr>
              <w:t>ной системе в сфере закупок товаров, работ, услуг для обеспечения государственных</w:t>
            </w:r>
            <w:r w:rsidRPr="008A3154">
              <w:rPr>
                <w:rFonts w:ascii="Times New Roman" w:hAnsi="Times New Roman"/>
              </w:rPr>
              <w:t xml:space="preserve"> и муниципальных нужд»</w:t>
            </w:r>
            <w:r w:rsidRPr="008A3154">
              <w:rPr>
                <w:rFonts w:ascii="Times New Roman" w:hAnsi="Times New Roman"/>
                <w:shd w:val="clear" w:color="auto" w:fill="FFFFFF"/>
              </w:rPr>
              <w:t>.</w:t>
            </w:r>
            <w:proofErr w:type="gramEnd"/>
          </w:p>
          <w:p w:rsidR="00D7759E" w:rsidRPr="008A3154" w:rsidRDefault="00D7759E" w:rsidP="00D7759E">
            <w:pPr>
              <w:widowControl w:val="0"/>
              <w:spacing w:after="0" w:line="240" w:lineRule="auto"/>
              <w:jc w:val="both"/>
              <w:rPr>
                <w:rFonts w:ascii="Times New Roman" w:eastAsia="Arial Unicode MS" w:hAnsi="Times New Roman"/>
                <w:b/>
                <w:color w:val="00000A"/>
              </w:rPr>
            </w:pPr>
            <w:r w:rsidRPr="008A3154">
              <w:rPr>
                <w:rFonts w:ascii="Times New Roman" w:hAnsi="Times New Roman" w:cs="Arial"/>
                <w:shd w:val="clear" w:color="auto" w:fill="FFFFFF"/>
              </w:rPr>
              <w:t xml:space="preserve">Участник декларирует свое </w:t>
            </w:r>
            <w:r w:rsidRPr="008A3154">
              <w:rPr>
                <w:rFonts w:ascii="Times New Roman" w:hAnsi="Times New Roman"/>
                <w:bCs/>
                <w:iCs/>
                <w:shd w:val="clear" w:color="auto" w:fill="FFFFFF"/>
              </w:rPr>
              <w:t xml:space="preserve">соответствие требованию об отсутствии в </w:t>
            </w:r>
            <w:r>
              <w:rPr>
                <w:rFonts w:ascii="Times New Roman" w:hAnsi="Times New Roman"/>
                <w:bCs/>
                <w:iCs/>
                <w:shd w:val="clear" w:color="auto" w:fill="FFFFFF"/>
              </w:rPr>
              <w:t>реестрах недобросовестных поставщиков.</w:t>
            </w:r>
          </w:p>
        </w:tc>
      </w:tr>
    </w:tbl>
    <w:p w:rsidR="00EB22E6" w:rsidRPr="008A4687" w:rsidRDefault="00EB22E6" w:rsidP="00F507EB">
      <w:pPr>
        <w:pStyle w:val="ConsPlusNormal"/>
        <w:widowControl/>
        <w:ind w:firstLine="0"/>
        <w:jc w:val="center"/>
        <w:outlineLvl w:val="0"/>
        <w:rPr>
          <w:rFonts w:ascii="Times New Roman" w:hAnsi="Times New Roman"/>
          <w:b/>
          <w:iCs/>
          <w:sz w:val="22"/>
          <w:szCs w:val="22"/>
        </w:rPr>
      </w:pPr>
    </w:p>
    <w:p w:rsidR="00F507EB" w:rsidRPr="008A3154" w:rsidRDefault="00F507EB" w:rsidP="00F507EB">
      <w:pPr>
        <w:pStyle w:val="ConsPlusNormal"/>
        <w:widowControl/>
        <w:ind w:firstLine="0"/>
        <w:jc w:val="center"/>
        <w:outlineLvl w:val="0"/>
        <w:rPr>
          <w:rFonts w:ascii="Times New Roman" w:hAnsi="Times New Roman" w:cs="Times New Roman"/>
          <w:b/>
          <w:iCs/>
          <w:sz w:val="22"/>
          <w:szCs w:val="22"/>
        </w:rPr>
      </w:pPr>
      <w:r w:rsidRPr="008A3154">
        <w:rPr>
          <w:rFonts w:ascii="Times New Roman" w:hAnsi="Times New Roman"/>
          <w:b/>
          <w:iCs/>
          <w:sz w:val="22"/>
          <w:szCs w:val="22"/>
          <w:lang w:val="en-US"/>
        </w:rPr>
        <w:t>III</w:t>
      </w:r>
      <w:r w:rsidRPr="008A3154">
        <w:rPr>
          <w:rFonts w:ascii="Times New Roman" w:hAnsi="Times New Roman"/>
          <w:b/>
          <w:iCs/>
          <w:sz w:val="22"/>
          <w:szCs w:val="22"/>
        </w:rPr>
        <w:t>.</w:t>
      </w:r>
      <w:r w:rsidRPr="008A3154">
        <w:rPr>
          <w:rFonts w:ascii="Times New Roman" w:hAnsi="Times New Roman"/>
          <w:b/>
          <w:iCs/>
          <w:sz w:val="22"/>
          <w:szCs w:val="22"/>
          <w:lang w:val="en-US"/>
        </w:rPr>
        <w:t>III</w:t>
      </w:r>
      <w:r w:rsidRPr="008A3154">
        <w:rPr>
          <w:rFonts w:ascii="Times New Roman" w:hAnsi="Times New Roman"/>
          <w:b/>
          <w:iCs/>
          <w:sz w:val="22"/>
          <w:szCs w:val="22"/>
        </w:rPr>
        <w:t xml:space="preserve">. </w:t>
      </w:r>
      <w:r w:rsidRPr="008A3154">
        <w:rPr>
          <w:rFonts w:ascii="Times New Roman" w:hAnsi="Times New Roman" w:cs="Times New Roman"/>
          <w:b/>
          <w:iCs/>
          <w:sz w:val="22"/>
          <w:szCs w:val="22"/>
        </w:rPr>
        <w:t xml:space="preserve">Требования к содержанию и составу заявки на участие в </w:t>
      </w:r>
      <w:r w:rsidR="002D1ACD">
        <w:rPr>
          <w:rFonts w:ascii="Times New Roman" w:hAnsi="Times New Roman" w:cs="Times New Roman"/>
          <w:b/>
          <w:iCs/>
          <w:sz w:val="22"/>
          <w:szCs w:val="22"/>
        </w:rPr>
        <w:t>запросе предложений</w:t>
      </w:r>
      <w:r w:rsidR="0077284B">
        <w:rPr>
          <w:rFonts w:ascii="Times New Roman" w:hAnsi="Times New Roman" w:cs="Times New Roman"/>
          <w:b/>
          <w:iCs/>
          <w:sz w:val="22"/>
          <w:szCs w:val="22"/>
        </w:rPr>
        <w:t xml:space="preserve"> </w:t>
      </w:r>
      <w:r w:rsidR="00CA0EDC">
        <w:rPr>
          <w:rFonts w:ascii="Times New Roman" w:hAnsi="Times New Roman" w:cs="Times New Roman"/>
          <w:b/>
          <w:iCs/>
          <w:sz w:val="22"/>
          <w:szCs w:val="22"/>
        </w:rPr>
        <w:t>в электронной форме</w:t>
      </w:r>
    </w:p>
    <w:p w:rsidR="00F507EB" w:rsidRPr="008A3154" w:rsidRDefault="00F507EB" w:rsidP="00F507EB">
      <w:pPr>
        <w:pStyle w:val="ConsPlusNormal"/>
        <w:widowControl/>
        <w:ind w:firstLine="0"/>
        <w:jc w:val="center"/>
        <w:outlineLvl w:val="0"/>
        <w:rPr>
          <w:rFonts w:ascii="Times New Roman" w:hAnsi="Times New Roman" w:cs="Times New Roman"/>
          <w:b/>
          <w:iCs/>
          <w:sz w:val="22"/>
          <w:szCs w:val="22"/>
        </w:rPr>
      </w:pPr>
    </w:p>
    <w:tbl>
      <w:tblPr>
        <w:tblW w:w="103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tblPr>
      <w:tblGrid>
        <w:gridCol w:w="10303"/>
      </w:tblGrid>
      <w:tr w:rsidR="00F507EB" w:rsidRPr="008A3154" w:rsidTr="005D378A">
        <w:tc>
          <w:tcPr>
            <w:tcW w:w="10303" w:type="dxa"/>
            <w:tcBorders>
              <w:top w:val="single" w:sz="4" w:space="0" w:color="00000A"/>
              <w:left w:val="single" w:sz="4" w:space="0" w:color="00000A"/>
              <w:bottom w:val="single" w:sz="4" w:space="0" w:color="00000A"/>
              <w:right w:val="single" w:sz="4" w:space="0" w:color="00000A"/>
            </w:tcBorders>
            <w:shd w:val="clear" w:color="auto" w:fill="CCFFCC"/>
            <w:tcMar>
              <w:left w:w="83" w:type="dxa"/>
            </w:tcMar>
          </w:tcPr>
          <w:p w:rsidR="00F507EB" w:rsidRPr="008A3154" w:rsidRDefault="00F507EB" w:rsidP="002D1ACD">
            <w:pPr>
              <w:tabs>
                <w:tab w:val="left" w:pos="6096"/>
              </w:tabs>
              <w:spacing w:after="0" w:line="240" w:lineRule="auto"/>
              <w:jc w:val="both"/>
              <w:rPr>
                <w:rFonts w:ascii="Times New Roman" w:hAnsi="Times New Roman"/>
              </w:rPr>
            </w:pPr>
            <w:r w:rsidRPr="008A3154">
              <w:rPr>
                <w:rFonts w:ascii="Times New Roman" w:hAnsi="Times New Roman"/>
                <w:b/>
                <w:bCs/>
              </w:rPr>
              <w:t xml:space="preserve">1. </w:t>
            </w:r>
            <w:r w:rsidRPr="008A3154">
              <w:rPr>
                <w:rFonts w:ascii="Times New Roman" w:hAnsi="Times New Roman"/>
                <w:b/>
                <w:color w:val="00000A"/>
              </w:rPr>
              <w:t xml:space="preserve">Заявка на участие в </w:t>
            </w:r>
            <w:r w:rsidR="002D1ACD">
              <w:rPr>
                <w:rFonts w:ascii="Times New Roman" w:hAnsi="Times New Roman"/>
                <w:b/>
                <w:color w:val="00000A"/>
              </w:rPr>
              <w:t xml:space="preserve"> запросе предложений</w:t>
            </w:r>
            <w:r w:rsidR="00CA0EDC">
              <w:rPr>
                <w:rFonts w:ascii="Times New Roman" w:hAnsi="Times New Roman"/>
                <w:b/>
                <w:color w:val="00000A"/>
              </w:rPr>
              <w:t xml:space="preserve"> в электронной форме</w:t>
            </w:r>
            <w:r w:rsidRPr="008A3154">
              <w:rPr>
                <w:rFonts w:ascii="Times New Roman" w:hAnsi="Times New Roman"/>
                <w:b/>
                <w:color w:val="00000A"/>
              </w:rPr>
              <w:t xml:space="preserve">, которую представляет Участник </w:t>
            </w:r>
            <w:r w:rsidR="002D1ACD">
              <w:rPr>
                <w:rFonts w:ascii="Times New Roman" w:hAnsi="Times New Roman"/>
                <w:b/>
                <w:color w:val="00000A"/>
              </w:rPr>
              <w:t>запроса предложений</w:t>
            </w:r>
            <w:r w:rsidR="00EB22E6">
              <w:rPr>
                <w:rFonts w:ascii="Times New Roman" w:hAnsi="Times New Roman"/>
                <w:b/>
                <w:color w:val="00000A"/>
              </w:rPr>
              <w:t xml:space="preserve"> </w:t>
            </w:r>
            <w:r w:rsidR="00C47B7D">
              <w:rPr>
                <w:rFonts w:ascii="Times New Roman" w:hAnsi="Times New Roman"/>
                <w:b/>
                <w:color w:val="00000A"/>
              </w:rPr>
              <w:t xml:space="preserve">в электронной форме </w:t>
            </w:r>
            <w:r w:rsidRPr="008A3154">
              <w:rPr>
                <w:rFonts w:ascii="Times New Roman" w:hAnsi="Times New Roman"/>
                <w:b/>
                <w:color w:val="00000A"/>
              </w:rPr>
              <w:t>в соответствии с настоящей документацией</w:t>
            </w:r>
            <w:r w:rsidR="002D1ACD">
              <w:rPr>
                <w:rFonts w:ascii="Times New Roman" w:hAnsi="Times New Roman"/>
                <w:b/>
                <w:color w:val="00000A"/>
              </w:rPr>
              <w:t xml:space="preserve"> о запросе предложений</w:t>
            </w:r>
            <w:r w:rsidRPr="008A3154">
              <w:rPr>
                <w:rFonts w:ascii="Times New Roman" w:hAnsi="Times New Roman"/>
                <w:b/>
                <w:color w:val="00000A"/>
              </w:rPr>
              <w:t>, должна быть подготовлена по форме, установленной настоящей документацией</w:t>
            </w:r>
            <w:r w:rsidR="008A0E87">
              <w:rPr>
                <w:rFonts w:ascii="Times New Roman" w:hAnsi="Times New Roman"/>
                <w:b/>
                <w:color w:val="00000A"/>
              </w:rPr>
              <w:t xml:space="preserve"> о запросе предл</w:t>
            </w:r>
            <w:r w:rsidR="002D1ACD">
              <w:rPr>
                <w:rFonts w:ascii="Times New Roman" w:hAnsi="Times New Roman"/>
                <w:b/>
                <w:color w:val="00000A"/>
              </w:rPr>
              <w:t>ожений</w:t>
            </w:r>
            <w:r w:rsidRPr="008A3154">
              <w:rPr>
                <w:rFonts w:ascii="Times New Roman" w:hAnsi="Times New Roman"/>
                <w:b/>
                <w:color w:val="00000A"/>
              </w:rPr>
              <w:t>, и содержать следующие сведения, информацию и документы:</w:t>
            </w:r>
          </w:p>
        </w:tc>
      </w:tr>
      <w:tr w:rsidR="00F507EB" w:rsidRPr="008A3154" w:rsidTr="005D378A">
        <w:tc>
          <w:tcPr>
            <w:tcW w:w="1030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691406" w:rsidRPr="005D378A" w:rsidRDefault="00EA0E67" w:rsidP="00691406">
            <w:pPr>
              <w:suppressAutoHyphens/>
              <w:autoSpaceDN w:val="0"/>
              <w:spacing w:after="120" w:line="240" w:lineRule="auto"/>
              <w:jc w:val="both"/>
              <w:textAlignment w:val="baseline"/>
              <w:rPr>
                <w:rFonts w:ascii="Times New Roman" w:eastAsia="Times New Roman" w:hAnsi="Times New Roman"/>
                <w:b/>
                <w:bCs/>
                <w:kern w:val="3"/>
                <w:lang w:eastAsia="zh-CN"/>
              </w:rPr>
            </w:pPr>
            <w:r>
              <w:rPr>
                <w:rFonts w:ascii="Times New Roman" w:eastAsia="Times New Roman" w:hAnsi="Times New Roman"/>
                <w:b/>
                <w:bCs/>
                <w:kern w:val="3"/>
                <w:sz w:val="24"/>
                <w:szCs w:val="24"/>
                <w:lang w:eastAsia="zh-CN"/>
              </w:rPr>
              <w:t>1</w:t>
            </w:r>
            <w:r w:rsidRPr="005D378A">
              <w:rPr>
                <w:rFonts w:ascii="Times New Roman" w:eastAsia="Times New Roman" w:hAnsi="Times New Roman"/>
                <w:b/>
                <w:bCs/>
                <w:kern w:val="3"/>
                <w:lang w:eastAsia="zh-CN"/>
              </w:rPr>
              <w:t>.1</w:t>
            </w:r>
            <w:r w:rsidR="00691406" w:rsidRPr="005D378A">
              <w:rPr>
                <w:rFonts w:ascii="Times New Roman" w:eastAsia="Times New Roman" w:hAnsi="Times New Roman"/>
                <w:b/>
                <w:bCs/>
                <w:kern w:val="3"/>
                <w:lang w:eastAsia="zh-CN"/>
              </w:rPr>
              <w:t>. Требования к содержанию, составу заявки н</w:t>
            </w:r>
            <w:r w:rsidRPr="005D378A">
              <w:rPr>
                <w:rFonts w:ascii="Times New Roman" w:eastAsia="Times New Roman" w:hAnsi="Times New Roman"/>
                <w:b/>
                <w:bCs/>
                <w:kern w:val="3"/>
                <w:lang w:eastAsia="zh-CN"/>
              </w:rPr>
              <w:t>а участие в запросе предложений в электронной форме</w:t>
            </w:r>
            <w:r w:rsidR="00A340B4">
              <w:rPr>
                <w:rFonts w:ascii="Times New Roman" w:eastAsia="Times New Roman" w:hAnsi="Times New Roman"/>
                <w:b/>
                <w:bCs/>
                <w:kern w:val="3"/>
                <w:lang w:eastAsia="zh-CN"/>
              </w:rPr>
              <w:t>.</w:t>
            </w:r>
          </w:p>
          <w:p w:rsidR="00EA0E67" w:rsidRPr="005D378A" w:rsidRDefault="00EA0E67" w:rsidP="00EA0E67">
            <w:pPr>
              <w:widowControl w:val="0"/>
              <w:suppressAutoHyphens/>
              <w:autoSpaceDN w:val="0"/>
              <w:spacing w:after="0" w:line="240" w:lineRule="auto"/>
              <w:ind w:firstLine="567"/>
              <w:jc w:val="both"/>
              <w:textAlignment w:val="baseline"/>
              <w:rPr>
                <w:rFonts w:ascii="Times New Roman" w:eastAsia="SimSun" w:hAnsi="Times New Roman"/>
                <w:bCs/>
                <w:iCs/>
                <w:color w:val="000000"/>
                <w:lang w:eastAsia="zh-CN" w:bidi="hi-IN"/>
              </w:rPr>
            </w:pPr>
            <w:r w:rsidRPr="005D378A">
              <w:rPr>
                <w:rFonts w:ascii="Times New Roman" w:eastAsia="SimSun" w:hAnsi="Times New Roman"/>
                <w:bCs/>
                <w:iCs/>
                <w:color w:val="000000"/>
                <w:lang w:eastAsia="zh-CN" w:bidi="hi-IN"/>
              </w:rPr>
              <w:t>1.1.1. Заявка на участие в запросе предложений в электронной форме подается участником закупки, получившим аккредитацию на электронной площадке, в соответствии с регламентом электронной площадки.</w:t>
            </w:r>
          </w:p>
          <w:p w:rsidR="00EA0E67" w:rsidRPr="005D378A" w:rsidRDefault="00EA0E67" w:rsidP="00EA0E67">
            <w:pPr>
              <w:widowControl w:val="0"/>
              <w:suppressAutoHyphens/>
              <w:autoSpaceDN w:val="0"/>
              <w:spacing w:after="0" w:line="240" w:lineRule="auto"/>
              <w:ind w:firstLine="567"/>
              <w:jc w:val="both"/>
              <w:textAlignment w:val="baseline"/>
              <w:rPr>
                <w:rFonts w:ascii="Times New Roman" w:eastAsia="SimSun" w:hAnsi="Times New Roman"/>
                <w:bCs/>
                <w:iCs/>
                <w:color w:val="000000"/>
                <w:lang w:eastAsia="zh-CN" w:bidi="hi-IN"/>
              </w:rPr>
            </w:pPr>
            <w:r w:rsidRPr="005D378A">
              <w:rPr>
                <w:rFonts w:ascii="Times New Roman" w:eastAsia="SimSun" w:hAnsi="Times New Roman"/>
                <w:bCs/>
                <w:iCs/>
                <w:color w:val="000000"/>
                <w:lang w:eastAsia="zh-CN" w:bidi="hi-IN"/>
              </w:rPr>
              <w:t>1.1.2.</w:t>
            </w:r>
            <w:r w:rsidR="0077284B">
              <w:rPr>
                <w:rFonts w:ascii="Times New Roman" w:eastAsia="SimSun" w:hAnsi="Times New Roman"/>
                <w:bCs/>
                <w:iCs/>
                <w:color w:val="000000"/>
                <w:lang w:eastAsia="zh-CN" w:bidi="hi-IN"/>
              </w:rPr>
              <w:t xml:space="preserve"> Участник запроса предложений </w:t>
            </w:r>
            <w:r w:rsidRPr="005D378A">
              <w:rPr>
                <w:rFonts w:ascii="Times New Roman" w:eastAsia="SimSun" w:hAnsi="Times New Roman"/>
                <w:bCs/>
                <w:iCs/>
                <w:color w:val="000000"/>
                <w:lang w:eastAsia="zh-CN" w:bidi="hi-IN"/>
              </w:rPr>
              <w:t xml:space="preserve">в электронной форме вправе подать заявку </w:t>
            </w:r>
            <w:proofErr w:type="gramStart"/>
            <w:r w:rsidRPr="005D378A">
              <w:rPr>
                <w:rFonts w:ascii="Times New Roman" w:eastAsia="SimSun" w:hAnsi="Times New Roman"/>
                <w:bCs/>
                <w:iCs/>
                <w:color w:val="000000"/>
                <w:lang w:eastAsia="zh-CN" w:bidi="hi-IN"/>
              </w:rPr>
              <w:t>на участие в таком запросе предложений в электронной форме в любое время с момента</w:t>
            </w:r>
            <w:proofErr w:type="gramEnd"/>
            <w:r w:rsidRPr="005D378A">
              <w:rPr>
                <w:rFonts w:ascii="Times New Roman" w:eastAsia="SimSun" w:hAnsi="Times New Roman"/>
                <w:bCs/>
                <w:iCs/>
                <w:color w:val="000000"/>
                <w:lang w:eastAsia="zh-CN" w:bidi="hi-IN"/>
              </w:rPr>
              <w:t xml:space="preserve"> размещения извещения о его проведении до предусмотренных документацией о таком запросе предложений даты и времени окончания срока подачи на участие в таком запросе предложений заявок.</w:t>
            </w:r>
          </w:p>
          <w:p w:rsidR="00EA0E67" w:rsidRPr="005D378A" w:rsidRDefault="00EA0E67" w:rsidP="00EA0E67">
            <w:pPr>
              <w:widowControl w:val="0"/>
              <w:suppressAutoHyphens/>
              <w:autoSpaceDN w:val="0"/>
              <w:spacing w:after="0" w:line="240" w:lineRule="auto"/>
              <w:ind w:firstLine="567"/>
              <w:jc w:val="both"/>
              <w:textAlignment w:val="baseline"/>
              <w:rPr>
                <w:rFonts w:ascii="Times New Roman" w:eastAsia="SimSun" w:hAnsi="Times New Roman"/>
                <w:bCs/>
                <w:iCs/>
                <w:color w:val="000000"/>
                <w:lang w:eastAsia="zh-CN" w:bidi="hi-IN"/>
              </w:rPr>
            </w:pPr>
            <w:r w:rsidRPr="005D378A">
              <w:rPr>
                <w:rFonts w:ascii="Times New Roman" w:eastAsia="SimSun" w:hAnsi="Times New Roman"/>
                <w:bCs/>
                <w:iCs/>
                <w:color w:val="000000"/>
                <w:lang w:eastAsia="zh-CN" w:bidi="hi-IN"/>
              </w:rPr>
              <w:t>1.1.3. Заявка подается оператору электронной торговой площадки в форме электронного документа в срок и по</w:t>
            </w:r>
            <w:r w:rsidR="006C50EC">
              <w:rPr>
                <w:rFonts w:ascii="Times New Roman" w:eastAsia="SimSun" w:hAnsi="Times New Roman"/>
                <w:bCs/>
                <w:iCs/>
                <w:color w:val="000000"/>
                <w:lang w:eastAsia="zh-CN" w:bidi="hi-IN"/>
              </w:rPr>
              <w:t xml:space="preserve"> форме, установленные закупочной</w:t>
            </w:r>
            <w:r w:rsidRPr="005D378A">
              <w:rPr>
                <w:rFonts w:ascii="Times New Roman" w:eastAsia="SimSun" w:hAnsi="Times New Roman"/>
                <w:bCs/>
                <w:iCs/>
                <w:color w:val="000000"/>
                <w:lang w:eastAsia="zh-CN" w:bidi="hi-IN"/>
              </w:rPr>
              <w:t xml:space="preserve"> документацией, в соответствии с регламентом электронной площадки. </w:t>
            </w:r>
          </w:p>
          <w:p w:rsidR="00EA0E67" w:rsidRPr="005D378A" w:rsidRDefault="00EA0E67" w:rsidP="00EA0E67">
            <w:pPr>
              <w:widowControl w:val="0"/>
              <w:suppressAutoHyphens/>
              <w:autoSpaceDN w:val="0"/>
              <w:spacing w:after="0" w:line="240" w:lineRule="auto"/>
              <w:ind w:firstLine="567"/>
              <w:jc w:val="both"/>
              <w:textAlignment w:val="baseline"/>
              <w:rPr>
                <w:rFonts w:ascii="Times New Roman" w:eastAsia="SimSun" w:hAnsi="Times New Roman"/>
                <w:bCs/>
                <w:iCs/>
                <w:color w:val="000000"/>
                <w:lang w:eastAsia="zh-CN" w:bidi="hi-IN"/>
              </w:rPr>
            </w:pPr>
            <w:r w:rsidRPr="005D378A">
              <w:rPr>
                <w:rFonts w:ascii="Times New Roman" w:eastAsia="SimSun" w:hAnsi="Times New Roman"/>
                <w:bCs/>
                <w:iCs/>
                <w:color w:val="000000"/>
                <w:lang w:eastAsia="zh-CN" w:bidi="hi-IN"/>
              </w:rPr>
              <w:t>1.1.4.</w:t>
            </w:r>
            <w:r w:rsidR="0077284B">
              <w:rPr>
                <w:rFonts w:ascii="Times New Roman" w:eastAsia="SimSun" w:hAnsi="Times New Roman"/>
                <w:bCs/>
                <w:iCs/>
                <w:color w:val="000000"/>
                <w:lang w:eastAsia="zh-CN" w:bidi="hi-IN"/>
              </w:rPr>
              <w:t xml:space="preserve"> </w:t>
            </w:r>
            <w:r w:rsidRPr="005D378A">
              <w:rPr>
                <w:rFonts w:ascii="Times New Roman" w:eastAsia="SimSun" w:hAnsi="Times New Roman"/>
                <w:bCs/>
                <w:iCs/>
                <w:color w:val="000000"/>
                <w:lang w:eastAsia="zh-CN" w:bidi="hi-IN"/>
              </w:rPr>
              <w:t>Заявка на участие в запросе предложений в электронной форме направляется участником такой закупки оператору электронной площадки в форме двух электронных документов, содержащих первую часть заявки и вторую часть заявки. Указанные электронные документы подаются одновременно.</w:t>
            </w:r>
          </w:p>
          <w:p w:rsidR="00EA0E67" w:rsidRPr="005D378A" w:rsidRDefault="00EA0E67" w:rsidP="00EA0E67">
            <w:pPr>
              <w:widowControl w:val="0"/>
              <w:suppressAutoHyphens/>
              <w:autoSpaceDN w:val="0"/>
              <w:spacing w:after="0" w:line="240" w:lineRule="auto"/>
              <w:ind w:firstLine="567"/>
              <w:jc w:val="both"/>
              <w:textAlignment w:val="baseline"/>
              <w:rPr>
                <w:rFonts w:ascii="Times New Roman" w:eastAsia="SimSun" w:hAnsi="Times New Roman"/>
                <w:bCs/>
                <w:iCs/>
                <w:color w:val="000000"/>
                <w:lang w:eastAsia="zh-CN" w:bidi="hi-IN"/>
              </w:rPr>
            </w:pPr>
            <w:r w:rsidRPr="005D378A">
              <w:rPr>
                <w:rFonts w:ascii="Times New Roman" w:eastAsia="SimSun" w:hAnsi="Times New Roman"/>
                <w:bCs/>
                <w:iCs/>
                <w:color w:val="000000"/>
                <w:lang w:eastAsia="zh-CN" w:bidi="hi-IN"/>
              </w:rPr>
              <w:t>1.1.5. Заявка на участие в</w:t>
            </w:r>
            <w:r w:rsidR="006466D9">
              <w:rPr>
                <w:rFonts w:ascii="Times New Roman" w:eastAsia="SimSun" w:hAnsi="Times New Roman"/>
                <w:bCs/>
                <w:iCs/>
                <w:color w:val="000000"/>
                <w:lang w:eastAsia="zh-CN" w:bidi="hi-IN"/>
              </w:rPr>
              <w:t xml:space="preserve"> запросе предложений</w:t>
            </w:r>
            <w:r w:rsidRPr="005D378A">
              <w:rPr>
                <w:rFonts w:ascii="Times New Roman" w:eastAsia="SimSun" w:hAnsi="Times New Roman"/>
                <w:bCs/>
                <w:iCs/>
                <w:color w:val="000000"/>
                <w:lang w:eastAsia="zh-CN" w:bidi="hi-IN"/>
              </w:rPr>
              <w:t xml:space="preserve"> должна содержать документы и информацию, установленные в документации о закупке.</w:t>
            </w:r>
          </w:p>
          <w:p w:rsidR="00EA0E67" w:rsidRPr="005D378A" w:rsidRDefault="00EA0E67" w:rsidP="00EA0E67">
            <w:pPr>
              <w:widowControl w:val="0"/>
              <w:suppressAutoHyphens/>
              <w:autoSpaceDN w:val="0"/>
              <w:spacing w:after="0" w:line="240" w:lineRule="auto"/>
              <w:ind w:firstLine="567"/>
              <w:jc w:val="both"/>
              <w:textAlignment w:val="baseline"/>
              <w:rPr>
                <w:rFonts w:ascii="Times New Roman" w:eastAsia="SimSun" w:hAnsi="Times New Roman"/>
                <w:color w:val="00000A"/>
                <w:lang w:eastAsia="zh-CN" w:bidi="hi-IN"/>
              </w:rPr>
            </w:pPr>
            <w:r w:rsidRPr="005D378A">
              <w:rPr>
                <w:rFonts w:ascii="Times New Roman" w:eastAsia="SimSun" w:hAnsi="Times New Roman"/>
                <w:color w:val="000000"/>
                <w:lang w:eastAsia="zh-CN" w:bidi="hi-IN"/>
              </w:rPr>
              <w:t xml:space="preserve">1.1.6. По условиям </w:t>
            </w:r>
            <w:r w:rsidRPr="005D378A">
              <w:rPr>
                <w:rFonts w:ascii="Times New Roman" w:eastAsia="SimSun" w:hAnsi="Times New Roman"/>
                <w:bCs/>
                <w:iCs/>
                <w:color w:val="000000"/>
                <w:lang w:eastAsia="zh-CN" w:bidi="hi-IN"/>
              </w:rPr>
              <w:t>закупочной документации</w:t>
            </w:r>
            <w:r w:rsidRPr="005D378A">
              <w:rPr>
                <w:rFonts w:ascii="Times New Roman" w:eastAsia="SimSun" w:hAnsi="Times New Roman"/>
                <w:color w:val="000000"/>
                <w:lang w:eastAsia="zh-CN" w:bidi="hi-IN"/>
              </w:rPr>
              <w:t>, участник выражает свое согласие со всеми условиями закупки и не может отказаться от заключения договора после завершения процедуры закупки.</w:t>
            </w:r>
          </w:p>
          <w:p w:rsidR="00691406" w:rsidRPr="005D378A" w:rsidRDefault="00EA0E67" w:rsidP="00E56596">
            <w:pPr>
              <w:suppressAutoHyphens/>
              <w:autoSpaceDN w:val="0"/>
              <w:spacing w:after="120" w:line="240" w:lineRule="auto"/>
              <w:jc w:val="both"/>
              <w:textAlignment w:val="baseline"/>
              <w:rPr>
                <w:rFonts w:ascii="Times New Roman" w:eastAsia="Times New Roman" w:hAnsi="Times New Roman"/>
                <w:kern w:val="3"/>
                <w:lang w:eastAsia="zh-CN"/>
              </w:rPr>
            </w:pPr>
            <w:r w:rsidRPr="005D378A">
              <w:rPr>
                <w:rFonts w:ascii="Times New Roman" w:eastAsia="Times New Roman" w:hAnsi="Times New Roman"/>
                <w:kern w:val="3"/>
                <w:lang w:eastAsia="zh-CN"/>
              </w:rPr>
              <w:t xml:space="preserve">          1.1.7. </w:t>
            </w:r>
            <w:r w:rsidR="00691406" w:rsidRPr="005D378A">
              <w:rPr>
                <w:rFonts w:ascii="Times New Roman" w:eastAsia="Times New Roman" w:hAnsi="Times New Roman"/>
                <w:kern w:val="3"/>
                <w:lang w:eastAsia="zh-CN"/>
              </w:rPr>
              <w:t>Участник запроса предложений в электронной форме вправе подать только одну заявку на участие в таком запросе предложений в отн</w:t>
            </w:r>
            <w:r w:rsidR="00E56596" w:rsidRPr="005D378A">
              <w:rPr>
                <w:rFonts w:ascii="Times New Roman" w:eastAsia="Times New Roman" w:hAnsi="Times New Roman"/>
                <w:kern w:val="3"/>
                <w:lang w:eastAsia="zh-CN"/>
              </w:rPr>
              <w:t xml:space="preserve">ошении каждого </w:t>
            </w:r>
            <w:r w:rsidR="00AE5368">
              <w:rPr>
                <w:rFonts w:ascii="Times New Roman" w:eastAsia="Times New Roman" w:hAnsi="Times New Roman"/>
                <w:kern w:val="3"/>
                <w:lang w:eastAsia="zh-CN"/>
              </w:rPr>
              <w:t>предмета</w:t>
            </w:r>
            <w:r w:rsidR="00E56596" w:rsidRPr="005D378A">
              <w:rPr>
                <w:rFonts w:ascii="Times New Roman" w:eastAsia="Times New Roman" w:hAnsi="Times New Roman"/>
                <w:kern w:val="3"/>
                <w:lang w:eastAsia="zh-CN"/>
              </w:rPr>
              <w:t xml:space="preserve"> закупки.</w:t>
            </w:r>
          </w:p>
          <w:p w:rsidR="00691406" w:rsidRPr="005D378A" w:rsidRDefault="00691406" w:rsidP="00691406">
            <w:pPr>
              <w:suppressAutoHyphens/>
              <w:autoSpaceDN w:val="0"/>
              <w:spacing w:after="0" w:line="240" w:lineRule="auto"/>
              <w:jc w:val="both"/>
              <w:textAlignment w:val="baseline"/>
              <w:rPr>
                <w:rFonts w:ascii="Times New Roman" w:eastAsia="Times New Roman" w:hAnsi="Times New Roman"/>
                <w:b/>
                <w:bCs/>
                <w:kern w:val="3"/>
                <w:lang w:eastAsia="zh-CN"/>
              </w:rPr>
            </w:pPr>
            <w:r w:rsidRPr="005D378A">
              <w:rPr>
                <w:rFonts w:ascii="Times New Roman" w:eastAsia="Times New Roman" w:hAnsi="Times New Roman"/>
                <w:b/>
                <w:bCs/>
                <w:kern w:val="3"/>
                <w:lang w:eastAsia="zh-CN"/>
              </w:rPr>
              <w:t>1.</w:t>
            </w:r>
            <w:r w:rsidR="00EA0E67" w:rsidRPr="005D378A">
              <w:rPr>
                <w:rFonts w:ascii="Times New Roman" w:eastAsia="Times New Roman" w:hAnsi="Times New Roman"/>
                <w:b/>
                <w:bCs/>
                <w:kern w:val="3"/>
                <w:lang w:eastAsia="zh-CN"/>
              </w:rPr>
              <w:t>2.</w:t>
            </w:r>
            <w:r w:rsidRPr="005D378A">
              <w:rPr>
                <w:rFonts w:ascii="Times New Roman" w:eastAsia="Times New Roman" w:hAnsi="Times New Roman"/>
                <w:b/>
                <w:bCs/>
                <w:kern w:val="3"/>
                <w:lang w:eastAsia="zh-CN"/>
              </w:rPr>
              <w:t xml:space="preserve"> Требования к содержанию, составу первой части заявки на участие в запросе предложений в электронной форме</w:t>
            </w:r>
          </w:p>
          <w:p w:rsidR="00691406" w:rsidRPr="005D378A" w:rsidRDefault="00691406" w:rsidP="00691406">
            <w:pPr>
              <w:suppressAutoHyphens/>
              <w:autoSpaceDN w:val="0"/>
              <w:spacing w:after="120" w:line="240" w:lineRule="auto"/>
              <w:jc w:val="both"/>
              <w:textAlignment w:val="baseline"/>
              <w:rPr>
                <w:rFonts w:ascii="Times New Roman" w:eastAsia="Times New Roman" w:hAnsi="Times New Roman"/>
                <w:kern w:val="3"/>
                <w:lang w:eastAsia="zh-CN"/>
              </w:rPr>
            </w:pPr>
            <w:r w:rsidRPr="005D378A">
              <w:rPr>
                <w:rFonts w:ascii="Times New Roman" w:eastAsia="Times New Roman" w:hAnsi="Times New Roman"/>
                <w:kern w:val="3"/>
                <w:lang w:eastAsia="zh-CN"/>
              </w:rPr>
              <w:t>Первая часть заявки на участие в запросе предложений в электронной форме должна содержать:</w:t>
            </w:r>
          </w:p>
          <w:p w:rsidR="00AE5368" w:rsidRDefault="00AE5368" w:rsidP="00AE5368">
            <w:pPr>
              <w:suppressAutoHyphens/>
              <w:autoSpaceDN w:val="0"/>
              <w:spacing w:after="0" w:line="240" w:lineRule="auto"/>
              <w:ind w:left="360"/>
              <w:jc w:val="both"/>
              <w:textAlignment w:val="baseline"/>
              <w:rPr>
                <w:rFonts w:ascii="Times New Roman" w:eastAsia="Times New Roman" w:hAnsi="Times New Roman"/>
                <w:kern w:val="3"/>
                <w:lang w:eastAsia="zh-CN"/>
              </w:rPr>
            </w:pPr>
            <w:r>
              <w:rPr>
                <w:rFonts w:ascii="Times New Roman" w:eastAsia="Times New Roman" w:hAnsi="Times New Roman"/>
                <w:kern w:val="3"/>
                <w:lang w:eastAsia="zh-CN"/>
              </w:rPr>
              <w:t>Предложение участника в отношении предмета закупки</w:t>
            </w:r>
          </w:p>
          <w:p w:rsidR="00AE5368" w:rsidRPr="007E3142" w:rsidRDefault="00AE5368" w:rsidP="00AE5368">
            <w:pPr>
              <w:suppressAutoHyphens/>
              <w:autoSpaceDN w:val="0"/>
              <w:spacing w:after="0" w:line="240" w:lineRule="auto"/>
              <w:ind w:left="360"/>
              <w:jc w:val="both"/>
              <w:textAlignment w:val="baseline"/>
              <w:rPr>
                <w:rFonts w:ascii="Times New Roman" w:eastAsia="Times New Roman" w:hAnsi="Times New Roman"/>
                <w:kern w:val="3"/>
                <w:lang w:eastAsia="zh-CN"/>
              </w:rPr>
            </w:pPr>
            <w:r>
              <w:rPr>
                <w:rFonts w:ascii="Times New Roman" w:eastAsia="Times New Roman" w:hAnsi="Times New Roman"/>
                <w:kern w:val="3"/>
                <w:lang w:eastAsia="zh-CN"/>
              </w:rPr>
              <w:t xml:space="preserve">     П</w:t>
            </w:r>
            <w:r w:rsidRPr="007E3142">
              <w:rPr>
                <w:rFonts w:ascii="Times New Roman" w:eastAsia="Times New Roman" w:hAnsi="Times New Roman"/>
                <w:kern w:val="3"/>
                <w:lang w:eastAsia="zh-CN"/>
              </w:rPr>
              <w:t>ри осуществлении закупки товара:</w:t>
            </w:r>
          </w:p>
          <w:p w:rsidR="00AE5368" w:rsidRDefault="00AE5368" w:rsidP="00AE5368">
            <w:pPr>
              <w:suppressAutoHyphens/>
              <w:autoSpaceDN w:val="0"/>
              <w:spacing w:after="0" w:line="240" w:lineRule="auto"/>
              <w:jc w:val="both"/>
              <w:textAlignment w:val="baseline"/>
              <w:rPr>
                <w:rFonts w:ascii="Times New Roman" w:eastAsia="Times New Roman" w:hAnsi="Times New Roman"/>
                <w:kern w:val="3"/>
                <w:lang w:eastAsia="zh-CN"/>
              </w:rPr>
            </w:pPr>
            <w:r w:rsidRPr="007E3142">
              <w:rPr>
                <w:rFonts w:ascii="Times New Roman" w:eastAsia="Times New Roman" w:hAnsi="Times New Roman"/>
                <w:kern w:val="3"/>
                <w:lang w:eastAsia="zh-CN"/>
              </w:rPr>
              <w:t xml:space="preserve">           а) наименование страны происхождения товара.  </w:t>
            </w:r>
          </w:p>
          <w:p w:rsidR="00AE5368" w:rsidRPr="001B6D07" w:rsidRDefault="00AE5368" w:rsidP="00AE5368">
            <w:pPr>
              <w:spacing w:after="0" w:line="240" w:lineRule="auto"/>
              <w:ind w:left="-15" w:firstLine="582"/>
              <w:jc w:val="both"/>
              <w:rPr>
                <w:rFonts w:ascii="Times New Roman" w:hAnsi="Times New Roman"/>
              </w:rPr>
            </w:pPr>
            <w:r w:rsidRPr="001B6D07">
              <w:rPr>
                <w:rFonts w:ascii="Times New Roman" w:hAnsi="Times New Roman"/>
              </w:rPr>
              <w:t>В целях применения Постановления Правительства № 1875 участник в электронной форме указывает (декларирует) в заявке на участие в электронной форме наименование страны происхождения поставляемых товаров. Подтверждением происхождения товаров из Российской Федерации - номер реестровой записи из реестра российской промышленной продукции, для подтверждения происхождения товаров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w:t>
            </w:r>
          </w:p>
          <w:p w:rsidR="00AE5368" w:rsidRPr="001B6D07" w:rsidRDefault="00AE5368" w:rsidP="00AE5368">
            <w:pPr>
              <w:spacing w:after="0" w:line="240" w:lineRule="auto"/>
              <w:ind w:left="-15" w:firstLine="582"/>
              <w:jc w:val="both"/>
              <w:rPr>
                <w:rFonts w:ascii="Times New Roman" w:hAnsi="Times New Roman"/>
              </w:rPr>
            </w:pPr>
            <w:r w:rsidRPr="001B6D07">
              <w:rPr>
                <w:rFonts w:ascii="Times New Roman" w:hAnsi="Times New Roman"/>
              </w:rPr>
              <w:t>Участник несёт ответственность за предоставление недостоверных сведений о стране происхождения товаров, указанной в заявке на участие в закупке.</w:t>
            </w:r>
          </w:p>
          <w:p w:rsidR="00AE5368" w:rsidRPr="001B6D07" w:rsidRDefault="00AE5368" w:rsidP="00AE5368">
            <w:pPr>
              <w:spacing w:after="0" w:line="240" w:lineRule="auto"/>
              <w:ind w:left="-15" w:firstLine="582"/>
              <w:jc w:val="both"/>
              <w:rPr>
                <w:rFonts w:ascii="Times New Roman" w:hAnsi="Times New Roman"/>
                <w:b/>
                <w:i/>
                <w:u w:val="single"/>
              </w:rPr>
            </w:pPr>
            <w:r w:rsidRPr="001B6D07">
              <w:rPr>
                <w:rFonts w:ascii="Times New Roman" w:hAnsi="Times New Roman"/>
                <w:b/>
                <w:i/>
                <w:u w:val="single"/>
              </w:rPr>
              <w:t xml:space="preserve">Отсутствие в заявке на участие в электронной форме указания (декларирования) страны происхождения поставляемого товара не является основанием для отклонения </w:t>
            </w:r>
            <w:proofErr w:type="gramStart"/>
            <w:r w:rsidRPr="001B6D07">
              <w:rPr>
                <w:rFonts w:ascii="Times New Roman" w:hAnsi="Times New Roman"/>
                <w:b/>
                <w:i/>
                <w:u w:val="single"/>
              </w:rPr>
              <w:t>заявки</w:t>
            </w:r>
            <w:proofErr w:type="gramEnd"/>
            <w:r w:rsidRPr="001B6D07">
              <w:rPr>
                <w:rFonts w:ascii="Times New Roman" w:hAnsi="Times New Roman"/>
                <w:b/>
                <w:i/>
                <w:u w:val="single"/>
              </w:rPr>
              <w:t xml:space="preserve"> и такая заявка рассматривается как содержащая предложение о поставке иностранных товаров.</w:t>
            </w:r>
          </w:p>
          <w:p w:rsidR="00AE5368" w:rsidRDefault="00AE5368" w:rsidP="00AE5368">
            <w:pPr>
              <w:spacing w:after="0" w:line="240" w:lineRule="auto"/>
              <w:ind w:left="-15" w:firstLine="582"/>
              <w:jc w:val="both"/>
              <w:rPr>
                <w:rFonts w:ascii="Times New Roman" w:hAnsi="Times New Roman"/>
              </w:rPr>
            </w:pPr>
            <w:r w:rsidRPr="001B6D07">
              <w:rPr>
                <w:rFonts w:ascii="Times New Roman" w:hAnsi="Times New Roman"/>
              </w:rPr>
              <w:t xml:space="preserve">Страна происхождения поставляемого товара в договоре указывается на основании сведений, содержащихся в заявке на участие в электронной форме, предоставленной участником, с которым </w:t>
            </w:r>
            <w:r w:rsidRPr="001B6D07">
              <w:rPr>
                <w:rFonts w:ascii="Times New Roman" w:hAnsi="Times New Roman"/>
              </w:rPr>
              <w:lastRenderedPageBreak/>
              <w:t>заключается договор.</w:t>
            </w:r>
          </w:p>
          <w:p w:rsidR="00AE5368" w:rsidRPr="007E3142" w:rsidRDefault="00AE5368" w:rsidP="00AE5368">
            <w:pPr>
              <w:suppressAutoHyphens/>
              <w:autoSpaceDN w:val="0"/>
              <w:spacing w:after="0" w:line="240" w:lineRule="auto"/>
              <w:jc w:val="both"/>
              <w:textAlignment w:val="baseline"/>
              <w:rPr>
                <w:rFonts w:ascii="Times New Roman" w:eastAsia="Times New Roman" w:hAnsi="Times New Roman"/>
                <w:kern w:val="3"/>
                <w:lang w:eastAsia="zh-CN"/>
              </w:rPr>
            </w:pPr>
            <w:r w:rsidRPr="007E3142">
              <w:rPr>
                <w:rFonts w:ascii="Times New Roman" w:eastAsia="Times New Roman" w:hAnsi="Times New Roman"/>
                <w:kern w:val="3"/>
                <w:lang w:eastAsia="zh-CN"/>
              </w:rPr>
              <w:t xml:space="preserve">        б) конкретные показатели товара, соответствующие значениям, установленным в </w:t>
            </w:r>
            <w:r>
              <w:rPr>
                <w:rFonts w:ascii="Times New Roman" w:eastAsia="Times New Roman" w:hAnsi="Times New Roman"/>
                <w:kern w:val="3"/>
                <w:lang w:eastAsia="zh-CN"/>
              </w:rPr>
              <w:t xml:space="preserve">закупочной </w:t>
            </w:r>
            <w:r w:rsidRPr="007E3142">
              <w:rPr>
                <w:rFonts w:ascii="Times New Roman" w:eastAsia="Times New Roman" w:hAnsi="Times New Roman"/>
                <w:kern w:val="3"/>
                <w:lang w:eastAsia="zh-CN"/>
              </w:rPr>
              <w:t xml:space="preserve">документации, и указание на товарный знак (при наличии).                 </w:t>
            </w:r>
          </w:p>
          <w:p w:rsidR="00AE5368" w:rsidRPr="007E3142" w:rsidRDefault="00AE5368" w:rsidP="00AE5368">
            <w:pPr>
              <w:suppressAutoHyphens/>
              <w:autoSpaceDN w:val="0"/>
              <w:spacing w:after="120" w:line="240" w:lineRule="auto"/>
              <w:jc w:val="both"/>
              <w:textAlignment w:val="baseline"/>
              <w:rPr>
                <w:rFonts w:ascii="Times New Roman" w:eastAsia="Times New Roman" w:hAnsi="Times New Roman"/>
                <w:b/>
                <w:i/>
                <w:kern w:val="3"/>
                <w:u w:val="single"/>
                <w:lang w:eastAsia="zh-CN"/>
              </w:rPr>
            </w:pPr>
            <w:r w:rsidRPr="007E3142">
              <w:rPr>
                <w:rFonts w:ascii="Times New Roman" w:eastAsia="Times New Roman" w:hAnsi="Times New Roman"/>
                <w:b/>
                <w:i/>
                <w:kern w:val="3"/>
                <w:lang w:eastAsia="zh-CN"/>
              </w:rPr>
              <w:t xml:space="preserve">         </w:t>
            </w:r>
            <w:r w:rsidRPr="007E3142">
              <w:rPr>
                <w:rFonts w:ascii="Times New Roman" w:eastAsia="Times New Roman" w:hAnsi="Times New Roman"/>
                <w:b/>
                <w:i/>
                <w:kern w:val="3"/>
                <w:u w:val="single"/>
                <w:lang w:eastAsia="zh-CN"/>
              </w:rPr>
              <w:t>Информация, предусмотренная настоящим подпунктом, включается в заявку на участие в конкурсе в электронной форме в случае отсутствия в документации о закупке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конкурсе в электронной форме.</w:t>
            </w:r>
          </w:p>
          <w:p w:rsidR="00AE5368" w:rsidRPr="00AE5368" w:rsidRDefault="00AE5368" w:rsidP="0090171C">
            <w:pPr>
              <w:pStyle w:val="af"/>
              <w:tabs>
                <w:tab w:val="left" w:pos="426"/>
              </w:tabs>
              <w:spacing w:after="0"/>
              <w:rPr>
                <w:bCs/>
                <w:kern w:val="3"/>
                <w:sz w:val="8"/>
                <w:szCs w:val="8"/>
                <w:lang w:eastAsia="zh-CN"/>
              </w:rPr>
            </w:pPr>
          </w:p>
          <w:p w:rsidR="00691406" w:rsidRDefault="00691406" w:rsidP="0090171C">
            <w:pPr>
              <w:pStyle w:val="af"/>
              <w:tabs>
                <w:tab w:val="left" w:pos="426"/>
              </w:tabs>
              <w:spacing w:after="0"/>
              <w:rPr>
                <w:color w:val="FF0000"/>
              </w:rPr>
            </w:pPr>
            <w:r w:rsidRPr="0090171C">
              <w:rPr>
                <w:bCs/>
                <w:kern w:val="3"/>
                <w:lang w:eastAsia="zh-CN"/>
              </w:rPr>
              <w:tab/>
            </w:r>
            <w:r w:rsidR="0090171C" w:rsidRPr="0090171C">
              <w:rPr>
                <w:color w:val="FF0000"/>
              </w:rPr>
              <w:t>Не допускается указание в первой части заявки на участие в закупке сведений об участнике закупки и (или) о ценовом предложении.</w:t>
            </w:r>
          </w:p>
          <w:p w:rsidR="00A340B4" w:rsidRPr="0090171C" w:rsidRDefault="00A340B4" w:rsidP="0090171C">
            <w:pPr>
              <w:pStyle w:val="af"/>
              <w:tabs>
                <w:tab w:val="left" w:pos="426"/>
              </w:tabs>
              <w:spacing w:after="0"/>
              <w:rPr>
                <w:color w:val="FF0000"/>
              </w:rPr>
            </w:pPr>
          </w:p>
          <w:p w:rsidR="00691406" w:rsidRPr="009F25F9" w:rsidRDefault="00910143" w:rsidP="00910143">
            <w:pPr>
              <w:suppressAutoHyphens/>
              <w:autoSpaceDN w:val="0"/>
              <w:spacing w:after="0" w:line="240" w:lineRule="auto"/>
              <w:jc w:val="both"/>
              <w:textAlignment w:val="baseline"/>
              <w:rPr>
                <w:rFonts w:ascii="Times New Roman" w:eastAsia="Times New Roman" w:hAnsi="Times New Roman"/>
                <w:kern w:val="3"/>
                <w:lang w:eastAsia="zh-CN"/>
              </w:rPr>
            </w:pPr>
            <w:r w:rsidRPr="005D378A">
              <w:rPr>
                <w:rFonts w:ascii="Times New Roman" w:eastAsia="Times New Roman" w:hAnsi="Times New Roman"/>
                <w:b/>
                <w:bCs/>
                <w:kern w:val="3"/>
                <w:lang w:eastAsia="zh-CN"/>
              </w:rPr>
              <w:t>1</w:t>
            </w:r>
            <w:r w:rsidRPr="009F25F9">
              <w:rPr>
                <w:rFonts w:ascii="Times New Roman" w:eastAsia="Times New Roman" w:hAnsi="Times New Roman"/>
                <w:b/>
                <w:bCs/>
                <w:kern w:val="3"/>
                <w:lang w:eastAsia="zh-CN"/>
              </w:rPr>
              <w:t>.3.</w:t>
            </w:r>
            <w:r w:rsidR="00A340B4" w:rsidRPr="009F25F9">
              <w:rPr>
                <w:rFonts w:ascii="Times New Roman" w:eastAsia="Times New Roman" w:hAnsi="Times New Roman"/>
                <w:b/>
                <w:bCs/>
                <w:kern w:val="3"/>
                <w:lang w:eastAsia="zh-CN"/>
              </w:rPr>
              <w:t xml:space="preserve"> </w:t>
            </w:r>
            <w:r w:rsidR="00691406" w:rsidRPr="009F25F9">
              <w:rPr>
                <w:rFonts w:ascii="Times New Roman" w:eastAsia="Times New Roman" w:hAnsi="Times New Roman"/>
                <w:b/>
                <w:bCs/>
                <w:kern w:val="3"/>
                <w:lang w:eastAsia="zh-CN"/>
              </w:rPr>
              <w:t xml:space="preserve">Инструкция </w:t>
            </w:r>
            <w:proofErr w:type="gramStart"/>
            <w:r w:rsidR="00691406" w:rsidRPr="009F25F9">
              <w:rPr>
                <w:rFonts w:ascii="Times New Roman" w:eastAsia="Times New Roman" w:hAnsi="Times New Roman"/>
                <w:b/>
                <w:bCs/>
                <w:kern w:val="3"/>
                <w:lang w:eastAsia="zh-CN"/>
              </w:rPr>
              <w:t xml:space="preserve">по заполнению первой части заявки на участие в </w:t>
            </w:r>
            <w:r w:rsidR="009D5164" w:rsidRPr="009F25F9">
              <w:rPr>
                <w:rFonts w:ascii="Times New Roman" w:eastAsia="Times New Roman" w:hAnsi="Times New Roman"/>
                <w:b/>
                <w:bCs/>
                <w:kern w:val="3"/>
                <w:lang w:eastAsia="zh-CN"/>
              </w:rPr>
              <w:t>закупке</w:t>
            </w:r>
            <w:r w:rsidR="00EB22E6" w:rsidRPr="009F25F9">
              <w:rPr>
                <w:rFonts w:ascii="Times New Roman" w:eastAsia="Times New Roman" w:hAnsi="Times New Roman"/>
                <w:b/>
                <w:bCs/>
                <w:kern w:val="3"/>
                <w:lang w:eastAsia="zh-CN"/>
              </w:rPr>
              <w:t xml:space="preserve"> </w:t>
            </w:r>
            <w:r w:rsidR="00691406" w:rsidRPr="009F25F9">
              <w:rPr>
                <w:rFonts w:ascii="Times New Roman" w:eastAsia="Times New Roman" w:hAnsi="Times New Roman"/>
                <w:b/>
                <w:kern w:val="3"/>
                <w:lang w:eastAsia="zh-CN"/>
              </w:rPr>
              <w:t>при заключ</w:t>
            </w:r>
            <w:r w:rsidR="00EA0E67" w:rsidRPr="009F25F9">
              <w:rPr>
                <w:rFonts w:ascii="Times New Roman" w:eastAsia="Times New Roman" w:hAnsi="Times New Roman"/>
                <w:b/>
                <w:kern w:val="3"/>
                <w:lang w:eastAsia="zh-CN"/>
              </w:rPr>
              <w:t>ении договора на поставку</w:t>
            </w:r>
            <w:proofErr w:type="gramEnd"/>
            <w:r w:rsidR="00EA0E67" w:rsidRPr="009F25F9">
              <w:rPr>
                <w:rFonts w:ascii="Times New Roman" w:eastAsia="Times New Roman" w:hAnsi="Times New Roman"/>
                <w:b/>
                <w:kern w:val="3"/>
                <w:lang w:eastAsia="zh-CN"/>
              </w:rPr>
              <w:t xml:space="preserve"> товара (выполнение работ, оказание услуг)</w:t>
            </w:r>
            <w:r w:rsidR="00691406" w:rsidRPr="009F25F9">
              <w:rPr>
                <w:rFonts w:ascii="Times New Roman" w:eastAsia="Times New Roman" w:hAnsi="Times New Roman"/>
                <w:b/>
                <w:kern w:val="3"/>
                <w:lang w:eastAsia="zh-CN"/>
              </w:rPr>
              <w:t>:</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       При подаче сведений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разделом </w:t>
            </w:r>
            <w:r w:rsidRPr="009F25F9">
              <w:rPr>
                <w:rFonts w:ascii="Times New Roman" w:eastAsia="Times New Roman" w:hAnsi="Times New Roman"/>
                <w:color w:val="000000"/>
                <w:lang w:val="en-US" w:eastAsia="ru-RU"/>
              </w:rPr>
              <w:t>V</w:t>
            </w:r>
            <w:r w:rsidRPr="009F25F9">
              <w:rPr>
                <w:rFonts w:ascii="Times New Roman" w:eastAsia="Times New Roman" w:hAnsi="Times New Roman"/>
                <w:color w:val="000000"/>
                <w:lang w:eastAsia="ru-RU"/>
              </w:rPr>
              <w:t xml:space="preserve"> «Описание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       </w:t>
            </w:r>
            <w:proofErr w:type="gramStart"/>
            <w:r w:rsidRPr="009F25F9">
              <w:rPr>
                <w:rFonts w:ascii="Times New Roman" w:eastAsia="Times New Roman" w:hAnsi="Times New Roman"/>
                <w:color w:val="000000"/>
                <w:lang w:eastAsia="ru-RU"/>
              </w:rPr>
              <w:t>Предоставляемые Участником закупки значения минимальных и (или) максимальных показателей характеристик товара не должны допускать разночтения или двусмысленное толкование и не должны сопровождаться словами «эквивалент», «аналог», «хуже», «лучше», «выше», «ниже», «шире», «уже», «свыше», «не более», «не менее», «более», «менее», «или», «либо», «от», «до», «≥» (больше или равно), «≤» (меньше или равно), &gt; (больше, более), &lt; (меньше, менее), то есть должны быть конкретными.*</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u w:val="single"/>
                <w:lang w:eastAsia="ru-RU"/>
              </w:rPr>
              <w:t>* за исключением случаев указания остаточного срока годности (срока хранения) и срока гарантии.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раздел </w:t>
            </w:r>
            <w:r w:rsidRPr="009F25F9">
              <w:rPr>
                <w:rFonts w:ascii="Times New Roman" w:eastAsia="Times New Roman" w:hAnsi="Times New Roman"/>
                <w:color w:val="000000"/>
                <w:lang w:val="en-US" w:eastAsia="ru-RU"/>
              </w:rPr>
              <w:t>V</w:t>
            </w:r>
            <w:r w:rsidR="00233B1C">
              <w:rPr>
                <w:rFonts w:ascii="Times New Roman" w:eastAsia="Times New Roman" w:hAnsi="Times New Roman"/>
                <w:color w:val="000000"/>
                <w:lang w:eastAsia="ru-RU"/>
              </w:rPr>
              <w:t xml:space="preserve"> </w:t>
            </w:r>
            <w:r w:rsidRPr="009F25F9">
              <w:rPr>
                <w:rFonts w:ascii="Times New Roman" w:eastAsia="Times New Roman" w:hAnsi="Times New Roman"/>
                <w:color w:val="000000"/>
                <w:lang w:eastAsia="ru-RU"/>
              </w:rPr>
              <w:t xml:space="preserve">«Описание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содержит указание на товарный знак и в случае, если участник закупки предлагает товар, с тем же товарным знаком, то в заявку на участие в закупке не включается информация по конкретным показателям предлагаемого товара.</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color w:val="000000"/>
                <w:lang w:eastAsia="ru-RU"/>
              </w:rPr>
            </w:pPr>
            <w:r w:rsidRPr="009F25F9">
              <w:rPr>
                <w:rFonts w:ascii="Times New Roman" w:eastAsia="Times New Roman" w:hAnsi="Times New Roman"/>
                <w:color w:val="000000"/>
                <w:lang w:eastAsia="ru-RU"/>
              </w:rPr>
              <w:t xml:space="preserve">       </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        При предоставлении участниками закупок сведений по показателям характеристик, установленных в раздел</w:t>
            </w:r>
            <w:proofErr w:type="gramStart"/>
            <w:r w:rsidRPr="009F25F9">
              <w:rPr>
                <w:rFonts w:ascii="Times New Roman" w:eastAsia="Times New Roman" w:hAnsi="Times New Roman"/>
                <w:color w:val="000000"/>
                <w:lang w:val="en-US" w:eastAsia="ru-RU"/>
              </w:rPr>
              <w:t>t</w:t>
            </w:r>
            <w:proofErr w:type="gramEnd"/>
            <w:r w:rsidRPr="009F25F9">
              <w:rPr>
                <w:rFonts w:ascii="Times New Roman" w:eastAsia="Times New Roman" w:hAnsi="Times New Roman"/>
                <w:color w:val="000000"/>
                <w:lang w:eastAsia="ru-RU"/>
              </w:rPr>
              <w:t xml:space="preserve"> V «Описание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также следует руководствоваться правилами, указанными в ниже приведенной таблице:</w:t>
            </w:r>
          </w:p>
          <w:tbl>
            <w:tblPr>
              <w:tblW w:w="0" w:type="auto"/>
              <w:tblCellMar>
                <w:top w:w="105" w:type="dxa"/>
                <w:left w:w="105" w:type="dxa"/>
                <w:bottom w:w="105" w:type="dxa"/>
                <w:right w:w="105" w:type="dxa"/>
              </w:tblCellMar>
              <w:tblLook w:val="0000"/>
            </w:tblPr>
            <w:tblGrid>
              <w:gridCol w:w="9917"/>
            </w:tblGrid>
            <w:tr w:rsidR="009F25F9" w:rsidRPr="009F25F9" w:rsidTr="00DA6616">
              <w:tc>
                <w:tcPr>
                  <w:tcW w:w="9917" w:type="dxa"/>
                  <w:tcBorders>
                    <w:top w:val="single" w:sz="6" w:space="0" w:color="000000"/>
                    <w:left w:val="single" w:sz="6" w:space="0" w:color="000000"/>
                    <w:bottom w:val="single" w:sz="6" w:space="0" w:color="000000"/>
                    <w:right w:val="single" w:sz="6" w:space="0" w:color="000000"/>
                  </w:tcBorders>
                  <w:shd w:val="clear" w:color="auto" w:fill="auto"/>
                </w:tcPr>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b/>
                      <w:bCs/>
                      <w:color w:val="000000"/>
                      <w:lang w:eastAsia="ru-RU"/>
                    </w:rPr>
                    <w:t>Минимальные и (или) максимальные показатели: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 xml:space="preserve">Если значение показателя установлено как верхний и/или нижний предел, сопровождаясь при этом соответственно словами </w:t>
                  </w:r>
                  <w:r w:rsidRPr="009F25F9">
                    <w:rPr>
                      <w:rFonts w:ascii="Times New Roman" w:eastAsia="Times New Roman" w:hAnsi="Times New Roman"/>
                      <w:b/>
                      <w:bCs/>
                      <w:color w:val="000000"/>
                      <w:lang w:eastAsia="ru-RU"/>
                    </w:rPr>
                    <w:t xml:space="preserve">«не менее», «не более», «более», «менее», «от», «до», знаки «≥» (больше или равно), «≤» (меньше или равно), </w:t>
                  </w:r>
                  <w:r w:rsidR="00233B1C">
                    <w:rPr>
                      <w:rFonts w:ascii="Times New Roman" w:eastAsia="Times New Roman" w:hAnsi="Times New Roman"/>
                      <w:b/>
                      <w:bCs/>
                      <w:color w:val="000000"/>
                      <w:lang w:eastAsia="ru-RU"/>
                    </w:rPr>
                    <w:t xml:space="preserve"> </w:t>
                  </w:r>
                  <w:r w:rsidRPr="009F25F9">
                    <w:rPr>
                      <w:rFonts w:ascii="Times New Roman" w:eastAsia="Times New Roman" w:hAnsi="Times New Roman"/>
                      <w:b/>
                      <w:bCs/>
                      <w:color w:val="000000"/>
                      <w:lang w:eastAsia="ru-RU"/>
                    </w:rPr>
                    <w:t>&gt; (больше, более), &lt; (меньше, менее)</w:t>
                  </w:r>
                  <w:r w:rsidRPr="009F25F9">
                    <w:rPr>
                      <w:rFonts w:ascii="Times New Roman" w:eastAsia="Times New Roman" w:hAnsi="Times New Roman"/>
                      <w:color w:val="000000"/>
                      <w:lang w:eastAsia="ru-RU"/>
                    </w:rPr>
                    <w:t xml:space="preserve"> участником закупки в предложении указывается конкретное значение.</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(Примеры:</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1)«Беспроводной ультразвуковой датчик с частотой работы не менее 1,5 МГц не более 2,0 МГЦ». Предложение участника - «Беспроводной ультразвуковой датчик с частотой работы 2,0 МГц»;</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2)«Сок 100% яблочный в упаковке емкостью не менее 0,9л и не более 2л». </w:t>
                  </w:r>
                  <w:proofErr w:type="gramStart"/>
                  <w:r w:rsidRPr="009F25F9">
                    <w:rPr>
                      <w:rFonts w:ascii="Times New Roman" w:eastAsia="Times New Roman" w:hAnsi="Times New Roman"/>
                      <w:color w:val="000000"/>
                      <w:lang w:eastAsia="ru-RU"/>
                    </w:rPr>
                    <w:t>Предложение участника – «Сок 100% яблочный в упаковке емкостью 1л.»)</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 Если устанавливается показатель, значение которого сопровождается фразой </w:t>
                  </w:r>
                  <w:r w:rsidRPr="009F25F9">
                    <w:rPr>
                      <w:rFonts w:ascii="Times New Roman" w:eastAsia="Times New Roman" w:hAnsi="Times New Roman"/>
                      <w:b/>
                      <w:bCs/>
                      <w:color w:val="000000"/>
                      <w:lang w:eastAsia="ru-RU"/>
                    </w:rPr>
                    <w:t>«не менее»</w:t>
                  </w:r>
                  <w:r w:rsidRPr="009F25F9">
                    <w:rPr>
                      <w:rFonts w:ascii="Times New Roman" w:eastAsia="Times New Roman" w:hAnsi="Times New Roman"/>
                      <w:color w:val="000000"/>
                      <w:lang w:eastAsia="ru-RU"/>
                    </w:rPr>
                    <w:t xml:space="preserve">, участником закупки должен быть предложен товар с точно таким же значением либо значением, «превышающем» заданный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показатель, но без сопровождения словами «не менее».</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«В кабинете должны быть установлены светодиодные светильники, имеющие следующие параметры: мощность не менее 45 Вт, угол луча не менее 165 градусов». </w:t>
                  </w:r>
                  <w:proofErr w:type="gramStart"/>
                  <w:r w:rsidRPr="009F25F9">
                    <w:rPr>
                      <w:rFonts w:ascii="Times New Roman" w:eastAsia="Times New Roman" w:hAnsi="Times New Roman"/>
                      <w:color w:val="000000"/>
                      <w:lang w:eastAsia="ru-RU"/>
                    </w:rPr>
                    <w:t>Предложение участника – «В кабинете устанавливаются светодиодные светильники, имеющие следующие параметры: мощность 60 Вт, угол луча 165 градусов»).</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 xml:space="preserve">- Если устанавливается показатель, значение которого сопровождается фразой </w:t>
                  </w:r>
                  <w:r w:rsidRPr="009F25F9">
                    <w:rPr>
                      <w:rFonts w:ascii="Times New Roman" w:eastAsia="Times New Roman" w:hAnsi="Times New Roman"/>
                      <w:b/>
                      <w:bCs/>
                      <w:color w:val="000000"/>
                      <w:lang w:eastAsia="ru-RU"/>
                    </w:rPr>
                    <w:t>«не более»</w:t>
                  </w:r>
                  <w:r w:rsidRPr="009F25F9">
                    <w:rPr>
                      <w:rFonts w:ascii="Times New Roman" w:eastAsia="Times New Roman" w:hAnsi="Times New Roman"/>
                      <w:color w:val="000000"/>
                      <w:lang w:eastAsia="ru-RU"/>
                    </w:rPr>
                    <w:t xml:space="preserve">, участником закупки должен быть предложен товар с точно таким же значением либо значением, «не превышающем» заданный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показатель, но без сопровождения словами «не более».</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«Продолжительность сканирования не более 0,5 сек, уровень шума не более 15 </w:t>
                  </w:r>
                  <w:proofErr w:type="spellStart"/>
                  <w:r w:rsidRPr="009F25F9">
                    <w:rPr>
                      <w:rFonts w:ascii="Times New Roman" w:eastAsia="Times New Roman" w:hAnsi="Times New Roman"/>
                      <w:color w:val="000000"/>
                      <w:lang w:eastAsia="ru-RU"/>
                    </w:rPr>
                    <w:t>Дб</w:t>
                  </w:r>
                  <w:proofErr w:type="spellEnd"/>
                  <w:r w:rsidRPr="009F25F9">
                    <w:rPr>
                      <w:rFonts w:ascii="Times New Roman" w:eastAsia="Times New Roman" w:hAnsi="Times New Roman"/>
                      <w:color w:val="000000"/>
                      <w:lang w:eastAsia="ru-RU"/>
                    </w:rPr>
                    <w:t>». Предложение участника -</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 xml:space="preserve">«Продолжительность сканирования 0,5 сек, уровень шума 14 </w:t>
                  </w:r>
                  <w:proofErr w:type="spellStart"/>
                  <w:r w:rsidRPr="009F25F9">
                    <w:rPr>
                      <w:rFonts w:ascii="Times New Roman" w:eastAsia="Times New Roman" w:hAnsi="Times New Roman"/>
                      <w:color w:val="000000"/>
                      <w:lang w:eastAsia="ru-RU"/>
                    </w:rPr>
                    <w:t>Дб</w:t>
                  </w:r>
                  <w:proofErr w:type="spellEnd"/>
                  <w:r w:rsidRPr="009F25F9">
                    <w:rPr>
                      <w:rFonts w:ascii="Times New Roman" w:eastAsia="Times New Roman" w:hAnsi="Times New Roman"/>
                      <w:color w:val="000000"/>
                      <w:lang w:eastAsia="ru-RU"/>
                    </w:rPr>
                    <w:t>».)</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требование к показателю сопровождается словом «≥» (больше или равно), то участнику закупки следует указать значение такого показателя больше величины, или равную ей, указанной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а в случае если словом «≤» (меньше или равно), то участнику закупки следует указать значение такого показателя меньше величины, или равную ей, указанной в </w:t>
                  </w:r>
                  <w:r w:rsidRPr="009F25F9">
                    <w:rPr>
                      <w:rFonts w:ascii="Times New Roman" w:eastAsia="Times New Roman" w:hAnsi="Times New Roman"/>
                      <w:color w:val="000000"/>
                      <w:lang w:eastAsia="ru-RU"/>
                    </w:rPr>
                    <w:lastRenderedPageBreak/>
                    <w:t xml:space="preserve">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«Длительность непрерывной работы аккумулятора ≥ 4 часов». </w:t>
                  </w:r>
                  <w:proofErr w:type="gramStart"/>
                  <w:r w:rsidRPr="009F25F9">
                    <w:rPr>
                      <w:rFonts w:ascii="Times New Roman" w:eastAsia="Times New Roman" w:hAnsi="Times New Roman"/>
                      <w:color w:val="000000"/>
                      <w:lang w:eastAsia="ru-RU"/>
                    </w:rPr>
                    <w:t>Предложение участника – «Длительность непрерывной работы аккумулятора 6 часов», «Длительность непрерывной работы аккумулятора 4 часа».)</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требование к показателю сопровождается знаком «&gt;» (больше, более), то участнику закупки следует указать значение такого показателя больше величины, указанной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а в случае если словом «&lt;» (меньше, менее), то участнику закупки следует указать значение такого показателя меньше величины, указанной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«Длительность непрерывной работы аккумулятора &gt; 4 часов». </w:t>
                  </w:r>
                  <w:proofErr w:type="gramStart"/>
                  <w:r w:rsidRPr="009F25F9">
                    <w:rPr>
                      <w:rFonts w:ascii="Times New Roman" w:eastAsia="Times New Roman" w:hAnsi="Times New Roman"/>
                      <w:color w:val="000000"/>
                      <w:lang w:eastAsia="ru-RU"/>
                    </w:rPr>
                    <w:t>Предложение участника – «Длительность непрерывной работы аккумулятора 6 часов» или «Длительность непрерывной работы аккумулятора 5 часов».)</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требование к показателю сопровождается словом «более, больше», то участнику закупки следует указать значение такого показателя больше величины, указанной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а в случае если словом «менее, меньше», то участнику закупки следует указать значение такого показателя меньше величины, указанной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«Длительность непрерывной работы аккумулятора более 4 часов». </w:t>
                  </w:r>
                  <w:proofErr w:type="gramStart"/>
                  <w:r w:rsidRPr="009F25F9">
                    <w:rPr>
                      <w:rFonts w:ascii="Times New Roman" w:eastAsia="Times New Roman" w:hAnsi="Times New Roman"/>
                      <w:color w:val="000000"/>
                      <w:lang w:eastAsia="ru-RU"/>
                    </w:rPr>
                    <w:t>Предложение участника – «Длительность непрерывной работы аккумулятора 5 часов» или «Длительность непрерывной работы аккумулятора 6 часов».)</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требование к показателю сопровождается знаком «≥ и ≤» участнику закупки следует указать конкретное значение такого показателя, при этом показатель должен быть больше или равен первому значению и менее или равным второму значению.</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 «Диаметр нити (мм) ≥ 0,7 и ≤ 1,00».</w:t>
                  </w:r>
                  <w:proofErr w:type="gramEnd"/>
                  <w:r w:rsidRPr="009F25F9">
                    <w:rPr>
                      <w:rFonts w:ascii="Times New Roman" w:eastAsia="Times New Roman" w:hAnsi="Times New Roman"/>
                      <w:color w:val="000000"/>
                      <w:lang w:eastAsia="ru-RU"/>
                    </w:rPr>
                    <w:t xml:space="preserve"> Предложение участника «Диаметр нити 07 (мм)» или «Диаметр нити 08 (мм)» или «Диаметр нити 1,00 (мм)».</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требование к показателю сопровождается знаком «≥ и &lt;» участнику закупки следует указать конкретное значение такого показателя, при этом показатель должен быть больше или равен первому значению и менее второго значения показателя.</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 «Толщина линии письма (мм) ≥ 0,5 и &lt; 0,6».</w:t>
                  </w:r>
                  <w:proofErr w:type="gramEnd"/>
                  <w:r w:rsidRPr="009F25F9">
                    <w:rPr>
                      <w:rFonts w:ascii="Times New Roman" w:eastAsia="Times New Roman" w:hAnsi="Times New Roman"/>
                      <w:color w:val="000000"/>
                      <w:lang w:eastAsia="ru-RU"/>
                    </w:rPr>
                    <w:t xml:space="preserve"> Предложение участника «Толщина линии письма 05(мм)».</w:t>
                  </w:r>
                </w:p>
              </w:tc>
            </w:tr>
            <w:tr w:rsidR="009F25F9" w:rsidRPr="009F25F9" w:rsidTr="00DA6616">
              <w:tc>
                <w:tcPr>
                  <w:tcW w:w="9917" w:type="dxa"/>
                  <w:tcBorders>
                    <w:top w:val="single" w:sz="6" w:space="0" w:color="000000"/>
                    <w:left w:val="single" w:sz="6" w:space="0" w:color="000000"/>
                    <w:bottom w:val="single" w:sz="6" w:space="0" w:color="000000"/>
                    <w:right w:val="single" w:sz="6" w:space="0" w:color="000000"/>
                  </w:tcBorders>
                  <w:shd w:val="clear" w:color="auto" w:fill="auto"/>
                </w:tcPr>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b/>
                      <w:bCs/>
                      <w:color w:val="000000"/>
                      <w:lang w:eastAsia="ru-RU"/>
                    </w:rPr>
                    <w:lastRenderedPageBreak/>
                    <w:t>Показатели, которые не изменяются:</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b/>
                      <w:bCs/>
                      <w:color w:val="000000"/>
                      <w:lang w:eastAsia="ru-RU"/>
                    </w:rPr>
                    <w:t>В случае</w:t>
                  </w:r>
                  <w:proofErr w:type="gramStart"/>
                  <w:r w:rsidRPr="009F25F9">
                    <w:rPr>
                      <w:rFonts w:ascii="Times New Roman" w:eastAsia="Times New Roman" w:hAnsi="Times New Roman"/>
                      <w:b/>
                      <w:bCs/>
                      <w:color w:val="000000"/>
                      <w:lang w:eastAsia="ru-RU"/>
                    </w:rPr>
                    <w:t>,</w:t>
                  </w:r>
                  <w:proofErr w:type="gramEnd"/>
                  <w:r w:rsidRPr="009F25F9">
                    <w:rPr>
                      <w:rFonts w:ascii="Times New Roman" w:eastAsia="Times New Roman" w:hAnsi="Times New Roman"/>
                      <w:b/>
                      <w:bCs/>
                      <w:color w:val="000000"/>
                      <w:lang w:eastAsia="ru-RU"/>
                    </w:rPr>
                    <w:t xml:space="preserve"> если характеристики товара отнесены к «показателям, которые не изменяются:» (в соответствующей графе установлено слово «наличие»), в контракт включаются показатели характеристик, установленные заказчиком в неизменном виде.</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Запрещается участнику закупки изменять показатели, которые не изменяются.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участником закупки в нарушение положений документации об аукционе изменены значения неизменных показателей и данные значения не соответствуют значениям, установленным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такая заявка признается несоответствующей требованиям, указ</w:t>
                  </w:r>
                  <w:r>
                    <w:rPr>
                      <w:rFonts w:ascii="Times New Roman" w:eastAsia="Times New Roman" w:hAnsi="Times New Roman"/>
                      <w:color w:val="000000"/>
                      <w:lang w:eastAsia="ru-RU"/>
                    </w:rPr>
                    <w:t>анным в документации о закупке</w:t>
                  </w:r>
                  <w:r w:rsidRPr="009F25F9">
                    <w:rPr>
                      <w:rFonts w:ascii="Times New Roman" w:eastAsia="Times New Roman" w:hAnsi="Times New Roman"/>
                      <w:color w:val="000000"/>
                      <w:lang w:eastAsia="ru-RU"/>
                    </w:rPr>
                    <w:t>.</w:t>
                  </w:r>
                </w:p>
              </w:tc>
            </w:tr>
            <w:tr w:rsidR="009F25F9" w:rsidRPr="00C608DD" w:rsidTr="00DA6616">
              <w:tc>
                <w:tcPr>
                  <w:tcW w:w="9917" w:type="dxa"/>
                  <w:tcBorders>
                    <w:top w:val="single" w:sz="6" w:space="0" w:color="000000"/>
                    <w:left w:val="single" w:sz="6" w:space="0" w:color="000000"/>
                    <w:bottom w:val="single" w:sz="6" w:space="0" w:color="000000"/>
                    <w:right w:val="single" w:sz="6" w:space="0" w:color="000000"/>
                  </w:tcBorders>
                  <w:shd w:val="clear" w:color="auto" w:fill="auto"/>
                </w:tcPr>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b/>
                      <w:bCs/>
                      <w:color w:val="000000"/>
                      <w:lang w:eastAsia="ru-RU"/>
                    </w:rPr>
                    <w:t>Показатели, указанные в диапазоне:</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Заказчиком установлены показатели, указанные в диапазоне, участнику необходимо указать показатели также в диапазоне.</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 Если устанавливается диапазонный показатель, который сопровождается словами </w:t>
                  </w:r>
                  <w:r w:rsidRPr="009F25F9">
                    <w:rPr>
                      <w:rFonts w:ascii="Times New Roman" w:eastAsia="Times New Roman" w:hAnsi="Times New Roman"/>
                      <w:b/>
                      <w:bCs/>
                      <w:color w:val="000000"/>
                      <w:lang w:eastAsia="ru-RU"/>
                    </w:rPr>
                    <w:t>«не более», «не шире»</w:t>
                  </w:r>
                  <w:r w:rsidRPr="009F25F9">
                    <w:rPr>
                      <w:rFonts w:ascii="Times New Roman" w:eastAsia="Times New Roman" w:hAnsi="Times New Roman"/>
                      <w:color w:val="000000"/>
                      <w:lang w:eastAsia="ru-RU"/>
                    </w:rPr>
                    <w:t>, участником должно быть предложено значение диапазона равное его предельным значениям либо не превышающее установленный диапазон, но без сопровождения фразой «не более», «не шире».</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«Диапазон рабочих температур не более -400С - +500С». Участник закупки указывает одно из следующих предложений со следующими показателями: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«Диапазон рабочих температур -400С - +500С»</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w:t>
                  </w:r>
                  <w:proofErr w:type="gramStart"/>
                  <w:r w:rsidRPr="009F25F9">
                    <w:rPr>
                      <w:rFonts w:ascii="Times New Roman" w:eastAsia="Times New Roman" w:hAnsi="Times New Roman"/>
                      <w:color w:val="000000"/>
                      <w:lang w:eastAsia="ru-RU"/>
                    </w:rPr>
                    <w:t>и</w:t>
                  </w:r>
                  <w:proofErr w:type="gramEnd"/>
                  <w:r w:rsidRPr="009F25F9">
                    <w:rPr>
                      <w:rFonts w:ascii="Times New Roman" w:eastAsia="Times New Roman" w:hAnsi="Times New Roman"/>
                      <w:color w:val="000000"/>
                      <w:lang w:eastAsia="ru-RU"/>
                    </w:rPr>
                    <w:t>ли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«Диапазон рабочих температур -350С - +400С».</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 Если устанавливается диапазонный показатель, который сопровождается словами </w:t>
                  </w:r>
                  <w:r w:rsidRPr="009F25F9">
                    <w:rPr>
                      <w:rFonts w:ascii="Times New Roman" w:eastAsia="Times New Roman" w:hAnsi="Times New Roman"/>
                      <w:b/>
                      <w:bCs/>
                      <w:color w:val="000000"/>
                      <w:lang w:eastAsia="ru-RU"/>
                    </w:rPr>
                    <w:t>«не менее», «не уже»</w:t>
                  </w:r>
                  <w:r w:rsidRPr="009F25F9">
                    <w:rPr>
                      <w:rFonts w:ascii="Times New Roman" w:eastAsia="Times New Roman" w:hAnsi="Times New Roman"/>
                      <w:color w:val="000000"/>
                      <w:lang w:eastAsia="ru-RU"/>
                    </w:rPr>
                    <w:t>, участником должно быть предложено значение диапазона равное его предельным значениям либо превышающее установленный диапазон, но без сопровождения фразой «не менее», «не уже».</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«Диапазон рабочих температур не менее -200С - +400С». Участник закупки указывает одно из следующих предложений со следующими показателями: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«Диапазон рабочих температур -200С - +400С»</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w:t>
                  </w:r>
                  <w:proofErr w:type="gramStart"/>
                  <w:r w:rsidRPr="009F25F9">
                    <w:rPr>
                      <w:rFonts w:ascii="Times New Roman" w:eastAsia="Times New Roman" w:hAnsi="Times New Roman"/>
                      <w:color w:val="000000"/>
                      <w:lang w:eastAsia="ru-RU"/>
                    </w:rPr>
                    <w:t>и</w:t>
                  </w:r>
                  <w:proofErr w:type="gramEnd"/>
                  <w:r w:rsidRPr="009F25F9">
                    <w:rPr>
                      <w:rFonts w:ascii="Times New Roman" w:eastAsia="Times New Roman" w:hAnsi="Times New Roman"/>
                      <w:color w:val="000000"/>
                      <w:lang w:eastAsia="ru-RU"/>
                    </w:rPr>
                    <w:t>ли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«Диапазон рабочих температур -400С - +500С».</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 xml:space="preserve">- Если устанавливается диапазонный показатель, который сопровождается словами </w:t>
                  </w:r>
                  <w:r w:rsidRPr="009F25F9">
                    <w:rPr>
                      <w:rFonts w:ascii="Times New Roman" w:eastAsia="Times New Roman" w:hAnsi="Times New Roman"/>
                      <w:b/>
                      <w:bCs/>
                      <w:color w:val="000000"/>
                      <w:lang w:eastAsia="ru-RU"/>
                    </w:rPr>
                    <w:t>«шире», «уже», «более», «менее»</w:t>
                  </w:r>
                  <w:r w:rsidRPr="009F25F9">
                    <w:rPr>
                      <w:rFonts w:ascii="Times New Roman" w:eastAsia="Times New Roman" w:hAnsi="Times New Roman"/>
                      <w:color w:val="000000"/>
                      <w:lang w:eastAsia="ru-RU"/>
                    </w:rPr>
                    <w:t xml:space="preserve"> участнику закупки следует указать значение показателя в диапазонном значении, которое будет больше/меньше предельных величин диапазона, установленных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w:t>
                  </w:r>
                  <w:r w:rsidRPr="009F25F9">
                    <w:rPr>
                      <w:rFonts w:ascii="Times New Roman" w:eastAsia="Times New Roman" w:hAnsi="Times New Roman"/>
                      <w:color w:val="000000"/>
                      <w:lang w:eastAsia="ru-RU"/>
                    </w:rPr>
                    <w:lastRenderedPageBreak/>
                    <w:t>закупки, но без слов «шире», «уже», «более», «менее».</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«Диапазон рабочих температур шире -400</w:t>
                  </w:r>
                  <w:proofErr w:type="gramStart"/>
                  <w:r w:rsidRPr="009F25F9">
                    <w:rPr>
                      <w:rFonts w:ascii="Times New Roman" w:eastAsia="Times New Roman" w:hAnsi="Times New Roman"/>
                      <w:color w:val="000000"/>
                      <w:lang w:eastAsia="ru-RU"/>
                    </w:rPr>
                    <w:t>&gt;С</w:t>
                  </w:r>
                  <w:proofErr w:type="gramEnd"/>
                  <w:r w:rsidRPr="009F25F9">
                    <w:rPr>
                      <w:rFonts w:ascii="Times New Roman" w:eastAsia="Times New Roman" w:hAnsi="Times New Roman"/>
                      <w:color w:val="000000"/>
                      <w:lang w:eastAsia="ru-RU"/>
                    </w:rPr>
                    <w:t xml:space="preserve"> - +500С». Предложение участника: «Диапазон рабочих температур -450С - +550С».</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устанавливается диапазонный показатель, который сопровождается словами «не выше», «не ниже», «участнику закупки следует указать значение показателя в диапазонном значении, которое будет больше/меньше, либо равно предельным величинам диапазона, установленных в описании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«Диапазон действия вещества не выше 00</w:t>
                  </w:r>
                  <w:proofErr w:type="gramStart"/>
                  <w:r w:rsidRPr="009F25F9">
                    <w:rPr>
                      <w:rFonts w:ascii="Times New Roman" w:eastAsia="Times New Roman" w:hAnsi="Times New Roman"/>
                      <w:color w:val="000000"/>
                      <w:lang w:eastAsia="ru-RU"/>
                    </w:rPr>
                    <w:t>&gt;С</w:t>
                  </w:r>
                  <w:proofErr w:type="gramEnd"/>
                  <w:r w:rsidRPr="009F25F9">
                    <w:rPr>
                      <w:rFonts w:ascii="Times New Roman" w:eastAsia="Times New Roman" w:hAnsi="Times New Roman"/>
                      <w:color w:val="000000"/>
                      <w:lang w:eastAsia="ru-RU"/>
                    </w:rPr>
                    <w:t xml:space="preserve"> – и не ниже +250С».</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Участник закупки указывает одно из следующих предложений со следующими показателями: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1) «Диапазон действия вещества 00С - +250С» или</w:t>
                  </w:r>
                </w:p>
                <w:p w:rsidR="009F25F9" w:rsidRPr="00C608DD"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sz w:val="24"/>
                      <w:szCs w:val="20"/>
                      <w:lang w:eastAsia="ru-RU"/>
                    </w:rPr>
                  </w:pPr>
                  <w:r w:rsidRPr="009F25F9">
                    <w:rPr>
                      <w:rFonts w:ascii="Times New Roman" w:eastAsia="Times New Roman" w:hAnsi="Times New Roman"/>
                      <w:color w:val="000000"/>
                      <w:lang w:eastAsia="ru-RU"/>
                    </w:rPr>
                    <w:t>2) «Диапазон действия вещества -20</w:t>
                  </w:r>
                  <w:proofErr w:type="gramStart"/>
                  <w:r w:rsidRPr="009F25F9">
                    <w:rPr>
                      <w:rFonts w:ascii="Times New Roman" w:eastAsia="Times New Roman" w:hAnsi="Times New Roman"/>
                      <w:color w:val="000000"/>
                      <w:lang w:eastAsia="ru-RU"/>
                    </w:rPr>
                    <w:t>&gt;С</w:t>
                  </w:r>
                  <w:proofErr w:type="gramEnd"/>
                  <w:r w:rsidRPr="009F25F9">
                    <w:rPr>
                      <w:rFonts w:ascii="Times New Roman" w:eastAsia="Times New Roman" w:hAnsi="Times New Roman"/>
                      <w:color w:val="000000"/>
                      <w:lang w:eastAsia="ru-RU"/>
                    </w:rPr>
                    <w:t xml:space="preserve"> – +280С».</w:t>
                  </w:r>
                </w:p>
              </w:tc>
            </w:tr>
            <w:tr w:rsidR="009F25F9" w:rsidRPr="009F25F9" w:rsidTr="00DA6616">
              <w:tc>
                <w:tcPr>
                  <w:tcW w:w="9917" w:type="dxa"/>
                  <w:tcBorders>
                    <w:top w:val="single" w:sz="6" w:space="0" w:color="000000"/>
                    <w:left w:val="single" w:sz="6" w:space="0" w:color="000000"/>
                    <w:bottom w:val="single" w:sz="6" w:space="0" w:color="000000"/>
                    <w:right w:val="single" w:sz="6" w:space="0" w:color="000000"/>
                  </w:tcBorders>
                  <w:shd w:val="clear" w:color="auto" w:fill="auto"/>
                </w:tcPr>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b/>
                      <w:bCs/>
                      <w:color w:val="000000"/>
                      <w:lang w:eastAsia="ru-RU"/>
                    </w:rPr>
                    <w:lastRenderedPageBreak/>
                    <w:t>Иные показатели: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Если два и более показателя перечислены с использованием союза «или», то участник закупки должен выбрать один показатель и без союза «или».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«Цвет белый или желтый». </w:t>
                  </w:r>
                  <w:proofErr w:type="gramStart"/>
                  <w:r w:rsidRPr="009F25F9">
                    <w:rPr>
                      <w:rFonts w:ascii="Times New Roman" w:eastAsia="Times New Roman" w:hAnsi="Times New Roman"/>
                      <w:color w:val="000000"/>
                      <w:lang w:eastAsia="ru-RU"/>
                    </w:rPr>
                    <w:t>Предложение участника закупки «Цвет белый»).</w:t>
                  </w:r>
                  <w:proofErr w:type="gramEnd"/>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 Если устанавливаются показатели со словами «не менее», «не более» и разделены союзом «или», участнику закупки при подготовке заявки необходимо указать один конкретный показатель без слов </w:t>
                  </w:r>
                  <w:r w:rsidRPr="009F25F9">
                    <w:rPr>
                      <w:rFonts w:ascii="Times New Roman" w:eastAsia="Times New Roman" w:hAnsi="Times New Roman"/>
                      <w:b/>
                      <w:bCs/>
                      <w:color w:val="000000"/>
                      <w:lang w:eastAsia="ru-RU"/>
                    </w:rPr>
                    <w:t>«не менее», «не более»</w:t>
                  </w:r>
                  <w:r w:rsidRPr="009F25F9">
                    <w:rPr>
                      <w:rFonts w:ascii="Times New Roman" w:eastAsia="Times New Roman" w:hAnsi="Times New Roman"/>
                      <w:color w:val="000000"/>
                      <w:lang w:eastAsia="ru-RU"/>
                    </w:rPr>
                    <w:t xml:space="preserve">, а также </w:t>
                  </w:r>
                  <w:r w:rsidRPr="009F25F9">
                    <w:rPr>
                      <w:rFonts w:ascii="Times New Roman" w:eastAsia="Times New Roman" w:hAnsi="Times New Roman"/>
                      <w:b/>
                      <w:bCs/>
                      <w:color w:val="000000"/>
                      <w:lang w:eastAsia="ru-RU"/>
                    </w:rPr>
                    <w:t>без союза «или»</w:t>
                  </w:r>
                  <w:r w:rsidRPr="009F25F9">
                    <w:rPr>
                      <w:rFonts w:ascii="Times New Roman" w:eastAsia="Times New Roman" w:hAnsi="Times New Roman"/>
                      <w:color w:val="000000"/>
                      <w:lang w:eastAsia="ru-RU"/>
                    </w:rPr>
                    <w:t>.</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proofErr w:type="gramStart"/>
                  <w:r w:rsidRPr="009F25F9">
                    <w:rPr>
                      <w:rFonts w:ascii="Times New Roman" w:eastAsia="Times New Roman" w:hAnsi="Times New Roman"/>
                      <w:color w:val="000000"/>
                      <w:lang w:eastAsia="ru-RU"/>
                    </w:rPr>
                    <w:t>(Пример:</w:t>
                  </w:r>
                  <w:proofErr w:type="gramEnd"/>
                  <w:r w:rsidRPr="009F25F9">
                    <w:rPr>
                      <w:rFonts w:ascii="Times New Roman" w:eastAsia="Times New Roman" w:hAnsi="Times New Roman"/>
                      <w:color w:val="000000"/>
                      <w:lang w:eastAsia="ru-RU"/>
                    </w:rPr>
                    <w:t xml:space="preserve"> «Состав дезинфицирующего вещества: «изопропиловый спирт не менее 70% или группа </w:t>
                  </w:r>
                  <w:proofErr w:type="spellStart"/>
                  <w:r w:rsidRPr="009F25F9">
                    <w:rPr>
                      <w:rFonts w:ascii="Times New Roman" w:eastAsia="Times New Roman" w:hAnsi="Times New Roman"/>
                      <w:color w:val="000000"/>
                      <w:lang w:eastAsia="ru-RU"/>
                    </w:rPr>
                    <w:t>пропиловых</w:t>
                  </w:r>
                  <w:proofErr w:type="spellEnd"/>
                  <w:r w:rsidRPr="009F25F9">
                    <w:rPr>
                      <w:rFonts w:ascii="Times New Roman" w:eastAsia="Times New Roman" w:hAnsi="Times New Roman"/>
                      <w:color w:val="000000"/>
                      <w:lang w:eastAsia="ru-RU"/>
                    </w:rPr>
                    <w:t xml:space="preserve"> спиртов не менее 70%.</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Участник закупки указывает одно из следующих предложений со следующими показателями: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1) «Состав дезинфицирующего вещества: «изопропиловый спирт 70%»; или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2) «Состав дезинфицирующего вещества: группа </w:t>
                  </w:r>
                  <w:proofErr w:type="spellStart"/>
                  <w:r w:rsidRPr="009F25F9">
                    <w:rPr>
                      <w:rFonts w:ascii="Times New Roman" w:eastAsia="Times New Roman" w:hAnsi="Times New Roman"/>
                      <w:color w:val="000000"/>
                      <w:lang w:eastAsia="ru-RU"/>
                    </w:rPr>
                    <w:t>пропиловых</w:t>
                  </w:r>
                  <w:proofErr w:type="spellEnd"/>
                  <w:r w:rsidRPr="009F25F9">
                    <w:rPr>
                      <w:rFonts w:ascii="Times New Roman" w:eastAsia="Times New Roman" w:hAnsi="Times New Roman"/>
                      <w:color w:val="000000"/>
                      <w:lang w:eastAsia="ru-RU"/>
                    </w:rPr>
                    <w:t xml:space="preserve"> спиртов 70%».</w:t>
                  </w:r>
                </w:p>
              </w:tc>
            </w:tr>
          </w:tbl>
          <w:p w:rsidR="009F25F9" w:rsidRPr="00915F82"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color w:val="000000"/>
                <w:sz w:val="16"/>
                <w:szCs w:val="16"/>
                <w:lang w:eastAsia="ru-RU"/>
              </w:rPr>
            </w:pP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           Ответственность за достоверность сведений о стране происхождения товара, указанных в заявке на участие в закупке, несет участник закупки.</w:t>
            </w:r>
          </w:p>
          <w:p w:rsidR="009F25F9" w:rsidRPr="009F25F9" w:rsidRDefault="009F25F9" w:rsidP="009F25F9">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Times New Roman" w:hAnsi="Times New Roman"/>
                <w:lang w:eastAsia="ru-RU"/>
              </w:rPr>
            </w:pPr>
            <w:r w:rsidRPr="009F25F9">
              <w:rPr>
                <w:rFonts w:ascii="Times New Roman" w:eastAsia="Times New Roman" w:hAnsi="Times New Roman"/>
                <w:color w:val="000000"/>
                <w:lang w:eastAsia="ru-RU"/>
              </w:rPr>
              <w:t xml:space="preserve">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в  разделе V «Описание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Заказчиком дополнительно указаны правила заполнения заявки, участнику при подготовке заявки необходимо руководствоваться положениями настоящей инструкции и дополнительной информацией указанной в разделе V «Описание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w:t>
            </w:r>
          </w:p>
          <w:p w:rsidR="009F25F9" w:rsidRPr="009F25F9" w:rsidRDefault="009F25F9" w:rsidP="009F25F9">
            <w:pPr>
              <w:keepNext/>
              <w:suppressAutoHyphens/>
              <w:spacing w:after="0" w:line="240" w:lineRule="auto"/>
              <w:ind w:left="567"/>
              <w:contextualSpacing/>
              <w:jc w:val="both"/>
              <w:rPr>
                <w:rFonts w:ascii="Times New Roman" w:eastAsia="Times New Roman" w:hAnsi="Times New Roman"/>
                <w:color w:val="000000"/>
                <w:lang w:eastAsia="ru-RU"/>
              </w:rPr>
            </w:pPr>
            <w:r w:rsidRPr="009F25F9">
              <w:rPr>
                <w:rFonts w:ascii="Times New Roman" w:eastAsia="Times New Roman" w:hAnsi="Times New Roman"/>
                <w:color w:val="000000"/>
                <w:lang w:eastAsia="ru-RU"/>
              </w:rPr>
              <w:t xml:space="preserve"> В случае</w:t>
            </w:r>
            <w:proofErr w:type="gramStart"/>
            <w:r w:rsidRPr="009F25F9">
              <w:rPr>
                <w:rFonts w:ascii="Times New Roman" w:eastAsia="Times New Roman" w:hAnsi="Times New Roman"/>
                <w:color w:val="000000"/>
                <w:lang w:eastAsia="ru-RU"/>
              </w:rPr>
              <w:t>,</w:t>
            </w:r>
            <w:proofErr w:type="gramEnd"/>
            <w:r w:rsidRPr="009F25F9">
              <w:rPr>
                <w:rFonts w:ascii="Times New Roman" w:eastAsia="Times New Roman" w:hAnsi="Times New Roman"/>
                <w:color w:val="000000"/>
                <w:lang w:eastAsia="ru-RU"/>
              </w:rPr>
              <w:t xml:space="preserve"> если в разделе V «Описание </w:t>
            </w:r>
            <w:r w:rsidR="00AE5368">
              <w:rPr>
                <w:rFonts w:ascii="Times New Roman" w:eastAsia="Times New Roman" w:hAnsi="Times New Roman"/>
                <w:color w:val="000000"/>
                <w:lang w:eastAsia="ru-RU"/>
              </w:rPr>
              <w:t>предмета</w:t>
            </w:r>
            <w:r w:rsidRPr="009F25F9">
              <w:rPr>
                <w:rFonts w:ascii="Times New Roman" w:eastAsia="Times New Roman" w:hAnsi="Times New Roman"/>
                <w:color w:val="000000"/>
                <w:lang w:eastAsia="ru-RU"/>
              </w:rPr>
              <w:t xml:space="preserve"> закупки» Заказчиком установлены </w:t>
            </w:r>
          </w:p>
          <w:p w:rsidR="009F25F9" w:rsidRPr="009F25F9" w:rsidRDefault="009F25F9" w:rsidP="009F25F9">
            <w:pPr>
              <w:keepNext/>
              <w:suppressAutoHyphens/>
              <w:spacing w:after="0" w:line="240" w:lineRule="auto"/>
              <w:contextualSpacing/>
              <w:jc w:val="both"/>
              <w:rPr>
                <w:rFonts w:ascii="Times New Roman" w:eastAsia="Times New Roman" w:hAnsi="Times New Roman"/>
                <w:color w:val="000000"/>
                <w:lang w:eastAsia="ru-RU"/>
              </w:rPr>
            </w:pPr>
            <w:r w:rsidRPr="009F25F9">
              <w:rPr>
                <w:rFonts w:ascii="Times New Roman" w:eastAsia="Times New Roman" w:hAnsi="Times New Roman"/>
                <w:color w:val="000000"/>
                <w:lang w:eastAsia="ru-RU"/>
              </w:rPr>
              <w:t>показатели характеристик товара, которые не описаны в настоящей инструкции по заполнению заявки, участник закупки указывает значения показателей характеристик товара в соответствии с установленными требованиями заказчика.</w:t>
            </w:r>
          </w:p>
          <w:p w:rsidR="00B302C9" w:rsidRPr="00915F82" w:rsidRDefault="00B302C9" w:rsidP="009F25F9">
            <w:pPr>
              <w:spacing w:after="0" w:line="240" w:lineRule="auto"/>
              <w:jc w:val="both"/>
              <w:rPr>
                <w:rFonts w:ascii="Times New Roman" w:hAnsi="Times New Roman"/>
                <w:sz w:val="16"/>
                <w:szCs w:val="16"/>
              </w:rPr>
            </w:pPr>
          </w:p>
          <w:p w:rsidR="00691406" w:rsidRPr="005D378A" w:rsidRDefault="00910143" w:rsidP="00910143">
            <w:pPr>
              <w:suppressAutoHyphens/>
              <w:autoSpaceDN w:val="0"/>
              <w:spacing w:after="0" w:line="240" w:lineRule="auto"/>
              <w:jc w:val="both"/>
              <w:textAlignment w:val="baseline"/>
              <w:rPr>
                <w:rFonts w:ascii="Times New Roman" w:eastAsia="Times New Roman" w:hAnsi="Times New Roman"/>
                <w:b/>
                <w:bCs/>
                <w:kern w:val="3"/>
                <w:lang w:eastAsia="zh-CN"/>
              </w:rPr>
            </w:pPr>
            <w:r w:rsidRPr="006466D9">
              <w:rPr>
                <w:rFonts w:ascii="Times New Roman" w:eastAsia="Times New Roman" w:hAnsi="Times New Roman"/>
                <w:b/>
                <w:bCs/>
                <w:kern w:val="3"/>
                <w:lang w:eastAsia="zh-CN"/>
              </w:rPr>
              <w:t>1.</w:t>
            </w:r>
            <w:r w:rsidRPr="005D378A">
              <w:rPr>
                <w:rFonts w:ascii="Times New Roman" w:eastAsia="Times New Roman" w:hAnsi="Times New Roman"/>
                <w:b/>
                <w:bCs/>
                <w:kern w:val="3"/>
                <w:lang w:eastAsia="zh-CN"/>
              </w:rPr>
              <w:t>4</w:t>
            </w:r>
            <w:r w:rsidR="00691406" w:rsidRPr="005D378A">
              <w:rPr>
                <w:rFonts w:ascii="Times New Roman" w:eastAsia="Times New Roman" w:hAnsi="Times New Roman"/>
                <w:b/>
                <w:bCs/>
                <w:kern w:val="3"/>
                <w:lang w:eastAsia="zh-CN"/>
              </w:rPr>
              <w:t>. Требования к содержанию, составу второй части заявки н</w:t>
            </w:r>
            <w:r w:rsidR="00C464D6" w:rsidRPr="005D378A">
              <w:rPr>
                <w:rFonts w:ascii="Times New Roman" w:eastAsia="Times New Roman" w:hAnsi="Times New Roman"/>
                <w:b/>
                <w:bCs/>
                <w:kern w:val="3"/>
                <w:lang w:eastAsia="zh-CN"/>
              </w:rPr>
              <w:t>а участие в запросе предложений в электронной форме</w:t>
            </w:r>
          </w:p>
          <w:p w:rsidR="00C464D6" w:rsidRPr="005D378A" w:rsidRDefault="00C464D6" w:rsidP="00C464D6">
            <w:pPr>
              <w:spacing w:after="0" w:line="240" w:lineRule="auto"/>
              <w:ind w:left="-15" w:firstLine="582"/>
              <w:jc w:val="both"/>
              <w:rPr>
                <w:rFonts w:ascii="Times New Roman" w:hAnsi="Times New Roman"/>
              </w:rPr>
            </w:pPr>
            <w:r w:rsidRPr="005D378A">
              <w:rPr>
                <w:rFonts w:ascii="Times New Roman" w:hAnsi="Times New Roman"/>
              </w:rPr>
              <w:t>Вторая часть заявки на участие в запросе предложений должна содержать документы и информацию в соответствии с условиями документации, в том числе:</w:t>
            </w:r>
          </w:p>
          <w:p w:rsidR="00E373D2" w:rsidRPr="00E373D2" w:rsidRDefault="00E373D2" w:rsidP="00E373D2">
            <w:pPr>
              <w:spacing w:after="0" w:line="240" w:lineRule="auto"/>
              <w:ind w:left="-15" w:firstLine="582"/>
              <w:jc w:val="both"/>
              <w:rPr>
                <w:rFonts w:ascii="Times New Roman" w:hAnsi="Times New Roman"/>
              </w:rPr>
            </w:pPr>
            <w:r w:rsidRPr="00E373D2">
              <w:rPr>
                <w:rFonts w:ascii="Times New Roman" w:hAnsi="Times New Roman"/>
              </w:rPr>
              <w:t>1.</w:t>
            </w:r>
            <w:r>
              <w:rPr>
                <w:rFonts w:ascii="Times New Roman" w:hAnsi="Times New Roman"/>
              </w:rPr>
              <w:t>4.</w:t>
            </w:r>
            <w:r w:rsidRPr="00E373D2">
              <w:rPr>
                <w:rFonts w:ascii="Times New Roman" w:hAnsi="Times New Roman"/>
              </w:rPr>
              <w:t>1.</w:t>
            </w:r>
            <w:r w:rsidRPr="00E373D2">
              <w:rPr>
                <w:rFonts w:ascii="Times New Roman" w:hAnsi="Times New Roman"/>
              </w:rPr>
              <w:tab/>
              <w:t>Заявки на участие в запросе предложений представляются по форме и в порядке, которые указаны в документации о проведении запроса предложений, а также в месте и до истечения срока, которые указаны в извещении о проведении запроса предложений.</w:t>
            </w:r>
          </w:p>
          <w:p w:rsidR="00E373D2" w:rsidRPr="00E373D2" w:rsidRDefault="00E373D2" w:rsidP="00E373D2">
            <w:pPr>
              <w:spacing w:after="0" w:line="240" w:lineRule="auto"/>
              <w:ind w:left="-15" w:firstLine="582"/>
              <w:jc w:val="both"/>
              <w:rPr>
                <w:rFonts w:ascii="Times New Roman" w:hAnsi="Times New Roman"/>
              </w:rPr>
            </w:pPr>
            <w:r w:rsidRPr="00E373D2">
              <w:rPr>
                <w:rFonts w:ascii="Times New Roman" w:hAnsi="Times New Roman"/>
              </w:rPr>
              <w:t>1.</w:t>
            </w:r>
            <w:r>
              <w:rPr>
                <w:rFonts w:ascii="Times New Roman" w:hAnsi="Times New Roman"/>
              </w:rPr>
              <w:t>4.</w:t>
            </w:r>
            <w:r w:rsidRPr="00E373D2">
              <w:rPr>
                <w:rFonts w:ascii="Times New Roman" w:hAnsi="Times New Roman"/>
              </w:rPr>
              <w:t>2. Заявка на участие в запросе предложений должна содержать документы и информацию в соответствии с условиями документации, в том числе:</w:t>
            </w:r>
          </w:p>
          <w:p w:rsidR="00AE5368" w:rsidRPr="004B5F59" w:rsidRDefault="00293574" w:rsidP="00AE5368">
            <w:pPr>
              <w:spacing w:after="0" w:line="240" w:lineRule="auto"/>
              <w:ind w:left="-15" w:firstLine="582"/>
              <w:jc w:val="both"/>
              <w:rPr>
                <w:rFonts w:ascii="Times New Roman" w:hAnsi="Times New Roman"/>
              </w:rPr>
            </w:pPr>
            <w:r>
              <w:rPr>
                <w:rFonts w:ascii="Times New Roman" w:hAnsi="Times New Roman"/>
              </w:rPr>
              <w:t xml:space="preserve">         </w:t>
            </w:r>
            <w:r w:rsidR="00AE5368" w:rsidRPr="004B5F59">
              <w:rPr>
                <w:rFonts w:ascii="Times New Roman" w:hAnsi="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AE5368" w:rsidRPr="004B5F59" w:rsidRDefault="00AE5368" w:rsidP="00AE5368">
            <w:pPr>
              <w:spacing w:after="0" w:line="240" w:lineRule="auto"/>
              <w:ind w:left="-15" w:firstLine="582"/>
              <w:jc w:val="both"/>
              <w:rPr>
                <w:rFonts w:ascii="Times New Roman" w:hAnsi="Times New Roman"/>
              </w:rPr>
            </w:pPr>
            <w:r w:rsidRPr="004B5F59">
              <w:rPr>
                <w:rFonts w:ascii="Times New Roman" w:hAnsi="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AE5368" w:rsidRPr="004B5F59" w:rsidRDefault="00AE5368" w:rsidP="00AE5368">
            <w:pPr>
              <w:spacing w:after="0" w:line="240" w:lineRule="auto"/>
              <w:ind w:left="-15" w:firstLine="582"/>
              <w:jc w:val="both"/>
              <w:rPr>
                <w:rFonts w:ascii="Times New Roman" w:hAnsi="Times New Roman"/>
              </w:rPr>
            </w:pPr>
            <w:r w:rsidRPr="004B5F59">
              <w:rPr>
                <w:rFonts w:ascii="Times New Roman" w:hAnsi="Times New Roman"/>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E5368" w:rsidRPr="004B5F59" w:rsidRDefault="00AE5368" w:rsidP="00AE5368">
            <w:pPr>
              <w:spacing w:after="0" w:line="240" w:lineRule="auto"/>
              <w:ind w:left="-15" w:firstLine="582"/>
              <w:jc w:val="both"/>
              <w:rPr>
                <w:rFonts w:ascii="Times New Roman" w:hAnsi="Times New Roman"/>
              </w:rPr>
            </w:pPr>
            <w:r w:rsidRPr="004B5F59">
              <w:rPr>
                <w:rFonts w:ascii="Times New Roman" w:hAnsi="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E5368" w:rsidRPr="004B5F59" w:rsidRDefault="00AE5368" w:rsidP="00AE5368">
            <w:pPr>
              <w:spacing w:after="0" w:line="240" w:lineRule="auto"/>
              <w:ind w:left="-15" w:firstLine="582"/>
              <w:jc w:val="both"/>
              <w:rPr>
                <w:rFonts w:ascii="Times New Roman" w:hAnsi="Times New Roman"/>
              </w:rPr>
            </w:pPr>
            <w:r w:rsidRPr="004B5F59">
              <w:rPr>
                <w:rFonts w:ascii="Times New Roman" w:hAnsi="Times New Roman"/>
              </w:rPr>
              <w:lastRenderedPageBreak/>
              <w:t>5) скан-копия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AE5368" w:rsidRPr="004B5F59" w:rsidRDefault="00AE5368" w:rsidP="00AE5368">
            <w:pPr>
              <w:spacing w:after="0" w:line="240" w:lineRule="auto"/>
              <w:ind w:left="-15" w:firstLine="582"/>
              <w:jc w:val="both"/>
              <w:rPr>
                <w:rFonts w:ascii="Times New Roman" w:hAnsi="Times New Roman"/>
              </w:rPr>
            </w:pPr>
            <w:r w:rsidRPr="004B5F59">
              <w:rPr>
                <w:rFonts w:ascii="Times New Roman" w:hAnsi="Times New Roman"/>
              </w:rPr>
              <w:t>а) индивидуальным предпринимателем, если участником такой закупки является индивидуальный предприниматель;</w:t>
            </w:r>
          </w:p>
          <w:p w:rsidR="00AE5368" w:rsidRPr="004B5F59" w:rsidRDefault="00AE5368" w:rsidP="00AE5368">
            <w:pPr>
              <w:spacing w:after="0" w:line="240" w:lineRule="auto"/>
              <w:ind w:left="-15" w:firstLine="582"/>
              <w:jc w:val="both"/>
              <w:rPr>
                <w:rFonts w:ascii="Times New Roman" w:hAnsi="Times New Roman"/>
              </w:rPr>
            </w:pPr>
            <w:r w:rsidRPr="004B5F59">
              <w:rPr>
                <w:rFonts w:ascii="Times New Roman" w:hAnsi="Times New Roman"/>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AE5368" w:rsidRPr="004B5F59" w:rsidRDefault="00AE5368" w:rsidP="00AE5368">
            <w:pPr>
              <w:spacing w:after="0" w:line="240" w:lineRule="auto"/>
              <w:ind w:left="-15" w:firstLine="582"/>
              <w:jc w:val="both"/>
              <w:rPr>
                <w:rFonts w:ascii="Times New Roman" w:hAnsi="Times New Roman"/>
              </w:rPr>
            </w:pPr>
            <w:proofErr w:type="gramStart"/>
            <w:r w:rsidRPr="004B5F59">
              <w:rPr>
                <w:rFonts w:ascii="Times New Roman" w:hAnsi="Times New Roman"/>
              </w:rPr>
              <w:t>6) копии документов, подтверждающих соответствие участника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w:t>
            </w:r>
            <w:proofErr w:type="gramEnd"/>
            <w:r w:rsidRPr="004B5F59">
              <w:rPr>
                <w:rFonts w:ascii="Times New Roman" w:hAnsi="Times New Roman"/>
              </w:rPr>
              <w:t xml:space="preserve">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E5368" w:rsidRPr="004B5F59" w:rsidRDefault="00AE5368" w:rsidP="00AE5368">
            <w:pPr>
              <w:spacing w:after="0" w:line="240" w:lineRule="auto"/>
              <w:ind w:left="-15" w:firstLine="582"/>
              <w:jc w:val="both"/>
              <w:rPr>
                <w:rFonts w:ascii="Times New Roman" w:hAnsi="Times New Roman"/>
              </w:rPr>
            </w:pPr>
            <w:proofErr w:type="gramStart"/>
            <w:r w:rsidRPr="004B5F59">
              <w:rPr>
                <w:rFonts w:ascii="Times New Roman" w:hAnsi="Times New Roman"/>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Pr="004B5F59">
              <w:rPr>
                <w:rFonts w:ascii="Times New Roman" w:hAnsi="Times New Roman"/>
              </w:rPr>
              <w:t xml:space="preserve"> </w:t>
            </w:r>
            <w:proofErr w:type="gramStart"/>
            <w:r w:rsidRPr="004B5F59">
              <w:rPr>
                <w:rFonts w:ascii="Times New Roman" w:hAnsi="Times New Roman"/>
              </w:rPr>
              <w:t>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roofErr w:type="gramEnd"/>
          </w:p>
          <w:p w:rsidR="00AE5368" w:rsidRPr="004B5F59" w:rsidRDefault="00AE5368" w:rsidP="00AE5368">
            <w:pPr>
              <w:spacing w:after="0" w:line="240" w:lineRule="auto"/>
              <w:ind w:left="-15" w:firstLine="582"/>
              <w:jc w:val="both"/>
              <w:rPr>
                <w:rFonts w:ascii="Times New Roman" w:hAnsi="Times New Roman"/>
              </w:rPr>
            </w:pPr>
            <w:r w:rsidRPr="004B5F59">
              <w:rPr>
                <w:rFonts w:ascii="Times New Roman" w:hAnsi="Times New Roman"/>
              </w:rPr>
              <w:t>8) декларация, подтверждающая на дату подачи заявки на участие в закупке с участием субъектов малого и среднего предпринимательства:</w:t>
            </w:r>
          </w:p>
          <w:p w:rsidR="00AE5368" w:rsidRPr="004B5F59" w:rsidRDefault="00AE5368" w:rsidP="00AE5368">
            <w:pPr>
              <w:spacing w:after="0" w:line="240" w:lineRule="auto"/>
              <w:ind w:left="-15" w:firstLine="582"/>
              <w:jc w:val="both"/>
              <w:rPr>
                <w:rFonts w:ascii="Times New Roman" w:hAnsi="Times New Roman"/>
              </w:rPr>
            </w:pPr>
            <w:r w:rsidRPr="004B5F59">
              <w:rPr>
                <w:rFonts w:ascii="Times New Roman" w:hAnsi="Times New Roman"/>
              </w:rPr>
              <w:t xml:space="preserve">а) </w:t>
            </w:r>
            <w:proofErr w:type="spellStart"/>
            <w:r w:rsidRPr="004B5F59">
              <w:rPr>
                <w:rFonts w:ascii="Times New Roman" w:hAnsi="Times New Roman"/>
              </w:rPr>
              <w:t>непроведение</w:t>
            </w:r>
            <w:proofErr w:type="spellEnd"/>
            <w:r w:rsidRPr="004B5F59">
              <w:rPr>
                <w:rFonts w:ascii="Times New Roman" w:hAnsi="Times New Roman"/>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E5368" w:rsidRPr="004B5F59" w:rsidRDefault="00AE5368" w:rsidP="00AE5368">
            <w:pPr>
              <w:spacing w:after="0" w:line="240" w:lineRule="auto"/>
              <w:ind w:left="-15" w:firstLine="582"/>
              <w:jc w:val="both"/>
              <w:rPr>
                <w:rFonts w:ascii="Times New Roman" w:hAnsi="Times New Roman"/>
              </w:rPr>
            </w:pPr>
            <w:r w:rsidRPr="004B5F59">
              <w:rPr>
                <w:rFonts w:ascii="Times New Roman" w:hAnsi="Times New Roman"/>
              </w:rPr>
              <w:t xml:space="preserve">б) </w:t>
            </w:r>
            <w:proofErr w:type="spellStart"/>
            <w:r w:rsidRPr="004B5F59">
              <w:rPr>
                <w:rFonts w:ascii="Times New Roman" w:hAnsi="Times New Roman"/>
              </w:rPr>
              <w:t>неприостановление</w:t>
            </w:r>
            <w:proofErr w:type="spellEnd"/>
            <w:r w:rsidRPr="004B5F59">
              <w:rPr>
                <w:rFonts w:ascii="Times New Roman" w:hAnsi="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E5368" w:rsidRPr="004B5F59" w:rsidRDefault="00AE5368" w:rsidP="00AE5368">
            <w:pPr>
              <w:spacing w:after="0" w:line="240" w:lineRule="auto"/>
              <w:ind w:left="-15" w:firstLine="582"/>
              <w:jc w:val="both"/>
              <w:rPr>
                <w:rFonts w:ascii="Times New Roman" w:hAnsi="Times New Roman"/>
              </w:rPr>
            </w:pPr>
            <w:proofErr w:type="gramStart"/>
            <w:r w:rsidRPr="004B5F59">
              <w:rPr>
                <w:rFonts w:ascii="Times New Roman" w:hAnsi="Times New Roman"/>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4B5F59">
              <w:rPr>
                <w:rFonts w:ascii="Times New Roman" w:hAnsi="Times New Roman"/>
              </w:rPr>
              <w:t xml:space="preserve"> вступившее в законную силу решение суда о признании обязанности </w:t>
            </w:r>
            <w:proofErr w:type="gramStart"/>
            <w:r w:rsidRPr="004B5F59">
              <w:rPr>
                <w:rFonts w:ascii="Times New Roman" w:hAnsi="Times New Roman"/>
              </w:rPr>
              <w:t>заявителя</w:t>
            </w:r>
            <w:proofErr w:type="gramEnd"/>
            <w:r w:rsidRPr="004B5F59">
              <w:rPr>
                <w:rFonts w:ascii="Times New Roman" w:hAnsi="Times New Roman"/>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E5368" w:rsidRPr="004B5F59" w:rsidRDefault="00AE5368" w:rsidP="00AE5368">
            <w:pPr>
              <w:spacing w:after="0" w:line="240" w:lineRule="auto"/>
              <w:ind w:left="-15" w:firstLine="582"/>
              <w:jc w:val="both"/>
              <w:rPr>
                <w:rFonts w:ascii="Times New Roman" w:hAnsi="Times New Roman"/>
              </w:rPr>
            </w:pPr>
            <w:proofErr w:type="gramStart"/>
            <w:r w:rsidRPr="004B5F59">
              <w:rPr>
                <w:rFonts w:ascii="Times New Roman" w:hAnsi="Times New Roman"/>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4B5F59">
              <w:rPr>
                <w:rFonts w:ascii="Times New Roman" w:hAnsi="Times New Roman"/>
              </w:rPr>
              <w:t xml:space="preserve">, </w:t>
            </w:r>
            <w:proofErr w:type="gramStart"/>
            <w:r w:rsidRPr="004B5F59">
              <w:rPr>
                <w:rFonts w:ascii="Times New Roman" w:hAnsi="Times New Roman"/>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AE5368" w:rsidRPr="004B5F59" w:rsidRDefault="00AE5368" w:rsidP="00AE5368">
            <w:pPr>
              <w:spacing w:after="0" w:line="240" w:lineRule="auto"/>
              <w:ind w:left="-15" w:firstLine="582"/>
              <w:jc w:val="both"/>
              <w:rPr>
                <w:rFonts w:ascii="Times New Roman" w:hAnsi="Times New Roman"/>
              </w:rPr>
            </w:pPr>
            <w:proofErr w:type="spellStart"/>
            <w:r w:rsidRPr="004B5F59">
              <w:rPr>
                <w:rFonts w:ascii="Times New Roman" w:hAnsi="Times New Roman"/>
              </w:rPr>
              <w:lastRenderedPageBreak/>
              <w:t>д</w:t>
            </w:r>
            <w:proofErr w:type="spellEnd"/>
            <w:r w:rsidRPr="004B5F59">
              <w:rPr>
                <w:rFonts w:ascii="Times New Roman" w:hAnsi="Times New Roman"/>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E5368" w:rsidRPr="004B5F59" w:rsidRDefault="00AE5368" w:rsidP="00AE5368">
            <w:pPr>
              <w:spacing w:after="0" w:line="240" w:lineRule="auto"/>
              <w:ind w:left="-15" w:firstLine="582"/>
              <w:jc w:val="both"/>
              <w:rPr>
                <w:rFonts w:ascii="Times New Roman" w:hAnsi="Times New Roman"/>
              </w:rPr>
            </w:pPr>
            <w:proofErr w:type="gramStart"/>
            <w:r w:rsidRPr="004B5F59">
              <w:rPr>
                <w:rFonts w:ascii="Times New Roman" w:hAnsi="Times New Roman"/>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4B5F59">
              <w:rPr>
                <w:rFonts w:ascii="Times New Roman" w:hAnsi="Times New Roman"/>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E5368" w:rsidRPr="004B5F59" w:rsidRDefault="00AE5368" w:rsidP="00AE5368">
            <w:pPr>
              <w:spacing w:after="0" w:line="240" w:lineRule="auto"/>
              <w:ind w:left="-15" w:firstLine="582"/>
              <w:jc w:val="both"/>
              <w:rPr>
                <w:rFonts w:ascii="Times New Roman" w:hAnsi="Times New Roman"/>
                <w:highlight w:val="yellow"/>
              </w:rPr>
            </w:pPr>
            <w:r>
              <w:rPr>
                <w:rFonts w:ascii="Times New Roman" w:hAnsi="Times New Roman"/>
              </w:rPr>
              <w:t>9</w:t>
            </w:r>
            <w:r w:rsidRPr="004B5F59">
              <w:rPr>
                <w:rFonts w:ascii="Times New Roman" w:hAnsi="Times New Roman"/>
              </w:rPr>
              <w:t xml:space="preserve">) документы, копии документов и информация, необходимые для оценки заявки по критериям, содержащимся в документации о проведении </w:t>
            </w:r>
            <w:r>
              <w:rPr>
                <w:rFonts w:ascii="Times New Roman" w:hAnsi="Times New Roman"/>
              </w:rPr>
              <w:t>конкурса</w:t>
            </w:r>
            <w:r w:rsidRPr="004B5F59">
              <w:rPr>
                <w:rFonts w:ascii="Times New Roman" w:hAnsi="Times New Roman"/>
              </w:rPr>
              <w:t xml:space="preserve">. </w:t>
            </w:r>
            <w:r w:rsidRPr="004B5F59">
              <w:rPr>
                <w:rFonts w:ascii="Times New Roman" w:hAnsi="Times New Roman"/>
                <w:b/>
                <w:i/>
                <w:u w:val="single"/>
              </w:rPr>
              <w:t xml:space="preserve">При этом отсутствие этих документов и сведений не является основанием для признания заявки на участие в </w:t>
            </w:r>
            <w:r>
              <w:rPr>
                <w:rFonts w:ascii="Times New Roman" w:hAnsi="Times New Roman"/>
                <w:b/>
                <w:i/>
                <w:u w:val="single"/>
              </w:rPr>
              <w:t>конкуре</w:t>
            </w:r>
            <w:r w:rsidRPr="004B5F59">
              <w:rPr>
                <w:rFonts w:ascii="Times New Roman" w:hAnsi="Times New Roman"/>
                <w:b/>
                <w:i/>
                <w:u w:val="single"/>
              </w:rPr>
              <w:t xml:space="preserve"> не соответствующей</w:t>
            </w:r>
            <w:r>
              <w:rPr>
                <w:rFonts w:ascii="Times New Roman" w:hAnsi="Times New Roman"/>
                <w:b/>
                <w:i/>
                <w:u w:val="single"/>
              </w:rPr>
              <w:t>.</w:t>
            </w:r>
          </w:p>
          <w:p w:rsidR="00280AEC" w:rsidRPr="00AE5368" w:rsidRDefault="00AE5368" w:rsidP="00AE5368">
            <w:pPr>
              <w:spacing w:after="0" w:line="240" w:lineRule="auto"/>
              <w:jc w:val="both"/>
              <w:rPr>
                <w:rFonts w:ascii="Times New Roman" w:hAnsi="Times New Roman"/>
              </w:rPr>
            </w:pPr>
            <w:r>
              <w:rPr>
                <w:rFonts w:ascii="Times New Roman" w:hAnsi="Times New Roman"/>
              </w:rPr>
              <w:t xml:space="preserve">          </w:t>
            </w:r>
            <w:r w:rsidRPr="004B5F59">
              <w:rPr>
                <w:rFonts w:ascii="Times New Roman" w:hAnsi="Times New Roman"/>
              </w:rPr>
              <w:t>1</w:t>
            </w:r>
            <w:r>
              <w:rPr>
                <w:rFonts w:ascii="Times New Roman" w:hAnsi="Times New Roman"/>
              </w:rPr>
              <w:t>0</w:t>
            </w:r>
            <w:r w:rsidRPr="004B5F59">
              <w:rPr>
                <w:rFonts w:ascii="Times New Roman" w:hAnsi="Times New Roman"/>
              </w:rPr>
              <w:t>) предложение о цене договора (единицы товара</w:t>
            </w:r>
            <w:r>
              <w:rPr>
                <w:rFonts w:ascii="Times New Roman" w:hAnsi="Times New Roman"/>
              </w:rPr>
              <w:t>)</w:t>
            </w:r>
            <w:r w:rsidRPr="004B5F59">
              <w:rPr>
                <w:rFonts w:ascii="Times New Roman" w:hAnsi="Times New Roman"/>
              </w:rPr>
              <w:t>.</w:t>
            </w:r>
          </w:p>
        </w:tc>
      </w:tr>
      <w:tr w:rsidR="00F507EB" w:rsidRPr="008A3154" w:rsidTr="005D378A">
        <w:tc>
          <w:tcPr>
            <w:tcW w:w="10303" w:type="dxa"/>
            <w:tcBorders>
              <w:top w:val="single" w:sz="4" w:space="0" w:color="00000A"/>
              <w:left w:val="single" w:sz="4" w:space="0" w:color="00000A"/>
              <w:bottom w:val="single" w:sz="4" w:space="0" w:color="00000A"/>
              <w:right w:val="single" w:sz="4" w:space="0" w:color="00000A"/>
            </w:tcBorders>
            <w:shd w:val="clear" w:color="auto" w:fill="CCFFCC"/>
            <w:tcMar>
              <w:left w:w="83" w:type="dxa"/>
            </w:tcMar>
          </w:tcPr>
          <w:p w:rsidR="00F507EB" w:rsidRPr="008A3154" w:rsidRDefault="00F507EB" w:rsidP="0009156A">
            <w:pPr>
              <w:autoSpaceDE w:val="0"/>
              <w:autoSpaceDN w:val="0"/>
              <w:adjustRightInd w:val="0"/>
              <w:spacing w:after="0" w:line="240" w:lineRule="auto"/>
              <w:jc w:val="both"/>
              <w:rPr>
                <w:rFonts w:ascii="Times New Roman" w:hAnsi="Times New Roman"/>
              </w:rPr>
            </w:pPr>
            <w:r w:rsidRPr="008A3154">
              <w:rPr>
                <w:rStyle w:val="15"/>
                <w:rFonts w:eastAsia="Arial Unicode MS"/>
                <w:b/>
                <w:sz w:val="22"/>
              </w:rPr>
              <w:lastRenderedPageBreak/>
              <w:t xml:space="preserve">2. </w:t>
            </w:r>
            <w:r w:rsidRPr="008A3154">
              <w:rPr>
                <w:rFonts w:ascii="Times New Roman" w:hAnsi="Times New Roman"/>
                <w:b/>
              </w:rPr>
              <w:t xml:space="preserve">Требования к оформлению заявок на участие в </w:t>
            </w:r>
            <w:r w:rsidR="0009156A">
              <w:rPr>
                <w:rFonts w:ascii="Times New Roman" w:hAnsi="Times New Roman"/>
                <w:b/>
              </w:rPr>
              <w:t>запросе предложений</w:t>
            </w:r>
            <w:r w:rsidR="00597F70">
              <w:rPr>
                <w:rFonts w:ascii="Times New Roman" w:hAnsi="Times New Roman"/>
                <w:b/>
              </w:rPr>
              <w:t xml:space="preserve"> в электронной форме</w:t>
            </w:r>
          </w:p>
        </w:tc>
      </w:tr>
      <w:tr w:rsidR="00F507EB" w:rsidRPr="008A3154" w:rsidTr="005D378A">
        <w:tc>
          <w:tcPr>
            <w:tcW w:w="10303"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83" w:type="dxa"/>
            </w:tcMar>
          </w:tcPr>
          <w:p w:rsidR="00534721" w:rsidRPr="00534721" w:rsidRDefault="00534721" w:rsidP="00534721">
            <w:pPr>
              <w:tabs>
                <w:tab w:val="left" w:pos="1134"/>
              </w:tabs>
              <w:spacing w:after="0" w:line="240" w:lineRule="auto"/>
              <w:ind w:left="34"/>
              <w:contextualSpacing/>
              <w:jc w:val="both"/>
              <w:rPr>
                <w:rStyle w:val="15"/>
                <w:rFonts w:eastAsia="Arial Unicode MS"/>
                <w:sz w:val="22"/>
              </w:rPr>
            </w:pPr>
            <w:r w:rsidRPr="00534721">
              <w:rPr>
                <w:rStyle w:val="15"/>
                <w:rFonts w:eastAsia="Arial Unicode MS"/>
                <w:sz w:val="22"/>
              </w:rPr>
              <w:t xml:space="preserve">1. При описании условий и предложений участниками </w:t>
            </w:r>
            <w:r w:rsidR="00D30D70">
              <w:rPr>
                <w:rStyle w:val="15"/>
                <w:rFonts w:eastAsia="Arial Unicode MS"/>
                <w:sz w:val="22"/>
              </w:rPr>
              <w:t>запроса предложений</w:t>
            </w:r>
            <w:r w:rsidRPr="00534721">
              <w:rPr>
                <w:rStyle w:val="15"/>
                <w:rFonts w:eastAsia="Arial Unicode MS"/>
                <w:sz w:val="22"/>
              </w:rPr>
              <w:t xml:space="preserve"> в электронной форме должны приниматься общепринятые обозначения и наименования в соответствии с требованиями действующих нормативных документов. </w:t>
            </w:r>
          </w:p>
          <w:p w:rsidR="00534721" w:rsidRPr="00534721" w:rsidRDefault="00534721" w:rsidP="00534721">
            <w:pPr>
              <w:tabs>
                <w:tab w:val="left" w:pos="1134"/>
              </w:tabs>
              <w:spacing w:after="0" w:line="240" w:lineRule="auto"/>
              <w:ind w:left="34"/>
              <w:contextualSpacing/>
              <w:jc w:val="both"/>
              <w:rPr>
                <w:rStyle w:val="15"/>
                <w:rFonts w:eastAsia="Arial Unicode MS"/>
                <w:sz w:val="22"/>
              </w:rPr>
            </w:pPr>
            <w:r w:rsidRPr="00534721">
              <w:rPr>
                <w:rStyle w:val="15"/>
                <w:rFonts w:eastAsia="Arial Unicode MS"/>
                <w:sz w:val="22"/>
              </w:rPr>
              <w:t xml:space="preserve">2. Сведения, которые содержатся в заявке и в прилагаемых к ней документах не должны допускать двусмысленных толкований. </w:t>
            </w:r>
          </w:p>
          <w:p w:rsidR="00534721" w:rsidRPr="00534721" w:rsidRDefault="00534721" w:rsidP="00534721">
            <w:pPr>
              <w:tabs>
                <w:tab w:val="left" w:pos="1134"/>
              </w:tabs>
              <w:spacing w:after="0" w:line="240" w:lineRule="auto"/>
              <w:ind w:left="34"/>
              <w:contextualSpacing/>
              <w:jc w:val="both"/>
              <w:rPr>
                <w:rStyle w:val="15"/>
                <w:rFonts w:eastAsia="Arial Unicode MS"/>
                <w:sz w:val="22"/>
              </w:rPr>
            </w:pPr>
            <w:r w:rsidRPr="00534721">
              <w:rPr>
                <w:rStyle w:val="15"/>
                <w:rFonts w:eastAsia="Arial Unicode MS"/>
                <w:sz w:val="22"/>
              </w:rPr>
              <w:t>3. Заявка предоставляется в электронной форме (электронный документ), подписанной электронной  подписью (далее по тексту – ЭП) участника закупки. Документы и информация, направляемые в форме электронных документов участником закупки должны быть подписаны ЭП лица, имеющего право действовать от имени участника такой закупки по доверенности.</w:t>
            </w:r>
          </w:p>
          <w:p w:rsidR="00534721" w:rsidRPr="00534721" w:rsidRDefault="00534721" w:rsidP="00534721">
            <w:pPr>
              <w:tabs>
                <w:tab w:val="left" w:pos="1134"/>
              </w:tabs>
              <w:spacing w:after="0" w:line="240" w:lineRule="auto"/>
              <w:ind w:left="34"/>
              <w:contextualSpacing/>
              <w:jc w:val="both"/>
              <w:rPr>
                <w:rStyle w:val="15"/>
                <w:rFonts w:eastAsia="Arial Unicode MS"/>
                <w:sz w:val="22"/>
              </w:rPr>
            </w:pPr>
            <w:r w:rsidRPr="00534721">
              <w:rPr>
                <w:rStyle w:val="15"/>
                <w:rFonts w:eastAsia="Arial Unicode MS"/>
                <w:sz w:val="22"/>
              </w:rPr>
              <w:t>4. Все электронные документы, входящие в состав заявки и документы, предоставленные в отсканированном виде, предоставляются в доступном для прочтения формате с расширением (*.</w:t>
            </w:r>
            <w:proofErr w:type="spellStart"/>
            <w:r w:rsidRPr="00534721">
              <w:rPr>
                <w:rStyle w:val="15"/>
                <w:rFonts w:eastAsia="Arial Unicode MS"/>
                <w:sz w:val="22"/>
              </w:rPr>
              <w:t>doc</w:t>
            </w:r>
            <w:proofErr w:type="spellEnd"/>
            <w:r w:rsidRPr="00534721">
              <w:rPr>
                <w:rStyle w:val="15"/>
                <w:rFonts w:eastAsia="Arial Unicode MS"/>
                <w:sz w:val="22"/>
              </w:rPr>
              <w:t>), (*.</w:t>
            </w:r>
            <w:proofErr w:type="spellStart"/>
            <w:r w:rsidRPr="00534721">
              <w:rPr>
                <w:rStyle w:val="15"/>
                <w:rFonts w:eastAsia="Arial Unicode MS"/>
                <w:sz w:val="22"/>
              </w:rPr>
              <w:t>docx</w:t>
            </w:r>
            <w:proofErr w:type="spellEnd"/>
            <w:r w:rsidRPr="00534721">
              <w:rPr>
                <w:rStyle w:val="15"/>
                <w:rFonts w:eastAsia="Arial Unicode MS"/>
                <w:sz w:val="22"/>
              </w:rPr>
              <w:t>), (*.</w:t>
            </w:r>
            <w:proofErr w:type="spellStart"/>
            <w:r w:rsidRPr="00534721">
              <w:rPr>
                <w:rStyle w:val="15"/>
                <w:rFonts w:eastAsia="Arial Unicode MS"/>
                <w:sz w:val="22"/>
              </w:rPr>
              <w:t>xls</w:t>
            </w:r>
            <w:proofErr w:type="spellEnd"/>
            <w:r w:rsidRPr="00534721">
              <w:rPr>
                <w:rStyle w:val="15"/>
                <w:rFonts w:eastAsia="Arial Unicode MS"/>
                <w:sz w:val="22"/>
              </w:rPr>
              <w:t>), (*.</w:t>
            </w:r>
            <w:proofErr w:type="spellStart"/>
            <w:r w:rsidRPr="00534721">
              <w:rPr>
                <w:rStyle w:val="15"/>
                <w:rFonts w:eastAsia="Arial Unicode MS"/>
                <w:sz w:val="22"/>
              </w:rPr>
              <w:t>xlsx</w:t>
            </w:r>
            <w:proofErr w:type="spellEnd"/>
            <w:r w:rsidRPr="00534721">
              <w:rPr>
                <w:rStyle w:val="15"/>
                <w:rFonts w:eastAsia="Arial Unicode MS"/>
                <w:sz w:val="22"/>
              </w:rPr>
              <w:t>), (*.</w:t>
            </w:r>
            <w:proofErr w:type="spellStart"/>
            <w:r w:rsidRPr="00534721">
              <w:rPr>
                <w:rStyle w:val="15"/>
                <w:rFonts w:eastAsia="Arial Unicode MS"/>
                <w:sz w:val="22"/>
              </w:rPr>
              <w:t>txt</w:t>
            </w:r>
            <w:proofErr w:type="spellEnd"/>
            <w:r w:rsidRPr="00534721">
              <w:rPr>
                <w:rStyle w:val="15"/>
                <w:rFonts w:eastAsia="Arial Unicode MS"/>
                <w:sz w:val="22"/>
              </w:rPr>
              <w:t>), (*.</w:t>
            </w:r>
            <w:proofErr w:type="spellStart"/>
            <w:r w:rsidRPr="00534721">
              <w:rPr>
                <w:rStyle w:val="15"/>
                <w:rFonts w:eastAsia="Arial Unicode MS"/>
                <w:sz w:val="22"/>
              </w:rPr>
              <w:t>pdf</w:t>
            </w:r>
            <w:proofErr w:type="spellEnd"/>
            <w:r w:rsidRPr="00534721">
              <w:rPr>
                <w:rStyle w:val="15"/>
                <w:rFonts w:eastAsia="Arial Unicode MS"/>
                <w:sz w:val="22"/>
              </w:rPr>
              <w:t>), (*.</w:t>
            </w:r>
            <w:proofErr w:type="spellStart"/>
            <w:r w:rsidRPr="00534721">
              <w:rPr>
                <w:rStyle w:val="15"/>
                <w:rFonts w:eastAsia="Arial Unicode MS"/>
                <w:sz w:val="22"/>
              </w:rPr>
              <w:t>jpg</w:t>
            </w:r>
            <w:proofErr w:type="spellEnd"/>
            <w:r w:rsidRPr="00534721">
              <w:rPr>
                <w:rStyle w:val="15"/>
                <w:rFonts w:eastAsia="Arial Unicode MS"/>
                <w:sz w:val="22"/>
              </w:rPr>
              <w:t>).</w:t>
            </w:r>
          </w:p>
          <w:p w:rsidR="00534721" w:rsidRPr="00534721" w:rsidRDefault="00534721" w:rsidP="00534721">
            <w:pPr>
              <w:tabs>
                <w:tab w:val="left" w:pos="1134"/>
              </w:tabs>
              <w:spacing w:after="0" w:line="240" w:lineRule="auto"/>
              <w:ind w:left="34"/>
              <w:contextualSpacing/>
              <w:jc w:val="both"/>
              <w:rPr>
                <w:rStyle w:val="15"/>
                <w:rFonts w:eastAsia="Arial Unicode MS"/>
                <w:sz w:val="22"/>
              </w:rPr>
            </w:pPr>
            <w:r w:rsidRPr="00534721">
              <w:rPr>
                <w:rStyle w:val="15"/>
                <w:rFonts w:eastAsia="Arial Unicode MS"/>
                <w:sz w:val="22"/>
              </w:rPr>
              <w:t>5. Файлы формируются по принципу: один файл – один документ. 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534721" w:rsidRPr="00534721" w:rsidRDefault="00534721" w:rsidP="00534721">
            <w:pPr>
              <w:tabs>
                <w:tab w:val="left" w:pos="1134"/>
              </w:tabs>
              <w:spacing w:after="0" w:line="240" w:lineRule="auto"/>
              <w:ind w:left="34"/>
              <w:contextualSpacing/>
              <w:jc w:val="both"/>
              <w:rPr>
                <w:rStyle w:val="15"/>
                <w:rFonts w:eastAsia="Arial Unicode MS"/>
                <w:sz w:val="22"/>
              </w:rPr>
            </w:pPr>
            <w:r w:rsidRPr="00534721">
              <w:rPr>
                <w:rStyle w:val="15"/>
                <w:rFonts w:eastAsia="Arial Unicode MS"/>
                <w:sz w:val="22"/>
              </w:rPr>
              <w:t xml:space="preserve">6. Все файлы не должны иметь защиты от их открытия, изменения, копирования их содержимого или их печати. </w:t>
            </w:r>
          </w:p>
          <w:p w:rsidR="00534721" w:rsidRPr="00534721" w:rsidRDefault="00534721" w:rsidP="00534721">
            <w:pPr>
              <w:tabs>
                <w:tab w:val="left" w:pos="1134"/>
              </w:tabs>
              <w:spacing w:after="0" w:line="240" w:lineRule="auto"/>
              <w:ind w:left="34"/>
              <w:contextualSpacing/>
              <w:jc w:val="both"/>
              <w:rPr>
                <w:rStyle w:val="15"/>
                <w:rFonts w:eastAsia="Arial Unicode MS"/>
                <w:sz w:val="22"/>
              </w:rPr>
            </w:pPr>
            <w:r w:rsidRPr="00534721">
              <w:rPr>
                <w:rStyle w:val="15"/>
                <w:rFonts w:eastAsia="Arial Unicode MS"/>
                <w:sz w:val="22"/>
              </w:rPr>
              <w:t xml:space="preserve">7. Файлы должны быть именованы так, чтобы из их названия ясно следовало, какой документ, требуемый документацией, в каком файле находится. </w:t>
            </w:r>
          </w:p>
          <w:p w:rsidR="00F507EB" w:rsidRPr="008A3154" w:rsidRDefault="00534721" w:rsidP="00C92F7F">
            <w:pPr>
              <w:tabs>
                <w:tab w:val="left" w:pos="1134"/>
              </w:tabs>
              <w:spacing w:after="0" w:line="240" w:lineRule="auto"/>
              <w:ind w:left="34"/>
              <w:contextualSpacing/>
              <w:jc w:val="both"/>
              <w:rPr>
                <w:rStyle w:val="15"/>
                <w:rFonts w:eastAsia="Arial Unicode MS"/>
                <w:b/>
                <w:sz w:val="22"/>
              </w:rPr>
            </w:pPr>
            <w:r w:rsidRPr="00534721">
              <w:rPr>
                <w:rStyle w:val="15"/>
                <w:rFonts w:eastAsia="Arial Unicode MS"/>
                <w:sz w:val="22"/>
              </w:rPr>
              <w:t>8. Несоответствие заявки требованиям к оформлению расценивается комиссией по закупкам как несоответст</w:t>
            </w:r>
            <w:r w:rsidR="00C92F7F">
              <w:rPr>
                <w:rStyle w:val="15"/>
                <w:rFonts w:eastAsia="Arial Unicode MS"/>
                <w:sz w:val="22"/>
              </w:rPr>
              <w:t>вие заявки на участие в запросе предложений</w:t>
            </w:r>
            <w:r w:rsidRPr="00534721">
              <w:rPr>
                <w:rStyle w:val="15"/>
                <w:rFonts w:eastAsia="Arial Unicode MS"/>
                <w:sz w:val="22"/>
              </w:rPr>
              <w:t xml:space="preserve"> требованиям, установленным документацией</w:t>
            </w:r>
            <w:r w:rsidR="00C92F7F">
              <w:rPr>
                <w:rStyle w:val="15"/>
                <w:rFonts w:eastAsia="Arial Unicode MS"/>
                <w:sz w:val="22"/>
              </w:rPr>
              <w:t xml:space="preserve"> о запросе предложений</w:t>
            </w:r>
            <w:r w:rsidRPr="00534721">
              <w:rPr>
                <w:rStyle w:val="15"/>
                <w:rFonts w:eastAsia="Arial Unicode MS"/>
                <w:sz w:val="22"/>
              </w:rPr>
              <w:t>.</w:t>
            </w:r>
          </w:p>
        </w:tc>
      </w:tr>
    </w:tbl>
    <w:p w:rsidR="00F507EB" w:rsidRPr="008A3154" w:rsidRDefault="00F507EB" w:rsidP="00F507EB">
      <w:pPr>
        <w:spacing w:after="0" w:line="240" w:lineRule="auto"/>
        <w:jc w:val="center"/>
        <w:rPr>
          <w:rFonts w:ascii="Times New Roman" w:hAnsi="Times New Roman"/>
          <w:b/>
          <w:bCs/>
          <w:iCs/>
          <w:caps/>
          <w:smallCaps/>
        </w:rPr>
      </w:pPr>
    </w:p>
    <w:p w:rsidR="00F507EB" w:rsidRPr="008A3154" w:rsidRDefault="00F507EB" w:rsidP="00F507EB">
      <w:pPr>
        <w:spacing w:after="0" w:line="240" w:lineRule="auto"/>
        <w:jc w:val="center"/>
        <w:rPr>
          <w:rFonts w:ascii="Times New Roman" w:hAnsi="Times New Roman"/>
          <w:b/>
          <w:iCs/>
        </w:rPr>
      </w:pPr>
      <w:r w:rsidRPr="008A3154">
        <w:rPr>
          <w:rFonts w:ascii="Times New Roman" w:hAnsi="Times New Roman"/>
          <w:b/>
          <w:bCs/>
          <w:iCs/>
          <w:caps/>
          <w:smallCaps/>
          <w:lang w:val="en-US"/>
        </w:rPr>
        <w:t>III</w:t>
      </w:r>
      <w:r w:rsidRPr="008A3154">
        <w:rPr>
          <w:rFonts w:ascii="Times New Roman" w:hAnsi="Times New Roman"/>
          <w:b/>
          <w:bCs/>
          <w:iCs/>
          <w:caps/>
          <w:smallCaps/>
        </w:rPr>
        <w:t xml:space="preserve">. </w:t>
      </w:r>
      <w:r w:rsidRPr="008A3154">
        <w:rPr>
          <w:rFonts w:ascii="Times New Roman" w:hAnsi="Times New Roman"/>
          <w:b/>
          <w:bCs/>
          <w:iCs/>
          <w:caps/>
          <w:smallCaps/>
          <w:lang w:val="en-US"/>
        </w:rPr>
        <w:t>IV</w:t>
      </w:r>
      <w:r w:rsidRPr="008A3154">
        <w:rPr>
          <w:rFonts w:ascii="Times New Roman" w:hAnsi="Times New Roman"/>
          <w:b/>
          <w:bCs/>
          <w:iCs/>
          <w:caps/>
          <w:smallCaps/>
        </w:rPr>
        <w:t xml:space="preserve">. </w:t>
      </w:r>
      <w:r w:rsidRPr="008A3154">
        <w:rPr>
          <w:rFonts w:ascii="Times New Roman" w:hAnsi="Times New Roman"/>
          <w:b/>
          <w:iCs/>
        </w:rPr>
        <w:t xml:space="preserve">Сведения об ограничении и запрете участия в </w:t>
      </w:r>
      <w:r w:rsidR="00BA0E54">
        <w:rPr>
          <w:rFonts w:ascii="Times New Roman" w:hAnsi="Times New Roman"/>
          <w:b/>
          <w:iCs/>
        </w:rPr>
        <w:t>запросе предложений</w:t>
      </w:r>
      <w:r w:rsidR="008C4729">
        <w:rPr>
          <w:rFonts w:ascii="Times New Roman" w:hAnsi="Times New Roman"/>
          <w:b/>
          <w:iCs/>
        </w:rPr>
        <w:t xml:space="preserve"> </w:t>
      </w:r>
      <w:r w:rsidR="003574B6">
        <w:rPr>
          <w:rFonts w:ascii="Times New Roman" w:hAnsi="Times New Roman"/>
          <w:b/>
          <w:iCs/>
        </w:rPr>
        <w:t>в электронной форме</w:t>
      </w: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72"/>
      </w:tblGrid>
      <w:tr w:rsidR="00F507EB" w:rsidRPr="008A3154" w:rsidTr="00F507EB">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F507EB" w:rsidP="00F507EB">
            <w:pPr>
              <w:widowControl w:val="0"/>
              <w:spacing w:after="0" w:line="240" w:lineRule="auto"/>
              <w:jc w:val="both"/>
              <w:rPr>
                <w:rFonts w:ascii="Times New Roman" w:eastAsia="Arial Unicode MS" w:hAnsi="Times New Roman"/>
                <w:b/>
                <w:color w:val="00000A"/>
              </w:rPr>
            </w:pPr>
            <w:r w:rsidRPr="008A3154">
              <w:rPr>
                <w:rFonts w:ascii="Times New Roman" w:hAnsi="Times New Roman"/>
                <w:b/>
              </w:rPr>
              <w:t>1.</w:t>
            </w:r>
            <w:r w:rsidRPr="008A3154">
              <w:rPr>
                <w:rFonts w:ascii="Times New Roman" w:hAnsi="Times New Roman"/>
                <w:b/>
                <w:lang w:eastAsia="ru-RU"/>
              </w:rPr>
              <w:t xml:space="preserve">Преимущества </w:t>
            </w:r>
            <w:r w:rsidRPr="008A3154">
              <w:rPr>
                <w:rFonts w:ascii="Times New Roman" w:hAnsi="Times New Roman"/>
                <w:b/>
              </w:rPr>
              <w:t>субъектам малого предпринимательства или социально ориентированным некоммерческим организациям</w:t>
            </w:r>
          </w:p>
        </w:tc>
      </w:tr>
      <w:tr w:rsidR="00F507EB" w:rsidRPr="008A3154" w:rsidTr="00915F82">
        <w:trPr>
          <w:trHeight w:val="413"/>
        </w:trPr>
        <w:tc>
          <w:tcPr>
            <w:tcW w:w="10272" w:type="dxa"/>
            <w:tcBorders>
              <w:top w:val="single" w:sz="4" w:space="0" w:color="auto"/>
              <w:left w:val="single" w:sz="4" w:space="0" w:color="auto"/>
              <w:bottom w:val="single" w:sz="4" w:space="0" w:color="auto"/>
              <w:right w:val="single" w:sz="4" w:space="0" w:color="auto"/>
            </w:tcBorders>
          </w:tcPr>
          <w:p w:rsidR="00F507EB" w:rsidRPr="009166D3" w:rsidRDefault="009166D3" w:rsidP="009166D3">
            <w:pPr>
              <w:spacing w:line="480" w:lineRule="auto"/>
              <w:rPr>
                <w:rFonts w:ascii="Times New Roman" w:hAnsi="Times New Roman"/>
                <w:b/>
              </w:rPr>
            </w:pPr>
            <w:r w:rsidRPr="009166D3">
              <w:rPr>
                <w:rFonts w:ascii="Times New Roman" w:hAnsi="Times New Roman"/>
                <w:b/>
              </w:rPr>
              <w:t>Закупка осуществляется у субъектов малого и среднего предпринимательства.</w:t>
            </w:r>
          </w:p>
        </w:tc>
      </w:tr>
      <w:tr w:rsidR="00F507EB" w:rsidRPr="008A3154" w:rsidTr="00F507EB">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F507EB" w:rsidP="00F507EB">
            <w:pPr>
              <w:widowControl w:val="0"/>
              <w:spacing w:after="0" w:line="240" w:lineRule="auto"/>
              <w:jc w:val="both"/>
              <w:rPr>
                <w:rFonts w:ascii="Times New Roman" w:eastAsia="Arial Unicode MS" w:hAnsi="Times New Roman"/>
                <w:b/>
              </w:rPr>
            </w:pPr>
            <w:r w:rsidRPr="008A3154">
              <w:rPr>
                <w:rFonts w:ascii="Times New Roman" w:eastAsia="Arial Unicode MS" w:hAnsi="Times New Roman"/>
                <w:b/>
                <w:color w:val="00000A"/>
              </w:rPr>
              <w:t>2.</w:t>
            </w:r>
            <w:r w:rsidRPr="008A3154">
              <w:rPr>
                <w:rFonts w:ascii="Times New Roman" w:hAnsi="Times New Roman"/>
                <w:b/>
              </w:rPr>
              <w:t xml:space="preserve"> Условие о привлечении к исполнению договора субподрядчиков, соисполнителей из числа субъектов малого и среднего предпринимательства </w:t>
            </w:r>
          </w:p>
        </w:tc>
      </w:tr>
      <w:tr w:rsidR="00F507EB" w:rsidRPr="008A3154" w:rsidTr="00F507EB">
        <w:tc>
          <w:tcPr>
            <w:tcW w:w="10272" w:type="dxa"/>
            <w:tcBorders>
              <w:top w:val="single" w:sz="4" w:space="0" w:color="auto"/>
              <w:left w:val="single" w:sz="4" w:space="0" w:color="auto"/>
              <w:bottom w:val="single" w:sz="4" w:space="0" w:color="auto"/>
              <w:right w:val="single" w:sz="4" w:space="0" w:color="auto"/>
            </w:tcBorders>
          </w:tcPr>
          <w:p w:rsidR="00F507EB" w:rsidRPr="008A3154" w:rsidRDefault="00F507EB" w:rsidP="00F507EB">
            <w:pPr>
              <w:widowControl w:val="0"/>
              <w:spacing w:after="0" w:line="240" w:lineRule="auto"/>
              <w:jc w:val="both"/>
              <w:rPr>
                <w:rFonts w:ascii="Times New Roman" w:eastAsia="Arial Unicode MS" w:hAnsi="Times New Roman"/>
                <w:b/>
                <w:color w:val="00000A"/>
              </w:rPr>
            </w:pPr>
            <w:r w:rsidRPr="008A3154">
              <w:rPr>
                <w:rFonts w:ascii="Times New Roman" w:eastAsia="Arial Unicode MS" w:hAnsi="Times New Roman"/>
                <w:b/>
                <w:color w:val="00000A"/>
              </w:rPr>
              <w:t xml:space="preserve">Не установлено. </w:t>
            </w:r>
          </w:p>
        </w:tc>
      </w:tr>
    </w:tbl>
    <w:p w:rsidR="00F507EB" w:rsidRPr="008A3154" w:rsidRDefault="00F507EB" w:rsidP="00F507EB">
      <w:pPr>
        <w:spacing w:after="0" w:line="240" w:lineRule="auto"/>
        <w:jc w:val="center"/>
        <w:rPr>
          <w:rFonts w:ascii="Times New Roman" w:hAnsi="Times New Roman"/>
          <w:b/>
        </w:rPr>
      </w:pPr>
    </w:p>
    <w:p w:rsidR="00AE5368" w:rsidRDefault="00AE5368" w:rsidP="00AE5368">
      <w:pPr>
        <w:spacing w:after="0" w:line="240" w:lineRule="auto"/>
        <w:jc w:val="center"/>
        <w:rPr>
          <w:rFonts w:ascii="Times New Roman" w:hAnsi="Times New Roman"/>
          <w:b/>
          <w:iCs/>
        </w:rPr>
      </w:pPr>
      <w:r w:rsidRPr="008A3154">
        <w:rPr>
          <w:rFonts w:ascii="Times New Roman" w:hAnsi="Times New Roman"/>
          <w:b/>
          <w:iCs/>
        </w:rPr>
        <w:t xml:space="preserve">III. V. </w:t>
      </w:r>
      <w:r w:rsidRPr="00FB0EF8">
        <w:rPr>
          <w:rFonts w:ascii="Times New Roman" w:hAnsi="Times New Roman"/>
          <w:b/>
          <w:iCs/>
        </w:rPr>
        <w:t xml:space="preserve">Сведения о предоставлении </w:t>
      </w:r>
      <w:r>
        <w:rPr>
          <w:rFonts w:ascii="Times New Roman" w:hAnsi="Times New Roman"/>
          <w:b/>
          <w:bCs/>
        </w:rPr>
        <w:t xml:space="preserve">национального режима   в соответствии с положениями ст. 3.1 – 4 </w:t>
      </w:r>
      <w:r w:rsidRPr="000C7C94">
        <w:rPr>
          <w:rFonts w:ascii="Times New Roman" w:hAnsi="Times New Roman"/>
          <w:b/>
        </w:rPr>
        <w:t>Федерального закона от 18 июля 2011 года № 223-ФЗ «О закупках товаров, работ, услуг отдельными видами юридических лиц»</w:t>
      </w:r>
    </w:p>
    <w:p w:rsidR="00AE5368" w:rsidRPr="008A3154" w:rsidRDefault="00AE5368" w:rsidP="00AE5368">
      <w:pPr>
        <w:spacing w:after="0" w:line="240" w:lineRule="auto"/>
        <w:jc w:val="center"/>
        <w:rPr>
          <w:rFonts w:ascii="Times New Roman" w:hAnsi="Times New Roman"/>
          <w:b/>
          <w:iCs/>
        </w:rPr>
      </w:pP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72"/>
      </w:tblGrid>
      <w:tr w:rsidR="00AE5368" w:rsidRPr="008A3154" w:rsidTr="00AE5368">
        <w:tc>
          <w:tcPr>
            <w:tcW w:w="10272" w:type="dxa"/>
            <w:tcBorders>
              <w:top w:val="single" w:sz="4" w:space="0" w:color="auto"/>
              <w:left w:val="single" w:sz="4" w:space="0" w:color="auto"/>
              <w:bottom w:val="single" w:sz="4" w:space="0" w:color="auto"/>
              <w:right w:val="single" w:sz="4" w:space="0" w:color="auto"/>
            </w:tcBorders>
            <w:shd w:val="clear" w:color="auto" w:fill="CCFFCC"/>
          </w:tcPr>
          <w:p w:rsidR="00AE5368" w:rsidRPr="008A3154" w:rsidRDefault="00AE5368" w:rsidP="00AE5368">
            <w:pPr>
              <w:pStyle w:val="af0"/>
              <w:jc w:val="both"/>
              <w:rPr>
                <w:sz w:val="22"/>
                <w:szCs w:val="22"/>
              </w:rPr>
            </w:pPr>
            <w:r w:rsidRPr="008A3154">
              <w:rPr>
                <w:rFonts w:eastAsia="Calibri"/>
                <w:b/>
                <w:sz w:val="22"/>
                <w:szCs w:val="22"/>
                <w:lang w:bidi="he-IL"/>
              </w:rPr>
              <w:t xml:space="preserve">1. </w:t>
            </w:r>
            <w:r>
              <w:rPr>
                <w:b/>
                <w:bCs/>
              </w:rPr>
              <w:t xml:space="preserve">Предоставление национального режима   в соответствии с положениями ст. 3.1 – 4 </w:t>
            </w:r>
            <w:r w:rsidRPr="000C7C94">
              <w:rPr>
                <w:b/>
              </w:rPr>
              <w:t>Федерального закона от 18 июля 2011 года № 223-ФЗ «О закупках товаров, работ, услуг отдельными видами юридических лиц»</w:t>
            </w:r>
            <w:r>
              <w:rPr>
                <w:b/>
              </w:rPr>
              <w:t xml:space="preserve">  при осуществлении закупки товара.</w:t>
            </w:r>
          </w:p>
        </w:tc>
      </w:tr>
      <w:tr w:rsidR="00AE5368" w:rsidRPr="008A3154" w:rsidTr="00AE5368">
        <w:tc>
          <w:tcPr>
            <w:tcW w:w="10272" w:type="dxa"/>
            <w:tcBorders>
              <w:top w:val="single" w:sz="4" w:space="0" w:color="auto"/>
              <w:left w:val="single" w:sz="4" w:space="0" w:color="auto"/>
              <w:bottom w:val="single" w:sz="4" w:space="0" w:color="auto"/>
              <w:right w:val="single" w:sz="4" w:space="0" w:color="auto"/>
            </w:tcBorders>
          </w:tcPr>
          <w:p w:rsidR="00AE5368" w:rsidRPr="004510E6" w:rsidRDefault="00AE5368" w:rsidP="00AE5368">
            <w:pPr>
              <w:pStyle w:val="ad"/>
              <w:tabs>
                <w:tab w:val="left" w:pos="0"/>
              </w:tabs>
              <w:jc w:val="both"/>
              <w:rPr>
                <w:b/>
                <w:sz w:val="22"/>
                <w:szCs w:val="22"/>
                <w:shd w:val="clear" w:color="auto" w:fill="FFFFFF"/>
              </w:rPr>
            </w:pPr>
            <w:r>
              <w:rPr>
                <w:b/>
                <w:sz w:val="22"/>
                <w:szCs w:val="22"/>
                <w:shd w:val="clear" w:color="auto" w:fill="FFFFFF"/>
              </w:rPr>
              <w:t xml:space="preserve">       Устанавливается преимущество в отношении товаров российского происхождения.</w:t>
            </w:r>
          </w:p>
        </w:tc>
      </w:tr>
    </w:tbl>
    <w:p w:rsidR="00F507EB" w:rsidRPr="008A3154" w:rsidRDefault="00F507EB" w:rsidP="00F507EB">
      <w:pPr>
        <w:jc w:val="center"/>
      </w:pPr>
      <w:r w:rsidRPr="008A3154">
        <w:rPr>
          <w:rFonts w:ascii="Times New Roman" w:hAnsi="Times New Roman"/>
          <w:b/>
          <w:iCs/>
          <w:lang w:val="en-US"/>
        </w:rPr>
        <w:lastRenderedPageBreak/>
        <w:t>III</w:t>
      </w:r>
      <w:r w:rsidRPr="008A3154">
        <w:rPr>
          <w:rFonts w:ascii="Times New Roman" w:hAnsi="Times New Roman"/>
          <w:b/>
          <w:iCs/>
        </w:rPr>
        <w:t>.</w:t>
      </w:r>
      <w:r w:rsidRPr="008A3154">
        <w:rPr>
          <w:rFonts w:ascii="Times New Roman" w:hAnsi="Times New Roman"/>
          <w:b/>
          <w:iCs/>
          <w:lang w:val="en-US"/>
        </w:rPr>
        <w:t>VI</w:t>
      </w:r>
      <w:r w:rsidRPr="008A3154">
        <w:rPr>
          <w:rFonts w:ascii="Times New Roman" w:hAnsi="Times New Roman"/>
          <w:b/>
          <w:iCs/>
        </w:rPr>
        <w:t>. Условия финансового обеспечения</w:t>
      </w: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72"/>
      </w:tblGrid>
      <w:tr w:rsidR="00F507EB" w:rsidRPr="008A3154" w:rsidTr="00F507EB">
        <w:trPr>
          <w:trHeight w:val="70"/>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F507EB" w:rsidP="00353122">
            <w:pPr>
              <w:pStyle w:val="a6"/>
              <w:widowControl w:val="0"/>
              <w:numPr>
                <w:ilvl w:val="0"/>
                <w:numId w:val="2"/>
              </w:numPr>
              <w:spacing w:after="0" w:line="240" w:lineRule="auto"/>
              <w:jc w:val="both"/>
              <w:rPr>
                <w:rFonts w:ascii="Times New Roman" w:hAnsi="Times New Roman"/>
                <w:b/>
                <w:bCs/>
              </w:rPr>
            </w:pPr>
            <w:r w:rsidRPr="008A3154">
              <w:rPr>
                <w:rFonts w:ascii="Times New Roman" w:hAnsi="Times New Roman"/>
                <w:b/>
              </w:rPr>
              <w:t>Размер обеспече</w:t>
            </w:r>
            <w:r w:rsidR="00A07407">
              <w:rPr>
                <w:rFonts w:ascii="Times New Roman" w:hAnsi="Times New Roman"/>
                <w:b/>
              </w:rPr>
              <w:t>ния заявки на участие в запросе предложений</w:t>
            </w:r>
          </w:p>
        </w:tc>
      </w:tr>
      <w:tr w:rsidR="00F507EB" w:rsidRPr="008A3154" w:rsidTr="00F507EB">
        <w:trPr>
          <w:trHeight w:val="70"/>
        </w:trPr>
        <w:tc>
          <w:tcPr>
            <w:tcW w:w="10272" w:type="dxa"/>
            <w:tcBorders>
              <w:top w:val="single" w:sz="4" w:space="0" w:color="auto"/>
              <w:left w:val="single" w:sz="4" w:space="0" w:color="auto"/>
              <w:bottom w:val="single" w:sz="4" w:space="0" w:color="auto"/>
              <w:right w:val="single" w:sz="4" w:space="0" w:color="auto"/>
            </w:tcBorders>
            <w:shd w:val="clear" w:color="auto" w:fill="FFFFFF" w:themeFill="background1"/>
          </w:tcPr>
          <w:p w:rsidR="00F507EB" w:rsidRPr="008A3154" w:rsidRDefault="00FC16B8" w:rsidP="00232782">
            <w:pPr>
              <w:pStyle w:val="ad"/>
              <w:jc w:val="both"/>
              <w:rPr>
                <w:sz w:val="22"/>
                <w:szCs w:val="22"/>
              </w:rPr>
            </w:pPr>
            <w:r>
              <w:rPr>
                <w:sz w:val="22"/>
                <w:szCs w:val="22"/>
              </w:rPr>
              <w:t>Не устанавливается.</w:t>
            </w:r>
          </w:p>
        </w:tc>
      </w:tr>
      <w:tr w:rsidR="00F507EB" w:rsidRPr="008A3154" w:rsidTr="00F507EB">
        <w:trPr>
          <w:trHeight w:val="70"/>
        </w:trPr>
        <w:tc>
          <w:tcPr>
            <w:tcW w:w="10272" w:type="dxa"/>
            <w:tcBorders>
              <w:top w:val="single" w:sz="4" w:space="0" w:color="auto"/>
              <w:left w:val="single" w:sz="4" w:space="0" w:color="auto"/>
              <w:bottom w:val="single" w:sz="4" w:space="0" w:color="auto"/>
              <w:right w:val="single" w:sz="4" w:space="0" w:color="auto"/>
            </w:tcBorders>
            <w:shd w:val="clear" w:color="auto" w:fill="CCFFCC"/>
          </w:tcPr>
          <w:p w:rsidR="00F507EB" w:rsidRPr="008A3154" w:rsidRDefault="00F507EB" w:rsidP="00F507EB">
            <w:pPr>
              <w:widowControl w:val="0"/>
              <w:spacing w:after="0" w:line="240" w:lineRule="auto"/>
              <w:jc w:val="both"/>
              <w:rPr>
                <w:rFonts w:ascii="Times New Roman" w:hAnsi="Times New Roman"/>
                <w:b/>
              </w:rPr>
            </w:pPr>
            <w:r w:rsidRPr="008A3154">
              <w:rPr>
                <w:rFonts w:ascii="Times New Roman" w:hAnsi="Times New Roman"/>
                <w:b/>
                <w:bCs/>
                <w:lang w:val="en-US"/>
              </w:rPr>
              <w:t xml:space="preserve">2. </w:t>
            </w:r>
            <w:r w:rsidRPr="008A3154">
              <w:rPr>
                <w:rFonts w:ascii="Times New Roman" w:hAnsi="Times New Roman"/>
                <w:b/>
                <w:bCs/>
              </w:rPr>
              <w:t>Размер обеспечения исполнения Договора</w:t>
            </w:r>
          </w:p>
        </w:tc>
      </w:tr>
      <w:tr w:rsidR="00F507EB" w:rsidRPr="008A3154" w:rsidTr="00F507EB">
        <w:trPr>
          <w:trHeight w:val="70"/>
        </w:trPr>
        <w:tc>
          <w:tcPr>
            <w:tcW w:w="10272" w:type="dxa"/>
            <w:tcBorders>
              <w:top w:val="single" w:sz="4" w:space="0" w:color="auto"/>
              <w:left w:val="single" w:sz="4" w:space="0" w:color="auto"/>
              <w:bottom w:val="single" w:sz="4" w:space="0" w:color="auto"/>
              <w:right w:val="single" w:sz="4" w:space="0" w:color="auto"/>
            </w:tcBorders>
          </w:tcPr>
          <w:p w:rsidR="008F7E1E" w:rsidRPr="00E56596" w:rsidRDefault="007F254D" w:rsidP="007F254D">
            <w:pPr>
              <w:widowControl w:val="0"/>
              <w:tabs>
                <w:tab w:val="left" w:pos="4678"/>
              </w:tabs>
              <w:spacing w:after="0" w:line="240" w:lineRule="auto"/>
              <w:rPr>
                <w:rFonts w:ascii="Times New Roman" w:hAnsi="Times New Roman"/>
              </w:rPr>
            </w:pPr>
            <w:r w:rsidRPr="007F254D">
              <w:rPr>
                <w:rFonts w:ascii="Times New Roman" w:hAnsi="Times New Roman"/>
              </w:rPr>
              <w:t>Не устанавливается.</w:t>
            </w:r>
          </w:p>
        </w:tc>
      </w:tr>
    </w:tbl>
    <w:p w:rsidR="00945FB0" w:rsidRPr="00F507EB" w:rsidRDefault="00945FB0" w:rsidP="00F507EB">
      <w:pPr>
        <w:pStyle w:val="ConsPlusNormal"/>
        <w:widowControl/>
        <w:ind w:firstLine="0"/>
        <w:jc w:val="center"/>
        <w:outlineLvl w:val="0"/>
        <w:rPr>
          <w:rFonts w:ascii="Times New Roman" w:hAnsi="Times New Roman"/>
          <w:b/>
          <w:iCs/>
          <w:sz w:val="22"/>
          <w:szCs w:val="22"/>
        </w:rPr>
      </w:pPr>
    </w:p>
    <w:p w:rsidR="00F507EB" w:rsidRPr="008A3154" w:rsidRDefault="00F507EB" w:rsidP="00F507EB">
      <w:pPr>
        <w:pStyle w:val="ConsPlusNormal"/>
        <w:widowControl/>
        <w:ind w:firstLine="0"/>
        <w:jc w:val="center"/>
        <w:outlineLvl w:val="0"/>
        <w:rPr>
          <w:rFonts w:ascii="Times New Roman" w:hAnsi="Times New Roman" w:cs="Times New Roman"/>
          <w:b/>
          <w:iCs/>
          <w:sz w:val="22"/>
          <w:szCs w:val="22"/>
        </w:rPr>
      </w:pPr>
      <w:r w:rsidRPr="008A3154">
        <w:rPr>
          <w:rFonts w:ascii="Times New Roman" w:hAnsi="Times New Roman"/>
          <w:b/>
          <w:iCs/>
          <w:sz w:val="22"/>
          <w:szCs w:val="22"/>
          <w:lang w:val="en-US"/>
        </w:rPr>
        <w:t>III</w:t>
      </w:r>
      <w:r w:rsidRPr="008A3154">
        <w:rPr>
          <w:rFonts w:ascii="Times New Roman" w:hAnsi="Times New Roman"/>
          <w:b/>
          <w:iCs/>
          <w:sz w:val="22"/>
          <w:szCs w:val="22"/>
        </w:rPr>
        <w:t>.</w:t>
      </w:r>
      <w:r w:rsidRPr="008A3154">
        <w:rPr>
          <w:rFonts w:ascii="Times New Roman" w:hAnsi="Times New Roman"/>
          <w:b/>
          <w:iCs/>
          <w:sz w:val="22"/>
          <w:szCs w:val="22"/>
          <w:lang w:val="en-US"/>
        </w:rPr>
        <w:t>VII</w:t>
      </w:r>
      <w:r w:rsidRPr="008A3154">
        <w:rPr>
          <w:rFonts w:ascii="Times New Roman" w:hAnsi="Times New Roman"/>
          <w:b/>
          <w:iCs/>
          <w:sz w:val="22"/>
          <w:szCs w:val="22"/>
        </w:rPr>
        <w:t xml:space="preserve">. </w:t>
      </w:r>
      <w:r w:rsidRPr="008A3154">
        <w:rPr>
          <w:rFonts w:ascii="Times New Roman" w:hAnsi="Times New Roman" w:cs="Times New Roman"/>
          <w:b/>
          <w:iCs/>
          <w:sz w:val="22"/>
          <w:szCs w:val="22"/>
        </w:rPr>
        <w:t>Условия заключения договора</w:t>
      </w:r>
    </w:p>
    <w:tbl>
      <w:tblPr>
        <w:tblW w:w="102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tblPr>
      <w:tblGrid>
        <w:gridCol w:w="10272"/>
      </w:tblGrid>
      <w:tr w:rsidR="00F507EB" w:rsidRPr="001874A0" w:rsidTr="00F507EB">
        <w:tc>
          <w:tcPr>
            <w:tcW w:w="10272" w:type="dxa"/>
            <w:tcBorders>
              <w:top w:val="single" w:sz="4" w:space="0" w:color="00000A"/>
              <w:left w:val="single" w:sz="4" w:space="0" w:color="00000A"/>
              <w:bottom w:val="single" w:sz="4" w:space="0" w:color="00000A"/>
              <w:right w:val="single" w:sz="4" w:space="0" w:color="00000A"/>
            </w:tcBorders>
            <w:shd w:val="clear" w:color="auto" w:fill="CCFFCC"/>
            <w:tcMar>
              <w:left w:w="83" w:type="dxa"/>
            </w:tcMar>
          </w:tcPr>
          <w:p w:rsidR="00F507EB" w:rsidRPr="001874A0" w:rsidRDefault="00F507EB" w:rsidP="00D15CEF">
            <w:pPr>
              <w:tabs>
                <w:tab w:val="left" w:pos="6096"/>
              </w:tabs>
              <w:spacing w:after="0" w:line="240" w:lineRule="auto"/>
              <w:jc w:val="both"/>
              <w:rPr>
                <w:rFonts w:ascii="Times New Roman" w:hAnsi="Times New Roman"/>
                <w:b/>
              </w:rPr>
            </w:pPr>
            <w:r w:rsidRPr="001874A0">
              <w:rPr>
                <w:rFonts w:ascii="Times New Roman" w:hAnsi="Times New Roman"/>
                <w:b/>
                <w:lang w:eastAsia="ru-RU"/>
              </w:rPr>
              <w:t xml:space="preserve">1. Срок заключения договора после определения победителя в проведении </w:t>
            </w:r>
            <w:r w:rsidR="00D15CEF">
              <w:rPr>
                <w:rFonts w:ascii="Times New Roman" w:hAnsi="Times New Roman"/>
                <w:b/>
                <w:lang w:eastAsia="ru-RU"/>
              </w:rPr>
              <w:t>запроса предложений</w:t>
            </w:r>
            <w:r w:rsidR="006C627A">
              <w:rPr>
                <w:rFonts w:ascii="Times New Roman" w:hAnsi="Times New Roman"/>
                <w:b/>
                <w:lang w:eastAsia="ru-RU"/>
              </w:rPr>
              <w:t xml:space="preserve"> в электронной форме</w:t>
            </w:r>
          </w:p>
        </w:tc>
      </w:tr>
      <w:tr w:rsidR="00F507EB" w:rsidRPr="00210DF7" w:rsidTr="00F507EB">
        <w:tc>
          <w:tcPr>
            <w:tcW w:w="10272"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83" w:type="dxa"/>
            </w:tcMar>
          </w:tcPr>
          <w:p w:rsidR="001A4BBE" w:rsidRPr="001A4BBE" w:rsidRDefault="001A4BBE" w:rsidP="001A4BBE">
            <w:pPr>
              <w:spacing w:after="0" w:line="240" w:lineRule="auto"/>
              <w:jc w:val="both"/>
              <w:rPr>
                <w:rFonts w:ascii="Times New Roman" w:eastAsia="SimSun" w:hAnsi="Times New Roman" w:cs="Mangal"/>
                <w:iCs/>
                <w:color w:val="000000"/>
                <w:lang w:eastAsia="zh-CN" w:bidi="hi-IN"/>
              </w:rPr>
            </w:pPr>
            <w:r w:rsidRPr="001A4BBE">
              <w:rPr>
                <w:rFonts w:ascii="Times New Roman" w:eastAsia="SimSun" w:hAnsi="Times New Roman" w:cs="Mangal"/>
                <w:iCs/>
                <w:color w:val="000000"/>
                <w:lang w:eastAsia="zh-CN" w:bidi="hi-IN"/>
              </w:rPr>
              <w:t>Договор заключается на условиях, предусмотренных извещением об осуществлении закупки, документацией о закупке, заявкой участника закупки, с которым заключается договор, в порядке и сроки, предусмотренные настоящей главой.</w:t>
            </w:r>
          </w:p>
          <w:p w:rsidR="001A4BBE" w:rsidRPr="001A4BBE" w:rsidRDefault="001A4BBE" w:rsidP="001A4BBE">
            <w:pPr>
              <w:spacing w:after="0" w:line="240" w:lineRule="auto"/>
              <w:jc w:val="both"/>
              <w:rPr>
                <w:rFonts w:ascii="Times New Roman" w:eastAsia="SimSun" w:hAnsi="Times New Roman" w:cs="Mangal"/>
                <w:iCs/>
                <w:color w:val="000000"/>
                <w:lang w:eastAsia="zh-CN" w:bidi="hi-IN"/>
              </w:rPr>
            </w:pPr>
            <w:r w:rsidRPr="001A4BBE">
              <w:rPr>
                <w:rFonts w:ascii="Times New Roman" w:eastAsia="SimSun" w:hAnsi="Times New Roman" w:cs="Mangal"/>
                <w:iCs/>
                <w:color w:val="000000"/>
                <w:lang w:eastAsia="zh-CN" w:bidi="hi-IN"/>
              </w:rPr>
              <w:t>В случае, установления в извещении об осуществлении конкурентной закупки, документации о конкурентной закупке требования о предоставлении обеспечения договора, договор заключается только после предоставления победителем конкурентной закупки (единственным участником закупки, заявка которого признана соответствующей) такого обеспечения в соответствии с разделом 11 Положения.</w:t>
            </w:r>
          </w:p>
          <w:p w:rsidR="001A4BBE" w:rsidRPr="001A4BBE" w:rsidRDefault="001A4BBE" w:rsidP="001A4BBE">
            <w:pPr>
              <w:spacing w:after="0" w:line="240" w:lineRule="auto"/>
              <w:jc w:val="both"/>
              <w:rPr>
                <w:rFonts w:ascii="Times New Roman" w:eastAsia="SimSun" w:hAnsi="Times New Roman" w:cs="Mangal"/>
                <w:iCs/>
                <w:color w:val="000000"/>
                <w:lang w:eastAsia="zh-CN" w:bidi="hi-IN"/>
              </w:rPr>
            </w:pPr>
            <w:proofErr w:type="gramStart"/>
            <w:r w:rsidRPr="001A4BBE">
              <w:rPr>
                <w:rFonts w:ascii="Times New Roman" w:eastAsia="SimSun" w:hAnsi="Times New Roman" w:cs="Mangal"/>
                <w:iCs/>
                <w:color w:val="000000"/>
                <w:lang w:eastAsia="zh-CN" w:bidi="hi-IN"/>
              </w:rPr>
              <w:t>Договор заключается не ранее чем по истечении 10 (десяти) календарных дней и не позднее 20 (двадцати) календарных дней, следующих после дня опубликования в ЕИС протокола по итогам конкурентной закупки, протокола рассмотрения единственной заявки на участие в конкурентной закупки (за исключением случаев заключения договора у единственного поставщика (исполнителя, подрядчика).</w:t>
            </w:r>
            <w:proofErr w:type="gramEnd"/>
          </w:p>
          <w:p w:rsidR="001A4BBE" w:rsidRPr="001A4BBE" w:rsidRDefault="001A4BBE" w:rsidP="001A4BBE">
            <w:pPr>
              <w:spacing w:after="0" w:line="240" w:lineRule="auto"/>
              <w:jc w:val="both"/>
              <w:rPr>
                <w:rFonts w:ascii="Times New Roman" w:eastAsia="SimSun" w:hAnsi="Times New Roman" w:cs="Mangal"/>
                <w:iCs/>
                <w:color w:val="000000"/>
                <w:lang w:eastAsia="zh-CN" w:bidi="hi-IN"/>
              </w:rPr>
            </w:pPr>
            <w:r w:rsidRPr="001A4BBE">
              <w:rPr>
                <w:rFonts w:ascii="Times New Roman" w:eastAsia="SimSun" w:hAnsi="Times New Roman" w:cs="Mangal"/>
                <w:iCs/>
                <w:color w:val="000000"/>
                <w:lang w:eastAsia="zh-CN" w:bidi="hi-IN"/>
              </w:rPr>
              <w:t>Заказчик в течени</w:t>
            </w:r>
            <w:proofErr w:type="gramStart"/>
            <w:r w:rsidRPr="001A4BBE">
              <w:rPr>
                <w:rFonts w:ascii="Times New Roman" w:eastAsia="SimSun" w:hAnsi="Times New Roman" w:cs="Mangal"/>
                <w:iCs/>
                <w:color w:val="000000"/>
                <w:lang w:eastAsia="zh-CN" w:bidi="hi-IN"/>
              </w:rPr>
              <w:t>и</w:t>
            </w:r>
            <w:proofErr w:type="gramEnd"/>
            <w:r w:rsidRPr="001A4BBE">
              <w:rPr>
                <w:rFonts w:ascii="Times New Roman" w:eastAsia="SimSun" w:hAnsi="Times New Roman" w:cs="Mangal"/>
                <w:iCs/>
                <w:color w:val="000000"/>
                <w:lang w:eastAsia="zh-CN" w:bidi="hi-IN"/>
              </w:rPr>
              <w:t xml:space="preserve"> пяти дней с даты размещения в единой информационной системы протокола по итогам конкурентной закупки, протокола рассмотрения единственной заявки на участие конкурентной закупки размещает  на электронной торговой площадке, проект договора без своей подписи, который составляется путем включения в проект договора цены договора, предложенной участником закупки, информации о товаре (товарном знаке и (или) конкретных показателях товара), страны происхождения товара, предложение участника об условиях исполнения договора.</w:t>
            </w:r>
          </w:p>
          <w:p w:rsidR="00210DF7" w:rsidRPr="00A70413" w:rsidRDefault="00210DF7" w:rsidP="005F5B9B">
            <w:pPr>
              <w:spacing w:after="100" w:afterAutospacing="1" w:line="240" w:lineRule="auto"/>
              <w:jc w:val="both"/>
              <w:rPr>
                <w:rFonts w:ascii="Times New Roman" w:eastAsia="SimSun" w:hAnsi="Times New Roman" w:cs="Mangal"/>
                <w:iCs/>
                <w:color w:val="000000"/>
                <w:lang w:eastAsia="zh-CN" w:bidi="hi-IN"/>
              </w:rPr>
            </w:pPr>
          </w:p>
        </w:tc>
      </w:tr>
      <w:tr w:rsidR="00F507EB" w:rsidRPr="001874A0" w:rsidTr="00F507EB">
        <w:tc>
          <w:tcPr>
            <w:tcW w:w="10272" w:type="dxa"/>
            <w:tcBorders>
              <w:top w:val="single" w:sz="4" w:space="0" w:color="00000A"/>
              <w:left w:val="single" w:sz="4" w:space="0" w:color="00000A"/>
              <w:bottom w:val="single" w:sz="4" w:space="0" w:color="00000A"/>
              <w:right w:val="single" w:sz="4" w:space="0" w:color="00000A"/>
            </w:tcBorders>
            <w:shd w:val="clear" w:color="auto" w:fill="CCFFCC"/>
            <w:tcMar>
              <w:left w:w="83" w:type="dxa"/>
            </w:tcMar>
          </w:tcPr>
          <w:p w:rsidR="00F507EB" w:rsidRPr="001874A0" w:rsidRDefault="00F507EB" w:rsidP="00D15CEF">
            <w:pPr>
              <w:tabs>
                <w:tab w:val="left" w:pos="6096"/>
              </w:tabs>
              <w:spacing w:after="0" w:line="240" w:lineRule="auto"/>
              <w:jc w:val="both"/>
              <w:rPr>
                <w:rFonts w:ascii="Times New Roman" w:hAnsi="Times New Roman"/>
                <w:b/>
              </w:rPr>
            </w:pPr>
            <w:r w:rsidRPr="001874A0">
              <w:rPr>
                <w:rFonts w:ascii="Times New Roman" w:hAnsi="Times New Roman"/>
                <w:b/>
              </w:rPr>
              <w:t xml:space="preserve">2. Срок, в течение которого победитель </w:t>
            </w:r>
            <w:r w:rsidR="00D15CEF">
              <w:rPr>
                <w:rFonts w:ascii="Times New Roman" w:hAnsi="Times New Roman"/>
                <w:b/>
              </w:rPr>
              <w:t>запроса предложений</w:t>
            </w:r>
            <w:r w:rsidRPr="001874A0">
              <w:rPr>
                <w:rFonts w:ascii="Times New Roman" w:hAnsi="Times New Roman"/>
                <w:b/>
              </w:rPr>
              <w:t xml:space="preserve"> должен подписать договор</w:t>
            </w:r>
          </w:p>
        </w:tc>
      </w:tr>
      <w:tr w:rsidR="00F507EB" w:rsidRPr="001874A0" w:rsidTr="00F507EB">
        <w:tc>
          <w:tcPr>
            <w:tcW w:w="1027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A4BBE" w:rsidRPr="001A4BBE" w:rsidRDefault="001A4BBE" w:rsidP="00CA2672">
            <w:pPr>
              <w:spacing w:after="0" w:line="240" w:lineRule="auto"/>
              <w:jc w:val="both"/>
              <w:rPr>
                <w:rFonts w:ascii="Times New Roman" w:eastAsia="Times New Roman" w:hAnsi="Times New Roman" w:cs="Arial"/>
                <w:iCs/>
              </w:rPr>
            </w:pPr>
            <w:r w:rsidRPr="001A4BBE">
              <w:rPr>
                <w:rFonts w:ascii="Times New Roman" w:eastAsia="Times New Roman" w:hAnsi="Times New Roman" w:cs="Arial"/>
                <w:iCs/>
              </w:rPr>
              <w:t xml:space="preserve">2.1. В течение десяти дней </w:t>
            </w:r>
            <w:proofErr w:type="gramStart"/>
            <w:r w:rsidRPr="001A4BBE">
              <w:rPr>
                <w:rFonts w:ascii="Times New Roman" w:eastAsia="Times New Roman" w:hAnsi="Times New Roman" w:cs="Arial"/>
                <w:iCs/>
              </w:rPr>
              <w:t>с даты размещения</w:t>
            </w:r>
            <w:proofErr w:type="gramEnd"/>
            <w:r w:rsidRPr="001A4BBE">
              <w:rPr>
                <w:rFonts w:ascii="Times New Roman" w:eastAsia="Times New Roman" w:hAnsi="Times New Roman" w:cs="Arial"/>
                <w:iCs/>
              </w:rPr>
              <w:t xml:space="preserve"> заказчиком на электронной торговой площадке проекта договора победитель конкурентной закупки подписывает усиленной электронной квалифицированной подписью указанный проект договора на электронной площадке и размещает документ, подтверждающий предоставление обеспечения исполнения договора, если данное требование установлено в извещении об осуществлении конкурентной закупки, документации о конкурентной закупке.</w:t>
            </w:r>
          </w:p>
          <w:p w:rsidR="001A4BBE" w:rsidRPr="001A4BBE" w:rsidRDefault="008C4729"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Pr>
                <w:rFonts w:ascii="Times New Roman" w:eastAsia="Times New Roman" w:hAnsi="Times New Roman" w:cs="Arial"/>
                <w:iCs/>
                <w:color w:val="00000A"/>
                <w:lang w:eastAsia="zh-CN" w:bidi="hi-IN"/>
              </w:rPr>
              <w:t xml:space="preserve">2.2. </w:t>
            </w:r>
            <w:proofErr w:type="gramStart"/>
            <w:r>
              <w:rPr>
                <w:rFonts w:ascii="Times New Roman" w:eastAsia="Times New Roman" w:hAnsi="Times New Roman" w:cs="Arial"/>
                <w:iCs/>
                <w:color w:val="00000A"/>
                <w:lang w:eastAsia="zh-CN" w:bidi="hi-IN"/>
              </w:rPr>
              <w:t>Заказчик в течение</w:t>
            </w:r>
            <w:r w:rsidR="001A4BBE" w:rsidRPr="001A4BBE">
              <w:rPr>
                <w:rFonts w:ascii="Times New Roman" w:eastAsia="Times New Roman" w:hAnsi="Times New Roman" w:cs="Arial"/>
                <w:iCs/>
                <w:color w:val="00000A"/>
                <w:lang w:eastAsia="zh-CN" w:bidi="hi-IN"/>
              </w:rPr>
              <w:t xml:space="preserve"> пяти дней со дня получения подписанного договора усиленной электронной квалифицированной подписью лица, имеющего право действовать от имени победителя конкурентной закупки (единственного участника такой закупки, заявка которого признана соответствующей) и документа, подтверждающего предоставление обеспечения исполнения договора, если данное требование установлено в извещении об осуществлении конкурентной закупки, документации о конкурентной закупке, обязан подписать договор усиленной электронной квалифицированной подписью лица</w:t>
            </w:r>
            <w:proofErr w:type="gramEnd"/>
            <w:r w:rsidR="001A4BBE" w:rsidRPr="001A4BBE">
              <w:rPr>
                <w:rFonts w:ascii="Times New Roman" w:eastAsia="Times New Roman" w:hAnsi="Times New Roman" w:cs="Arial"/>
                <w:iCs/>
                <w:color w:val="00000A"/>
                <w:lang w:eastAsia="zh-CN" w:bidi="hi-IN"/>
              </w:rPr>
              <w:t>, имеющего право действовать от имени заказчика. С этого момента договор считается заключенным.</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2.3. Заказчик в течение трех рабочих дней со дня заключения договора вносит информацию и документы, установленные постановлением Правительства Российской Федерации от 31.10.2014 № 1132 «О порядке ведения реестра договоров, заключенных заказчиками по результатам закупки», в реестр договоров, заключенных заказчиками по результатам закупки.</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 xml:space="preserve">2.4. Договор заключается заказчиком в порядке, установленном настоящим Положением, с учетом положений действующего законодательства. Не допускается отклонение от условий, зафиксированных в проекте договора, который входил в состав документации о закупке (за исключением изменения объема, цены закупаемых товаров, работ, услуг или сроков исполнения договора по сравнению с </w:t>
            </w:r>
            <w:proofErr w:type="gramStart"/>
            <w:r w:rsidRPr="001A4BBE">
              <w:rPr>
                <w:rFonts w:ascii="Times New Roman" w:eastAsia="Times New Roman" w:hAnsi="Times New Roman" w:cs="Arial"/>
                <w:iCs/>
                <w:color w:val="00000A"/>
                <w:lang w:eastAsia="zh-CN" w:bidi="hi-IN"/>
              </w:rPr>
              <w:t>указанными</w:t>
            </w:r>
            <w:proofErr w:type="gramEnd"/>
            <w:r w:rsidRPr="001A4BBE">
              <w:rPr>
                <w:rFonts w:ascii="Times New Roman" w:eastAsia="Times New Roman" w:hAnsi="Times New Roman" w:cs="Arial"/>
                <w:iCs/>
                <w:color w:val="00000A"/>
                <w:lang w:eastAsia="zh-CN" w:bidi="hi-IN"/>
              </w:rPr>
              <w:t xml:space="preserve"> в протоколе, составленном по результатам закупки).</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2.5. В соответствии с пунктом 2 статьи 425 Гражданского кодекса Российской Федерации заказчик вправе установить, что условия заключенного им договора применяются к их отношениям, возникшим до заключения договора. Таким образом, выполнение работ (оказание услуг) и их оплата возможна до заключения договора по результатам проведения процедур закупки.</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 xml:space="preserve">2.6. В договор включается обязательное условие о месте поставки товара, выполнения работы, оказания услуги, о порядке и сроках оплаты товара, работы или услуги, о порядке и сроках осуществления заказчиком приемки поставленного товара, выполненной работы или оказанной услуги в части соответствия их количества, комплектности, объема требованиям, установленным договором. Заказчик </w:t>
            </w:r>
            <w:proofErr w:type="gramStart"/>
            <w:r w:rsidRPr="001A4BBE">
              <w:rPr>
                <w:rFonts w:ascii="Times New Roman" w:eastAsia="Times New Roman" w:hAnsi="Times New Roman" w:cs="Arial"/>
                <w:iCs/>
                <w:color w:val="00000A"/>
                <w:lang w:eastAsia="zh-CN" w:bidi="hi-IN"/>
              </w:rPr>
              <w:t>в праве</w:t>
            </w:r>
            <w:proofErr w:type="gramEnd"/>
            <w:r w:rsidRPr="001A4BBE">
              <w:rPr>
                <w:rFonts w:ascii="Times New Roman" w:eastAsia="Times New Roman" w:hAnsi="Times New Roman" w:cs="Arial"/>
                <w:iCs/>
                <w:color w:val="00000A"/>
                <w:lang w:eastAsia="zh-CN" w:bidi="hi-IN"/>
              </w:rPr>
              <w:t xml:space="preserve"> указать в договоре источник финансирования.</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proofErr w:type="gramStart"/>
            <w:r w:rsidRPr="001A4BBE">
              <w:rPr>
                <w:rFonts w:ascii="Times New Roman" w:eastAsia="Times New Roman" w:hAnsi="Times New Roman" w:cs="Arial"/>
                <w:iCs/>
                <w:color w:val="00000A"/>
                <w:lang w:eastAsia="zh-CN" w:bidi="hi-IN"/>
              </w:rPr>
              <w:lastRenderedPageBreak/>
              <w:t>В договор включаются обязательное условие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w:t>
            </w:r>
            <w:proofErr w:type="gramEnd"/>
            <w:r w:rsidRPr="001A4BBE">
              <w:rPr>
                <w:rFonts w:ascii="Times New Roman" w:eastAsia="Times New Roman" w:hAnsi="Times New Roman" w:cs="Arial"/>
                <w:iCs/>
                <w:color w:val="00000A"/>
                <w:lang w:eastAsia="zh-CN" w:bidi="hi-IN"/>
              </w:rPr>
              <w:t xml:space="preserve"> подлежат уплате в бюджеты бюджетной системы Российской Федерации заказчиком.</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 xml:space="preserve">2.7.  Срок оплаты заказчиком поставленного товара, выполненной работы, оказанной услуги, отдельных этапов исполнения договора должен составлять не более тридцати дней </w:t>
            </w:r>
            <w:proofErr w:type="gramStart"/>
            <w:r w:rsidRPr="001A4BBE">
              <w:rPr>
                <w:rFonts w:ascii="Times New Roman" w:eastAsia="Times New Roman" w:hAnsi="Times New Roman" w:cs="Arial"/>
                <w:iCs/>
                <w:color w:val="00000A"/>
                <w:lang w:eastAsia="zh-CN" w:bidi="hi-IN"/>
              </w:rPr>
              <w:t>с даты подписания</w:t>
            </w:r>
            <w:proofErr w:type="gramEnd"/>
            <w:r w:rsidRPr="001A4BBE">
              <w:rPr>
                <w:rFonts w:ascii="Times New Roman" w:eastAsia="Times New Roman" w:hAnsi="Times New Roman" w:cs="Arial"/>
                <w:iCs/>
                <w:color w:val="00000A"/>
                <w:lang w:eastAsia="zh-CN" w:bidi="hi-IN"/>
              </w:rPr>
              <w:t xml:space="preserve"> заказчиком документа о приемке.</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В случае</w:t>
            </w:r>
            <w:proofErr w:type="gramStart"/>
            <w:r w:rsidRPr="001A4BBE">
              <w:rPr>
                <w:rFonts w:ascii="Times New Roman" w:eastAsia="Times New Roman" w:hAnsi="Times New Roman" w:cs="Arial"/>
                <w:iCs/>
                <w:color w:val="00000A"/>
                <w:lang w:eastAsia="zh-CN" w:bidi="hi-IN"/>
              </w:rPr>
              <w:t>,</w:t>
            </w:r>
            <w:proofErr w:type="gramEnd"/>
            <w:r w:rsidRPr="001A4BBE">
              <w:rPr>
                <w:rFonts w:ascii="Times New Roman" w:eastAsia="Times New Roman" w:hAnsi="Times New Roman" w:cs="Arial"/>
                <w:iCs/>
                <w:color w:val="00000A"/>
                <w:lang w:eastAsia="zh-CN" w:bidi="hi-IN"/>
              </w:rPr>
              <w:t xml:space="preserve"> если закупка осуществлялась среди субъектов малого и среднего предпринимательства срок оплаты заказчиком поставленного товара, выполненной работы, оказанной услуги, отдельных этапов исполнения договора должен составлять не более пятнадцати дней с даты подписания заказчиком документа о приемке.</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2.8. В договор включается обязательное условие о сроках возврата заказчиком поставщику (исполнителю, подрядчику) денежных средств, внесенных в качестве обеспечения исполнения договора, если такая форма обеспечения исполнения договора применяется поставщиком (исполнителем, подрядчиком).</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2.9. В договор включается обязательное условие об ответственности заказчика и поставщика (исполнителя, подрядчика) за неисполнение или ненадлежащее исполнение обязательств, предусмотренных договором.</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2.10.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(исполнитель, подрядчик)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договором в виде фиксированной суммы и составляет:</w:t>
            </w:r>
          </w:p>
          <w:p w:rsidR="00AE5368" w:rsidRPr="00A56D19" w:rsidRDefault="00AE5368" w:rsidP="00AE5368">
            <w:pPr>
              <w:suppressAutoHyphens/>
              <w:spacing w:after="0" w:line="240" w:lineRule="auto"/>
              <w:jc w:val="both"/>
              <w:textAlignment w:val="baseline"/>
              <w:rPr>
                <w:rFonts w:ascii="Times New Roman" w:hAnsi="Times New Roman"/>
                <w:iCs/>
                <w:color w:val="00000A"/>
                <w:lang w:eastAsia="zh-CN" w:bidi="hi-IN"/>
              </w:rPr>
            </w:pPr>
            <w:r w:rsidRPr="00A56D19">
              <w:rPr>
                <w:rFonts w:ascii="Times New Roman" w:hAnsi="Times New Roman"/>
                <w:iCs/>
                <w:color w:val="00000A"/>
                <w:lang w:eastAsia="zh-CN" w:bidi="hi-IN"/>
              </w:rPr>
              <w:t>а) 10 % цены договора (этапа) в случае, если цена договора (этапа) не превышает 3 млн. рублей, но не менее 1 000 рублей;</w:t>
            </w:r>
          </w:p>
          <w:p w:rsidR="00AE5368" w:rsidRPr="00A56D19" w:rsidRDefault="00AE5368" w:rsidP="00AE5368">
            <w:pPr>
              <w:suppressAutoHyphens/>
              <w:spacing w:after="0" w:line="240" w:lineRule="auto"/>
              <w:jc w:val="both"/>
              <w:textAlignment w:val="baseline"/>
              <w:rPr>
                <w:rFonts w:ascii="Times New Roman" w:hAnsi="Times New Roman"/>
                <w:iCs/>
                <w:color w:val="00000A"/>
                <w:lang w:eastAsia="zh-CN" w:bidi="hi-IN"/>
              </w:rPr>
            </w:pPr>
            <w:r w:rsidRPr="00A56D19">
              <w:rPr>
                <w:rFonts w:ascii="Times New Roman" w:hAnsi="Times New Roman"/>
                <w:iCs/>
                <w:color w:val="00000A"/>
                <w:lang w:eastAsia="zh-CN" w:bidi="hi-IN"/>
              </w:rPr>
              <w:t>б) 5 % цены договора (этапа) в случае, если цена договора (этапа) составляет от 3 млн. рублей до 20 млн. рублей (включительно), но не менее 5 000 рублей.</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 xml:space="preserve">2.10. </w:t>
            </w:r>
            <w:proofErr w:type="gramStart"/>
            <w:r w:rsidRPr="001A4BBE">
              <w:rPr>
                <w:rFonts w:ascii="Times New Roman" w:eastAsia="Times New Roman" w:hAnsi="Times New Roman" w:cs="Arial"/>
                <w:iCs/>
                <w:color w:val="00000A"/>
                <w:lang w:eastAsia="zh-CN" w:bidi="hi-IN"/>
              </w:rPr>
              <w:t>В случае просрочки исполнения поставщиком (исполнителем, подрядчиком) обязательств (в том числе гарантийного обязательства), предусмотренных договором, а также в случаях неисполнения или ненадлежащего исполнения поставщиком (исполнителем, подрядчиком) обязательств, предусмотренных договором, заказчик направляет поставщику (исполнителю, подрядчику) требование об уплате неустоек (штрафов, пеней).</w:t>
            </w:r>
            <w:proofErr w:type="gramEnd"/>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 xml:space="preserve">2.11. Пеня начисляется за каждый день просрочки исполнения поставщиком (исполнителем, подрядчиком) обязательства, предусмотренного договором, а также в случаях неисполнения или ненадлежащего исполнения поставщиком (исполнителем, подрядчиком) обязательств, предусмотренных договором, начиная со дня, следующего после дня истечения установленного договором срока исполнения обязательства. Пеня устанавливается договором в размере, одной </w:t>
            </w:r>
            <w:r w:rsidR="00AE5368">
              <w:rPr>
                <w:rFonts w:ascii="Times New Roman" w:eastAsia="Times New Roman" w:hAnsi="Times New Roman" w:cs="Arial"/>
                <w:iCs/>
                <w:color w:val="00000A"/>
                <w:lang w:eastAsia="zh-CN" w:bidi="hi-IN"/>
              </w:rPr>
              <w:t>трехсотой</w:t>
            </w:r>
            <w:r w:rsidRPr="001A4BBE">
              <w:rPr>
                <w:rFonts w:ascii="Times New Roman" w:eastAsia="Times New Roman" w:hAnsi="Times New Roman" w:cs="Arial"/>
                <w:iCs/>
                <w:color w:val="00000A"/>
                <w:lang w:eastAsia="zh-CN" w:bidi="hi-IN"/>
              </w:rPr>
              <w:t xml:space="preserve">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(исполнителем, подрядчиком).</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2.12. За каждый факт неисполнения или ненадлежащего исполнения поставщиком (исполнителем, подрядчиком) обязательства, предусмотренного договором, в том числе, которое не имеет стоимостного выражения, размер штрафа устанавливается (при наличии в договоре таких обязательств) в виде фиксированной суммы, определяемой в следующем порядке:</w:t>
            </w:r>
          </w:p>
          <w:p w:rsidR="00AE5368" w:rsidRPr="00A56D19" w:rsidRDefault="00AE5368" w:rsidP="00AE5368">
            <w:pPr>
              <w:suppressAutoHyphens/>
              <w:spacing w:after="0" w:line="240" w:lineRule="auto"/>
              <w:jc w:val="both"/>
              <w:textAlignment w:val="baseline"/>
              <w:rPr>
                <w:rFonts w:ascii="Times New Roman" w:hAnsi="Times New Roman"/>
                <w:iCs/>
                <w:color w:val="00000A"/>
                <w:lang w:eastAsia="zh-CN" w:bidi="hi-IN"/>
              </w:rPr>
            </w:pPr>
            <w:r w:rsidRPr="00A56D19">
              <w:rPr>
                <w:rFonts w:ascii="Times New Roman" w:hAnsi="Times New Roman"/>
                <w:iCs/>
                <w:color w:val="00000A"/>
                <w:lang w:eastAsia="zh-CN" w:bidi="hi-IN"/>
              </w:rPr>
              <w:t>а) 10 % цены договора (этапа) в случае, если цена договора (этапа) не превышает 3 млн. рублей, но не менее 1 000 рублей;</w:t>
            </w:r>
          </w:p>
          <w:p w:rsidR="00AE5368" w:rsidRPr="00A56D19" w:rsidRDefault="00AE5368" w:rsidP="00AE5368">
            <w:pPr>
              <w:suppressAutoHyphens/>
              <w:spacing w:after="0" w:line="240" w:lineRule="auto"/>
              <w:jc w:val="both"/>
              <w:textAlignment w:val="baseline"/>
              <w:rPr>
                <w:rFonts w:ascii="Times New Roman" w:hAnsi="Times New Roman"/>
                <w:iCs/>
                <w:color w:val="00000A"/>
                <w:lang w:eastAsia="zh-CN" w:bidi="hi-IN"/>
              </w:rPr>
            </w:pPr>
            <w:r w:rsidRPr="00A56D19">
              <w:rPr>
                <w:rFonts w:ascii="Times New Roman" w:hAnsi="Times New Roman"/>
                <w:iCs/>
                <w:color w:val="00000A"/>
                <w:lang w:eastAsia="zh-CN" w:bidi="hi-IN"/>
              </w:rPr>
              <w:t>б) 5 % цены договора (этапа) в случае, если цена договора (этапа) составляет от 3 млн. рублей до 20 млн. рублей (включительно), но не менее 5 000 рублей.</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2.13.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 xml:space="preserve">2.14. Общая сумма начисленной неустойки (штрафов, пени) за ненадлежащее исполнение заказчиком </w:t>
            </w:r>
            <w:r w:rsidRPr="001A4BBE">
              <w:rPr>
                <w:rFonts w:ascii="Times New Roman" w:eastAsia="Times New Roman" w:hAnsi="Times New Roman" w:cs="Arial"/>
                <w:iCs/>
                <w:color w:val="00000A"/>
                <w:lang w:eastAsia="zh-CN" w:bidi="hi-IN"/>
              </w:rPr>
              <w:lastRenderedPageBreak/>
              <w:t>обязательств, предусмотренных договором, не может превышать цену договора.</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2.15.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2.16. При исполнении договора не допускается перемена поставщика (исполнителя, подрядчика), за исключением случая,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rsidR="001A4BBE" w:rsidRPr="001A4BBE" w:rsidRDefault="001A4BBE" w:rsidP="001A4BBE">
            <w:pPr>
              <w:suppressAutoHyphens/>
              <w:spacing w:after="0" w:line="240" w:lineRule="auto"/>
              <w:jc w:val="both"/>
              <w:textAlignment w:val="baseline"/>
              <w:rPr>
                <w:rFonts w:ascii="Times New Roman" w:eastAsia="Times New Roman" w:hAnsi="Times New Roman" w:cs="Arial"/>
                <w:iCs/>
                <w:color w:val="00000A"/>
                <w:lang w:eastAsia="zh-CN" w:bidi="hi-IN"/>
              </w:rPr>
            </w:pPr>
            <w:r w:rsidRPr="001A4BBE">
              <w:rPr>
                <w:rFonts w:ascii="Times New Roman" w:eastAsia="Times New Roman" w:hAnsi="Times New Roman" w:cs="Arial"/>
                <w:iCs/>
                <w:color w:val="00000A"/>
                <w:lang w:eastAsia="zh-CN" w:bidi="hi-IN"/>
              </w:rPr>
              <w:t>2.17. В случае перемены заказчика права и обязанности заказчика, предусмотренные договором, переходят к новому заказчику.</w:t>
            </w:r>
          </w:p>
          <w:p w:rsidR="00F507EB" w:rsidRPr="00E56596" w:rsidRDefault="001A4BBE" w:rsidP="004C51D7">
            <w:pPr>
              <w:pStyle w:val="Standard"/>
              <w:jc w:val="both"/>
              <w:rPr>
                <w:rStyle w:val="15"/>
                <w:rFonts w:eastAsia="Times New Roman" w:cs="Arial"/>
                <w:iCs/>
                <w:sz w:val="22"/>
                <w:szCs w:val="22"/>
              </w:rPr>
            </w:pPr>
            <w:r>
              <w:rPr>
                <w:rFonts w:ascii="Times New Roman" w:eastAsia="Times New Roman" w:hAnsi="Times New Roman" w:cs="Arial"/>
                <w:iCs/>
                <w:sz w:val="22"/>
                <w:szCs w:val="22"/>
              </w:rPr>
              <w:t>2.18</w:t>
            </w:r>
            <w:r w:rsidRPr="00B50ADF">
              <w:rPr>
                <w:rFonts w:ascii="Times New Roman" w:eastAsia="Times New Roman" w:hAnsi="Times New Roman" w:cs="Arial"/>
                <w:iCs/>
                <w:sz w:val="22"/>
                <w:szCs w:val="22"/>
              </w:rPr>
              <w:t xml:space="preserve">. При исполнении договора по согласованию заказчика с поставщиком (исполнителем, подрядчиком)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w:t>
            </w:r>
            <w:proofErr w:type="gramStart"/>
            <w:r w:rsidRPr="00B50ADF">
              <w:rPr>
                <w:rFonts w:ascii="Times New Roman" w:eastAsia="Times New Roman" w:hAnsi="Times New Roman" w:cs="Arial"/>
                <w:iCs/>
                <w:sz w:val="22"/>
                <w:szCs w:val="22"/>
              </w:rPr>
              <w:t>В этом случае соответствующие изменения должны быть отражены в дополнительном соглашение к договору и внесены заказчиком в реестр дог</w:t>
            </w:r>
            <w:r>
              <w:rPr>
                <w:rFonts w:ascii="Times New Roman" w:eastAsia="Times New Roman" w:hAnsi="Times New Roman" w:cs="Arial"/>
                <w:iCs/>
                <w:sz w:val="22"/>
                <w:szCs w:val="22"/>
              </w:rPr>
              <w:t>оворов, заключенных заказчиком.</w:t>
            </w:r>
            <w:proofErr w:type="gramEnd"/>
          </w:p>
        </w:tc>
      </w:tr>
      <w:tr w:rsidR="00F507EB" w:rsidRPr="001874A0" w:rsidTr="00F507EB">
        <w:tc>
          <w:tcPr>
            <w:tcW w:w="10272" w:type="dxa"/>
            <w:tcBorders>
              <w:top w:val="single" w:sz="4" w:space="0" w:color="00000A"/>
              <w:left w:val="single" w:sz="4" w:space="0" w:color="00000A"/>
              <w:bottom w:val="single" w:sz="4" w:space="0" w:color="00000A"/>
              <w:right w:val="single" w:sz="4" w:space="0" w:color="00000A"/>
            </w:tcBorders>
            <w:shd w:val="clear" w:color="auto" w:fill="CCFFCC"/>
            <w:tcMar>
              <w:left w:w="83" w:type="dxa"/>
            </w:tcMar>
          </w:tcPr>
          <w:p w:rsidR="00F507EB" w:rsidRPr="001874A0" w:rsidRDefault="007B0395" w:rsidP="00F507EB">
            <w:pPr>
              <w:tabs>
                <w:tab w:val="left" w:pos="426"/>
                <w:tab w:val="center" w:pos="2228"/>
              </w:tabs>
              <w:spacing w:after="0" w:line="240" w:lineRule="auto"/>
              <w:jc w:val="both"/>
              <w:rPr>
                <w:rFonts w:ascii="Times New Roman" w:hAnsi="Times New Roman"/>
                <w:b/>
              </w:rPr>
            </w:pPr>
            <w:r>
              <w:rPr>
                <w:rFonts w:ascii="Times New Roman" w:hAnsi="Times New Roman"/>
                <w:b/>
              </w:rPr>
              <w:lastRenderedPageBreak/>
              <w:t xml:space="preserve">3. </w:t>
            </w:r>
            <w:r w:rsidR="00F507EB" w:rsidRPr="001874A0">
              <w:rPr>
                <w:rFonts w:ascii="Times New Roman" w:hAnsi="Times New Roman"/>
                <w:b/>
              </w:rPr>
              <w:t xml:space="preserve">Условия признания победителя </w:t>
            </w:r>
            <w:proofErr w:type="gramStart"/>
            <w:r w:rsidR="00F507EB" w:rsidRPr="001874A0">
              <w:rPr>
                <w:rFonts w:ascii="Times New Roman" w:hAnsi="Times New Roman"/>
                <w:b/>
              </w:rPr>
              <w:t>уклонившимся</w:t>
            </w:r>
            <w:proofErr w:type="gramEnd"/>
            <w:r w:rsidR="00F507EB" w:rsidRPr="001874A0">
              <w:rPr>
                <w:rFonts w:ascii="Times New Roman" w:hAnsi="Times New Roman"/>
                <w:b/>
              </w:rPr>
              <w:t xml:space="preserve"> от заключения договора</w:t>
            </w:r>
          </w:p>
        </w:tc>
      </w:tr>
      <w:tr w:rsidR="00F507EB" w:rsidRPr="001874A0" w:rsidTr="00F507EB">
        <w:tc>
          <w:tcPr>
            <w:tcW w:w="10272"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83" w:type="dxa"/>
            </w:tcMar>
          </w:tcPr>
          <w:p w:rsidR="001A4BBE" w:rsidRPr="001A4BBE" w:rsidRDefault="001A4BBE" w:rsidP="001A4BBE">
            <w:pPr>
              <w:spacing w:after="0" w:line="240" w:lineRule="auto"/>
              <w:jc w:val="both"/>
              <w:rPr>
                <w:rFonts w:ascii="Times New Roman" w:hAnsi="Times New Roman"/>
              </w:rPr>
            </w:pPr>
            <w:r w:rsidRPr="001A4BBE">
              <w:rPr>
                <w:rFonts w:ascii="Times New Roman" w:hAnsi="Times New Roman"/>
              </w:rPr>
              <w:t>В случае если участник запроса предложений, обязанный заключить договор, не подписал договор в срок,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w:t>
            </w:r>
          </w:p>
          <w:p w:rsidR="001A4BBE" w:rsidRPr="001A4BBE" w:rsidRDefault="001A4BBE" w:rsidP="001A4BBE">
            <w:pPr>
              <w:spacing w:after="0" w:line="240" w:lineRule="auto"/>
              <w:jc w:val="both"/>
              <w:rPr>
                <w:rFonts w:ascii="Times New Roman" w:hAnsi="Times New Roman"/>
              </w:rPr>
            </w:pPr>
            <w:r w:rsidRPr="001A4BBE">
              <w:rPr>
                <w:rFonts w:ascii="Times New Roman" w:hAnsi="Times New Roman"/>
              </w:rPr>
              <w:t>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w:t>
            </w:r>
          </w:p>
          <w:p w:rsidR="001A4BBE" w:rsidRPr="001A4BBE" w:rsidRDefault="001A4BBE" w:rsidP="001A4BBE">
            <w:pPr>
              <w:spacing w:after="0" w:line="240" w:lineRule="auto"/>
              <w:jc w:val="both"/>
              <w:rPr>
                <w:rFonts w:ascii="Times New Roman" w:hAnsi="Times New Roman"/>
              </w:rPr>
            </w:pPr>
            <w:r w:rsidRPr="001A4BBE">
              <w:rPr>
                <w:rFonts w:ascii="Times New Roman" w:hAnsi="Times New Roman"/>
              </w:rPr>
              <w:t>О победителе, единственном участнике, уклонившемся от заключения договора, заказчик подает сведения в Управление Федеральной антимонопольной службы по Тюменской области (далее по тексту – ФАС) для включения в реестр недобросовестных поставщиков.</w:t>
            </w:r>
          </w:p>
          <w:p w:rsidR="001A4BBE" w:rsidRPr="001A4BBE" w:rsidRDefault="001A4BBE" w:rsidP="001A4BBE">
            <w:pPr>
              <w:spacing w:after="0" w:line="240" w:lineRule="auto"/>
              <w:jc w:val="both"/>
              <w:rPr>
                <w:rFonts w:ascii="Times New Roman" w:hAnsi="Times New Roman"/>
              </w:rPr>
            </w:pPr>
            <w:r w:rsidRPr="001A4BBE">
              <w:rPr>
                <w:rFonts w:ascii="Times New Roman" w:hAnsi="Times New Roman"/>
              </w:rPr>
              <w:t xml:space="preserve">При уклонении участника запроса предложений в электронной форме, обязанного заключить договор, от заключения договора Заказчик вправе обратиться в суд с иском о возмещении убытков, причиненных уклонением от заключения договора и заключить договор с участником запроса предложений в электронной форме, заявке на участие, в запросе </w:t>
            </w:r>
            <w:proofErr w:type="gramStart"/>
            <w:r w:rsidRPr="001A4BBE">
              <w:rPr>
                <w:rFonts w:ascii="Times New Roman" w:hAnsi="Times New Roman"/>
              </w:rPr>
              <w:t>предложений</w:t>
            </w:r>
            <w:proofErr w:type="gramEnd"/>
            <w:r w:rsidRPr="001A4BBE">
              <w:rPr>
                <w:rFonts w:ascii="Times New Roman" w:hAnsi="Times New Roman"/>
              </w:rPr>
              <w:t xml:space="preserve"> в электронной форме которого присвоен второй номер.</w:t>
            </w:r>
          </w:p>
          <w:p w:rsidR="001A4BBE" w:rsidRPr="001A4BBE" w:rsidRDefault="001A4BBE" w:rsidP="001A4BBE">
            <w:pPr>
              <w:spacing w:after="0" w:line="240" w:lineRule="auto"/>
              <w:jc w:val="both"/>
              <w:rPr>
                <w:rFonts w:ascii="Times New Roman" w:hAnsi="Times New Roman"/>
              </w:rPr>
            </w:pPr>
            <w:r w:rsidRPr="001A4BBE">
              <w:rPr>
                <w:rFonts w:ascii="Times New Roman" w:hAnsi="Times New Roman"/>
              </w:rPr>
              <w:t xml:space="preserve">Проект договора в случае согласия участника запроса предложений, заявке на участие, в запросе </w:t>
            </w:r>
            <w:proofErr w:type="gramStart"/>
            <w:r w:rsidRPr="001A4BBE">
              <w:rPr>
                <w:rFonts w:ascii="Times New Roman" w:hAnsi="Times New Roman"/>
              </w:rPr>
              <w:t>предложений</w:t>
            </w:r>
            <w:proofErr w:type="gramEnd"/>
            <w:r w:rsidRPr="001A4BBE">
              <w:rPr>
                <w:rFonts w:ascii="Times New Roman" w:hAnsi="Times New Roman"/>
              </w:rPr>
              <w:t xml:space="preserve"> в электронной форме которого присвоен второй номер, заключить договор составляется Заказчиком путем включения в проект договора, прилагаемый к документации о закупке, условий исполнения договора, предложенных этим участником. Проект договора подлежит направлению Заказчиком этому участнику в срок, не превышающий 10 (десяти) дней </w:t>
            </w:r>
            <w:proofErr w:type="gramStart"/>
            <w:r w:rsidRPr="001A4BBE">
              <w:rPr>
                <w:rFonts w:ascii="Times New Roman" w:hAnsi="Times New Roman"/>
              </w:rPr>
              <w:t>с даты признания</w:t>
            </w:r>
            <w:proofErr w:type="gramEnd"/>
            <w:r w:rsidRPr="001A4BBE">
              <w:rPr>
                <w:rFonts w:ascii="Times New Roman" w:hAnsi="Times New Roman"/>
              </w:rPr>
              <w:t xml:space="preserve"> участника запроса предложений, обязанного заключить договор, уклонившимся от заключения договора. </w:t>
            </w:r>
          </w:p>
          <w:p w:rsidR="001A4BBE" w:rsidRPr="001A4BBE" w:rsidRDefault="001A4BBE" w:rsidP="001A4BBE">
            <w:pPr>
              <w:spacing w:after="0" w:line="240" w:lineRule="auto"/>
              <w:jc w:val="both"/>
              <w:rPr>
                <w:rFonts w:ascii="Times New Roman" w:hAnsi="Times New Roman"/>
              </w:rPr>
            </w:pPr>
            <w:r w:rsidRPr="001A4BBE">
              <w:rPr>
                <w:rFonts w:ascii="Times New Roman" w:hAnsi="Times New Roman"/>
              </w:rPr>
              <w:t xml:space="preserve">Участник запроса предложений в электронной форме, заявке на участие, в запросе </w:t>
            </w:r>
            <w:proofErr w:type="gramStart"/>
            <w:r w:rsidRPr="001A4BBE">
              <w:rPr>
                <w:rFonts w:ascii="Times New Roman" w:hAnsi="Times New Roman"/>
              </w:rPr>
              <w:t>предложений</w:t>
            </w:r>
            <w:proofErr w:type="gramEnd"/>
            <w:r w:rsidRPr="001A4BBE">
              <w:rPr>
                <w:rFonts w:ascii="Times New Roman" w:hAnsi="Times New Roman"/>
              </w:rPr>
              <w:t xml:space="preserve"> в электронной форме которого присвоен второй номер в срок не более 10 дней со дня получения проекта договора от заказчика обязан подписать договор (электронной подписью)  и направить договор Заказчику посредством электронной торговой площадки.</w:t>
            </w:r>
          </w:p>
          <w:p w:rsidR="00F507EB" w:rsidRPr="001874A0" w:rsidRDefault="001A4BBE" w:rsidP="001A4BBE">
            <w:pPr>
              <w:spacing w:after="0" w:line="240" w:lineRule="auto"/>
              <w:jc w:val="both"/>
              <w:rPr>
                <w:rFonts w:ascii="Times New Roman" w:hAnsi="Times New Roman"/>
                <w:b/>
              </w:rPr>
            </w:pPr>
            <w:r w:rsidRPr="001A4BBE">
              <w:rPr>
                <w:rFonts w:ascii="Times New Roman" w:hAnsi="Times New Roman"/>
              </w:rPr>
              <w:t>Одновременно с подписанным экземпляром договора этот участник обязан предоставить обеспечение исполнения договора.</w:t>
            </w:r>
          </w:p>
        </w:tc>
      </w:tr>
      <w:tr w:rsidR="00F507EB" w:rsidRPr="001874A0" w:rsidTr="00F507EB">
        <w:tc>
          <w:tcPr>
            <w:tcW w:w="10272" w:type="dxa"/>
            <w:tcBorders>
              <w:top w:val="single" w:sz="4" w:space="0" w:color="00000A"/>
              <w:left w:val="single" w:sz="4" w:space="0" w:color="00000A"/>
              <w:bottom w:val="single" w:sz="4" w:space="0" w:color="00000A"/>
              <w:right w:val="single" w:sz="4" w:space="0" w:color="00000A"/>
            </w:tcBorders>
            <w:shd w:val="clear" w:color="auto" w:fill="CCFFCC"/>
            <w:tcMar>
              <w:left w:w="83" w:type="dxa"/>
            </w:tcMar>
          </w:tcPr>
          <w:p w:rsidR="00F507EB" w:rsidRPr="001874A0" w:rsidRDefault="007B0395" w:rsidP="00F507EB">
            <w:pPr>
              <w:tabs>
                <w:tab w:val="left" w:pos="426"/>
                <w:tab w:val="center" w:pos="2228"/>
              </w:tabs>
              <w:spacing w:after="0" w:line="240" w:lineRule="auto"/>
              <w:jc w:val="both"/>
              <w:rPr>
                <w:rFonts w:ascii="Times New Roman" w:hAnsi="Times New Roman"/>
                <w:b/>
              </w:rPr>
            </w:pPr>
            <w:r>
              <w:rPr>
                <w:rFonts w:ascii="Times New Roman" w:hAnsi="Times New Roman"/>
                <w:b/>
              </w:rPr>
              <w:t>4.</w:t>
            </w:r>
            <w:r w:rsidR="00F507EB" w:rsidRPr="001874A0">
              <w:rPr>
                <w:rFonts w:ascii="Times New Roman" w:hAnsi="Times New Roman"/>
                <w:b/>
              </w:rPr>
              <w:t>Возможность одностороннего отказа от исполнения договора</w:t>
            </w:r>
          </w:p>
        </w:tc>
      </w:tr>
      <w:tr w:rsidR="00F507EB" w:rsidRPr="001874A0" w:rsidTr="00F507EB">
        <w:tc>
          <w:tcPr>
            <w:tcW w:w="10272"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83" w:type="dxa"/>
            </w:tcMar>
          </w:tcPr>
          <w:p w:rsidR="001A4BBE" w:rsidRPr="001A4BBE" w:rsidRDefault="001A4BBE" w:rsidP="001A4BBE">
            <w:pPr>
              <w:autoSpaceDE w:val="0"/>
              <w:spacing w:after="0" w:line="240" w:lineRule="auto"/>
              <w:ind w:firstLine="426"/>
              <w:jc w:val="both"/>
              <w:rPr>
                <w:rFonts w:ascii="Times New Roman" w:eastAsia="Times New Roman" w:hAnsi="Times New Roman"/>
                <w:bCs/>
                <w:lang w:bidi="en-US"/>
              </w:rPr>
            </w:pPr>
            <w:r w:rsidRPr="001A4BBE">
              <w:rPr>
                <w:rFonts w:ascii="Times New Roman" w:eastAsia="Times New Roman" w:hAnsi="Times New Roman"/>
                <w:bCs/>
                <w:lang w:bidi="en-US"/>
              </w:rPr>
              <w:t>4.1.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и/или договором, при условии, если это было предусмотрено договором.</w:t>
            </w:r>
          </w:p>
          <w:p w:rsidR="001A4BBE" w:rsidRPr="001A4BBE" w:rsidRDefault="001A4BBE" w:rsidP="001A4BBE">
            <w:pPr>
              <w:autoSpaceDE w:val="0"/>
              <w:spacing w:after="0" w:line="240" w:lineRule="auto"/>
              <w:ind w:firstLine="426"/>
              <w:jc w:val="both"/>
              <w:rPr>
                <w:rFonts w:ascii="Times New Roman" w:eastAsia="Times New Roman" w:hAnsi="Times New Roman"/>
                <w:bCs/>
                <w:lang w:bidi="en-US"/>
              </w:rPr>
            </w:pPr>
            <w:r w:rsidRPr="001A4BBE">
              <w:rPr>
                <w:rFonts w:ascii="Times New Roman" w:eastAsia="Times New Roman" w:hAnsi="Times New Roman"/>
                <w:bCs/>
                <w:lang w:bidi="en-US"/>
              </w:rPr>
              <w:t>4.2.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 в соответствии с пунктом 4.1. настоящего раздела. Решение об одностороннем отказе от исполнения договора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w:t>
            </w:r>
            <w:proofErr w:type="gramStart"/>
            <w:r w:rsidRPr="001A4BBE">
              <w:rPr>
                <w:rFonts w:ascii="Times New Roman" w:eastAsia="Times New Roman" w:hAnsi="Times New Roman"/>
                <w:bCs/>
                <w:lang w:bidi="en-US"/>
              </w:rPr>
              <w:t>и</w:t>
            </w:r>
            <w:proofErr w:type="gramEnd"/>
            <w:r w:rsidRPr="001A4BBE">
              <w:rPr>
                <w:rFonts w:ascii="Times New Roman" w:eastAsia="Times New Roman" w:hAnsi="Times New Roman"/>
                <w:bCs/>
                <w:lang w:bidi="en-US"/>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1A4BBE" w:rsidRPr="001A4BBE" w:rsidRDefault="001A4BBE" w:rsidP="001A4BBE">
            <w:pPr>
              <w:autoSpaceDE w:val="0"/>
              <w:spacing w:after="0" w:line="240" w:lineRule="auto"/>
              <w:ind w:firstLine="426"/>
              <w:jc w:val="both"/>
              <w:rPr>
                <w:rFonts w:ascii="Times New Roman" w:eastAsia="Times New Roman" w:hAnsi="Times New Roman"/>
                <w:bCs/>
                <w:lang w:bidi="en-US"/>
              </w:rPr>
            </w:pPr>
            <w:r w:rsidRPr="001A4BBE">
              <w:rPr>
                <w:rFonts w:ascii="Times New Roman" w:eastAsia="Times New Roman" w:hAnsi="Times New Roman"/>
                <w:bCs/>
                <w:lang w:bidi="en-US"/>
              </w:rPr>
              <w:t xml:space="preserve">4.3. </w:t>
            </w:r>
            <w:proofErr w:type="gramStart"/>
            <w:r w:rsidRPr="001A4BBE">
              <w:rPr>
                <w:rFonts w:ascii="Times New Roman" w:eastAsia="Times New Roman" w:hAnsi="Times New Roman"/>
                <w:bCs/>
                <w:lang w:bidi="en-US"/>
              </w:rPr>
              <w:t xml:space="preserve">Решение заказчика об одностороннем отказе от исполнения договора не позднее чем в течение пяти рабочих дней с даты принятия указанного решения, размещается в ЕИС и направляется поставщику </w:t>
            </w:r>
            <w:r w:rsidRPr="001A4BBE">
              <w:rPr>
                <w:rFonts w:ascii="Times New Roman" w:eastAsia="Times New Roman" w:hAnsi="Times New Roman"/>
                <w:bCs/>
                <w:lang w:bidi="en-US"/>
              </w:rPr>
              <w:lastRenderedPageBreak/>
              <w:t>(исполнителю, подрядчику) одним из способов: по почте заказным письмом с уведомлением о вручении по адресу поставщика (исполнителя, подрядчика), указанному в договоре, телеграммой, либо посредством факсимильной связи, либо по адресу электронной почты, либо с</w:t>
            </w:r>
            <w:proofErr w:type="gramEnd"/>
            <w:r w:rsidRPr="001A4BBE">
              <w:rPr>
                <w:rFonts w:ascii="Times New Roman" w:eastAsia="Times New Roman" w:hAnsi="Times New Roman"/>
                <w:bCs/>
                <w:lang w:bidi="en-US"/>
              </w:rPr>
              <w:t xml:space="preserve"> использованием иных сре</w:t>
            </w:r>
            <w:proofErr w:type="gramStart"/>
            <w:r w:rsidRPr="001A4BBE">
              <w:rPr>
                <w:rFonts w:ascii="Times New Roman" w:eastAsia="Times New Roman" w:hAnsi="Times New Roman"/>
                <w:bCs/>
                <w:lang w:bidi="en-US"/>
              </w:rPr>
              <w:t>дств св</w:t>
            </w:r>
            <w:proofErr w:type="gramEnd"/>
            <w:r w:rsidRPr="001A4BBE">
              <w:rPr>
                <w:rFonts w:ascii="Times New Roman" w:eastAsia="Times New Roman" w:hAnsi="Times New Roman"/>
                <w:bCs/>
                <w:lang w:bidi="en-US"/>
              </w:rPr>
              <w:t xml:space="preserve">язи и доставки, обеспечивающих фиксирование такого уведомления и получение заказчиком подтверждения о его вручении поставщику (исполнителю, подрядчику). Выполнение заказчиком требований настоящей части считается надлежащим уведомлением поставщика (исполнителя,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(исполнителю, подрядчику) указанного уведомления либо дата получения заказчиком информации об отсутствии поставщика (исполнителя,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двадцати дней </w:t>
            </w:r>
            <w:proofErr w:type="gramStart"/>
            <w:r w:rsidRPr="001A4BBE">
              <w:rPr>
                <w:rFonts w:ascii="Times New Roman" w:eastAsia="Times New Roman" w:hAnsi="Times New Roman"/>
                <w:bCs/>
                <w:lang w:bidi="en-US"/>
              </w:rPr>
              <w:t>с даты размещения</w:t>
            </w:r>
            <w:proofErr w:type="gramEnd"/>
            <w:r w:rsidRPr="001A4BBE">
              <w:rPr>
                <w:rFonts w:ascii="Times New Roman" w:eastAsia="Times New Roman" w:hAnsi="Times New Roman"/>
                <w:bCs/>
                <w:lang w:bidi="en-US"/>
              </w:rPr>
              <w:t xml:space="preserve"> решения заказчика об одностороннем отказе от исполнения договора в ЕИС.</w:t>
            </w:r>
          </w:p>
          <w:p w:rsidR="00F507EB" w:rsidRDefault="001A4BBE" w:rsidP="001A4BBE">
            <w:pPr>
              <w:spacing w:after="0" w:line="240" w:lineRule="auto"/>
              <w:jc w:val="both"/>
              <w:rPr>
                <w:rFonts w:ascii="Times New Roman" w:eastAsia="Times New Roman" w:hAnsi="Times New Roman"/>
                <w:bCs/>
                <w:lang w:bidi="en-US"/>
              </w:rPr>
            </w:pPr>
            <w:r w:rsidRPr="001A4BBE">
              <w:rPr>
                <w:rFonts w:ascii="Times New Roman" w:eastAsia="Times New Roman" w:hAnsi="Times New Roman"/>
                <w:bCs/>
                <w:lang w:bidi="en-US"/>
              </w:rPr>
              <w:t xml:space="preserve">4.4. Решение заказчика об одностороннем отказе от исполнения договора вступает в </w:t>
            </w:r>
            <w:proofErr w:type="gramStart"/>
            <w:r w:rsidRPr="001A4BBE">
              <w:rPr>
                <w:rFonts w:ascii="Times New Roman" w:eastAsia="Times New Roman" w:hAnsi="Times New Roman"/>
                <w:bCs/>
                <w:lang w:bidi="en-US"/>
              </w:rPr>
              <w:t>силу</w:t>
            </w:r>
            <w:proofErr w:type="gramEnd"/>
            <w:r w:rsidRPr="001A4BBE">
              <w:rPr>
                <w:rFonts w:ascii="Times New Roman" w:eastAsia="Times New Roman" w:hAnsi="Times New Roman"/>
                <w:bCs/>
                <w:lang w:bidi="en-US"/>
              </w:rPr>
              <w:t xml:space="preserve"> и договор считается расторгнутым через десять дней с даты надлежащего уведомления заказчиком поставщика (исполнителя, подрядчика) об одностороннем отказе от исполнения договора.</w:t>
            </w:r>
          </w:p>
          <w:p w:rsidR="001A4BBE" w:rsidRPr="001A4BBE" w:rsidRDefault="001A4BBE" w:rsidP="001A4BBE">
            <w:pPr>
              <w:autoSpaceDE w:val="0"/>
              <w:spacing w:after="0" w:line="240" w:lineRule="auto"/>
              <w:ind w:firstLine="426"/>
              <w:jc w:val="both"/>
              <w:rPr>
                <w:rFonts w:ascii="Times New Roman" w:eastAsia="Times New Roman" w:hAnsi="Times New Roman"/>
                <w:bCs/>
                <w:lang w:bidi="en-US"/>
              </w:rPr>
            </w:pPr>
            <w:r w:rsidRPr="001A4BBE">
              <w:rPr>
                <w:rFonts w:ascii="Times New Roman" w:eastAsia="Times New Roman" w:hAnsi="Times New Roman"/>
                <w:bCs/>
                <w:lang w:bidi="en-US"/>
              </w:rPr>
              <w:t>4.5. Заказчик обязан принять решение об одностороннем отказе от исполнения договора в случаях:</w:t>
            </w:r>
          </w:p>
          <w:p w:rsidR="001A4BBE" w:rsidRPr="001A4BBE" w:rsidRDefault="001A4BBE" w:rsidP="001A4BBE">
            <w:pPr>
              <w:autoSpaceDE w:val="0"/>
              <w:spacing w:after="0" w:line="240" w:lineRule="auto"/>
              <w:ind w:firstLine="426"/>
              <w:jc w:val="both"/>
              <w:rPr>
                <w:rFonts w:ascii="Times New Roman" w:eastAsia="Times New Roman" w:hAnsi="Times New Roman"/>
                <w:bCs/>
                <w:lang w:bidi="en-US"/>
              </w:rPr>
            </w:pPr>
            <w:proofErr w:type="gramStart"/>
            <w:r w:rsidRPr="001A4BBE">
              <w:rPr>
                <w:rFonts w:ascii="Times New Roman" w:eastAsia="Times New Roman" w:hAnsi="Times New Roman"/>
                <w:bCs/>
                <w:lang w:bidi="en-US"/>
              </w:rPr>
              <w:t>- если в ходе исполнения договора установлено, что исполн</w:t>
            </w:r>
            <w:r w:rsidR="00FF77E2">
              <w:rPr>
                <w:rFonts w:ascii="Times New Roman" w:eastAsia="Times New Roman" w:hAnsi="Times New Roman"/>
                <w:bCs/>
                <w:lang w:bidi="en-US"/>
              </w:rPr>
              <w:t>итель и (или) выполняемые работы</w:t>
            </w:r>
            <w:r w:rsidRPr="001A4BBE">
              <w:rPr>
                <w:rFonts w:ascii="Times New Roman" w:eastAsia="Times New Roman" w:hAnsi="Times New Roman"/>
                <w:bCs/>
                <w:lang w:bidi="en-US"/>
              </w:rPr>
              <w:t xml:space="preserve"> не соответствуют установленным извещением об осуществлении закупки и (или) документацией о закупке требованиям к участникам зак</w:t>
            </w:r>
            <w:r w:rsidR="00FF77E2">
              <w:rPr>
                <w:rFonts w:ascii="Times New Roman" w:eastAsia="Times New Roman" w:hAnsi="Times New Roman"/>
                <w:bCs/>
                <w:lang w:bidi="en-US"/>
              </w:rPr>
              <w:t>упки и (или) выполняемым работам</w:t>
            </w:r>
            <w:r w:rsidRPr="001A4BBE">
              <w:rPr>
                <w:rFonts w:ascii="Times New Roman" w:eastAsia="Times New Roman" w:hAnsi="Times New Roman"/>
                <w:bCs/>
                <w:lang w:bidi="en-US"/>
              </w:rPr>
              <w:t xml:space="preserve"> или представил недостоверную информацию о своем соответствии и (или) соответствии </w:t>
            </w:r>
            <w:r w:rsidR="00FF77E2">
              <w:rPr>
                <w:rFonts w:ascii="Times New Roman" w:eastAsia="Times New Roman" w:hAnsi="Times New Roman"/>
                <w:bCs/>
                <w:lang w:bidi="en-US"/>
              </w:rPr>
              <w:t>выполняемым работам</w:t>
            </w:r>
            <w:r w:rsidRPr="001A4BBE">
              <w:rPr>
                <w:rFonts w:ascii="Times New Roman" w:eastAsia="Times New Roman" w:hAnsi="Times New Roman"/>
                <w:bCs/>
                <w:lang w:bidi="en-US"/>
              </w:rPr>
              <w:t xml:space="preserve"> таким требованиям, что позволило ему стать победителем определения исполнителя;</w:t>
            </w:r>
            <w:proofErr w:type="gramEnd"/>
          </w:p>
          <w:p w:rsidR="001A4BBE" w:rsidRPr="001A4BBE" w:rsidRDefault="001A4BBE" w:rsidP="001A4BBE">
            <w:pPr>
              <w:autoSpaceDE w:val="0"/>
              <w:spacing w:after="0" w:line="240" w:lineRule="auto"/>
              <w:ind w:firstLine="426"/>
              <w:jc w:val="both"/>
              <w:rPr>
                <w:rFonts w:ascii="Times New Roman" w:eastAsia="Times New Roman" w:hAnsi="Times New Roman"/>
                <w:bCs/>
                <w:lang w:bidi="en-US"/>
              </w:rPr>
            </w:pPr>
            <w:r w:rsidRPr="001A4BBE">
              <w:rPr>
                <w:rFonts w:ascii="Times New Roman" w:eastAsia="Times New Roman" w:hAnsi="Times New Roman"/>
                <w:bCs/>
                <w:lang w:bidi="en-US"/>
              </w:rPr>
              <w:t>- при существенном нарушении условий Договора;</w:t>
            </w:r>
          </w:p>
          <w:p w:rsidR="001A4BBE" w:rsidRPr="001A4BBE" w:rsidRDefault="001A4BBE" w:rsidP="001A4BBE">
            <w:pPr>
              <w:autoSpaceDE w:val="0"/>
              <w:spacing w:after="0" w:line="240" w:lineRule="auto"/>
              <w:ind w:firstLine="426"/>
              <w:jc w:val="both"/>
              <w:rPr>
                <w:rFonts w:ascii="Times New Roman" w:eastAsia="Times New Roman" w:hAnsi="Times New Roman"/>
                <w:bCs/>
                <w:lang w:bidi="en-US"/>
              </w:rPr>
            </w:pPr>
            <w:r w:rsidRPr="001A4BBE">
              <w:rPr>
                <w:rFonts w:ascii="Times New Roman" w:eastAsia="Times New Roman" w:hAnsi="Times New Roman"/>
                <w:bCs/>
                <w:lang w:bidi="en-US"/>
              </w:rPr>
              <w:t xml:space="preserve">- при систематическом срыве </w:t>
            </w:r>
            <w:r w:rsidR="0015794C">
              <w:rPr>
                <w:rFonts w:ascii="Times New Roman" w:eastAsia="Times New Roman" w:hAnsi="Times New Roman"/>
                <w:bCs/>
                <w:lang w:bidi="en-US"/>
              </w:rPr>
              <w:t xml:space="preserve"> Поставщиком</w:t>
            </w:r>
            <w:r w:rsidR="00FF77E2">
              <w:rPr>
                <w:rFonts w:ascii="Times New Roman" w:eastAsia="Times New Roman" w:hAnsi="Times New Roman"/>
                <w:bCs/>
                <w:lang w:bidi="en-US"/>
              </w:rPr>
              <w:t xml:space="preserve"> срок</w:t>
            </w:r>
            <w:r w:rsidR="0015794C">
              <w:rPr>
                <w:rFonts w:ascii="Times New Roman" w:eastAsia="Times New Roman" w:hAnsi="Times New Roman"/>
                <w:bCs/>
                <w:lang w:bidi="en-US"/>
              </w:rPr>
              <w:t>а поставки Товара</w:t>
            </w:r>
            <w:r w:rsidRPr="001A4BBE">
              <w:rPr>
                <w:rFonts w:ascii="Times New Roman" w:eastAsia="Times New Roman" w:hAnsi="Times New Roman"/>
                <w:bCs/>
                <w:lang w:bidi="en-US"/>
              </w:rPr>
              <w:t>, указанного в Договоре;</w:t>
            </w:r>
          </w:p>
          <w:p w:rsidR="001A4BBE" w:rsidRPr="001A4BBE" w:rsidRDefault="001A4BBE" w:rsidP="001A4BBE">
            <w:pPr>
              <w:autoSpaceDE w:val="0"/>
              <w:spacing w:after="0" w:line="240" w:lineRule="auto"/>
              <w:ind w:firstLine="426"/>
              <w:jc w:val="both"/>
              <w:rPr>
                <w:rFonts w:ascii="Times New Roman" w:eastAsia="Times New Roman" w:hAnsi="Times New Roman"/>
                <w:bCs/>
                <w:lang w:bidi="en-US"/>
              </w:rPr>
            </w:pPr>
            <w:r w:rsidRPr="001A4BBE">
              <w:rPr>
                <w:rFonts w:ascii="Times New Roman" w:eastAsia="Times New Roman" w:hAnsi="Times New Roman"/>
                <w:bCs/>
                <w:lang w:bidi="en-US"/>
              </w:rPr>
              <w:t>- при систематическом н</w:t>
            </w:r>
            <w:r w:rsidR="00FF77E2">
              <w:rPr>
                <w:rFonts w:ascii="Times New Roman" w:eastAsia="Times New Roman" w:hAnsi="Times New Roman"/>
                <w:bCs/>
                <w:lang w:bidi="en-US"/>
              </w:rPr>
              <w:t xml:space="preserve">есоответствии </w:t>
            </w:r>
            <w:r w:rsidR="0015794C">
              <w:rPr>
                <w:rFonts w:ascii="Times New Roman" w:eastAsia="Times New Roman" w:hAnsi="Times New Roman"/>
                <w:bCs/>
                <w:lang w:bidi="en-US"/>
              </w:rPr>
              <w:t>поставляемого Товара</w:t>
            </w:r>
            <w:r w:rsidR="00CA2672">
              <w:rPr>
                <w:rFonts w:ascii="Times New Roman" w:eastAsia="Times New Roman" w:hAnsi="Times New Roman"/>
                <w:bCs/>
                <w:lang w:bidi="en-US"/>
              </w:rPr>
              <w:t xml:space="preserve"> </w:t>
            </w:r>
            <w:r w:rsidRPr="001A4BBE">
              <w:rPr>
                <w:rFonts w:ascii="Times New Roman" w:eastAsia="Times New Roman" w:hAnsi="Times New Roman"/>
                <w:bCs/>
                <w:lang w:bidi="en-US"/>
              </w:rPr>
              <w:t>качественным или количественным характеристикам, указанным в Приложении №1 к договору;</w:t>
            </w:r>
          </w:p>
          <w:p w:rsidR="001A4BBE" w:rsidRPr="001874A0" w:rsidRDefault="0015794C" w:rsidP="0015794C">
            <w:pPr>
              <w:spacing w:after="0" w:line="240" w:lineRule="auto"/>
              <w:jc w:val="both"/>
              <w:rPr>
                <w:rFonts w:ascii="Times New Roman" w:hAnsi="Times New Roman"/>
                <w:b/>
              </w:rPr>
            </w:pPr>
            <w:r>
              <w:rPr>
                <w:rFonts w:ascii="Times New Roman" w:eastAsia="Times New Roman" w:hAnsi="Times New Roman"/>
                <w:bCs/>
                <w:lang w:bidi="en-US"/>
              </w:rPr>
              <w:t xml:space="preserve">         </w:t>
            </w:r>
            <w:r w:rsidR="001A4BBE" w:rsidRPr="001A4BBE">
              <w:rPr>
                <w:rFonts w:ascii="Times New Roman" w:eastAsia="Times New Roman" w:hAnsi="Times New Roman"/>
                <w:bCs/>
                <w:lang w:bidi="en-US"/>
              </w:rPr>
              <w:t xml:space="preserve">- при </w:t>
            </w:r>
            <w:proofErr w:type="spellStart"/>
            <w:r w:rsidR="001A4BBE" w:rsidRPr="001A4BBE">
              <w:rPr>
                <w:rFonts w:ascii="Times New Roman" w:eastAsia="Times New Roman" w:hAnsi="Times New Roman"/>
                <w:bCs/>
                <w:lang w:bidi="en-US"/>
              </w:rPr>
              <w:t>непредоставлении</w:t>
            </w:r>
            <w:proofErr w:type="spellEnd"/>
            <w:r w:rsidR="001A4BBE" w:rsidRPr="001A4BBE">
              <w:rPr>
                <w:rFonts w:ascii="Times New Roman" w:eastAsia="Times New Roman" w:hAnsi="Times New Roman"/>
                <w:bCs/>
                <w:lang w:bidi="en-US"/>
              </w:rPr>
              <w:t xml:space="preserve"> полного паке</w:t>
            </w:r>
            <w:r w:rsidR="00FF77E2">
              <w:rPr>
                <w:rFonts w:ascii="Times New Roman" w:eastAsia="Times New Roman" w:hAnsi="Times New Roman"/>
                <w:bCs/>
                <w:lang w:bidi="en-US"/>
              </w:rPr>
              <w:t xml:space="preserve">та документов при приемке </w:t>
            </w:r>
            <w:r>
              <w:rPr>
                <w:rFonts w:ascii="Times New Roman" w:eastAsia="Times New Roman" w:hAnsi="Times New Roman"/>
                <w:bCs/>
                <w:lang w:bidi="en-US"/>
              </w:rPr>
              <w:t>Товара</w:t>
            </w:r>
            <w:r w:rsidR="001A4BBE" w:rsidRPr="001A4BBE">
              <w:rPr>
                <w:rFonts w:ascii="Times New Roman" w:eastAsia="Times New Roman" w:hAnsi="Times New Roman"/>
                <w:bCs/>
                <w:lang w:bidi="en-US"/>
              </w:rPr>
              <w:t xml:space="preserve"> в соответствии </w:t>
            </w:r>
            <w:r w:rsidR="001A4BBE" w:rsidRPr="00915F82">
              <w:rPr>
                <w:rFonts w:ascii="Times New Roman" w:eastAsia="Times New Roman" w:hAnsi="Times New Roman"/>
                <w:bCs/>
                <w:lang w:bidi="en-US"/>
              </w:rPr>
              <w:t xml:space="preserve">с разделом </w:t>
            </w:r>
            <w:r w:rsidR="00915F82" w:rsidRPr="00915F82">
              <w:rPr>
                <w:rFonts w:ascii="Times New Roman" w:eastAsia="Times New Roman" w:hAnsi="Times New Roman"/>
                <w:bCs/>
                <w:lang w:bidi="en-US"/>
              </w:rPr>
              <w:t>3</w:t>
            </w:r>
            <w:r w:rsidR="001A4BBE" w:rsidRPr="00915F82">
              <w:rPr>
                <w:rFonts w:ascii="Times New Roman" w:eastAsia="Times New Roman" w:hAnsi="Times New Roman"/>
                <w:bCs/>
                <w:lang w:bidi="en-US"/>
              </w:rPr>
              <w:t xml:space="preserve"> Договора.</w:t>
            </w:r>
          </w:p>
        </w:tc>
      </w:tr>
      <w:tr w:rsidR="00F507EB" w:rsidRPr="001874A0" w:rsidTr="00F507EB">
        <w:tc>
          <w:tcPr>
            <w:tcW w:w="10272" w:type="dxa"/>
            <w:tcBorders>
              <w:top w:val="single" w:sz="4" w:space="0" w:color="00000A"/>
              <w:left w:val="single" w:sz="4" w:space="0" w:color="00000A"/>
              <w:bottom w:val="single" w:sz="4" w:space="0" w:color="00000A"/>
              <w:right w:val="single" w:sz="4" w:space="0" w:color="00000A"/>
            </w:tcBorders>
            <w:shd w:val="clear" w:color="auto" w:fill="CCFFCC"/>
            <w:tcMar>
              <w:left w:w="83" w:type="dxa"/>
            </w:tcMar>
          </w:tcPr>
          <w:p w:rsidR="00F507EB" w:rsidRPr="001874A0" w:rsidRDefault="007B0395" w:rsidP="00F507EB">
            <w:pPr>
              <w:tabs>
                <w:tab w:val="left" w:pos="426"/>
                <w:tab w:val="center" w:pos="2228"/>
              </w:tabs>
              <w:spacing w:after="0" w:line="240" w:lineRule="auto"/>
              <w:jc w:val="both"/>
              <w:rPr>
                <w:rFonts w:ascii="Times New Roman" w:hAnsi="Times New Roman"/>
                <w:b/>
                <w:color w:val="00000A"/>
              </w:rPr>
            </w:pPr>
            <w:r>
              <w:rPr>
                <w:rFonts w:ascii="Times New Roman" w:hAnsi="Times New Roman"/>
                <w:b/>
              </w:rPr>
              <w:lastRenderedPageBreak/>
              <w:t>5.</w:t>
            </w:r>
            <w:r w:rsidR="00F507EB" w:rsidRPr="001874A0">
              <w:rPr>
                <w:rFonts w:ascii="Times New Roman" w:hAnsi="Times New Roman"/>
                <w:b/>
              </w:rPr>
              <w:t>Информация о возможности заказчика изменить условия договора</w:t>
            </w:r>
          </w:p>
        </w:tc>
      </w:tr>
      <w:tr w:rsidR="00F507EB" w:rsidRPr="001874A0" w:rsidTr="00F507EB">
        <w:tc>
          <w:tcPr>
            <w:tcW w:w="10272"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83" w:type="dxa"/>
            </w:tcMar>
          </w:tcPr>
          <w:p w:rsidR="001A4BBE" w:rsidRPr="001A4BBE" w:rsidRDefault="001A4BBE" w:rsidP="001A4BBE">
            <w:pPr>
              <w:spacing w:after="0" w:line="240" w:lineRule="auto"/>
              <w:ind w:firstLine="567"/>
              <w:jc w:val="both"/>
              <w:rPr>
                <w:rFonts w:ascii="Times New Roman" w:hAnsi="Times New Roman"/>
              </w:rPr>
            </w:pPr>
            <w:r w:rsidRPr="001A4BBE">
              <w:rPr>
                <w:rFonts w:ascii="Times New Roman" w:hAnsi="Times New Roman"/>
              </w:rPr>
              <w:t>5.1. Заказчик по соглашению с участником закупки при заключении и исполнении договора вправе изменить:</w:t>
            </w:r>
          </w:p>
          <w:p w:rsidR="001A4BBE" w:rsidRPr="001A4BBE" w:rsidRDefault="0015794C" w:rsidP="001A4BBE">
            <w:pPr>
              <w:spacing w:after="0" w:line="240" w:lineRule="auto"/>
              <w:ind w:firstLine="567"/>
              <w:jc w:val="both"/>
              <w:rPr>
                <w:rFonts w:ascii="Times New Roman" w:hAnsi="Times New Roman"/>
              </w:rPr>
            </w:pPr>
            <w:r>
              <w:rPr>
                <w:rFonts w:ascii="Times New Roman" w:hAnsi="Times New Roman"/>
              </w:rPr>
              <w:t>1) предусмотренное</w:t>
            </w:r>
            <w:r w:rsidR="001A4BBE" w:rsidRPr="001A4BBE">
              <w:rPr>
                <w:rFonts w:ascii="Times New Roman" w:hAnsi="Times New Roman"/>
              </w:rPr>
              <w:t xml:space="preserve"> договором </w:t>
            </w:r>
            <w:r>
              <w:rPr>
                <w:rFonts w:ascii="Times New Roman" w:hAnsi="Times New Roman"/>
              </w:rPr>
              <w:t>количество поставляемого Товара</w:t>
            </w:r>
            <w:r w:rsidR="001A4BBE" w:rsidRPr="001A4BBE">
              <w:rPr>
                <w:rFonts w:ascii="Times New Roman" w:hAnsi="Times New Roman"/>
              </w:rPr>
              <w:t>;</w:t>
            </w:r>
          </w:p>
          <w:p w:rsidR="001A4BBE" w:rsidRPr="001A4BBE" w:rsidRDefault="001A4BBE" w:rsidP="001A4BBE">
            <w:pPr>
              <w:spacing w:after="0" w:line="240" w:lineRule="auto"/>
              <w:ind w:firstLine="567"/>
              <w:jc w:val="both"/>
              <w:rPr>
                <w:rFonts w:ascii="Times New Roman" w:hAnsi="Times New Roman"/>
              </w:rPr>
            </w:pPr>
            <w:r w:rsidRPr="001A4BBE">
              <w:rPr>
                <w:rFonts w:ascii="Times New Roman" w:hAnsi="Times New Roman"/>
              </w:rPr>
              <w:t>2) сроки исполнения обязательств по договору;</w:t>
            </w:r>
          </w:p>
          <w:p w:rsidR="00F507EB" w:rsidRPr="00D9016C" w:rsidRDefault="001A4BBE" w:rsidP="00D9016C">
            <w:pPr>
              <w:spacing w:after="0" w:line="240" w:lineRule="auto"/>
              <w:ind w:firstLine="567"/>
              <w:jc w:val="both"/>
              <w:rPr>
                <w:rFonts w:ascii="Times New Roman" w:hAnsi="Times New Roman"/>
              </w:rPr>
            </w:pPr>
            <w:r>
              <w:rPr>
                <w:rFonts w:ascii="Times New Roman" w:hAnsi="Times New Roman"/>
              </w:rPr>
              <w:t>3) цену договора.</w:t>
            </w:r>
          </w:p>
        </w:tc>
      </w:tr>
    </w:tbl>
    <w:p w:rsidR="00F507EB" w:rsidRDefault="00F507EB" w:rsidP="00F507EB"/>
    <w:p w:rsidR="00F507EB" w:rsidRPr="008A3154" w:rsidRDefault="00F507EB" w:rsidP="00F507EB">
      <w:pPr>
        <w:pStyle w:val="Default"/>
        <w:jc w:val="center"/>
        <w:rPr>
          <w:b/>
          <w:bCs/>
          <w:sz w:val="22"/>
          <w:szCs w:val="22"/>
        </w:rPr>
      </w:pPr>
      <w:r>
        <w:rPr>
          <w:b/>
          <w:iCs/>
          <w:sz w:val="22"/>
          <w:szCs w:val="22"/>
          <w:lang w:val="en-US"/>
        </w:rPr>
        <w:t>IV</w:t>
      </w:r>
      <w:r w:rsidRPr="008A3154">
        <w:rPr>
          <w:b/>
          <w:iCs/>
          <w:sz w:val="22"/>
          <w:szCs w:val="22"/>
        </w:rPr>
        <w:t xml:space="preserve">. Критерии оценки заявок на участие в </w:t>
      </w:r>
      <w:r w:rsidR="00CE6DDB">
        <w:rPr>
          <w:b/>
          <w:iCs/>
          <w:sz w:val="22"/>
          <w:szCs w:val="22"/>
        </w:rPr>
        <w:t>запросе предложений в электронной форме</w:t>
      </w:r>
      <w:r w:rsidRPr="008A3154">
        <w:rPr>
          <w:b/>
          <w:iCs/>
          <w:sz w:val="22"/>
          <w:szCs w:val="22"/>
        </w:rPr>
        <w:t>, их содержание и значимость, порядок их рассмотрения</w:t>
      </w:r>
    </w:p>
    <w:p w:rsidR="00F507EB" w:rsidRPr="008A3154" w:rsidRDefault="00F507EB" w:rsidP="00F507EB">
      <w:pPr>
        <w:pStyle w:val="Default"/>
        <w:rPr>
          <w:sz w:val="22"/>
          <w:szCs w:val="22"/>
        </w:rPr>
      </w:pPr>
    </w:p>
    <w:p w:rsidR="00F507EB" w:rsidRDefault="00F507EB" w:rsidP="00EE5DA3">
      <w:pPr>
        <w:ind w:firstLine="709"/>
        <w:jc w:val="both"/>
        <w:rPr>
          <w:rFonts w:ascii="Times New Roman" w:hAnsi="Times New Roman"/>
        </w:rPr>
      </w:pPr>
      <w:r w:rsidRPr="007B2F8C">
        <w:rPr>
          <w:rFonts w:ascii="Times New Roman" w:hAnsi="Times New Roman"/>
        </w:rPr>
        <w:t xml:space="preserve">При сопоставлении заявок и определении победителя </w:t>
      </w:r>
      <w:r w:rsidR="00CE6DDB">
        <w:rPr>
          <w:rFonts w:ascii="Times New Roman" w:hAnsi="Times New Roman"/>
        </w:rPr>
        <w:t>запроса предложений</w:t>
      </w:r>
      <w:r w:rsidR="008C4729">
        <w:rPr>
          <w:rFonts w:ascii="Times New Roman" w:hAnsi="Times New Roman"/>
        </w:rPr>
        <w:t xml:space="preserve"> </w:t>
      </w:r>
      <w:r w:rsidR="00E912BC">
        <w:rPr>
          <w:rFonts w:ascii="Times New Roman" w:hAnsi="Times New Roman"/>
        </w:rPr>
        <w:t xml:space="preserve">в электронной форме </w:t>
      </w:r>
      <w:r w:rsidRPr="007B2F8C">
        <w:rPr>
          <w:rFonts w:ascii="Times New Roman" w:hAnsi="Times New Roman"/>
        </w:rPr>
        <w:t>оцениваются: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953"/>
        <w:gridCol w:w="1843"/>
        <w:gridCol w:w="1843"/>
      </w:tblGrid>
      <w:tr w:rsidR="00204351" w:rsidRPr="00204351" w:rsidTr="00DC4164">
        <w:tc>
          <w:tcPr>
            <w:tcW w:w="534" w:type="dxa"/>
            <w:vAlign w:val="center"/>
          </w:tcPr>
          <w:p w:rsidR="00204351" w:rsidRPr="00204351" w:rsidRDefault="00204351" w:rsidP="00204351">
            <w:pPr>
              <w:tabs>
                <w:tab w:val="left" w:pos="276"/>
              </w:tabs>
              <w:spacing w:after="0"/>
              <w:jc w:val="center"/>
              <w:rPr>
                <w:rFonts w:ascii="Times New Roman" w:hAnsi="Times New Roman"/>
                <w:b/>
              </w:rPr>
            </w:pPr>
          </w:p>
        </w:tc>
        <w:tc>
          <w:tcPr>
            <w:tcW w:w="5953" w:type="dxa"/>
            <w:vAlign w:val="center"/>
          </w:tcPr>
          <w:p w:rsidR="00204351" w:rsidRPr="00204351" w:rsidRDefault="00204351" w:rsidP="00204351">
            <w:pPr>
              <w:tabs>
                <w:tab w:val="left" w:pos="400"/>
              </w:tabs>
              <w:spacing w:after="0"/>
              <w:jc w:val="center"/>
              <w:rPr>
                <w:rFonts w:ascii="Times New Roman" w:hAnsi="Times New Roman"/>
                <w:b/>
              </w:rPr>
            </w:pPr>
            <w:r w:rsidRPr="00204351">
              <w:rPr>
                <w:rFonts w:ascii="Times New Roman" w:hAnsi="Times New Roman"/>
                <w:b/>
              </w:rPr>
              <w:t>Критерии оценки заявок, их содержание</w:t>
            </w:r>
          </w:p>
        </w:tc>
        <w:tc>
          <w:tcPr>
            <w:tcW w:w="1843" w:type="dxa"/>
            <w:vAlign w:val="center"/>
          </w:tcPr>
          <w:p w:rsidR="00204351" w:rsidRPr="00204351" w:rsidRDefault="00204351" w:rsidP="00204351">
            <w:pPr>
              <w:tabs>
                <w:tab w:val="left" w:pos="400"/>
              </w:tabs>
              <w:spacing w:after="0"/>
              <w:jc w:val="center"/>
              <w:rPr>
                <w:rFonts w:ascii="Times New Roman" w:hAnsi="Times New Roman"/>
                <w:b/>
              </w:rPr>
            </w:pPr>
            <w:r w:rsidRPr="00204351">
              <w:rPr>
                <w:rFonts w:ascii="Times New Roman" w:hAnsi="Times New Roman"/>
                <w:b/>
              </w:rPr>
              <w:t>Значимость критериев оценки</w:t>
            </w:r>
          </w:p>
          <w:p w:rsidR="00204351" w:rsidRPr="00204351" w:rsidRDefault="00204351" w:rsidP="00204351">
            <w:pPr>
              <w:tabs>
                <w:tab w:val="left" w:pos="400"/>
              </w:tabs>
              <w:spacing w:after="0"/>
              <w:jc w:val="center"/>
              <w:rPr>
                <w:rFonts w:ascii="Times New Roman" w:hAnsi="Times New Roman"/>
                <w:b/>
              </w:rPr>
            </w:pPr>
            <w:proofErr w:type="gramStart"/>
            <w:r w:rsidRPr="00204351">
              <w:rPr>
                <w:rFonts w:ascii="Times New Roman" w:hAnsi="Times New Roman"/>
                <w:b/>
              </w:rPr>
              <w:t>(всегда</w:t>
            </w:r>
            <w:proofErr w:type="gramEnd"/>
          </w:p>
          <w:p w:rsidR="00204351" w:rsidRPr="00204351" w:rsidRDefault="00204351" w:rsidP="00204351">
            <w:pPr>
              <w:tabs>
                <w:tab w:val="left" w:pos="400"/>
              </w:tabs>
              <w:spacing w:after="0"/>
              <w:jc w:val="center"/>
              <w:rPr>
                <w:rFonts w:ascii="Times New Roman" w:hAnsi="Times New Roman"/>
                <w:b/>
              </w:rPr>
            </w:pPr>
            <w:r w:rsidRPr="00204351">
              <w:rPr>
                <w:rFonts w:ascii="Times New Roman" w:hAnsi="Times New Roman"/>
                <w:b/>
              </w:rPr>
              <w:t>≤ 100%)</w:t>
            </w:r>
          </w:p>
        </w:tc>
        <w:tc>
          <w:tcPr>
            <w:tcW w:w="1843" w:type="dxa"/>
            <w:vAlign w:val="center"/>
          </w:tcPr>
          <w:p w:rsidR="00204351" w:rsidRPr="00204351" w:rsidRDefault="00204351" w:rsidP="00204351">
            <w:pPr>
              <w:tabs>
                <w:tab w:val="left" w:pos="0"/>
              </w:tabs>
              <w:spacing w:after="0"/>
              <w:jc w:val="center"/>
              <w:rPr>
                <w:rFonts w:ascii="Times New Roman" w:hAnsi="Times New Roman"/>
                <w:b/>
              </w:rPr>
            </w:pPr>
            <w:r w:rsidRPr="00204351">
              <w:rPr>
                <w:rFonts w:ascii="Times New Roman" w:hAnsi="Times New Roman"/>
                <w:b/>
              </w:rPr>
              <w:t>Максимальное количество баллов для каждого критерия</w:t>
            </w:r>
          </w:p>
        </w:tc>
      </w:tr>
      <w:tr w:rsidR="00204351" w:rsidRPr="00204351" w:rsidTr="00DC4164">
        <w:trPr>
          <w:trHeight w:val="343"/>
        </w:trPr>
        <w:tc>
          <w:tcPr>
            <w:tcW w:w="534" w:type="dxa"/>
            <w:shd w:val="clear" w:color="auto" w:fill="auto"/>
            <w:vAlign w:val="center"/>
          </w:tcPr>
          <w:p w:rsidR="00204351" w:rsidRPr="00204351" w:rsidRDefault="00204351" w:rsidP="00204351">
            <w:pPr>
              <w:tabs>
                <w:tab w:val="left" w:pos="276"/>
              </w:tabs>
              <w:spacing w:after="0"/>
              <w:rPr>
                <w:rFonts w:ascii="Times New Roman" w:hAnsi="Times New Roman"/>
              </w:rPr>
            </w:pPr>
            <w:r w:rsidRPr="00204351">
              <w:rPr>
                <w:rFonts w:ascii="Times New Roman" w:hAnsi="Times New Roman"/>
              </w:rPr>
              <w:t>1.</w:t>
            </w:r>
          </w:p>
        </w:tc>
        <w:tc>
          <w:tcPr>
            <w:tcW w:w="5953" w:type="dxa"/>
            <w:shd w:val="clear" w:color="auto" w:fill="auto"/>
            <w:vAlign w:val="center"/>
          </w:tcPr>
          <w:p w:rsidR="00204351" w:rsidRPr="00204351" w:rsidRDefault="00204351" w:rsidP="00204351">
            <w:pPr>
              <w:tabs>
                <w:tab w:val="left" w:pos="700"/>
              </w:tabs>
              <w:spacing w:after="0"/>
              <w:rPr>
                <w:rFonts w:ascii="Times New Roman" w:hAnsi="Times New Roman"/>
                <w:i/>
              </w:rPr>
            </w:pPr>
            <w:r w:rsidRPr="00204351">
              <w:rPr>
                <w:rFonts w:ascii="Times New Roman" w:hAnsi="Times New Roman"/>
                <w:i/>
              </w:rPr>
              <w:t>Цена договора</w:t>
            </w:r>
          </w:p>
          <w:p w:rsidR="00204351" w:rsidRPr="00204351" w:rsidRDefault="00204351" w:rsidP="00204351">
            <w:pPr>
              <w:tabs>
                <w:tab w:val="left" w:pos="700"/>
              </w:tabs>
              <w:spacing w:after="0"/>
              <w:rPr>
                <w:rFonts w:ascii="Times New Roman" w:hAnsi="Times New Roman"/>
                <w:i/>
              </w:rPr>
            </w:pPr>
          </w:p>
        </w:tc>
        <w:tc>
          <w:tcPr>
            <w:tcW w:w="1843" w:type="dxa"/>
            <w:shd w:val="clear" w:color="auto" w:fill="auto"/>
            <w:vAlign w:val="center"/>
          </w:tcPr>
          <w:p w:rsidR="00204351" w:rsidRPr="00204351" w:rsidRDefault="00204351" w:rsidP="00204351">
            <w:pPr>
              <w:autoSpaceDE w:val="0"/>
              <w:autoSpaceDN w:val="0"/>
              <w:adjustRightInd w:val="0"/>
              <w:spacing w:after="0"/>
              <w:jc w:val="center"/>
              <w:rPr>
                <w:rFonts w:ascii="Times New Roman" w:hAnsi="Times New Roman"/>
                <w:i/>
                <w:lang w:val="en-US"/>
              </w:rPr>
            </w:pPr>
            <w:r w:rsidRPr="00204351">
              <w:rPr>
                <w:rFonts w:ascii="Times New Roman" w:hAnsi="Times New Roman"/>
                <w:i/>
              </w:rPr>
              <w:t>30</w:t>
            </w:r>
            <w:r w:rsidRPr="00204351">
              <w:rPr>
                <w:rFonts w:ascii="Times New Roman" w:hAnsi="Times New Roman"/>
                <w:i/>
                <w:lang w:val="en-US"/>
              </w:rPr>
              <w:t>%</w:t>
            </w:r>
          </w:p>
        </w:tc>
        <w:tc>
          <w:tcPr>
            <w:tcW w:w="1843" w:type="dxa"/>
            <w:shd w:val="clear" w:color="auto" w:fill="auto"/>
            <w:vAlign w:val="center"/>
          </w:tcPr>
          <w:p w:rsidR="00204351" w:rsidRPr="00204351" w:rsidRDefault="00204351" w:rsidP="00204351">
            <w:pPr>
              <w:autoSpaceDE w:val="0"/>
              <w:autoSpaceDN w:val="0"/>
              <w:adjustRightInd w:val="0"/>
              <w:spacing w:after="0"/>
              <w:jc w:val="center"/>
              <w:rPr>
                <w:rFonts w:ascii="Times New Roman" w:hAnsi="Times New Roman"/>
                <w:i/>
              </w:rPr>
            </w:pPr>
            <w:r w:rsidRPr="00204351">
              <w:rPr>
                <w:rFonts w:ascii="Times New Roman" w:hAnsi="Times New Roman"/>
                <w:i/>
              </w:rPr>
              <w:t>30 баллов</w:t>
            </w:r>
          </w:p>
        </w:tc>
      </w:tr>
      <w:tr w:rsidR="00204351" w:rsidRPr="00204351" w:rsidTr="00DC4164">
        <w:trPr>
          <w:trHeight w:val="343"/>
        </w:trPr>
        <w:tc>
          <w:tcPr>
            <w:tcW w:w="534" w:type="dxa"/>
            <w:shd w:val="clear" w:color="auto" w:fill="auto"/>
            <w:vAlign w:val="center"/>
          </w:tcPr>
          <w:p w:rsidR="00204351" w:rsidRPr="00204351" w:rsidRDefault="00204351" w:rsidP="00204351">
            <w:pPr>
              <w:tabs>
                <w:tab w:val="left" w:pos="276"/>
              </w:tabs>
              <w:spacing w:after="0"/>
              <w:rPr>
                <w:rFonts w:ascii="Times New Roman" w:hAnsi="Times New Roman"/>
              </w:rPr>
            </w:pPr>
            <w:r w:rsidRPr="00204351">
              <w:rPr>
                <w:rFonts w:ascii="Times New Roman" w:hAnsi="Times New Roman"/>
              </w:rPr>
              <w:t>2.</w:t>
            </w:r>
          </w:p>
        </w:tc>
        <w:tc>
          <w:tcPr>
            <w:tcW w:w="5953" w:type="dxa"/>
            <w:shd w:val="clear" w:color="auto" w:fill="auto"/>
            <w:vAlign w:val="center"/>
          </w:tcPr>
          <w:p w:rsidR="00204351" w:rsidRPr="00204351" w:rsidRDefault="00204351" w:rsidP="00204351">
            <w:pPr>
              <w:tabs>
                <w:tab w:val="left" w:pos="700"/>
              </w:tabs>
              <w:spacing w:after="0"/>
              <w:jc w:val="both"/>
              <w:rPr>
                <w:rFonts w:ascii="Times New Roman" w:hAnsi="Times New Roman"/>
                <w:bCs/>
                <w:i/>
              </w:rPr>
            </w:pPr>
            <w:proofErr w:type="gramStart"/>
            <w:r w:rsidRPr="00204351">
              <w:rPr>
                <w:rFonts w:ascii="Times New Roman" w:hAnsi="Times New Roman"/>
                <w:bCs/>
                <w:i/>
              </w:rPr>
              <w:t>Квалификация участника:</w:t>
            </w:r>
            <w:r w:rsidRPr="00204351">
              <w:rPr>
                <w:rFonts w:ascii="Times New Roman" w:hAnsi="Times New Roman"/>
              </w:rPr>
              <w:t xml:space="preserve"> учитывается </w:t>
            </w:r>
            <w:r w:rsidRPr="00204351">
              <w:rPr>
                <w:rFonts w:ascii="Times New Roman" w:hAnsi="Times New Roman"/>
                <w:bCs/>
                <w:i/>
              </w:rPr>
              <w:t>деловая репутация участника закупки, опыт выполнения аналогичных предмету закупки договорных обязательств, наличие производственных мощностей, технологического оборудования, трудовых, финансовых ресурсов и иные показатели, указанные в документации о закупке)</w:t>
            </w:r>
            <w:proofErr w:type="gramEnd"/>
          </w:p>
        </w:tc>
        <w:tc>
          <w:tcPr>
            <w:tcW w:w="1843" w:type="dxa"/>
            <w:shd w:val="clear" w:color="auto" w:fill="auto"/>
            <w:vAlign w:val="center"/>
          </w:tcPr>
          <w:p w:rsidR="00204351" w:rsidRPr="00204351" w:rsidRDefault="00204351" w:rsidP="00204351">
            <w:pPr>
              <w:autoSpaceDE w:val="0"/>
              <w:autoSpaceDN w:val="0"/>
              <w:adjustRightInd w:val="0"/>
              <w:spacing w:after="0"/>
              <w:jc w:val="center"/>
              <w:rPr>
                <w:rFonts w:ascii="Times New Roman" w:hAnsi="Times New Roman"/>
                <w:i/>
              </w:rPr>
            </w:pPr>
            <w:r w:rsidRPr="00204351">
              <w:rPr>
                <w:rFonts w:ascii="Times New Roman" w:hAnsi="Times New Roman"/>
                <w:i/>
              </w:rPr>
              <w:t>70%</w:t>
            </w:r>
          </w:p>
        </w:tc>
        <w:tc>
          <w:tcPr>
            <w:tcW w:w="1843" w:type="dxa"/>
            <w:shd w:val="clear" w:color="auto" w:fill="auto"/>
            <w:vAlign w:val="center"/>
          </w:tcPr>
          <w:p w:rsidR="00204351" w:rsidRPr="00204351" w:rsidRDefault="00204351" w:rsidP="00204351">
            <w:pPr>
              <w:autoSpaceDE w:val="0"/>
              <w:autoSpaceDN w:val="0"/>
              <w:adjustRightInd w:val="0"/>
              <w:spacing w:after="0"/>
              <w:jc w:val="center"/>
              <w:rPr>
                <w:rFonts w:ascii="Times New Roman" w:hAnsi="Times New Roman"/>
                <w:i/>
              </w:rPr>
            </w:pPr>
            <w:r w:rsidRPr="00204351">
              <w:rPr>
                <w:rFonts w:ascii="Times New Roman" w:hAnsi="Times New Roman"/>
                <w:i/>
              </w:rPr>
              <w:t>70баллов</w:t>
            </w:r>
          </w:p>
        </w:tc>
      </w:tr>
      <w:tr w:rsidR="006910BF" w:rsidRPr="00204351" w:rsidTr="00DC4164">
        <w:trPr>
          <w:trHeight w:val="343"/>
        </w:trPr>
        <w:tc>
          <w:tcPr>
            <w:tcW w:w="534" w:type="dxa"/>
            <w:shd w:val="clear" w:color="auto" w:fill="auto"/>
            <w:vAlign w:val="center"/>
          </w:tcPr>
          <w:p w:rsidR="006910BF" w:rsidRPr="00204351" w:rsidRDefault="006910BF" w:rsidP="006910BF">
            <w:pPr>
              <w:tabs>
                <w:tab w:val="left" w:pos="276"/>
              </w:tabs>
              <w:spacing w:after="0"/>
              <w:rPr>
                <w:rFonts w:ascii="Times New Roman" w:hAnsi="Times New Roman"/>
              </w:rPr>
            </w:pPr>
            <w:r w:rsidRPr="00204351">
              <w:rPr>
                <w:rFonts w:ascii="Times New Roman" w:hAnsi="Times New Roman"/>
              </w:rPr>
              <w:t>2.1</w:t>
            </w:r>
          </w:p>
        </w:tc>
        <w:tc>
          <w:tcPr>
            <w:tcW w:w="5953" w:type="dxa"/>
            <w:shd w:val="clear" w:color="auto" w:fill="auto"/>
          </w:tcPr>
          <w:p w:rsidR="0015794C" w:rsidRDefault="00004FA3" w:rsidP="0015794C">
            <w:pPr>
              <w:keepNext/>
              <w:spacing w:after="0" w:line="240" w:lineRule="auto"/>
              <w:jc w:val="both"/>
              <w:rPr>
                <w:rFonts w:ascii="Times New Roman" w:hAnsi="Times New Roman"/>
              </w:rPr>
            </w:pPr>
            <w:r>
              <w:rPr>
                <w:rFonts w:ascii="Times New Roman" w:hAnsi="Times New Roman"/>
              </w:rPr>
              <w:t>Общее к</w:t>
            </w:r>
            <w:r w:rsidRPr="00004FA3">
              <w:rPr>
                <w:rFonts w:ascii="Times New Roman" w:hAnsi="Times New Roman"/>
              </w:rPr>
              <w:t xml:space="preserve">оличество  исполненных контрактов (договоров), предметом </w:t>
            </w:r>
            <w:proofErr w:type="gramStart"/>
            <w:r w:rsidRPr="00004FA3">
              <w:rPr>
                <w:rFonts w:ascii="Times New Roman" w:hAnsi="Times New Roman"/>
              </w:rPr>
              <w:t>поставки</w:t>
            </w:r>
            <w:proofErr w:type="gramEnd"/>
            <w:r w:rsidRPr="00004FA3">
              <w:rPr>
                <w:rFonts w:ascii="Times New Roman" w:hAnsi="Times New Roman"/>
              </w:rPr>
              <w:t xml:space="preserve"> по которым являются оборудование для обеззараживания воздуха в дошкольные и (или) </w:t>
            </w:r>
            <w:r w:rsidRPr="00004FA3">
              <w:rPr>
                <w:rFonts w:ascii="Times New Roman" w:hAnsi="Times New Roman"/>
              </w:rPr>
              <w:lastRenderedPageBreak/>
              <w:t>общеобразовательные учреждения, осуществленные участником закупки с 01.01.20</w:t>
            </w:r>
            <w:r w:rsidR="00AE5368">
              <w:rPr>
                <w:rFonts w:ascii="Times New Roman" w:hAnsi="Times New Roman"/>
              </w:rPr>
              <w:t>22</w:t>
            </w:r>
            <w:r w:rsidRPr="00004FA3">
              <w:rPr>
                <w:rFonts w:ascii="Times New Roman" w:hAnsi="Times New Roman"/>
              </w:rPr>
              <w:t xml:space="preserve"> г. до даты подачи заявки на участие в закупке, при исполнении которых к участнику закупки не применялись штрафные санкции в рамках Федеральных законов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 а также отсутствуют судебные решения, ответчиком по которым являлся участник закупки, а предметом судебного разбирательства являлась поставка оборудования для обеззараживания воздуха и решение принято в пользу истца</w:t>
            </w:r>
            <w:proofErr w:type="gramStart"/>
            <w:r w:rsidRPr="00004FA3">
              <w:rPr>
                <w:rFonts w:ascii="Times New Roman" w:hAnsi="Times New Roman"/>
              </w:rPr>
              <w:t>.</w:t>
            </w:r>
            <w:proofErr w:type="gramEnd"/>
            <w:r>
              <w:rPr>
                <w:rFonts w:ascii="Times New Roman" w:hAnsi="Times New Roman"/>
              </w:rPr>
              <w:t xml:space="preserve"> </w:t>
            </w:r>
            <w:r w:rsidR="00245AE4" w:rsidRPr="00245AE4">
              <w:rPr>
                <w:rFonts w:ascii="Times New Roman" w:hAnsi="Times New Roman"/>
              </w:rPr>
              <w:t>(</w:t>
            </w:r>
            <w:proofErr w:type="gramStart"/>
            <w:r w:rsidR="00245AE4" w:rsidRPr="00245AE4">
              <w:rPr>
                <w:rFonts w:ascii="Times New Roman" w:hAnsi="Times New Roman"/>
              </w:rPr>
              <w:t>у</w:t>
            </w:r>
            <w:proofErr w:type="gramEnd"/>
            <w:r w:rsidR="00245AE4" w:rsidRPr="00245AE4">
              <w:rPr>
                <w:rFonts w:ascii="Times New Roman" w:hAnsi="Times New Roman"/>
              </w:rPr>
              <w:t xml:space="preserve">казать количество договоров (контрактов) (приложить </w:t>
            </w:r>
            <w:proofErr w:type="spellStart"/>
            <w:r w:rsidR="00245AE4" w:rsidRPr="00245AE4">
              <w:rPr>
                <w:rFonts w:ascii="Times New Roman" w:hAnsi="Times New Roman"/>
              </w:rPr>
              <w:t>скан-копии</w:t>
            </w:r>
            <w:proofErr w:type="spellEnd"/>
            <w:r w:rsidR="00245AE4">
              <w:rPr>
                <w:rFonts w:ascii="Times New Roman" w:hAnsi="Times New Roman"/>
              </w:rPr>
              <w:t xml:space="preserve"> </w:t>
            </w:r>
            <w:r w:rsidR="00245AE4" w:rsidRPr="00245AE4">
              <w:rPr>
                <w:rFonts w:ascii="Times New Roman" w:hAnsi="Times New Roman"/>
              </w:rPr>
              <w:t xml:space="preserve">договоров (контрактов), содержащие печати и подписи обоих контрагентов (в </w:t>
            </w:r>
            <w:proofErr w:type="gramStart"/>
            <w:r w:rsidR="00245AE4" w:rsidRPr="00245AE4">
              <w:rPr>
                <w:rFonts w:ascii="Times New Roman" w:hAnsi="Times New Roman"/>
              </w:rPr>
              <w:t xml:space="preserve">случае, если закупка проводилась в электронной форме, то положения в части содержания печати и подписи обоих контрагентов в </w:t>
            </w:r>
            <w:proofErr w:type="spellStart"/>
            <w:r w:rsidR="00245AE4" w:rsidRPr="00245AE4">
              <w:rPr>
                <w:rFonts w:ascii="Times New Roman" w:hAnsi="Times New Roman"/>
              </w:rPr>
              <w:t>скан-копиях</w:t>
            </w:r>
            <w:proofErr w:type="spellEnd"/>
            <w:r w:rsidR="00245AE4" w:rsidRPr="00245AE4">
              <w:rPr>
                <w:rFonts w:ascii="Times New Roman" w:hAnsi="Times New Roman"/>
              </w:rPr>
              <w:t xml:space="preserve"> договоров не применяется)</w:t>
            </w:r>
            <w:r w:rsidR="00245AE4">
              <w:rPr>
                <w:rFonts w:ascii="Times New Roman" w:hAnsi="Times New Roman"/>
              </w:rPr>
              <w:t xml:space="preserve">, а также </w:t>
            </w:r>
            <w:proofErr w:type="spellStart"/>
            <w:r w:rsidR="00245AE4">
              <w:rPr>
                <w:rFonts w:ascii="Times New Roman" w:hAnsi="Times New Roman"/>
              </w:rPr>
              <w:t>скан-копии</w:t>
            </w:r>
            <w:proofErr w:type="spellEnd"/>
            <w:r w:rsidR="00245AE4">
              <w:rPr>
                <w:rFonts w:ascii="Times New Roman" w:hAnsi="Times New Roman"/>
              </w:rPr>
              <w:t xml:space="preserve"> документов, подтверждающих приемку Товара Заказчиком</w:t>
            </w:r>
            <w:r w:rsidR="00245AE4" w:rsidRPr="00E80F2D">
              <w:rPr>
                <w:rFonts w:ascii="Times New Roman" w:hAnsi="Times New Roman"/>
              </w:rPr>
              <w:t>)</w:t>
            </w:r>
            <w:proofErr w:type="gramEnd"/>
          </w:p>
          <w:p w:rsidR="00CB263E" w:rsidRPr="00E80F2D" w:rsidRDefault="00CB263E" w:rsidP="00CB263E">
            <w:pPr>
              <w:keepNext/>
              <w:spacing w:after="0" w:line="240" w:lineRule="auto"/>
              <w:jc w:val="both"/>
              <w:rPr>
                <w:rFonts w:ascii="Times New Roman" w:hAnsi="Times New Roman"/>
              </w:rPr>
            </w:pPr>
            <w:r>
              <w:rPr>
                <w:rFonts w:ascii="Times New Roman" w:hAnsi="Times New Roman"/>
              </w:rPr>
              <w:t>Общее количество считается не подтвержденным</w:t>
            </w:r>
            <w:r w:rsidRPr="00E80F2D">
              <w:rPr>
                <w:rFonts w:ascii="Times New Roman" w:hAnsi="Times New Roman"/>
              </w:rPr>
              <w:t xml:space="preserve"> в случаях:</w:t>
            </w:r>
          </w:p>
          <w:p w:rsidR="00CB263E" w:rsidRPr="00E80F2D" w:rsidRDefault="00CB263E" w:rsidP="00CB263E">
            <w:pPr>
              <w:keepNext/>
              <w:spacing w:after="0" w:line="240" w:lineRule="auto"/>
              <w:jc w:val="both"/>
              <w:rPr>
                <w:rFonts w:ascii="Times New Roman" w:hAnsi="Times New Roman"/>
              </w:rPr>
            </w:pPr>
            <w:r w:rsidRPr="00E80F2D">
              <w:rPr>
                <w:rFonts w:ascii="Times New Roman" w:hAnsi="Times New Roman"/>
              </w:rPr>
              <w:t>- отсутствия копий, исполненных в полном объеме контрактов (договоров)</w:t>
            </w:r>
            <w:r>
              <w:rPr>
                <w:rFonts w:ascii="Times New Roman" w:hAnsi="Times New Roman"/>
              </w:rPr>
              <w:t xml:space="preserve">, предметом поставки которых являются </w:t>
            </w:r>
            <w:r w:rsidR="00004FA3" w:rsidRPr="00004FA3">
              <w:rPr>
                <w:rFonts w:ascii="Times New Roman" w:hAnsi="Times New Roman"/>
              </w:rPr>
              <w:t>оборудование для обеззараживания воздуха</w:t>
            </w:r>
            <w:r w:rsidR="00004FA3">
              <w:rPr>
                <w:rFonts w:ascii="Times New Roman" w:hAnsi="Times New Roman"/>
              </w:rPr>
              <w:t xml:space="preserve"> </w:t>
            </w:r>
            <w:r w:rsidR="00AE5368">
              <w:rPr>
                <w:rFonts w:ascii="Times New Roman" w:hAnsi="Times New Roman"/>
              </w:rPr>
              <w:t>за период с  01.01.2022</w:t>
            </w:r>
            <w:r w:rsidRPr="00E80F2D">
              <w:rPr>
                <w:rFonts w:ascii="Times New Roman" w:hAnsi="Times New Roman"/>
              </w:rPr>
              <w:t xml:space="preserve"> до даты подачи заявки Участником;</w:t>
            </w:r>
          </w:p>
          <w:p w:rsidR="00CB263E" w:rsidRPr="00E80F2D" w:rsidRDefault="00CB263E" w:rsidP="00CB263E">
            <w:pPr>
              <w:keepNext/>
              <w:spacing w:after="0" w:line="240" w:lineRule="auto"/>
              <w:jc w:val="both"/>
              <w:rPr>
                <w:rFonts w:ascii="Times New Roman" w:hAnsi="Times New Roman"/>
              </w:rPr>
            </w:pPr>
            <w:r w:rsidRPr="00E80F2D">
              <w:rPr>
                <w:rFonts w:ascii="Times New Roman" w:hAnsi="Times New Roman"/>
              </w:rPr>
              <w:t xml:space="preserve">- отсутствия </w:t>
            </w:r>
            <w:proofErr w:type="spellStart"/>
            <w:proofErr w:type="gramStart"/>
            <w:r>
              <w:rPr>
                <w:rFonts w:ascii="Times New Roman" w:hAnsi="Times New Roman"/>
              </w:rPr>
              <w:t>скан-</w:t>
            </w:r>
            <w:r w:rsidRPr="00E80F2D">
              <w:rPr>
                <w:rFonts w:ascii="Times New Roman" w:hAnsi="Times New Roman"/>
              </w:rPr>
              <w:t>копий</w:t>
            </w:r>
            <w:proofErr w:type="spellEnd"/>
            <w:proofErr w:type="gramEnd"/>
            <w:r>
              <w:rPr>
                <w:rFonts w:ascii="Times New Roman" w:hAnsi="Times New Roman"/>
              </w:rPr>
              <w:t>, документов, подтверждающих приемку Товара Заказчиком</w:t>
            </w:r>
            <w:r w:rsidRPr="00E80F2D">
              <w:rPr>
                <w:rFonts w:ascii="Times New Roman" w:hAnsi="Times New Roman"/>
              </w:rPr>
              <w:t>;</w:t>
            </w:r>
          </w:p>
          <w:p w:rsidR="00CB263E" w:rsidRPr="00E80F2D" w:rsidRDefault="00CB263E" w:rsidP="00CB263E">
            <w:pPr>
              <w:keepNext/>
              <w:spacing w:after="0" w:line="240" w:lineRule="auto"/>
              <w:jc w:val="both"/>
              <w:rPr>
                <w:rFonts w:ascii="Times New Roman" w:hAnsi="Times New Roman"/>
              </w:rPr>
            </w:pPr>
            <w:r w:rsidRPr="00E80F2D">
              <w:rPr>
                <w:rFonts w:ascii="Times New Roman" w:hAnsi="Times New Roman"/>
              </w:rPr>
              <w:t xml:space="preserve">- несоответствия предмета </w:t>
            </w:r>
            <w:r>
              <w:rPr>
                <w:rFonts w:ascii="Times New Roman" w:hAnsi="Times New Roman"/>
              </w:rPr>
              <w:t>поставки по контрактам (договорам</w:t>
            </w:r>
            <w:r w:rsidRPr="00E80F2D">
              <w:rPr>
                <w:rFonts w:ascii="Times New Roman" w:hAnsi="Times New Roman"/>
              </w:rPr>
              <w:t>) вышеуказанным требованиям предмету закупки –</w:t>
            </w:r>
            <w:r>
              <w:rPr>
                <w:rFonts w:ascii="Times New Roman" w:hAnsi="Times New Roman"/>
              </w:rPr>
              <w:t xml:space="preserve"> поставка</w:t>
            </w:r>
            <w:r w:rsidR="00004FA3">
              <w:t xml:space="preserve"> </w:t>
            </w:r>
            <w:r w:rsidR="00004FA3" w:rsidRPr="00004FA3">
              <w:rPr>
                <w:rFonts w:ascii="Times New Roman" w:hAnsi="Times New Roman"/>
              </w:rPr>
              <w:t>оборудование для обеззараживания воздуха</w:t>
            </w:r>
            <w:r w:rsidRPr="00E80F2D">
              <w:rPr>
                <w:rFonts w:ascii="Times New Roman" w:hAnsi="Times New Roman"/>
              </w:rPr>
              <w:t>;</w:t>
            </w:r>
          </w:p>
          <w:p w:rsidR="00CB263E" w:rsidRPr="00E80F2D" w:rsidRDefault="00CB263E" w:rsidP="00CB263E">
            <w:pPr>
              <w:keepNext/>
              <w:spacing w:after="0" w:line="240" w:lineRule="auto"/>
              <w:jc w:val="both"/>
              <w:rPr>
                <w:rFonts w:ascii="Times New Roman" w:hAnsi="Times New Roman"/>
              </w:rPr>
            </w:pPr>
            <w:proofErr w:type="gramStart"/>
            <w:r w:rsidRPr="00E80F2D">
              <w:rPr>
                <w:rFonts w:ascii="Times New Roman" w:hAnsi="Times New Roman"/>
              </w:rPr>
              <w:t>- отсутствия в представленных копиях контрактов (договоров) сведений о сторонах контракта (договора), реквизитах сторон, предмете, цене контракта (договора), сроках исполнения контракта (договора).</w:t>
            </w:r>
            <w:proofErr w:type="gramEnd"/>
          </w:p>
          <w:p w:rsidR="00245AE4" w:rsidRDefault="00245AE4" w:rsidP="008A4687">
            <w:pPr>
              <w:keepNext/>
              <w:spacing w:after="0" w:line="240" w:lineRule="auto"/>
              <w:jc w:val="both"/>
              <w:rPr>
                <w:rFonts w:ascii="Times New Roman" w:hAnsi="Times New Roman"/>
              </w:rPr>
            </w:pPr>
          </w:p>
          <w:p w:rsidR="008A4687" w:rsidRPr="008A4687" w:rsidRDefault="008A4687" w:rsidP="008A4687">
            <w:pPr>
              <w:keepNext/>
              <w:spacing w:after="0" w:line="240" w:lineRule="auto"/>
              <w:jc w:val="both"/>
              <w:rPr>
                <w:rFonts w:ascii="Times New Roman" w:hAnsi="Times New Roman"/>
              </w:rPr>
            </w:pPr>
            <w:r w:rsidRPr="008A4687">
              <w:rPr>
                <w:rFonts w:ascii="Times New Roman" w:hAnsi="Times New Roman"/>
              </w:rPr>
              <w:t xml:space="preserve">При оценке заявок по критериям наибольшее количество баллов присваивается заявке с лучшим рейтингом. </w:t>
            </w:r>
          </w:p>
          <w:p w:rsidR="008A4687" w:rsidRPr="008A4687" w:rsidRDefault="008A4687" w:rsidP="008A4687">
            <w:pPr>
              <w:keepNext/>
              <w:spacing w:after="0" w:line="240" w:lineRule="auto"/>
              <w:jc w:val="both"/>
              <w:rPr>
                <w:rFonts w:ascii="Times New Roman" w:hAnsi="Times New Roman"/>
              </w:rPr>
            </w:pPr>
            <w:r w:rsidRPr="008A4687">
              <w:rPr>
                <w:rFonts w:ascii="Times New Roman" w:hAnsi="Times New Roman"/>
              </w:rPr>
              <w:t xml:space="preserve">Каждой заявке выставляется значение от 0 до 100 баллов. </w:t>
            </w:r>
          </w:p>
          <w:p w:rsidR="008A4687" w:rsidRPr="008A4687" w:rsidRDefault="008A4687" w:rsidP="008A4687">
            <w:pPr>
              <w:keepNext/>
              <w:spacing w:after="0" w:line="240" w:lineRule="auto"/>
              <w:jc w:val="both"/>
              <w:rPr>
                <w:rFonts w:ascii="Times New Roman" w:hAnsi="Times New Roman"/>
              </w:rPr>
            </w:pPr>
            <w:r w:rsidRPr="008A4687">
              <w:rPr>
                <w:rFonts w:ascii="Times New Roman" w:hAnsi="Times New Roman"/>
              </w:rPr>
              <w:t>Отсутствие – 0 баллов.</w:t>
            </w:r>
          </w:p>
          <w:p w:rsidR="008A4687" w:rsidRPr="008A4687" w:rsidRDefault="008A4687" w:rsidP="008A4687">
            <w:pPr>
              <w:keepNext/>
              <w:spacing w:after="0" w:line="240" w:lineRule="auto"/>
              <w:jc w:val="both"/>
              <w:rPr>
                <w:rFonts w:ascii="Times New Roman" w:hAnsi="Times New Roman"/>
              </w:rPr>
            </w:pPr>
            <w:r w:rsidRPr="008A4687">
              <w:rPr>
                <w:rFonts w:ascii="Times New Roman" w:hAnsi="Times New Roman"/>
              </w:rPr>
              <w:t xml:space="preserve">Заявке, содержащей максимальное значение по заявленному критерию, присваивается 100 баллов. </w:t>
            </w:r>
          </w:p>
          <w:p w:rsidR="006910BF" w:rsidRPr="00E80F2D" w:rsidRDefault="008A4687" w:rsidP="006910BF">
            <w:pPr>
              <w:keepNext/>
              <w:spacing w:after="0" w:line="240" w:lineRule="auto"/>
              <w:jc w:val="both"/>
              <w:rPr>
                <w:rFonts w:ascii="Times New Roman" w:hAnsi="Times New Roman"/>
              </w:rPr>
            </w:pPr>
            <w:r w:rsidRPr="008A4687">
              <w:rPr>
                <w:rFonts w:ascii="Times New Roman" w:hAnsi="Times New Roman"/>
              </w:rPr>
              <w:t>Остальным заявкам баллы от 1 до 100 присваиваются в зависимости от сведений, представленных в заявках участников путем пропорционального деления при условии присвоения максимального балла заявке, имеющем в своем составе сведения о наибольшем значении по критерию.</w:t>
            </w:r>
          </w:p>
        </w:tc>
        <w:tc>
          <w:tcPr>
            <w:tcW w:w="1843" w:type="dxa"/>
            <w:shd w:val="clear" w:color="auto" w:fill="auto"/>
            <w:vAlign w:val="center"/>
          </w:tcPr>
          <w:p w:rsidR="006910BF" w:rsidRPr="00E80F2D" w:rsidRDefault="00CB263E" w:rsidP="00245AE4">
            <w:pPr>
              <w:keepNext/>
              <w:jc w:val="center"/>
              <w:rPr>
                <w:rFonts w:ascii="Times New Roman" w:hAnsi="Times New Roman"/>
              </w:rPr>
            </w:pPr>
            <w:r>
              <w:rPr>
                <w:rFonts w:ascii="Times New Roman" w:hAnsi="Times New Roman"/>
              </w:rPr>
              <w:lastRenderedPageBreak/>
              <w:t>20</w:t>
            </w:r>
            <w:r w:rsidR="004E3D09" w:rsidRPr="004E3D09">
              <w:rPr>
                <w:rFonts w:ascii="Times New Roman" w:hAnsi="Times New Roman"/>
              </w:rPr>
              <w:t>%</w:t>
            </w:r>
          </w:p>
        </w:tc>
        <w:tc>
          <w:tcPr>
            <w:tcW w:w="1843" w:type="dxa"/>
            <w:shd w:val="clear" w:color="auto" w:fill="auto"/>
            <w:vAlign w:val="center"/>
          </w:tcPr>
          <w:p w:rsidR="00245AE4" w:rsidRDefault="00245AE4" w:rsidP="00245AE4">
            <w:pPr>
              <w:autoSpaceDE w:val="0"/>
              <w:autoSpaceDN w:val="0"/>
              <w:adjustRightInd w:val="0"/>
              <w:spacing w:after="0" w:line="360" w:lineRule="auto"/>
              <w:contextualSpacing/>
              <w:jc w:val="center"/>
              <w:rPr>
                <w:rFonts w:ascii="Times New Roman" w:hAnsi="Times New Roman"/>
              </w:rPr>
            </w:pPr>
          </w:p>
          <w:p w:rsidR="00245AE4" w:rsidRDefault="00245AE4" w:rsidP="00245AE4">
            <w:pPr>
              <w:autoSpaceDE w:val="0"/>
              <w:autoSpaceDN w:val="0"/>
              <w:adjustRightInd w:val="0"/>
              <w:spacing w:after="0" w:line="360" w:lineRule="auto"/>
              <w:contextualSpacing/>
              <w:jc w:val="center"/>
              <w:rPr>
                <w:rFonts w:ascii="Times New Roman" w:hAnsi="Times New Roman"/>
              </w:rPr>
            </w:pPr>
          </w:p>
          <w:p w:rsidR="00245AE4" w:rsidRDefault="00245AE4" w:rsidP="00245AE4">
            <w:pPr>
              <w:autoSpaceDE w:val="0"/>
              <w:autoSpaceDN w:val="0"/>
              <w:adjustRightInd w:val="0"/>
              <w:spacing w:after="0" w:line="360" w:lineRule="auto"/>
              <w:contextualSpacing/>
              <w:jc w:val="center"/>
              <w:rPr>
                <w:rFonts w:ascii="Times New Roman" w:hAnsi="Times New Roman"/>
              </w:rPr>
            </w:pPr>
          </w:p>
          <w:p w:rsidR="006910BF" w:rsidRPr="00E80F2D" w:rsidRDefault="00CB263E" w:rsidP="00245AE4">
            <w:pPr>
              <w:autoSpaceDE w:val="0"/>
              <w:autoSpaceDN w:val="0"/>
              <w:adjustRightInd w:val="0"/>
              <w:spacing w:after="0" w:line="360" w:lineRule="auto"/>
              <w:contextualSpacing/>
              <w:jc w:val="center"/>
              <w:rPr>
                <w:rFonts w:ascii="Times New Roman" w:hAnsi="Times New Roman"/>
              </w:rPr>
            </w:pPr>
            <w:r>
              <w:rPr>
                <w:rFonts w:ascii="Times New Roman" w:hAnsi="Times New Roman"/>
              </w:rPr>
              <w:t>20</w:t>
            </w:r>
            <w:r w:rsidR="006910BF" w:rsidRPr="00E80F2D">
              <w:rPr>
                <w:rFonts w:ascii="Times New Roman" w:hAnsi="Times New Roman"/>
              </w:rPr>
              <w:t xml:space="preserve"> баллов</w:t>
            </w:r>
          </w:p>
          <w:p w:rsidR="006910BF" w:rsidRPr="00E80F2D" w:rsidRDefault="006910BF" w:rsidP="00245AE4">
            <w:pPr>
              <w:autoSpaceDE w:val="0"/>
              <w:autoSpaceDN w:val="0"/>
              <w:adjustRightInd w:val="0"/>
              <w:spacing w:after="0" w:line="360" w:lineRule="auto"/>
              <w:contextualSpacing/>
              <w:jc w:val="center"/>
              <w:rPr>
                <w:rFonts w:ascii="Times New Roman" w:hAnsi="Times New Roman"/>
              </w:rPr>
            </w:pPr>
          </w:p>
          <w:p w:rsidR="006910BF" w:rsidRPr="00E80F2D" w:rsidRDefault="006910BF" w:rsidP="00245AE4">
            <w:pPr>
              <w:autoSpaceDE w:val="0"/>
              <w:autoSpaceDN w:val="0"/>
              <w:adjustRightInd w:val="0"/>
              <w:spacing w:after="0" w:line="360" w:lineRule="auto"/>
              <w:contextualSpacing/>
              <w:jc w:val="center"/>
              <w:rPr>
                <w:rFonts w:ascii="Times New Roman" w:hAnsi="Times New Roman"/>
              </w:rPr>
            </w:pPr>
          </w:p>
          <w:p w:rsidR="006910BF" w:rsidRPr="00E80F2D" w:rsidRDefault="006910BF" w:rsidP="00245AE4">
            <w:pPr>
              <w:autoSpaceDE w:val="0"/>
              <w:autoSpaceDN w:val="0"/>
              <w:adjustRightInd w:val="0"/>
              <w:spacing w:after="0" w:line="360" w:lineRule="auto"/>
              <w:contextualSpacing/>
              <w:jc w:val="center"/>
              <w:rPr>
                <w:rFonts w:ascii="Times New Roman" w:hAnsi="Times New Roman"/>
              </w:rPr>
            </w:pPr>
          </w:p>
        </w:tc>
      </w:tr>
      <w:tr w:rsidR="006910BF" w:rsidRPr="00204351" w:rsidTr="00DC4164">
        <w:trPr>
          <w:trHeight w:val="343"/>
        </w:trPr>
        <w:tc>
          <w:tcPr>
            <w:tcW w:w="534" w:type="dxa"/>
            <w:shd w:val="clear" w:color="auto" w:fill="auto"/>
            <w:vAlign w:val="center"/>
          </w:tcPr>
          <w:p w:rsidR="006910BF" w:rsidRPr="00204351" w:rsidRDefault="006910BF" w:rsidP="006910BF">
            <w:pPr>
              <w:tabs>
                <w:tab w:val="left" w:pos="276"/>
              </w:tabs>
              <w:spacing w:after="0"/>
              <w:rPr>
                <w:rFonts w:ascii="Times New Roman" w:hAnsi="Times New Roman"/>
              </w:rPr>
            </w:pPr>
            <w:r w:rsidRPr="00204351">
              <w:rPr>
                <w:rFonts w:ascii="Times New Roman" w:hAnsi="Times New Roman"/>
              </w:rPr>
              <w:lastRenderedPageBreak/>
              <w:t>2.2</w:t>
            </w:r>
          </w:p>
        </w:tc>
        <w:tc>
          <w:tcPr>
            <w:tcW w:w="5953" w:type="dxa"/>
            <w:shd w:val="clear" w:color="auto" w:fill="auto"/>
          </w:tcPr>
          <w:p w:rsidR="00004FA3" w:rsidRDefault="008E66E1" w:rsidP="006910BF">
            <w:pPr>
              <w:keepNext/>
              <w:spacing w:after="0" w:line="240" w:lineRule="auto"/>
              <w:jc w:val="both"/>
              <w:rPr>
                <w:rFonts w:ascii="Times New Roman" w:hAnsi="Times New Roman"/>
              </w:rPr>
            </w:pPr>
            <w:r>
              <w:rPr>
                <w:rFonts w:ascii="Times New Roman" w:hAnsi="Times New Roman"/>
              </w:rPr>
              <w:t>Общее сумма</w:t>
            </w:r>
            <w:r w:rsidRPr="008E66E1">
              <w:rPr>
                <w:rFonts w:ascii="Times New Roman" w:hAnsi="Times New Roman"/>
              </w:rPr>
              <w:t xml:space="preserve">  исполненных контрактов (договоров), предметом </w:t>
            </w:r>
            <w:proofErr w:type="gramStart"/>
            <w:r w:rsidRPr="008E66E1">
              <w:rPr>
                <w:rFonts w:ascii="Times New Roman" w:hAnsi="Times New Roman"/>
              </w:rPr>
              <w:t>поставки</w:t>
            </w:r>
            <w:proofErr w:type="gramEnd"/>
            <w:r w:rsidRPr="008E66E1">
              <w:rPr>
                <w:rFonts w:ascii="Times New Roman" w:hAnsi="Times New Roman"/>
              </w:rPr>
              <w:t xml:space="preserve"> по которым являются оборудование для обеззараживания воздуха в дошкольные и (или) общеобразовательные учреждения, осуществленные участником закупки с 01.01.20</w:t>
            </w:r>
            <w:r w:rsidR="00AE5368">
              <w:rPr>
                <w:rFonts w:ascii="Times New Roman" w:hAnsi="Times New Roman"/>
              </w:rPr>
              <w:t>22</w:t>
            </w:r>
            <w:r w:rsidRPr="008E66E1">
              <w:rPr>
                <w:rFonts w:ascii="Times New Roman" w:hAnsi="Times New Roman"/>
              </w:rPr>
              <w:t xml:space="preserve"> г. до даты подачи заявки на участие в закупке, при исполнении которых к участнику закупки не применялись штрафные санкции в рамках Федеральных законов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 а также </w:t>
            </w:r>
            <w:r w:rsidRPr="008E66E1">
              <w:rPr>
                <w:rFonts w:ascii="Times New Roman" w:hAnsi="Times New Roman"/>
              </w:rPr>
              <w:lastRenderedPageBreak/>
              <w:t>отсутствуют судебные решения, ответчиком по которым являлся участник закупки, а предметом судебного разбирательства являлась поставка оборудования для обеззараживания воздуха и решение принято в пользу истца.</w:t>
            </w:r>
          </w:p>
          <w:p w:rsidR="0015794C" w:rsidRDefault="00245AE4" w:rsidP="006910BF">
            <w:pPr>
              <w:keepNext/>
              <w:spacing w:after="0" w:line="240" w:lineRule="auto"/>
              <w:jc w:val="both"/>
              <w:rPr>
                <w:rFonts w:ascii="Times New Roman" w:hAnsi="Times New Roman"/>
              </w:rPr>
            </w:pPr>
            <w:proofErr w:type="gramStart"/>
            <w:r w:rsidRPr="00245AE4">
              <w:rPr>
                <w:rFonts w:ascii="Times New Roman" w:hAnsi="Times New Roman"/>
              </w:rPr>
              <w:t xml:space="preserve">(указать количество договоров (контрактов) (приложить </w:t>
            </w:r>
            <w:proofErr w:type="spellStart"/>
            <w:r w:rsidRPr="00245AE4">
              <w:rPr>
                <w:rFonts w:ascii="Times New Roman" w:hAnsi="Times New Roman"/>
              </w:rPr>
              <w:t>скан-копии</w:t>
            </w:r>
            <w:proofErr w:type="spellEnd"/>
            <w:r w:rsidRPr="00245AE4">
              <w:rPr>
                <w:rFonts w:ascii="Times New Roman" w:hAnsi="Times New Roman"/>
              </w:rPr>
              <w:t xml:space="preserve"> договоров (контрактов), содержащие печати и подписи обоих контрагентов (в случае, если закупка проводилась в электронной форме, то положения в части содержания печати и подписи обоих контрагентов в </w:t>
            </w:r>
            <w:proofErr w:type="spellStart"/>
            <w:r w:rsidRPr="00245AE4">
              <w:rPr>
                <w:rFonts w:ascii="Times New Roman" w:hAnsi="Times New Roman"/>
              </w:rPr>
              <w:t>скан-копиях</w:t>
            </w:r>
            <w:proofErr w:type="spellEnd"/>
            <w:r w:rsidRPr="00245AE4">
              <w:rPr>
                <w:rFonts w:ascii="Times New Roman" w:hAnsi="Times New Roman"/>
              </w:rPr>
              <w:t xml:space="preserve"> договоров не применяется), а также </w:t>
            </w:r>
            <w:proofErr w:type="spellStart"/>
            <w:r w:rsidRPr="00245AE4">
              <w:rPr>
                <w:rFonts w:ascii="Times New Roman" w:hAnsi="Times New Roman"/>
              </w:rPr>
              <w:t>скан-копии</w:t>
            </w:r>
            <w:proofErr w:type="spellEnd"/>
            <w:r w:rsidRPr="00245AE4">
              <w:rPr>
                <w:rFonts w:ascii="Times New Roman" w:hAnsi="Times New Roman"/>
              </w:rPr>
              <w:t xml:space="preserve"> документов, подтверждающих приемку Товара Заказчиком)</w:t>
            </w:r>
            <w:proofErr w:type="gramEnd"/>
          </w:p>
          <w:p w:rsidR="006910BF" w:rsidRPr="00E80F2D" w:rsidRDefault="006910BF" w:rsidP="006910BF">
            <w:pPr>
              <w:keepNext/>
              <w:spacing w:after="0" w:line="240" w:lineRule="auto"/>
              <w:jc w:val="both"/>
              <w:rPr>
                <w:rFonts w:ascii="Times New Roman" w:hAnsi="Times New Roman"/>
              </w:rPr>
            </w:pPr>
            <w:r w:rsidRPr="00E80F2D">
              <w:rPr>
                <w:rFonts w:ascii="Times New Roman" w:hAnsi="Times New Roman"/>
              </w:rPr>
              <w:t xml:space="preserve"> </w:t>
            </w:r>
          </w:p>
          <w:p w:rsidR="006910BF" w:rsidRPr="00E80F2D" w:rsidRDefault="006910BF" w:rsidP="006910BF">
            <w:pPr>
              <w:keepNext/>
              <w:spacing w:after="0" w:line="240" w:lineRule="auto"/>
              <w:jc w:val="both"/>
              <w:rPr>
                <w:rFonts w:ascii="Times New Roman" w:hAnsi="Times New Roman"/>
              </w:rPr>
            </w:pPr>
            <w:r w:rsidRPr="00E80F2D">
              <w:rPr>
                <w:rFonts w:ascii="Times New Roman" w:hAnsi="Times New Roman"/>
              </w:rPr>
              <w:t>Общая сумма считается не подтвержденной в случаях:</w:t>
            </w:r>
          </w:p>
          <w:p w:rsidR="006910BF" w:rsidRPr="00E80F2D" w:rsidRDefault="006910BF" w:rsidP="006910BF">
            <w:pPr>
              <w:keepNext/>
              <w:spacing w:after="0" w:line="240" w:lineRule="auto"/>
              <w:jc w:val="both"/>
              <w:rPr>
                <w:rFonts w:ascii="Times New Roman" w:hAnsi="Times New Roman"/>
              </w:rPr>
            </w:pPr>
            <w:r w:rsidRPr="00E80F2D">
              <w:rPr>
                <w:rFonts w:ascii="Times New Roman" w:hAnsi="Times New Roman"/>
              </w:rPr>
              <w:t>- отсутствия копий, исполненных в полном объеме контрактов (договоров)</w:t>
            </w:r>
            <w:r w:rsidR="00CB263E">
              <w:rPr>
                <w:rFonts w:ascii="Times New Roman" w:hAnsi="Times New Roman"/>
              </w:rPr>
              <w:t xml:space="preserve">, предметом поставки которых являются </w:t>
            </w:r>
            <w:r w:rsidR="008E66E1" w:rsidRPr="008E66E1">
              <w:rPr>
                <w:rFonts w:ascii="Times New Roman" w:hAnsi="Times New Roman"/>
              </w:rPr>
              <w:t>оборудование для обеззараживания воздуха</w:t>
            </w:r>
            <w:r w:rsidR="008E66E1">
              <w:rPr>
                <w:rFonts w:ascii="Times New Roman" w:hAnsi="Times New Roman"/>
              </w:rPr>
              <w:t xml:space="preserve"> </w:t>
            </w:r>
            <w:r w:rsidRPr="00E80F2D">
              <w:rPr>
                <w:rFonts w:ascii="Times New Roman" w:hAnsi="Times New Roman"/>
              </w:rPr>
              <w:t>за период с  01.01.20</w:t>
            </w:r>
            <w:r w:rsidR="00AE5368">
              <w:rPr>
                <w:rFonts w:ascii="Times New Roman" w:hAnsi="Times New Roman"/>
              </w:rPr>
              <w:t>22</w:t>
            </w:r>
            <w:r w:rsidRPr="00E80F2D">
              <w:rPr>
                <w:rFonts w:ascii="Times New Roman" w:hAnsi="Times New Roman"/>
              </w:rPr>
              <w:t xml:space="preserve"> до даты подачи заявки Участником;</w:t>
            </w:r>
          </w:p>
          <w:p w:rsidR="006910BF" w:rsidRPr="00E80F2D" w:rsidRDefault="006910BF" w:rsidP="006910BF">
            <w:pPr>
              <w:keepNext/>
              <w:spacing w:after="0" w:line="240" w:lineRule="auto"/>
              <w:jc w:val="both"/>
              <w:rPr>
                <w:rFonts w:ascii="Times New Roman" w:hAnsi="Times New Roman"/>
              </w:rPr>
            </w:pPr>
            <w:r w:rsidRPr="00E80F2D">
              <w:rPr>
                <w:rFonts w:ascii="Times New Roman" w:hAnsi="Times New Roman"/>
              </w:rPr>
              <w:t xml:space="preserve">- отсутствия </w:t>
            </w:r>
            <w:proofErr w:type="spellStart"/>
            <w:proofErr w:type="gramStart"/>
            <w:r w:rsidR="00CB263E">
              <w:rPr>
                <w:rFonts w:ascii="Times New Roman" w:hAnsi="Times New Roman"/>
              </w:rPr>
              <w:t>скан-</w:t>
            </w:r>
            <w:r w:rsidRPr="00E80F2D">
              <w:rPr>
                <w:rFonts w:ascii="Times New Roman" w:hAnsi="Times New Roman"/>
              </w:rPr>
              <w:t>копий</w:t>
            </w:r>
            <w:proofErr w:type="spellEnd"/>
            <w:proofErr w:type="gramEnd"/>
            <w:r w:rsidR="00CB263E">
              <w:rPr>
                <w:rFonts w:ascii="Times New Roman" w:hAnsi="Times New Roman"/>
              </w:rPr>
              <w:t>, документов, подтверждающих приемку Товара Заказчиком</w:t>
            </w:r>
            <w:r w:rsidRPr="00E80F2D">
              <w:rPr>
                <w:rFonts w:ascii="Times New Roman" w:hAnsi="Times New Roman"/>
              </w:rPr>
              <w:t>;</w:t>
            </w:r>
          </w:p>
          <w:p w:rsidR="006910BF" w:rsidRPr="00E80F2D" w:rsidRDefault="006910BF" w:rsidP="006910BF">
            <w:pPr>
              <w:keepNext/>
              <w:spacing w:after="0" w:line="240" w:lineRule="auto"/>
              <w:jc w:val="both"/>
              <w:rPr>
                <w:rFonts w:ascii="Times New Roman" w:hAnsi="Times New Roman"/>
              </w:rPr>
            </w:pPr>
            <w:r w:rsidRPr="00E80F2D">
              <w:rPr>
                <w:rFonts w:ascii="Times New Roman" w:hAnsi="Times New Roman"/>
              </w:rPr>
              <w:t xml:space="preserve">- несоответствия предмета </w:t>
            </w:r>
            <w:r w:rsidR="00CB263E">
              <w:rPr>
                <w:rFonts w:ascii="Times New Roman" w:hAnsi="Times New Roman"/>
              </w:rPr>
              <w:t>поставки по контрактам (договорам</w:t>
            </w:r>
            <w:r w:rsidRPr="00E80F2D">
              <w:rPr>
                <w:rFonts w:ascii="Times New Roman" w:hAnsi="Times New Roman"/>
              </w:rPr>
              <w:t>) вышеуказанным требованиям предмету закупки –</w:t>
            </w:r>
            <w:r w:rsidR="00CB263E">
              <w:rPr>
                <w:rFonts w:ascii="Times New Roman" w:hAnsi="Times New Roman"/>
              </w:rPr>
              <w:t xml:space="preserve"> поставка</w:t>
            </w:r>
            <w:r w:rsidR="008E66E1">
              <w:rPr>
                <w:rFonts w:ascii="Times New Roman" w:hAnsi="Times New Roman"/>
              </w:rPr>
              <w:t xml:space="preserve"> </w:t>
            </w:r>
            <w:r w:rsidR="008E66E1" w:rsidRPr="008E66E1">
              <w:rPr>
                <w:rFonts w:ascii="Times New Roman" w:hAnsi="Times New Roman"/>
              </w:rPr>
              <w:t>оборудовани</w:t>
            </w:r>
            <w:r w:rsidR="008E66E1">
              <w:rPr>
                <w:rFonts w:ascii="Times New Roman" w:hAnsi="Times New Roman"/>
              </w:rPr>
              <w:t>я</w:t>
            </w:r>
            <w:r w:rsidR="008E66E1" w:rsidRPr="008E66E1">
              <w:rPr>
                <w:rFonts w:ascii="Times New Roman" w:hAnsi="Times New Roman"/>
              </w:rPr>
              <w:t xml:space="preserve"> для обеззараживания воздуха</w:t>
            </w:r>
            <w:r w:rsidRPr="00E80F2D">
              <w:rPr>
                <w:rFonts w:ascii="Times New Roman" w:hAnsi="Times New Roman"/>
              </w:rPr>
              <w:t>;</w:t>
            </w:r>
          </w:p>
          <w:p w:rsidR="006910BF" w:rsidRPr="00E80F2D" w:rsidRDefault="006910BF" w:rsidP="006910BF">
            <w:pPr>
              <w:keepNext/>
              <w:spacing w:after="0" w:line="240" w:lineRule="auto"/>
              <w:jc w:val="both"/>
              <w:rPr>
                <w:rFonts w:ascii="Times New Roman" w:hAnsi="Times New Roman"/>
              </w:rPr>
            </w:pPr>
            <w:r w:rsidRPr="00E80F2D">
              <w:rPr>
                <w:rFonts w:ascii="Times New Roman" w:hAnsi="Times New Roman"/>
              </w:rPr>
              <w:t xml:space="preserve">- отсутствия </w:t>
            </w:r>
            <w:proofErr w:type="gramStart"/>
            <w:r w:rsidRPr="00E80F2D">
              <w:rPr>
                <w:rFonts w:ascii="Times New Roman" w:hAnsi="Times New Roman"/>
              </w:rPr>
              <w:t>в</w:t>
            </w:r>
            <w:proofErr w:type="gramEnd"/>
            <w:r w:rsidRPr="00E80F2D">
              <w:rPr>
                <w:rFonts w:ascii="Times New Roman" w:hAnsi="Times New Roman"/>
              </w:rPr>
              <w:t xml:space="preserve"> </w:t>
            </w:r>
            <w:proofErr w:type="gramStart"/>
            <w:r w:rsidRPr="00E80F2D">
              <w:rPr>
                <w:rFonts w:ascii="Times New Roman" w:hAnsi="Times New Roman"/>
              </w:rPr>
              <w:t>представленных</w:t>
            </w:r>
            <w:proofErr w:type="gramEnd"/>
            <w:r w:rsidRPr="00E80F2D">
              <w:rPr>
                <w:rFonts w:ascii="Times New Roman" w:hAnsi="Times New Roman"/>
              </w:rPr>
              <w:t xml:space="preserve"> </w:t>
            </w:r>
            <w:proofErr w:type="spellStart"/>
            <w:r w:rsidR="00CB263E">
              <w:rPr>
                <w:rFonts w:ascii="Times New Roman" w:hAnsi="Times New Roman"/>
              </w:rPr>
              <w:t>скан-</w:t>
            </w:r>
            <w:r w:rsidRPr="00E80F2D">
              <w:rPr>
                <w:rFonts w:ascii="Times New Roman" w:hAnsi="Times New Roman"/>
              </w:rPr>
              <w:t>копиях</w:t>
            </w:r>
            <w:proofErr w:type="spellEnd"/>
            <w:r w:rsidRPr="00E80F2D">
              <w:rPr>
                <w:rFonts w:ascii="Times New Roman" w:hAnsi="Times New Roman"/>
              </w:rPr>
              <w:t xml:space="preserve"> </w:t>
            </w:r>
            <w:r w:rsidR="00CB263E">
              <w:rPr>
                <w:rFonts w:ascii="Times New Roman" w:hAnsi="Times New Roman"/>
              </w:rPr>
              <w:t xml:space="preserve">документов, подтверждающих приемку Товара </w:t>
            </w:r>
            <w:r w:rsidRPr="00E80F2D">
              <w:rPr>
                <w:rFonts w:ascii="Times New Roman" w:hAnsi="Times New Roman"/>
              </w:rPr>
              <w:t>свед</w:t>
            </w:r>
            <w:r w:rsidR="00CB263E">
              <w:rPr>
                <w:rFonts w:ascii="Times New Roman" w:hAnsi="Times New Roman"/>
              </w:rPr>
              <w:t>ений о стоимости поставленного Товара</w:t>
            </w:r>
            <w:r w:rsidRPr="00E80F2D">
              <w:rPr>
                <w:rFonts w:ascii="Times New Roman" w:hAnsi="Times New Roman"/>
              </w:rPr>
              <w:t>;</w:t>
            </w:r>
          </w:p>
          <w:p w:rsidR="006910BF" w:rsidRPr="00E80F2D" w:rsidRDefault="006910BF" w:rsidP="006910BF">
            <w:pPr>
              <w:keepNext/>
              <w:spacing w:after="0" w:line="240" w:lineRule="auto"/>
              <w:jc w:val="both"/>
              <w:rPr>
                <w:rFonts w:ascii="Times New Roman" w:hAnsi="Times New Roman"/>
              </w:rPr>
            </w:pPr>
            <w:proofErr w:type="gramStart"/>
            <w:r w:rsidRPr="00E80F2D">
              <w:rPr>
                <w:rFonts w:ascii="Times New Roman" w:hAnsi="Times New Roman"/>
              </w:rPr>
              <w:t>- отсутствия в представленных копиях контрактов (договоров) сведений о сторонах контракта (договора), реквизитах сторон, предмете, цене контракта (договора), сроках исполнения контракта (договора).</w:t>
            </w:r>
            <w:proofErr w:type="gramEnd"/>
          </w:p>
          <w:p w:rsidR="008A4687" w:rsidRDefault="008A4687" w:rsidP="008A4687">
            <w:pPr>
              <w:keepNext/>
              <w:spacing w:after="0" w:line="240" w:lineRule="auto"/>
              <w:jc w:val="both"/>
              <w:rPr>
                <w:rFonts w:ascii="Times New Roman" w:hAnsi="Times New Roman"/>
              </w:rPr>
            </w:pPr>
          </w:p>
          <w:p w:rsidR="008A4687" w:rsidRPr="008A4687" w:rsidRDefault="008A4687" w:rsidP="008A4687">
            <w:pPr>
              <w:keepNext/>
              <w:spacing w:after="0" w:line="240" w:lineRule="auto"/>
              <w:jc w:val="both"/>
              <w:rPr>
                <w:rFonts w:ascii="Times New Roman" w:hAnsi="Times New Roman"/>
              </w:rPr>
            </w:pPr>
            <w:r w:rsidRPr="008A4687">
              <w:rPr>
                <w:rFonts w:ascii="Times New Roman" w:hAnsi="Times New Roman"/>
              </w:rPr>
              <w:t xml:space="preserve">При оценке заявок по критериям наибольшее количество баллов присваивается заявке с лучшим рейтингом. </w:t>
            </w:r>
          </w:p>
          <w:p w:rsidR="008A4687" w:rsidRPr="008A4687" w:rsidRDefault="008A4687" w:rsidP="008A4687">
            <w:pPr>
              <w:keepNext/>
              <w:spacing w:after="0" w:line="240" w:lineRule="auto"/>
              <w:jc w:val="both"/>
              <w:rPr>
                <w:rFonts w:ascii="Times New Roman" w:hAnsi="Times New Roman"/>
              </w:rPr>
            </w:pPr>
            <w:r w:rsidRPr="008A4687">
              <w:rPr>
                <w:rFonts w:ascii="Times New Roman" w:hAnsi="Times New Roman"/>
              </w:rPr>
              <w:t xml:space="preserve">Каждой заявке выставляется значение от 0 до 100 баллов. </w:t>
            </w:r>
          </w:p>
          <w:p w:rsidR="008A4687" w:rsidRPr="008A4687" w:rsidRDefault="008A4687" w:rsidP="008A4687">
            <w:pPr>
              <w:keepNext/>
              <w:spacing w:after="0" w:line="240" w:lineRule="auto"/>
              <w:jc w:val="both"/>
              <w:rPr>
                <w:rFonts w:ascii="Times New Roman" w:hAnsi="Times New Roman"/>
              </w:rPr>
            </w:pPr>
            <w:r w:rsidRPr="008A4687">
              <w:rPr>
                <w:rFonts w:ascii="Times New Roman" w:hAnsi="Times New Roman"/>
              </w:rPr>
              <w:t>Отсутствие – 0 баллов.</w:t>
            </w:r>
          </w:p>
          <w:p w:rsidR="008A4687" w:rsidRPr="008A4687" w:rsidRDefault="008A4687" w:rsidP="008A4687">
            <w:pPr>
              <w:keepNext/>
              <w:spacing w:after="0" w:line="240" w:lineRule="auto"/>
              <w:jc w:val="both"/>
              <w:rPr>
                <w:rFonts w:ascii="Times New Roman" w:hAnsi="Times New Roman"/>
              </w:rPr>
            </w:pPr>
            <w:r w:rsidRPr="008A4687">
              <w:rPr>
                <w:rFonts w:ascii="Times New Roman" w:hAnsi="Times New Roman"/>
              </w:rPr>
              <w:t xml:space="preserve">Заявке, содержащей максимальное значение по заявленному критерию, присваивается 100 баллов. </w:t>
            </w:r>
          </w:p>
          <w:p w:rsidR="006910BF" w:rsidRPr="00E80F2D" w:rsidRDefault="008A4687" w:rsidP="008A4687">
            <w:pPr>
              <w:keepNext/>
              <w:spacing w:after="0" w:line="240" w:lineRule="auto"/>
              <w:jc w:val="both"/>
              <w:rPr>
                <w:rFonts w:ascii="Times New Roman" w:hAnsi="Times New Roman"/>
              </w:rPr>
            </w:pPr>
            <w:r w:rsidRPr="008A4687">
              <w:rPr>
                <w:rFonts w:ascii="Times New Roman" w:hAnsi="Times New Roman"/>
              </w:rPr>
              <w:t>Остальным заявкам баллы от 1 до 100 присваиваются в зависимости от сведений, представленных в заявках участников путем пропорционального деления при условии присвоения максимального балла заявке, имеющем в своем составе сведения о наибольшем значении по критерию.</w:t>
            </w:r>
          </w:p>
          <w:p w:rsidR="006910BF" w:rsidRPr="00E80F2D" w:rsidRDefault="006910BF" w:rsidP="006910BF">
            <w:pPr>
              <w:keepNext/>
              <w:spacing w:after="0" w:line="240" w:lineRule="auto"/>
              <w:jc w:val="both"/>
              <w:rPr>
                <w:rFonts w:ascii="Times New Roman" w:hAnsi="Times New Roman"/>
              </w:rPr>
            </w:pPr>
          </w:p>
          <w:p w:rsidR="006910BF" w:rsidRPr="00E80F2D" w:rsidRDefault="006910BF" w:rsidP="006910BF">
            <w:pPr>
              <w:keepNext/>
              <w:spacing w:after="0" w:line="240" w:lineRule="auto"/>
              <w:jc w:val="both"/>
              <w:rPr>
                <w:rFonts w:ascii="Times New Roman" w:hAnsi="Times New Roman"/>
              </w:rPr>
            </w:pPr>
            <w:r w:rsidRPr="00E80F2D">
              <w:rPr>
                <w:rFonts w:ascii="Times New Roman" w:hAnsi="Times New Roman"/>
              </w:rPr>
              <w:t>При оценке предложений коллективного участника сведений в соответствии с данным подкритерием, предоставляемые лицами, выступающими на стороне одного участника процедуры закупки, суммируются.</w:t>
            </w:r>
          </w:p>
        </w:tc>
        <w:tc>
          <w:tcPr>
            <w:tcW w:w="1843" w:type="dxa"/>
            <w:shd w:val="clear" w:color="auto" w:fill="auto"/>
            <w:vAlign w:val="center"/>
          </w:tcPr>
          <w:p w:rsidR="006910BF" w:rsidRPr="00E80F2D" w:rsidRDefault="008A4687" w:rsidP="006910BF">
            <w:pPr>
              <w:keepNext/>
              <w:jc w:val="center"/>
              <w:rPr>
                <w:rFonts w:ascii="Times New Roman" w:hAnsi="Times New Roman"/>
              </w:rPr>
            </w:pPr>
            <w:r>
              <w:rPr>
                <w:rFonts w:ascii="Times New Roman" w:hAnsi="Times New Roman"/>
              </w:rPr>
              <w:lastRenderedPageBreak/>
              <w:t>1</w:t>
            </w:r>
            <w:r w:rsidR="00E80F2D">
              <w:rPr>
                <w:rFonts w:ascii="Times New Roman" w:hAnsi="Times New Roman"/>
              </w:rPr>
              <w:t>0</w:t>
            </w:r>
            <w:r w:rsidR="006910BF" w:rsidRPr="00E80F2D">
              <w:rPr>
                <w:rFonts w:ascii="Times New Roman" w:hAnsi="Times New Roman"/>
              </w:rPr>
              <w:t>%</w:t>
            </w:r>
          </w:p>
        </w:tc>
        <w:tc>
          <w:tcPr>
            <w:tcW w:w="1843" w:type="dxa"/>
            <w:shd w:val="clear" w:color="auto" w:fill="auto"/>
            <w:vAlign w:val="center"/>
          </w:tcPr>
          <w:p w:rsidR="006910BF" w:rsidRPr="00E80F2D" w:rsidRDefault="008A4687" w:rsidP="006910BF">
            <w:pPr>
              <w:autoSpaceDE w:val="0"/>
              <w:autoSpaceDN w:val="0"/>
              <w:adjustRightInd w:val="0"/>
              <w:spacing w:after="0" w:line="360" w:lineRule="auto"/>
              <w:contextualSpacing/>
              <w:jc w:val="center"/>
              <w:rPr>
                <w:rFonts w:ascii="Times New Roman" w:hAnsi="Times New Roman"/>
              </w:rPr>
            </w:pPr>
            <w:r>
              <w:rPr>
                <w:rFonts w:ascii="Times New Roman" w:hAnsi="Times New Roman"/>
              </w:rPr>
              <w:t>1</w:t>
            </w:r>
            <w:r w:rsidR="00E80F2D">
              <w:rPr>
                <w:rFonts w:ascii="Times New Roman" w:hAnsi="Times New Roman"/>
              </w:rPr>
              <w:t>0</w:t>
            </w:r>
            <w:r w:rsidR="006910BF" w:rsidRPr="00E80F2D">
              <w:rPr>
                <w:rFonts w:ascii="Times New Roman" w:hAnsi="Times New Roman"/>
              </w:rPr>
              <w:t xml:space="preserve"> баллов</w:t>
            </w:r>
          </w:p>
          <w:p w:rsidR="006910BF" w:rsidRPr="00E80F2D" w:rsidRDefault="006910BF" w:rsidP="006910BF">
            <w:pPr>
              <w:autoSpaceDE w:val="0"/>
              <w:autoSpaceDN w:val="0"/>
              <w:adjustRightInd w:val="0"/>
              <w:spacing w:after="0" w:line="360" w:lineRule="auto"/>
              <w:contextualSpacing/>
              <w:jc w:val="center"/>
              <w:rPr>
                <w:rFonts w:ascii="Times New Roman" w:hAnsi="Times New Roman"/>
              </w:rPr>
            </w:pPr>
          </w:p>
        </w:tc>
      </w:tr>
      <w:tr w:rsidR="008A4687" w:rsidRPr="00204351" w:rsidTr="00DC4164">
        <w:trPr>
          <w:trHeight w:val="343"/>
        </w:trPr>
        <w:tc>
          <w:tcPr>
            <w:tcW w:w="534" w:type="dxa"/>
            <w:shd w:val="clear" w:color="auto" w:fill="auto"/>
            <w:vAlign w:val="center"/>
          </w:tcPr>
          <w:p w:rsidR="008A4687" w:rsidRPr="00204351" w:rsidRDefault="008A4687" w:rsidP="008A4687">
            <w:pPr>
              <w:tabs>
                <w:tab w:val="left" w:pos="276"/>
              </w:tabs>
              <w:spacing w:after="0"/>
              <w:rPr>
                <w:rFonts w:ascii="Times New Roman" w:hAnsi="Times New Roman"/>
              </w:rPr>
            </w:pPr>
            <w:r w:rsidRPr="00204351">
              <w:rPr>
                <w:rFonts w:ascii="Times New Roman" w:hAnsi="Times New Roman"/>
              </w:rPr>
              <w:lastRenderedPageBreak/>
              <w:t>2.3</w:t>
            </w:r>
          </w:p>
        </w:tc>
        <w:tc>
          <w:tcPr>
            <w:tcW w:w="5953" w:type="dxa"/>
            <w:shd w:val="clear" w:color="auto" w:fill="auto"/>
          </w:tcPr>
          <w:p w:rsidR="00CB263E" w:rsidRPr="002E511C" w:rsidRDefault="00CB263E" w:rsidP="00CB263E">
            <w:pPr>
              <w:keepNext/>
              <w:spacing w:after="0" w:line="240" w:lineRule="auto"/>
              <w:jc w:val="both"/>
              <w:rPr>
                <w:rFonts w:ascii="Times New Roman" w:hAnsi="Times New Roman"/>
              </w:rPr>
            </w:pPr>
            <w:r w:rsidRPr="002E511C">
              <w:rPr>
                <w:rFonts w:ascii="Times New Roman" w:hAnsi="Times New Roman"/>
              </w:rPr>
              <w:t>Обеспеченность финансовыми ресурсами: объем выручки участника закупки за 202</w:t>
            </w:r>
            <w:r w:rsidR="00AE5368">
              <w:rPr>
                <w:rFonts w:ascii="Times New Roman" w:hAnsi="Times New Roman"/>
              </w:rPr>
              <w:t>4</w:t>
            </w:r>
            <w:r w:rsidRPr="002E511C">
              <w:rPr>
                <w:rFonts w:ascii="Times New Roman" w:hAnsi="Times New Roman"/>
              </w:rPr>
              <w:t xml:space="preserve"> г. (с приложением </w:t>
            </w:r>
            <w:proofErr w:type="spellStart"/>
            <w:proofErr w:type="gramStart"/>
            <w:r w:rsidRPr="002E511C">
              <w:rPr>
                <w:rFonts w:ascii="Times New Roman" w:hAnsi="Times New Roman"/>
              </w:rPr>
              <w:t>скан-копи</w:t>
            </w:r>
            <w:r w:rsidR="00AE5368">
              <w:rPr>
                <w:rFonts w:ascii="Times New Roman" w:hAnsi="Times New Roman"/>
              </w:rPr>
              <w:t>и</w:t>
            </w:r>
            <w:proofErr w:type="spellEnd"/>
            <w:proofErr w:type="gramEnd"/>
            <w:r w:rsidR="00AE5368">
              <w:rPr>
                <w:rFonts w:ascii="Times New Roman" w:hAnsi="Times New Roman"/>
              </w:rPr>
              <w:t xml:space="preserve"> бухгалтерского баланса за 2024</w:t>
            </w:r>
            <w:r w:rsidRPr="002E511C">
              <w:rPr>
                <w:rFonts w:ascii="Times New Roman" w:hAnsi="Times New Roman"/>
              </w:rPr>
              <w:t xml:space="preserve"> г. или иного документа, подтверждающего объем выручки  за 202</w:t>
            </w:r>
            <w:r w:rsidR="00AE5368">
              <w:rPr>
                <w:rFonts w:ascii="Times New Roman" w:hAnsi="Times New Roman"/>
              </w:rPr>
              <w:t>4</w:t>
            </w:r>
            <w:r w:rsidRPr="002E511C">
              <w:rPr>
                <w:rFonts w:ascii="Times New Roman" w:hAnsi="Times New Roman"/>
              </w:rPr>
              <w:t xml:space="preserve"> г. с отметкой налогового органа или квитанцией о приёмке).</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t>Отсутствие и менее 2</w:t>
            </w:r>
            <w:r w:rsidRPr="002E511C">
              <w:rPr>
                <w:rFonts w:ascii="Times New Roman" w:hAnsi="Times New Roman"/>
              </w:rPr>
              <w:t xml:space="preserve"> 000 </w:t>
            </w:r>
            <w:proofErr w:type="spellStart"/>
            <w:r w:rsidRPr="002E511C">
              <w:rPr>
                <w:rFonts w:ascii="Times New Roman" w:hAnsi="Times New Roman"/>
              </w:rPr>
              <w:t>000</w:t>
            </w:r>
            <w:proofErr w:type="spellEnd"/>
            <w:r w:rsidRPr="002E511C">
              <w:rPr>
                <w:rFonts w:ascii="Times New Roman" w:hAnsi="Times New Roman"/>
              </w:rPr>
              <w:t>, 00 рублей – 0 баллов</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t>2</w:t>
            </w:r>
            <w:r w:rsidRPr="002E511C">
              <w:rPr>
                <w:rFonts w:ascii="Times New Roman" w:hAnsi="Times New Roman"/>
              </w:rPr>
              <w:t xml:space="preserve"> 000 </w:t>
            </w:r>
            <w:proofErr w:type="spellStart"/>
            <w:r w:rsidRPr="002E511C">
              <w:rPr>
                <w:rFonts w:ascii="Times New Roman" w:hAnsi="Times New Roman"/>
              </w:rPr>
              <w:t>000</w:t>
            </w:r>
            <w:proofErr w:type="spellEnd"/>
            <w:r w:rsidRPr="002E511C">
              <w:rPr>
                <w:rFonts w:ascii="Times New Roman" w:hAnsi="Times New Roman"/>
              </w:rPr>
              <w:t>, 00 рублей – 10 баллов;</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t>4</w:t>
            </w:r>
            <w:r w:rsidRPr="002E511C">
              <w:rPr>
                <w:rFonts w:ascii="Times New Roman" w:hAnsi="Times New Roman"/>
              </w:rPr>
              <w:t xml:space="preserve"> 000 </w:t>
            </w:r>
            <w:proofErr w:type="spellStart"/>
            <w:r w:rsidRPr="002E511C">
              <w:rPr>
                <w:rFonts w:ascii="Times New Roman" w:hAnsi="Times New Roman"/>
              </w:rPr>
              <w:t>000</w:t>
            </w:r>
            <w:proofErr w:type="spellEnd"/>
            <w:r w:rsidRPr="002E511C">
              <w:rPr>
                <w:rFonts w:ascii="Times New Roman" w:hAnsi="Times New Roman"/>
              </w:rPr>
              <w:t>, 00 рублей –  20 баллов;</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t>6</w:t>
            </w:r>
            <w:r w:rsidRPr="002E511C">
              <w:rPr>
                <w:rFonts w:ascii="Times New Roman" w:hAnsi="Times New Roman"/>
              </w:rPr>
              <w:t xml:space="preserve"> 000 </w:t>
            </w:r>
            <w:proofErr w:type="spellStart"/>
            <w:r w:rsidRPr="002E511C">
              <w:rPr>
                <w:rFonts w:ascii="Times New Roman" w:hAnsi="Times New Roman"/>
              </w:rPr>
              <w:t>000</w:t>
            </w:r>
            <w:proofErr w:type="spellEnd"/>
            <w:r w:rsidRPr="002E511C">
              <w:rPr>
                <w:rFonts w:ascii="Times New Roman" w:hAnsi="Times New Roman"/>
              </w:rPr>
              <w:t>, 00 рублей – 30 баллов;</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t>8</w:t>
            </w:r>
            <w:r w:rsidRPr="002E511C">
              <w:rPr>
                <w:rFonts w:ascii="Times New Roman" w:hAnsi="Times New Roman"/>
              </w:rPr>
              <w:t xml:space="preserve"> 000 </w:t>
            </w:r>
            <w:proofErr w:type="spellStart"/>
            <w:r w:rsidRPr="002E511C">
              <w:rPr>
                <w:rFonts w:ascii="Times New Roman" w:hAnsi="Times New Roman"/>
              </w:rPr>
              <w:t>000</w:t>
            </w:r>
            <w:proofErr w:type="spellEnd"/>
            <w:r w:rsidRPr="002E511C">
              <w:rPr>
                <w:rFonts w:ascii="Times New Roman" w:hAnsi="Times New Roman"/>
              </w:rPr>
              <w:t>, 00 рублей – 40 баллов;</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t>10</w:t>
            </w:r>
            <w:r w:rsidRPr="002E511C">
              <w:rPr>
                <w:rFonts w:ascii="Times New Roman" w:hAnsi="Times New Roman"/>
              </w:rPr>
              <w:t xml:space="preserve"> 000 </w:t>
            </w:r>
            <w:proofErr w:type="spellStart"/>
            <w:r w:rsidRPr="002E511C">
              <w:rPr>
                <w:rFonts w:ascii="Times New Roman" w:hAnsi="Times New Roman"/>
              </w:rPr>
              <w:t>000</w:t>
            </w:r>
            <w:proofErr w:type="spellEnd"/>
            <w:r w:rsidRPr="002E511C">
              <w:rPr>
                <w:rFonts w:ascii="Times New Roman" w:hAnsi="Times New Roman"/>
              </w:rPr>
              <w:t>, 00 рублей – 50 баллов;</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t>12</w:t>
            </w:r>
            <w:r w:rsidRPr="002E511C">
              <w:rPr>
                <w:rFonts w:ascii="Times New Roman" w:hAnsi="Times New Roman"/>
              </w:rPr>
              <w:t xml:space="preserve"> 000 </w:t>
            </w:r>
            <w:proofErr w:type="spellStart"/>
            <w:r w:rsidRPr="002E511C">
              <w:rPr>
                <w:rFonts w:ascii="Times New Roman" w:hAnsi="Times New Roman"/>
              </w:rPr>
              <w:t>000</w:t>
            </w:r>
            <w:proofErr w:type="spellEnd"/>
            <w:r w:rsidRPr="002E511C">
              <w:rPr>
                <w:rFonts w:ascii="Times New Roman" w:hAnsi="Times New Roman"/>
              </w:rPr>
              <w:t>, 00 рублей – 60 баллов;</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lastRenderedPageBreak/>
              <w:t>14</w:t>
            </w:r>
            <w:r w:rsidRPr="002E511C">
              <w:rPr>
                <w:rFonts w:ascii="Times New Roman" w:hAnsi="Times New Roman"/>
              </w:rPr>
              <w:t xml:space="preserve"> 000 </w:t>
            </w:r>
            <w:proofErr w:type="spellStart"/>
            <w:r w:rsidRPr="002E511C">
              <w:rPr>
                <w:rFonts w:ascii="Times New Roman" w:hAnsi="Times New Roman"/>
              </w:rPr>
              <w:t>000</w:t>
            </w:r>
            <w:proofErr w:type="spellEnd"/>
            <w:r w:rsidRPr="002E511C">
              <w:rPr>
                <w:rFonts w:ascii="Times New Roman" w:hAnsi="Times New Roman"/>
              </w:rPr>
              <w:t>, 00 рублей – 70 баллов;</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t>16</w:t>
            </w:r>
            <w:r w:rsidRPr="002E511C">
              <w:rPr>
                <w:rFonts w:ascii="Times New Roman" w:hAnsi="Times New Roman"/>
              </w:rPr>
              <w:t xml:space="preserve"> 000 </w:t>
            </w:r>
            <w:proofErr w:type="spellStart"/>
            <w:r w:rsidRPr="002E511C">
              <w:rPr>
                <w:rFonts w:ascii="Times New Roman" w:hAnsi="Times New Roman"/>
              </w:rPr>
              <w:t>000</w:t>
            </w:r>
            <w:proofErr w:type="spellEnd"/>
            <w:r w:rsidRPr="002E511C">
              <w:rPr>
                <w:rFonts w:ascii="Times New Roman" w:hAnsi="Times New Roman"/>
              </w:rPr>
              <w:t>, 00 рублей – 80 баллов;</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t>18</w:t>
            </w:r>
            <w:r w:rsidRPr="002E511C">
              <w:rPr>
                <w:rFonts w:ascii="Times New Roman" w:hAnsi="Times New Roman"/>
              </w:rPr>
              <w:t xml:space="preserve"> 000 </w:t>
            </w:r>
            <w:proofErr w:type="spellStart"/>
            <w:r w:rsidRPr="002E511C">
              <w:rPr>
                <w:rFonts w:ascii="Times New Roman" w:hAnsi="Times New Roman"/>
              </w:rPr>
              <w:t>000</w:t>
            </w:r>
            <w:proofErr w:type="spellEnd"/>
            <w:r w:rsidRPr="002E511C">
              <w:rPr>
                <w:rFonts w:ascii="Times New Roman" w:hAnsi="Times New Roman"/>
              </w:rPr>
              <w:t>, 00 рублей – 90 баллов;</w:t>
            </w:r>
          </w:p>
          <w:p w:rsidR="00CB263E" w:rsidRPr="002E511C" w:rsidRDefault="00CB263E" w:rsidP="00CB263E">
            <w:pPr>
              <w:keepNext/>
              <w:spacing w:after="0" w:line="240" w:lineRule="auto"/>
              <w:jc w:val="both"/>
              <w:rPr>
                <w:rFonts w:ascii="Times New Roman" w:hAnsi="Times New Roman"/>
              </w:rPr>
            </w:pPr>
            <w:r>
              <w:rPr>
                <w:rFonts w:ascii="Times New Roman" w:hAnsi="Times New Roman"/>
              </w:rPr>
              <w:t>2</w:t>
            </w:r>
            <w:r w:rsidRPr="002E511C">
              <w:rPr>
                <w:rFonts w:ascii="Times New Roman" w:hAnsi="Times New Roman"/>
              </w:rPr>
              <w:t xml:space="preserve">0 000 </w:t>
            </w:r>
            <w:proofErr w:type="spellStart"/>
            <w:r w:rsidRPr="002E511C">
              <w:rPr>
                <w:rFonts w:ascii="Times New Roman" w:hAnsi="Times New Roman"/>
              </w:rPr>
              <w:t>000</w:t>
            </w:r>
            <w:proofErr w:type="spellEnd"/>
            <w:r w:rsidRPr="002E511C">
              <w:rPr>
                <w:rFonts w:ascii="Times New Roman" w:hAnsi="Times New Roman"/>
              </w:rPr>
              <w:t>, 00 рублей и более -100 баллов</w:t>
            </w:r>
          </w:p>
          <w:p w:rsidR="008A4687" w:rsidRPr="008A4687" w:rsidRDefault="008A4687" w:rsidP="00AE5368">
            <w:pPr>
              <w:keepNext/>
              <w:suppressAutoHyphens/>
              <w:spacing w:after="0" w:line="240" w:lineRule="auto"/>
              <w:jc w:val="both"/>
              <w:rPr>
                <w:rFonts w:ascii="Times New Roman" w:hAnsi="Times New Roman"/>
              </w:rPr>
            </w:pPr>
          </w:p>
        </w:tc>
        <w:tc>
          <w:tcPr>
            <w:tcW w:w="1843" w:type="dxa"/>
            <w:shd w:val="clear" w:color="auto" w:fill="auto"/>
            <w:vAlign w:val="center"/>
          </w:tcPr>
          <w:p w:rsidR="008A4687" w:rsidRPr="00E80F2D" w:rsidRDefault="00CB263E" w:rsidP="00CB263E">
            <w:pPr>
              <w:keepNext/>
              <w:rPr>
                <w:rFonts w:ascii="Times New Roman" w:hAnsi="Times New Roman"/>
              </w:rPr>
            </w:pPr>
            <w:r>
              <w:rPr>
                <w:rFonts w:ascii="Times New Roman" w:hAnsi="Times New Roman"/>
              </w:rPr>
              <w:lastRenderedPageBreak/>
              <w:t xml:space="preserve">           1</w:t>
            </w:r>
            <w:r w:rsidR="008A4687">
              <w:rPr>
                <w:rFonts w:ascii="Times New Roman" w:hAnsi="Times New Roman"/>
              </w:rPr>
              <w:t>0</w:t>
            </w:r>
            <w:r w:rsidR="008A4687" w:rsidRPr="00E80F2D">
              <w:rPr>
                <w:rFonts w:ascii="Times New Roman" w:hAnsi="Times New Roman"/>
              </w:rPr>
              <w:t>%</w:t>
            </w:r>
          </w:p>
        </w:tc>
        <w:tc>
          <w:tcPr>
            <w:tcW w:w="1843" w:type="dxa"/>
            <w:shd w:val="clear" w:color="auto" w:fill="auto"/>
            <w:vAlign w:val="center"/>
          </w:tcPr>
          <w:p w:rsidR="008A4687" w:rsidRPr="00E80F2D" w:rsidRDefault="00CB263E" w:rsidP="008A4687">
            <w:pPr>
              <w:autoSpaceDE w:val="0"/>
              <w:autoSpaceDN w:val="0"/>
              <w:adjustRightInd w:val="0"/>
              <w:spacing w:after="0" w:line="360" w:lineRule="auto"/>
              <w:contextualSpacing/>
              <w:jc w:val="center"/>
              <w:rPr>
                <w:rFonts w:ascii="Times New Roman" w:hAnsi="Times New Roman"/>
              </w:rPr>
            </w:pPr>
            <w:r>
              <w:rPr>
                <w:rFonts w:ascii="Times New Roman" w:hAnsi="Times New Roman"/>
              </w:rPr>
              <w:t>1</w:t>
            </w:r>
            <w:r w:rsidR="008A4687">
              <w:rPr>
                <w:rFonts w:ascii="Times New Roman" w:hAnsi="Times New Roman"/>
              </w:rPr>
              <w:t>0</w:t>
            </w:r>
            <w:r w:rsidR="008A4687" w:rsidRPr="00E80F2D">
              <w:rPr>
                <w:rFonts w:ascii="Times New Roman" w:hAnsi="Times New Roman"/>
              </w:rPr>
              <w:t xml:space="preserve"> баллов</w:t>
            </w:r>
          </w:p>
          <w:p w:rsidR="008A4687" w:rsidRPr="00E80F2D" w:rsidRDefault="008A4687" w:rsidP="008A4687">
            <w:pPr>
              <w:autoSpaceDE w:val="0"/>
              <w:autoSpaceDN w:val="0"/>
              <w:adjustRightInd w:val="0"/>
              <w:spacing w:after="0" w:line="360" w:lineRule="auto"/>
              <w:contextualSpacing/>
              <w:jc w:val="center"/>
              <w:rPr>
                <w:rFonts w:ascii="Times New Roman" w:hAnsi="Times New Roman"/>
              </w:rPr>
            </w:pPr>
          </w:p>
        </w:tc>
      </w:tr>
      <w:tr w:rsidR="00B82057" w:rsidRPr="009E5179" w:rsidTr="009E5179">
        <w:trPr>
          <w:trHeight w:val="343"/>
        </w:trPr>
        <w:tc>
          <w:tcPr>
            <w:tcW w:w="534" w:type="dxa"/>
            <w:shd w:val="clear" w:color="auto" w:fill="auto"/>
            <w:vAlign w:val="center"/>
          </w:tcPr>
          <w:p w:rsidR="00B82057" w:rsidRPr="00204351" w:rsidRDefault="009E5179" w:rsidP="00B82057">
            <w:pPr>
              <w:tabs>
                <w:tab w:val="left" w:pos="276"/>
              </w:tabs>
              <w:spacing w:after="0"/>
              <w:rPr>
                <w:rFonts w:ascii="Times New Roman" w:hAnsi="Times New Roman"/>
              </w:rPr>
            </w:pPr>
            <w:r>
              <w:rPr>
                <w:rFonts w:ascii="Times New Roman" w:hAnsi="Times New Roman"/>
              </w:rPr>
              <w:lastRenderedPageBreak/>
              <w:t>2.4</w:t>
            </w:r>
          </w:p>
        </w:tc>
        <w:tc>
          <w:tcPr>
            <w:tcW w:w="5953" w:type="dxa"/>
            <w:tcBorders>
              <w:top w:val="nil"/>
              <w:left w:val="nil"/>
              <w:bottom w:val="single" w:sz="6" w:space="0" w:color="000000"/>
              <w:right w:val="single" w:sz="6" w:space="0" w:color="000000"/>
            </w:tcBorders>
            <w:shd w:val="clear" w:color="auto" w:fill="FFFFFF"/>
          </w:tcPr>
          <w:p w:rsidR="00CB263E" w:rsidRPr="00CB263E" w:rsidRDefault="00CB263E" w:rsidP="00CB263E">
            <w:pPr>
              <w:pStyle w:val="af"/>
              <w:rPr>
                <w:color w:val="auto"/>
                <w:sz w:val="22"/>
                <w:szCs w:val="22"/>
              </w:rPr>
            </w:pPr>
            <w:r w:rsidRPr="00CB263E">
              <w:rPr>
                <w:color w:val="auto"/>
                <w:sz w:val="22"/>
                <w:szCs w:val="22"/>
              </w:rPr>
              <w:t>Наличие сертификата качества ISO 9001.</w:t>
            </w:r>
          </w:p>
          <w:p w:rsidR="00CB263E" w:rsidRPr="00CB263E" w:rsidRDefault="00CB263E" w:rsidP="00CB263E">
            <w:pPr>
              <w:pStyle w:val="af"/>
              <w:rPr>
                <w:color w:val="auto"/>
                <w:sz w:val="22"/>
                <w:szCs w:val="22"/>
              </w:rPr>
            </w:pPr>
            <w:r w:rsidRPr="00CB263E">
              <w:rPr>
                <w:color w:val="auto"/>
                <w:sz w:val="22"/>
                <w:szCs w:val="22"/>
              </w:rPr>
              <w:t>Отсутствие – 0 баллов</w:t>
            </w:r>
          </w:p>
          <w:p w:rsidR="00CB263E" w:rsidRPr="00CB263E" w:rsidRDefault="00CB263E" w:rsidP="00CB263E">
            <w:pPr>
              <w:pStyle w:val="af"/>
              <w:rPr>
                <w:color w:val="auto"/>
                <w:sz w:val="22"/>
                <w:szCs w:val="22"/>
              </w:rPr>
            </w:pPr>
            <w:r w:rsidRPr="00CB263E">
              <w:rPr>
                <w:color w:val="auto"/>
                <w:sz w:val="22"/>
                <w:szCs w:val="22"/>
              </w:rPr>
              <w:t>Наличие – 100 баллов</w:t>
            </w:r>
          </w:p>
          <w:p w:rsidR="00B82057" w:rsidRPr="00DF3A7E" w:rsidRDefault="00CB263E" w:rsidP="00B82057">
            <w:pPr>
              <w:pStyle w:val="af"/>
              <w:rPr>
                <w:color w:val="auto"/>
                <w:sz w:val="22"/>
                <w:szCs w:val="22"/>
              </w:rPr>
            </w:pPr>
            <w:r w:rsidRPr="00CB263E">
              <w:rPr>
                <w:color w:val="auto"/>
                <w:sz w:val="22"/>
                <w:szCs w:val="22"/>
              </w:rPr>
              <w:t xml:space="preserve">Оценка будет осуществляться на основании представленной </w:t>
            </w:r>
            <w:proofErr w:type="spellStart"/>
            <w:proofErr w:type="gramStart"/>
            <w:r w:rsidRPr="00CB263E">
              <w:rPr>
                <w:color w:val="auto"/>
                <w:sz w:val="22"/>
                <w:szCs w:val="22"/>
              </w:rPr>
              <w:t>скан-копии</w:t>
            </w:r>
            <w:proofErr w:type="spellEnd"/>
            <w:proofErr w:type="gramEnd"/>
            <w:r w:rsidRPr="00CB263E">
              <w:rPr>
                <w:color w:val="auto"/>
                <w:sz w:val="22"/>
                <w:szCs w:val="22"/>
              </w:rPr>
              <w:t xml:space="preserve">  сертификата качества ISO 9001</w:t>
            </w:r>
          </w:p>
        </w:tc>
        <w:tc>
          <w:tcPr>
            <w:tcW w:w="1843" w:type="dxa"/>
            <w:tcBorders>
              <w:top w:val="nil"/>
              <w:left w:val="nil"/>
              <w:bottom w:val="single" w:sz="6" w:space="0" w:color="000000"/>
              <w:right w:val="single" w:sz="6" w:space="0" w:color="000000"/>
            </w:tcBorders>
            <w:shd w:val="clear" w:color="auto" w:fill="FFFFFF"/>
            <w:vAlign w:val="center"/>
          </w:tcPr>
          <w:p w:rsidR="00B82057" w:rsidRPr="009E5179" w:rsidRDefault="00B82057" w:rsidP="009E5179">
            <w:pPr>
              <w:pStyle w:val="af"/>
              <w:spacing w:after="195"/>
              <w:jc w:val="center"/>
              <w:rPr>
                <w:rFonts w:ascii="Arial" w:hAnsi="Arial" w:cs="Arial"/>
                <w:color w:val="2C2D2E"/>
                <w:sz w:val="22"/>
                <w:szCs w:val="22"/>
              </w:rPr>
            </w:pPr>
            <w:r w:rsidRPr="009E5179">
              <w:rPr>
                <w:color w:val="2C2D2E"/>
                <w:sz w:val="22"/>
                <w:szCs w:val="22"/>
                <w:lang w:val="en-US"/>
              </w:rPr>
              <w:t>1</w:t>
            </w:r>
            <w:r w:rsidR="009E5179" w:rsidRPr="009E5179">
              <w:rPr>
                <w:color w:val="2C2D2E"/>
                <w:sz w:val="22"/>
                <w:szCs w:val="22"/>
              </w:rPr>
              <w:t>5</w:t>
            </w:r>
            <w:r w:rsidRPr="009E5179">
              <w:rPr>
                <w:color w:val="2C2D2E"/>
                <w:sz w:val="22"/>
                <w:szCs w:val="22"/>
              </w:rPr>
              <w:t>%</w:t>
            </w:r>
          </w:p>
        </w:tc>
        <w:tc>
          <w:tcPr>
            <w:tcW w:w="1843" w:type="dxa"/>
            <w:tcBorders>
              <w:top w:val="nil"/>
              <w:left w:val="nil"/>
              <w:bottom w:val="single" w:sz="6" w:space="0" w:color="000000"/>
              <w:right w:val="single" w:sz="6" w:space="0" w:color="000000"/>
            </w:tcBorders>
            <w:shd w:val="clear" w:color="auto" w:fill="FFFFFF"/>
            <w:vAlign w:val="center"/>
          </w:tcPr>
          <w:p w:rsidR="00B82057" w:rsidRPr="009E5179" w:rsidRDefault="00B82057" w:rsidP="009E5179">
            <w:pPr>
              <w:pStyle w:val="af"/>
              <w:jc w:val="center"/>
              <w:rPr>
                <w:rFonts w:ascii="Arial" w:hAnsi="Arial" w:cs="Arial"/>
                <w:color w:val="2C2D2E"/>
                <w:sz w:val="22"/>
                <w:szCs w:val="22"/>
              </w:rPr>
            </w:pPr>
            <w:r w:rsidRPr="009E5179">
              <w:rPr>
                <w:color w:val="2C2D2E"/>
                <w:sz w:val="22"/>
                <w:szCs w:val="22"/>
                <w:lang w:val="en-US"/>
              </w:rPr>
              <w:t>1</w:t>
            </w:r>
            <w:r w:rsidR="009E5179" w:rsidRPr="009E5179">
              <w:rPr>
                <w:color w:val="2C2D2E"/>
                <w:sz w:val="22"/>
                <w:szCs w:val="22"/>
              </w:rPr>
              <w:t>5</w:t>
            </w:r>
            <w:r w:rsidRPr="009E5179">
              <w:rPr>
                <w:color w:val="2C2D2E"/>
                <w:sz w:val="22"/>
                <w:szCs w:val="22"/>
              </w:rPr>
              <w:t> баллов</w:t>
            </w:r>
          </w:p>
        </w:tc>
      </w:tr>
      <w:tr w:rsidR="009E5179" w:rsidRPr="00204351" w:rsidTr="00DC4164">
        <w:trPr>
          <w:trHeight w:val="343"/>
        </w:trPr>
        <w:tc>
          <w:tcPr>
            <w:tcW w:w="534" w:type="dxa"/>
            <w:shd w:val="clear" w:color="auto" w:fill="auto"/>
            <w:vAlign w:val="center"/>
          </w:tcPr>
          <w:p w:rsidR="009E5179" w:rsidRPr="00204351" w:rsidRDefault="009E5179" w:rsidP="009E5179">
            <w:pPr>
              <w:tabs>
                <w:tab w:val="left" w:pos="276"/>
              </w:tabs>
              <w:spacing w:after="0"/>
              <w:rPr>
                <w:rFonts w:ascii="Times New Roman" w:hAnsi="Times New Roman"/>
              </w:rPr>
            </w:pPr>
            <w:r>
              <w:rPr>
                <w:rFonts w:ascii="Times New Roman" w:hAnsi="Times New Roman"/>
              </w:rPr>
              <w:t>2.5</w:t>
            </w:r>
          </w:p>
        </w:tc>
        <w:tc>
          <w:tcPr>
            <w:tcW w:w="5953" w:type="dxa"/>
            <w:shd w:val="clear" w:color="auto" w:fill="auto"/>
          </w:tcPr>
          <w:p w:rsidR="00CB263E" w:rsidRPr="00CB263E" w:rsidRDefault="00CB263E" w:rsidP="00CB263E">
            <w:pPr>
              <w:keepNext/>
              <w:spacing w:after="0" w:line="240" w:lineRule="auto"/>
              <w:jc w:val="both"/>
              <w:rPr>
                <w:rFonts w:ascii="Times New Roman" w:hAnsi="Times New Roman"/>
              </w:rPr>
            </w:pPr>
            <w:proofErr w:type="gramStart"/>
            <w:r w:rsidRPr="00CB263E">
              <w:rPr>
                <w:rFonts w:ascii="Times New Roman" w:hAnsi="Times New Roman"/>
              </w:rPr>
              <w:t>Наличие судебных решений не в пользу участника закупки в качестве ответчика, связанного с неисполнением и (или) ненадлежащим исполнением обязательств по контракту (договору) в  рамках Федеральных законов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 сопоставимого с предметом закупки</w:t>
            </w:r>
            <w:proofErr w:type="gramEnd"/>
            <w:r w:rsidRPr="00CB263E">
              <w:rPr>
                <w:rFonts w:ascii="Times New Roman" w:hAnsi="Times New Roman"/>
              </w:rPr>
              <w:t xml:space="preserve"> с 01.01.20</w:t>
            </w:r>
            <w:r w:rsidR="00273D81">
              <w:rPr>
                <w:rFonts w:ascii="Times New Roman" w:hAnsi="Times New Roman"/>
              </w:rPr>
              <w:t>22</w:t>
            </w:r>
            <w:r w:rsidRPr="00CB263E">
              <w:rPr>
                <w:rFonts w:ascii="Times New Roman" w:hAnsi="Times New Roman"/>
              </w:rPr>
              <w:t xml:space="preserve"> г. до даты подачи участником заявки на участие в запросе предложений в электронной форме (участнику закупки в заявке необходимо указать наличие либо отсутствие)</w:t>
            </w:r>
          </w:p>
          <w:p w:rsidR="00CB263E" w:rsidRPr="00CB263E" w:rsidRDefault="00CB263E" w:rsidP="00CB263E">
            <w:pPr>
              <w:keepNext/>
              <w:spacing w:after="0" w:line="240" w:lineRule="auto"/>
              <w:jc w:val="both"/>
              <w:rPr>
                <w:rFonts w:ascii="Times New Roman" w:hAnsi="Times New Roman"/>
              </w:rPr>
            </w:pPr>
          </w:p>
          <w:p w:rsidR="00CB263E" w:rsidRPr="00CB263E" w:rsidRDefault="00CB263E" w:rsidP="00CB263E">
            <w:pPr>
              <w:keepNext/>
              <w:spacing w:after="0" w:line="240" w:lineRule="auto"/>
              <w:jc w:val="both"/>
              <w:rPr>
                <w:rFonts w:ascii="Times New Roman" w:hAnsi="Times New Roman"/>
              </w:rPr>
            </w:pPr>
            <w:r w:rsidRPr="00CB263E">
              <w:rPr>
                <w:rFonts w:ascii="Times New Roman" w:hAnsi="Times New Roman"/>
              </w:rPr>
              <w:t>Порядок оценки по показателю:</w:t>
            </w:r>
          </w:p>
          <w:p w:rsidR="00CB263E" w:rsidRPr="00CB263E" w:rsidRDefault="00CB263E" w:rsidP="00CB263E">
            <w:pPr>
              <w:keepNext/>
              <w:spacing w:after="0" w:line="240" w:lineRule="auto"/>
              <w:jc w:val="both"/>
              <w:rPr>
                <w:rFonts w:ascii="Times New Roman" w:hAnsi="Times New Roman"/>
              </w:rPr>
            </w:pPr>
            <w:r w:rsidRPr="00CB263E">
              <w:rPr>
                <w:rFonts w:ascii="Times New Roman" w:hAnsi="Times New Roman"/>
              </w:rPr>
              <w:t>Наличие – 0 баллов;</w:t>
            </w:r>
          </w:p>
          <w:p w:rsidR="00CB263E" w:rsidRPr="00CB263E" w:rsidRDefault="00CB263E" w:rsidP="00CB263E">
            <w:pPr>
              <w:keepNext/>
              <w:spacing w:after="0" w:line="240" w:lineRule="auto"/>
              <w:jc w:val="both"/>
              <w:rPr>
                <w:rFonts w:ascii="Times New Roman" w:hAnsi="Times New Roman"/>
              </w:rPr>
            </w:pPr>
            <w:r w:rsidRPr="00CB263E">
              <w:rPr>
                <w:rFonts w:ascii="Times New Roman" w:hAnsi="Times New Roman"/>
              </w:rPr>
              <w:t>Отсутствие – 100 баллов</w:t>
            </w:r>
          </w:p>
          <w:p w:rsidR="00CB263E" w:rsidRPr="00CB263E" w:rsidRDefault="00CB263E" w:rsidP="00CB263E">
            <w:pPr>
              <w:keepNext/>
              <w:spacing w:after="0" w:line="240" w:lineRule="auto"/>
              <w:jc w:val="both"/>
              <w:rPr>
                <w:rFonts w:ascii="Times New Roman" w:hAnsi="Times New Roman"/>
              </w:rPr>
            </w:pPr>
          </w:p>
          <w:p w:rsidR="00CB263E" w:rsidRPr="00CB263E" w:rsidRDefault="00CB263E" w:rsidP="00CB263E">
            <w:pPr>
              <w:keepNext/>
              <w:spacing w:after="0" w:line="240" w:lineRule="auto"/>
              <w:jc w:val="both"/>
              <w:rPr>
                <w:rFonts w:ascii="Times New Roman" w:hAnsi="Times New Roman"/>
              </w:rPr>
            </w:pPr>
            <w:proofErr w:type="gramStart"/>
            <w:r w:rsidRPr="00CB263E">
              <w:rPr>
                <w:rFonts w:ascii="Times New Roman" w:hAnsi="Times New Roman"/>
              </w:rPr>
              <w:t>При оценке предложений коллективного участника сведений в соответствии с данным подкритерием, предоставляемые лицами, выступающими на стороне одного участника процедуры закупки, оцениваются сведения, содержащиеся в официальных интернет ресурсах судов общей юрисдикции и  арбитражных судов Российской Федерации в отношении каждого члена коллективного участника.</w:t>
            </w:r>
            <w:proofErr w:type="gramEnd"/>
          </w:p>
          <w:p w:rsidR="00CB263E" w:rsidRPr="00CB263E" w:rsidRDefault="00CB263E" w:rsidP="00CB263E">
            <w:pPr>
              <w:keepNext/>
              <w:spacing w:after="0" w:line="240" w:lineRule="auto"/>
              <w:jc w:val="both"/>
              <w:rPr>
                <w:rFonts w:ascii="Times New Roman" w:hAnsi="Times New Roman"/>
              </w:rPr>
            </w:pPr>
          </w:p>
          <w:p w:rsidR="009E5179" w:rsidRPr="009E5179" w:rsidRDefault="00CB263E" w:rsidP="00CB263E">
            <w:pPr>
              <w:keepNext/>
              <w:spacing w:after="0" w:line="240" w:lineRule="auto"/>
              <w:jc w:val="both"/>
              <w:rPr>
                <w:rFonts w:ascii="Times New Roman" w:hAnsi="Times New Roman"/>
              </w:rPr>
            </w:pPr>
            <w:r w:rsidRPr="00CB263E">
              <w:rPr>
                <w:rFonts w:ascii="Times New Roman" w:hAnsi="Times New Roman"/>
              </w:rPr>
              <w:t>При оценке предложений коллективного участника сведений в соответствии с данным подкритерием, предоставляемые лицами, выступающими на стороне одного участника процедуры закупки, суммируются</w:t>
            </w:r>
          </w:p>
        </w:tc>
        <w:tc>
          <w:tcPr>
            <w:tcW w:w="1843" w:type="dxa"/>
            <w:shd w:val="clear" w:color="auto" w:fill="auto"/>
            <w:vAlign w:val="center"/>
          </w:tcPr>
          <w:p w:rsidR="009E5179" w:rsidRPr="009E5179" w:rsidRDefault="009E5179" w:rsidP="009E5179">
            <w:pPr>
              <w:keepNext/>
              <w:jc w:val="center"/>
              <w:rPr>
                <w:rFonts w:ascii="Times New Roman" w:hAnsi="Times New Roman"/>
              </w:rPr>
            </w:pPr>
            <w:r w:rsidRPr="009E5179">
              <w:rPr>
                <w:rFonts w:ascii="Times New Roman" w:hAnsi="Times New Roman"/>
              </w:rPr>
              <w:t>10%</w:t>
            </w:r>
          </w:p>
        </w:tc>
        <w:tc>
          <w:tcPr>
            <w:tcW w:w="1843" w:type="dxa"/>
            <w:shd w:val="clear" w:color="auto" w:fill="auto"/>
            <w:vAlign w:val="center"/>
          </w:tcPr>
          <w:p w:rsidR="009E5179" w:rsidRPr="009E5179" w:rsidRDefault="009E5179" w:rsidP="009E5179">
            <w:pPr>
              <w:autoSpaceDE w:val="0"/>
              <w:autoSpaceDN w:val="0"/>
              <w:adjustRightInd w:val="0"/>
              <w:spacing w:after="0" w:line="360" w:lineRule="auto"/>
              <w:contextualSpacing/>
              <w:jc w:val="center"/>
              <w:rPr>
                <w:rFonts w:ascii="Times New Roman" w:hAnsi="Times New Roman"/>
              </w:rPr>
            </w:pPr>
            <w:r w:rsidRPr="009E5179">
              <w:rPr>
                <w:rFonts w:ascii="Times New Roman" w:hAnsi="Times New Roman"/>
              </w:rPr>
              <w:t>10 баллов</w:t>
            </w:r>
          </w:p>
        </w:tc>
      </w:tr>
      <w:tr w:rsidR="00CB263E" w:rsidRPr="00204351" w:rsidTr="00DC4164">
        <w:trPr>
          <w:trHeight w:val="343"/>
        </w:trPr>
        <w:tc>
          <w:tcPr>
            <w:tcW w:w="534" w:type="dxa"/>
            <w:shd w:val="clear" w:color="auto" w:fill="auto"/>
            <w:vAlign w:val="center"/>
          </w:tcPr>
          <w:p w:rsidR="00CB263E" w:rsidRDefault="00CB263E" w:rsidP="00CB263E">
            <w:pPr>
              <w:tabs>
                <w:tab w:val="left" w:pos="276"/>
              </w:tabs>
              <w:spacing w:after="0"/>
              <w:rPr>
                <w:rFonts w:ascii="Times New Roman" w:hAnsi="Times New Roman"/>
              </w:rPr>
            </w:pPr>
            <w:r>
              <w:rPr>
                <w:rFonts w:ascii="Times New Roman" w:hAnsi="Times New Roman"/>
              </w:rPr>
              <w:t>2.6</w:t>
            </w:r>
          </w:p>
        </w:tc>
        <w:tc>
          <w:tcPr>
            <w:tcW w:w="5953" w:type="dxa"/>
            <w:shd w:val="clear" w:color="auto" w:fill="auto"/>
          </w:tcPr>
          <w:p w:rsidR="00CB263E" w:rsidRPr="00CB263E" w:rsidRDefault="00CB263E" w:rsidP="00CB263E">
            <w:pPr>
              <w:keepNext/>
              <w:spacing w:after="0" w:line="240" w:lineRule="auto"/>
              <w:jc w:val="both"/>
              <w:rPr>
                <w:rFonts w:ascii="Times New Roman" w:hAnsi="Times New Roman"/>
              </w:rPr>
            </w:pPr>
            <w:r w:rsidRPr="00CB263E">
              <w:rPr>
                <w:rFonts w:ascii="Times New Roman" w:hAnsi="Times New Roman"/>
              </w:rPr>
              <w:t>Деловая репутация.</w:t>
            </w:r>
          </w:p>
          <w:p w:rsidR="00CB263E" w:rsidRPr="00CB263E" w:rsidRDefault="00CB263E" w:rsidP="00CB263E">
            <w:pPr>
              <w:keepNext/>
              <w:spacing w:after="0" w:line="240" w:lineRule="auto"/>
              <w:jc w:val="both"/>
              <w:rPr>
                <w:rFonts w:ascii="Times New Roman" w:hAnsi="Times New Roman"/>
              </w:rPr>
            </w:pPr>
            <w:proofErr w:type="gramStart"/>
            <w:r w:rsidRPr="00CB263E">
              <w:rPr>
                <w:rFonts w:ascii="Times New Roman" w:hAnsi="Times New Roman"/>
              </w:rPr>
              <w:t>Оценивается деловая репутация участника закупки, которая подтверждается рекомендательными, благодарственными письмами, положительными отзывами, полученными участником закупки от государственных (муниципальных) Заказчиков осуществляющих закупки в рамках действия Федерального закона "О контрактной системе в сфере закупок товаров, работ, услуг для обеспечения государственных и муниципальных нужд" от 05.04.2013 N 44-ФЗ, Заказчиков осуществляющих закупки в рамках действия Федерального закона "О закупках товаров, работ, услуг отдельными видами</w:t>
            </w:r>
            <w:proofErr w:type="gramEnd"/>
            <w:r w:rsidRPr="00CB263E">
              <w:rPr>
                <w:rFonts w:ascii="Times New Roman" w:hAnsi="Times New Roman"/>
              </w:rPr>
              <w:t xml:space="preserve"> </w:t>
            </w:r>
            <w:proofErr w:type="gramStart"/>
            <w:r w:rsidRPr="00CB263E">
              <w:rPr>
                <w:rFonts w:ascii="Times New Roman" w:hAnsi="Times New Roman"/>
              </w:rPr>
              <w:t xml:space="preserve">юридических лиц" от 18.07.2011 N 223-ФЗ, общественности, коммерческих организаций, свидетельствующими о надежности участника закупки, качестве поставленных им  ранее товаров, соблюдения объемов и сроков поставки, неприменения штрафных санкций в рамках Федеральных законов от 18.07.2011 № 223-ФЗ «О закупках товаров, работ, услуг отдельными </w:t>
            </w:r>
            <w:r w:rsidRPr="00CB263E">
              <w:rPr>
                <w:rFonts w:ascii="Times New Roman" w:hAnsi="Times New Roman"/>
              </w:rPr>
              <w:lastRenderedPageBreak/>
              <w:t>видами юридических лиц», от 05.04.2013 № 44-ФЗ «О контрактной системе в сфере закупок товаров, работ, услуг для обеспечения государственных и муниципальных</w:t>
            </w:r>
            <w:proofErr w:type="gramEnd"/>
            <w:r w:rsidRPr="00CB263E">
              <w:rPr>
                <w:rFonts w:ascii="Times New Roman" w:hAnsi="Times New Roman"/>
              </w:rPr>
              <w:t xml:space="preserve"> нужд» со стороны Заказчиков. </w:t>
            </w:r>
          </w:p>
          <w:p w:rsidR="00273D81" w:rsidRDefault="00273D81" w:rsidP="00CB263E">
            <w:pPr>
              <w:keepNext/>
              <w:spacing w:after="0" w:line="240" w:lineRule="auto"/>
              <w:jc w:val="both"/>
              <w:rPr>
                <w:rFonts w:ascii="Times New Roman" w:hAnsi="Times New Roman"/>
              </w:rPr>
            </w:pPr>
          </w:p>
          <w:p w:rsidR="00273D81" w:rsidRPr="00CB263E" w:rsidRDefault="00273D81" w:rsidP="00273D81">
            <w:pPr>
              <w:keepNext/>
              <w:spacing w:after="0" w:line="240" w:lineRule="auto"/>
              <w:jc w:val="both"/>
              <w:rPr>
                <w:rFonts w:ascii="Times New Roman" w:hAnsi="Times New Roman"/>
              </w:rPr>
            </w:pPr>
            <w:r w:rsidRPr="00CB263E">
              <w:rPr>
                <w:rFonts w:ascii="Times New Roman" w:hAnsi="Times New Roman"/>
              </w:rPr>
              <w:t>Порядок оценки по показателю:</w:t>
            </w:r>
          </w:p>
          <w:p w:rsidR="00273D81" w:rsidRPr="00CB263E" w:rsidRDefault="00273D81" w:rsidP="00273D81">
            <w:pPr>
              <w:keepNext/>
              <w:spacing w:after="0" w:line="240" w:lineRule="auto"/>
              <w:jc w:val="both"/>
              <w:rPr>
                <w:rFonts w:ascii="Times New Roman" w:hAnsi="Times New Roman"/>
              </w:rPr>
            </w:pPr>
            <w:r w:rsidRPr="00CB263E">
              <w:rPr>
                <w:rFonts w:ascii="Times New Roman" w:hAnsi="Times New Roman"/>
              </w:rPr>
              <w:t>Наличие – 0 баллов;</w:t>
            </w:r>
          </w:p>
          <w:p w:rsidR="00273D81" w:rsidRPr="00CB263E" w:rsidRDefault="00273D81" w:rsidP="00273D81">
            <w:pPr>
              <w:keepNext/>
              <w:spacing w:after="0" w:line="240" w:lineRule="auto"/>
              <w:jc w:val="both"/>
              <w:rPr>
                <w:rFonts w:ascii="Times New Roman" w:hAnsi="Times New Roman"/>
              </w:rPr>
            </w:pPr>
            <w:r w:rsidRPr="00CB263E">
              <w:rPr>
                <w:rFonts w:ascii="Times New Roman" w:hAnsi="Times New Roman"/>
              </w:rPr>
              <w:t>Отсутствие – 100 баллов</w:t>
            </w:r>
          </w:p>
          <w:p w:rsidR="00273D81" w:rsidRPr="00CB263E" w:rsidRDefault="00273D81" w:rsidP="00273D81">
            <w:pPr>
              <w:keepNext/>
              <w:spacing w:after="0" w:line="240" w:lineRule="auto"/>
              <w:jc w:val="both"/>
              <w:rPr>
                <w:rFonts w:ascii="Times New Roman" w:hAnsi="Times New Roman"/>
              </w:rPr>
            </w:pPr>
          </w:p>
          <w:p w:rsidR="00273D81" w:rsidRPr="00CB263E" w:rsidRDefault="00273D81" w:rsidP="00273D81">
            <w:pPr>
              <w:keepNext/>
              <w:spacing w:after="0" w:line="240" w:lineRule="auto"/>
              <w:jc w:val="both"/>
              <w:rPr>
                <w:rFonts w:ascii="Times New Roman" w:hAnsi="Times New Roman"/>
              </w:rPr>
            </w:pPr>
            <w:proofErr w:type="gramStart"/>
            <w:r w:rsidRPr="00CB263E">
              <w:rPr>
                <w:rFonts w:ascii="Times New Roman" w:hAnsi="Times New Roman"/>
              </w:rPr>
              <w:t>При оценке предложений коллективного участника сведений в соответствии с данным подкритерием, предоставляемые лицами, выступающими на стороне одного участника процедуры закупки, оцениваются сведения, содержащиеся в официальных интернет ресурсах судов общей юрисдикции и  арбитражных судов Российской Федерации в отношении каждого члена коллективного участника.</w:t>
            </w:r>
            <w:proofErr w:type="gramEnd"/>
          </w:p>
          <w:p w:rsidR="00273D81" w:rsidRDefault="00273D81" w:rsidP="00CB263E">
            <w:pPr>
              <w:keepNext/>
              <w:spacing w:after="0" w:line="240" w:lineRule="auto"/>
              <w:jc w:val="both"/>
              <w:rPr>
                <w:rFonts w:ascii="Times New Roman" w:hAnsi="Times New Roman"/>
              </w:rPr>
            </w:pPr>
          </w:p>
          <w:p w:rsidR="00273D81" w:rsidRDefault="00273D81" w:rsidP="00CB263E">
            <w:pPr>
              <w:keepNext/>
              <w:spacing w:after="0" w:line="240" w:lineRule="auto"/>
              <w:jc w:val="both"/>
              <w:rPr>
                <w:rFonts w:ascii="Times New Roman" w:hAnsi="Times New Roman"/>
              </w:rPr>
            </w:pPr>
          </w:p>
          <w:p w:rsidR="00CB263E" w:rsidRDefault="00CB263E" w:rsidP="00CB263E">
            <w:pPr>
              <w:keepNext/>
              <w:spacing w:after="0" w:line="240" w:lineRule="auto"/>
              <w:jc w:val="both"/>
              <w:rPr>
                <w:rFonts w:ascii="Times New Roman" w:hAnsi="Times New Roman"/>
              </w:rPr>
            </w:pPr>
            <w:r w:rsidRPr="00CB263E">
              <w:rPr>
                <w:rFonts w:ascii="Times New Roman" w:hAnsi="Times New Roman"/>
              </w:rPr>
              <w:t>Деловая репутация считается не подтвержденной в случае представления документов, характеризующих деловую репутацию участника закупки,  содержащих недостоверные сведения (будет определяться как нулевое количество баллов).</w:t>
            </w:r>
          </w:p>
          <w:p w:rsidR="00273D81" w:rsidRPr="00CB263E" w:rsidRDefault="00273D81" w:rsidP="00CB263E">
            <w:pPr>
              <w:keepNext/>
              <w:spacing w:after="0" w:line="240" w:lineRule="auto"/>
              <w:jc w:val="both"/>
              <w:rPr>
                <w:rFonts w:ascii="Times New Roman" w:hAnsi="Times New Roman"/>
              </w:rPr>
            </w:pPr>
          </w:p>
          <w:p w:rsidR="00CB263E" w:rsidRPr="00CB263E" w:rsidRDefault="00CB263E" w:rsidP="00CB263E">
            <w:pPr>
              <w:keepNext/>
              <w:spacing w:after="0" w:line="240" w:lineRule="auto"/>
              <w:jc w:val="both"/>
              <w:rPr>
                <w:rFonts w:ascii="Times New Roman" w:hAnsi="Times New Roman"/>
              </w:rPr>
            </w:pPr>
            <w:r w:rsidRPr="00CB263E">
              <w:rPr>
                <w:rFonts w:ascii="Times New Roman" w:hAnsi="Times New Roman"/>
              </w:rPr>
              <w:t xml:space="preserve">Отсутствие </w:t>
            </w:r>
            <w:proofErr w:type="gramStart"/>
            <w:r w:rsidRPr="00CB263E">
              <w:rPr>
                <w:rFonts w:ascii="Times New Roman" w:hAnsi="Times New Roman"/>
              </w:rPr>
              <w:t>документов, подтверждающих деловую репутацию не являются</w:t>
            </w:r>
            <w:proofErr w:type="gramEnd"/>
            <w:r w:rsidRPr="00CB263E">
              <w:rPr>
                <w:rFonts w:ascii="Times New Roman" w:hAnsi="Times New Roman"/>
              </w:rPr>
              <w:t xml:space="preserve"> основанием для отклонения заявки.</w:t>
            </w:r>
          </w:p>
        </w:tc>
        <w:tc>
          <w:tcPr>
            <w:tcW w:w="1843" w:type="dxa"/>
            <w:shd w:val="clear" w:color="auto" w:fill="auto"/>
            <w:vAlign w:val="center"/>
          </w:tcPr>
          <w:p w:rsidR="00CB263E" w:rsidRPr="009E5179" w:rsidRDefault="00DF3A7E" w:rsidP="00CB263E">
            <w:pPr>
              <w:keepNext/>
              <w:jc w:val="center"/>
              <w:rPr>
                <w:rFonts w:ascii="Times New Roman" w:hAnsi="Times New Roman"/>
              </w:rPr>
            </w:pPr>
            <w:r>
              <w:rPr>
                <w:rFonts w:ascii="Times New Roman" w:hAnsi="Times New Roman"/>
              </w:rPr>
              <w:lastRenderedPageBreak/>
              <w:t>5</w:t>
            </w:r>
            <w:r w:rsidR="00CB263E" w:rsidRPr="009E5179">
              <w:rPr>
                <w:rFonts w:ascii="Times New Roman" w:hAnsi="Times New Roman"/>
              </w:rPr>
              <w:t>%</w:t>
            </w:r>
          </w:p>
        </w:tc>
        <w:tc>
          <w:tcPr>
            <w:tcW w:w="1843" w:type="dxa"/>
            <w:shd w:val="clear" w:color="auto" w:fill="auto"/>
            <w:vAlign w:val="center"/>
          </w:tcPr>
          <w:p w:rsidR="00CB263E" w:rsidRPr="009E5179" w:rsidRDefault="00DF3A7E" w:rsidP="00CB263E">
            <w:pPr>
              <w:autoSpaceDE w:val="0"/>
              <w:autoSpaceDN w:val="0"/>
              <w:adjustRightInd w:val="0"/>
              <w:spacing w:after="0" w:line="360" w:lineRule="auto"/>
              <w:contextualSpacing/>
              <w:jc w:val="center"/>
              <w:rPr>
                <w:rFonts w:ascii="Times New Roman" w:hAnsi="Times New Roman"/>
              </w:rPr>
            </w:pPr>
            <w:r>
              <w:rPr>
                <w:rFonts w:ascii="Times New Roman" w:hAnsi="Times New Roman"/>
              </w:rPr>
              <w:t>5</w:t>
            </w:r>
            <w:r w:rsidR="00CB263E" w:rsidRPr="009E5179">
              <w:rPr>
                <w:rFonts w:ascii="Times New Roman" w:hAnsi="Times New Roman"/>
              </w:rPr>
              <w:t xml:space="preserve"> баллов</w:t>
            </w:r>
          </w:p>
        </w:tc>
      </w:tr>
    </w:tbl>
    <w:p w:rsidR="00204351" w:rsidRPr="00EE5DA3" w:rsidRDefault="00204351" w:rsidP="00EE5DA3">
      <w:pPr>
        <w:ind w:firstLine="709"/>
        <w:jc w:val="both"/>
        <w:rPr>
          <w:rFonts w:ascii="Times New Roman" w:hAnsi="Times New Roman"/>
          <w:bCs/>
        </w:rPr>
      </w:pPr>
    </w:p>
    <w:p w:rsidR="005D66ED" w:rsidRDefault="005D66ED" w:rsidP="002E7CDE">
      <w:pPr>
        <w:pStyle w:val="32"/>
        <w:rPr>
          <w:sz w:val="22"/>
          <w:szCs w:val="22"/>
        </w:rPr>
      </w:pPr>
    </w:p>
    <w:p w:rsidR="005D66ED" w:rsidRDefault="005D66ED" w:rsidP="002E7CDE">
      <w:pPr>
        <w:pStyle w:val="32"/>
        <w:rPr>
          <w:sz w:val="22"/>
          <w:szCs w:val="22"/>
        </w:rPr>
      </w:pPr>
    </w:p>
    <w:p w:rsidR="005D66ED" w:rsidRDefault="005D66ED" w:rsidP="002E7CDE">
      <w:pPr>
        <w:pStyle w:val="32"/>
        <w:rPr>
          <w:sz w:val="22"/>
          <w:szCs w:val="22"/>
        </w:rPr>
      </w:pPr>
    </w:p>
    <w:p w:rsidR="005D66ED" w:rsidRDefault="005D66ED" w:rsidP="002E7CDE">
      <w:pPr>
        <w:pStyle w:val="32"/>
        <w:rPr>
          <w:sz w:val="22"/>
          <w:szCs w:val="22"/>
        </w:rPr>
      </w:pPr>
    </w:p>
    <w:p w:rsidR="005D66ED" w:rsidRDefault="005D66ED" w:rsidP="002E7CDE">
      <w:pPr>
        <w:pStyle w:val="32"/>
        <w:rPr>
          <w:sz w:val="22"/>
          <w:szCs w:val="22"/>
        </w:rPr>
      </w:pPr>
    </w:p>
    <w:p w:rsidR="005D66ED" w:rsidRDefault="005D66ED" w:rsidP="002E7CDE">
      <w:pPr>
        <w:pStyle w:val="32"/>
        <w:rPr>
          <w:sz w:val="22"/>
          <w:szCs w:val="22"/>
        </w:rPr>
      </w:pPr>
    </w:p>
    <w:p w:rsidR="005D66ED" w:rsidRDefault="005D66ED" w:rsidP="002E7CDE">
      <w:pPr>
        <w:pStyle w:val="32"/>
        <w:rPr>
          <w:sz w:val="22"/>
          <w:szCs w:val="22"/>
        </w:rPr>
      </w:pPr>
    </w:p>
    <w:p w:rsidR="005D66ED" w:rsidRDefault="005D66ED" w:rsidP="002E7CDE">
      <w:pPr>
        <w:pStyle w:val="32"/>
        <w:rPr>
          <w:sz w:val="22"/>
          <w:szCs w:val="22"/>
        </w:rPr>
      </w:pPr>
    </w:p>
    <w:p w:rsidR="00376351" w:rsidRDefault="00376351" w:rsidP="002E7CDE">
      <w:pPr>
        <w:pStyle w:val="32"/>
        <w:rPr>
          <w:sz w:val="22"/>
          <w:szCs w:val="22"/>
        </w:rPr>
      </w:pPr>
    </w:p>
    <w:p w:rsidR="00DC4164" w:rsidRDefault="00DC4164" w:rsidP="002E7CDE">
      <w:pPr>
        <w:pStyle w:val="32"/>
        <w:rPr>
          <w:sz w:val="22"/>
          <w:szCs w:val="22"/>
        </w:rPr>
      </w:pPr>
    </w:p>
    <w:p w:rsidR="00DC4164" w:rsidRDefault="00DC4164" w:rsidP="002E7CDE">
      <w:pPr>
        <w:pStyle w:val="32"/>
        <w:rPr>
          <w:sz w:val="22"/>
          <w:szCs w:val="22"/>
        </w:rPr>
      </w:pPr>
    </w:p>
    <w:p w:rsidR="00DC4164" w:rsidRDefault="00DC4164" w:rsidP="002E7CDE">
      <w:pPr>
        <w:pStyle w:val="32"/>
        <w:rPr>
          <w:sz w:val="22"/>
          <w:szCs w:val="22"/>
        </w:rPr>
      </w:pPr>
    </w:p>
    <w:p w:rsidR="00DC4164" w:rsidRDefault="00DC4164" w:rsidP="002E7CDE">
      <w:pPr>
        <w:pStyle w:val="32"/>
        <w:rPr>
          <w:sz w:val="22"/>
          <w:szCs w:val="22"/>
        </w:rPr>
      </w:pPr>
    </w:p>
    <w:p w:rsidR="00DC4164" w:rsidRDefault="00DC4164" w:rsidP="002E7CDE">
      <w:pPr>
        <w:pStyle w:val="32"/>
        <w:rPr>
          <w:sz w:val="22"/>
          <w:szCs w:val="22"/>
        </w:rPr>
      </w:pPr>
    </w:p>
    <w:p w:rsidR="00DC4164" w:rsidRDefault="00DC4164" w:rsidP="002E7CDE">
      <w:pPr>
        <w:pStyle w:val="32"/>
        <w:rPr>
          <w:sz w:val="22"/>
          <w:szCs w:val="22"/>
        </w:rPr>
      </w:pPr>
    </w:p>
    <w:p w:rsidR="00DC4164" w:rsidRDefault="00DC4164" w:rsidP="002E7CDE">
      <w:pPr>
        <w:pStyle w:val="32"/>
        <w:rPr>
          <w:sz w:val="22"/>
          <w:szCs w:val="22"/>
        </w:rPr>
      </w:pPr>
    </w:p>
    <w:p w:rsidR="00DC4164" w:rsidRDefault="00DC4164" w:rsidP="002E7CDE">
      <w:pPr>
        <w:pStyle w:val="32"/>
        <w:rPr>
          <w:sz w:val="22"/>
          <w:szCs w:val="22"/>
        </w:rPr>
      </w:pPr>
    </w:p>
    <w:p w:rsidR="00DC4164" w:rsidRDefault="00DC4164" w:rsidP="002E7CDE">
      <w:pPr>
        <w:pStyle w:val="32"/>
        <w:rPr>
          <w:sz w:val="22"/>
          <w:szCs w:val="22"/>
        </w:rPr>
      </w:pPr>
    </w:p>
    <w:p w:rsidR="00DC4164" w:rsidRDefault="00DC4164" w:rsidP="002E7CDE">
      <w:pPr>
        <w:pStyle w:val="32"/>
        <w:rPr>
          <w:sz w:val="22"/>
          <w:szCs w:val="22"/>
        </w:rPr>
      </w:pPr>
    </w:p>
    <w:p w:rsidR="00DF3A7E" w:rsidRDefault="00DF3A7E" w:rsidP="00DF3A7E">
      <w:pPr>
        <w:spacing w:after="0" w:line="240" w:lineRule="auto"/>
        <w:jc w:val="center"/>
        <w:rPr>
          <w:rFonts w:ascii="Times New Roman" w:hAnsi="Times New Roman"/>
          <w:b/>
          <w:lang w:val="en-US"/>
        </w:rPr>
        <w:sectPr w:rsidR="00DF3A7E" w:rsidSect="00DC4164">
          <w:pgSz w:w="11906" w:h="16838"/>
          <w:pgMar w:top="851" w:right="1134" w:bottom="851" w:left="851" w:header="709" w:footer="709" w:gutter="0"/>
          <w:cols w:space="708"/>
          <w:docGrid w:linePitch="360"/>
        </w:sectPr>
      </w:pPr>
    </w:p>
    <w:p w:rsidR="003A64CD" w:rsidRDefault="0051267C" w:rsidP="00DF3A7E">
      <w:pPr>
        <w:spacing w:after="0" w:line="240" w:lineRule="auto"/>
        <w:jc w:val="center"/>
        <w:rPr>
          <w:rFonts w:ascii="Times New Roman" w:hAnsi="Times New Roman"/>
          <w:b/>
        </w:rPr>
      </w:pPr>
      <w:r w:rsidRPr="00DC4164">
        <w:rPr>
          <w:rFonts w:ascii="Times New Roman" w:hAnsi="Times New Roman"/>
          <w:b/>
          <w:lang w:val="en-US"/>
        </w:rPr>
        <w:lastRenderedPageBreak/>
        <w:t>V</w:t>
      </w:r>
      <w:r w:rsidR="000F74F7" w:rsidRPr="00DC4164">
        <w:rPr>
          <w:rFonts w:ascii="Times New Roman" w:hAnsi="Times New Roman"/>
          <w:b/>
        </w:rPr>
        <w:t>.</w:t>
      </w:r>
      <w:r w:rsidRPr="00DC4164">
        <w:rPr>
          <w:rFonts w:ascii="Times New Roman" w:hAnsi="Times New Roman"/>
          <w:b/>
        </w:rPr>
        <w:t xml:space="preserve"> Описание </w:t>
      </w:r>
      <w:r w:rsidR="00AE5368">
        <w:rPr>
          <w:rFonts w:ascii="Times New Roman" w:hAnsi="Times New Roman"/>
          <w:b/>
        </w:rPr>
        <w:t>предмета</w:t>
      </w:r>
      <w:r w:rsidRPr="00DC4164">
        <w:rPr>
          <w:rFonts w:ascii="Times New Roman" w:hAnsi="Times New Roman"/>
          <w:b/>
        </w:rPr>
        <w:t xml:space="preserve"> закупки</w:t>
      </w:r>
    </w:p>
    <w:p w:rsidR="00DF3A7E" w:rsidRDefault="00DF3A7E" w:rsidP="00DF3A7E">
      <w:pPr>
        <w:spacing w:after="0" w:line="240" w:lineRule="auto"/>
        <w:jc w:val="center"/>
        <w:rPr>
          <w:rFonts w:ascii="Times New Roman" w:hAnsi="Times New Roman"/>
          <w:b/>
        </w:rPr>
      </w:pPr>
      <w:r>
        <w:rPr>
          <w:rFonts w:ascii="Times New Roman" w:hAnsi="Times New Roman"/>
          <w:b/>
        </w:rPr>
        <w:t>на п</w:t>
      </w:r>
      <w:r w:rsidRPr="00DF3A7E">
        <w:rPr>
          <w:rFonts w:ascii="Times New Roman" w:hAnsi="Times New Roman"/>
          <w:b/>
        </w:rPr>
        <w:t>оставк</w:t>
      </w:r>
      <w:r>
        <w:rPr>
          <w:rFonts w:ascii="Times New Roman" w:hAnsi="Times New Roman"/>
          <w:b/>
        </w:rPr>
        <w:t>у</w:t>
      </w:r>
      <w:r w:rsidRPr="00DF3A7E">
        <w:rPr>
          <w:rFonts w:ascii="Times New Roman" w:hAnsi="Times New Roman"/>
          <w:b/>
        </w:rPr>
        <w:t xml:space="preserve"> </w:t>
      </w:r>
      <w:r w:rsidR="002E035B" w:rsidRPr="002E035B">
        <w:rPr>
          <w:rFonts w:ascii="Times New Roman" w:hAnsi="Times New Roman"/>
          <w:b/>
        </w:rPr>
        <w:t>систем фильтрации, кондиционирования и обеззараживания воздуха</w:t>
      </w:r>
    </w:p>
    <w:p w:rsidR="00DF3A7E" w:rsidRDefault="00DF3A7E" w:rsidP="00F507EB">
      <w:pPr>
        <w:spacing w:line="240" w:lineRule="auto"/>
        <w:jc w:val="center"/>
        <w:rPr>
          <w:rFonts w:ascii="Times New Roman" w:hAnsi="Times New Roman"/>
          <w:b/>
        </w:rPr>
      </w:pPr>
    </w:p>
    <w:tbl>
      <w:tblPr>
        <w:tblW w:w="1598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
        <w:gridCol w:w="1740"/>
        <w:gridCol w:w="1378"/>
        <w:gridCol w:w="2658"/>
        <w:gridCol w:w="1575"/>
        <w:gridCol w:w="1688"/>
        <w:gridCol w:w="1376"/>
        <w:gridCol w:w="1316"/>
        <w:gridCol w:w="1653"/>
        <w:gridCol w:w="2051"/>
      </w:tblGrid>
      <w:tr w:rsidR="004C6109" w:rsidRPr="00A74A83" w:rsidTr="00380A8F">
        <w:tc>
          <w:tcPr>
            <w:tcW w:w="545" w:type="dxa"/>
            <w:vMerge w:val="restart"/>
            <w:tcBorders>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b/>
              </w:rPr>
              <w:t xml:space="preserve">№ </w:t>
            </w:r>
            <w:proofErr w:type="spellStart"/>
            <w:proofErr w:type="gramStart"/>
            <w:r w:rsidRPr="00A74A83">
              <w:rPr>
                <w:rFonts w:ascii="Times New Roman" w:hAnsi="Times New Roman"/>
                <w:b/>
              </w:rPr>
              <w:t>п</w:t>
            </w:r>
            <w:proofErr w:type="spellEnd"/>
            <w:proofErr w:type="gramEnd"/>
            <w:r w:rsidRPr="00A74A83">
              <w:rPr>
                <w:rFonts w:ascii="Times New Roman" w:hAnsi="Times New Roman"/>
                <w:b/>
              </w:rPr>
              <w:t>/</w:t>
            </w:r>
            <w:proofErr w:type="spellStart"/>
            <w:r w:rsidRPr="00A74A83">
              <w:rPr>
                <w:rFonts w:ascii="Times New Roman" w:hAnsi="Times New Roman"/>
                <w:b/>
              </w:rPr>
              <w:t>п</w:t>
            </w:r>
            <w:proofErr w:type="spellEnd"/>
          </w:p>
        </w:tc>
        <w:tc>
          <w:tcPr>
            <w:tcW w:w="1740" w:type="dxa"/>
            <w:vMerge w:val="restart"/>
            <w:tcBorders>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rPr>
              <w:t xml:space="preserve">Наименование </w:t>
            </w:r>
            <w:r w:rsidR="00AE5368">
              <w:rPr>
                <w:rFonts w:ascii="Times New Roman" w:hAnsi="Times New Roman"/>
              </w:rPr>
              <w:t>предмета</w:t>
            </w:r>
            <w:r w:rsidRPr="00A74A83">
              <w:rPr>
                <w:rFonts w:ascii="Times New Roman" w:hAnsi="Times New Roman"/>
              </w:rPr>
              <w:t xml:space="preserve"> закупки (товара)</w:t>
            </w:r>
          </w:p>
        </w:tc>
        <w:tc>
          <w:tcPr>
            <w:tcW w:w="9991" w:type="dxa"/>
            <w:gridSpan w:val="6"/>
            <w:tcBorders>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b/>
              </w:rPr>
            </w:pPr>
            <w:r w:rsidRPr="00A74A83">
              <w:rPr>
                <w:rFonts w:ascii="Times New Roman" w:hAnsi="Times New Roman"/>
                <w:b/>
              </w:rPr>
              <w:t xml:space="preserve">Описание </w:t>
            </w:r>
            <w:r w:rsidR="00AE5368">
              <w:rPr>
                <w:rFonts w:ascii="Times New Roman" w:hAnsi="Times New Roman"/>
                <w:b/>
              </w:rPr>
              <w:t>предмета</w:t>
            </w:r>
            <w:r w:rsidRPr="00A74A83">
              <w:rPr>
                <w:rFonts w:ascii="Times New Roman" w:hAnsi="Times New Roman"/>
                <w:b/>
              </w:rPr>
              <w:t xml:space="preserve"> закупки</w:t>
            </w:r>
          </w:p>
          <w:p w:rsidR="004C6109" w:rsidRPr="00A74A83" w:rsidRDefault="004C6109" w:rsidP="00DA6616">
            <w:pPr>
              <w:spacing w:after="0" w:line="240" w:lineRule="auto"/>
              <w:jc w:val="center"/>
              <w:rPr>
                <w:rFonts w:ascii="Times New Roman" w:hAnsi="Times New Roman"/>
              </w:rPr>
            </w:pPr>
            <w:r w:rsidRPr="00A74A83">
              <w:rPr>
                <w:rFonts w:ascii="Times New Roman" w:hAnsi="Times New Roman"/>
                <w:i/>
              </w:rPr>
              <w:t xml:space="preserve">* указываются показатели, позволяющие определить соответствие закупаемых товаров потребностям заказчика (максимальные </w:t>
            </w:r>
            <w:proofErr w:type="gramStart"/>
            <w:r w:rsidRPr="00A74A83">
              <w:rPr>
                <w:rFonts w:ascii="Times New Roman" w:hAnsi="Times New Roman"/>
                <w:i/>
              </w:rPr>
              <w:t>и(</w:t>
            </w:r>
            <w:proofErr w:type="gramEnd"/>
            <w:r w:rsidRPr="00A74A83">
              <w:rPr>
                <w:rFonts w:ascii="Times New Roman" w:hAnsi="Times New Roman"/>
                <w:i/>
              </w:rPr>
              <w:t>или) минимальные значения показателей, а также значения показателей, которые не могут изменяться, иные показатели)</w:t>
            </w:r>
          </w:p>
        </w:tc>
        <w:tc>
          <w:tcPr>
            <w:tcW w:w="3704" w:type="dxa"/>
            <w:gridSpan w:val="2"/>
            <w:tcBorders>
              <w:left w:val="single" w:sz="6" w:space="0" w:color="000000"/>
              <w:bottom w:val="single" w:sz="6" w:space="0" w:color="000000"/>
              <w:right w:val="single" w:sz="4" w:space="0" w:color="auto"/>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b/>
              </w:rPr>
              <w:t>Предложение участника закупки</w:t>
            </w:r>
          </w:p>
          <w:p w:rsidR="004C6109" w:rsidRPr="00A74A83" w:rsidRDefault="004C6109" w:rsidP="00DA6616">
            <w:pPr>
              <w:spacing w:after="0" w:line="240" w:lineRule="auto"/>
              <w:jc w:val="center"/>
              <w:rPr>
                <w:rFonts w:ascii="Times New Roman" w:hAnsi="Times New Roman"/>
              </w:rPr>
            </w:pPr>
            <w:r w:rsidRPr="00A74A83">
              <w:rPr>
                <w:rFonts w:ascii="Times New Roman" w:hAnsi="Times New Roman"/>
                <w:i/>
              </w:rPr>
              <w:t xml:space="preserve">Заполняется участником закупки в соответчики с Инструкцией по заполнению заявки на </w:t>
            </w:r>
            <w:proofErr w:type="gramStart"/>
            <w:r w:rsidRPr="00A74A83">
              <w:rPr>
                <w:rFonts w:ascii="Times New Roman" w:hAnsi="Times New Roman"/>
                <w:i/>
              </w:rPr>
              <w:t>участие</w:t>
            </w:r>
            <w:proofErr w:type="gramEnd"/>
            <w:r w:rsidRPr="00A74A83">
              <w:rPr>
                <w:rFonts w:ascii="Times New Roman" w:hAnsi="Times New Roman"/>
                <w:i/>
              </w:rPr>
              <w:t xml:space="preserve"> а закупке Документации о закупке</w:t>
            </w:r>
          </w:p>
        </w:tc>
      </w:tr>
      <w:tr w:rsidR="004C6109" w:rsidRPr="00A74A83" w:rsidTr="00380A8F">
        <w:tc>
          <w:tcPr>
            <w:tcW w:w="545" w:type="dxa"/>
            <w:vMerge/>
            <w:tcBorders>
              <w:top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p>
        </w:tc>
        <w:tc>
          <w:tcPr>
            <w:tcW w:w="1378" w:type="dxa"/>
            <w:vMerge w:val="restart"/>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widowControl w:val="0"/>
              <w:suppressAutoHyphens/>
              <w:spacing w:after="0" w:line="240" w:lineRule="auto"/>
              <w:jc w:val="center"/>
              <w:rPr>
                <w:rFonts w:ascii="Times New Roman" w:hAnsi="Times New Roman"/>
              </w:rPr>
            </w:pPr>
            <w:r w:rsidRPr="00A74A83">
              <w:rPr>
                <w:rFonts w:ascii="Times New Roman" w:hAnsi="Times New Roman"/>
                <w:iCs/>
                <w:lang w:eastAsia="zh-CN" w:bidi="hi-IN"/>
              </w:rPr>
              <w:t>Товарный знак или эквивалент*</w:t>
            </w:r>
          </w:p>
        </w:tc>
        <w:tc>
          <w:tcPr>
            <w:tcW w:w="2658" w:type="dxa"/>
            <w:vMerge w:val="restart"/>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rPr>
              <w:t xml:space="preserve">Функциональные, технические, качественные характеристики (эксплуатационные) </w:t>
            </w:r>
            <w:r w:rsidR="00AE5368">
              <w:rPr>
                <w:rFonts w:ascii="Times New Roman" w:hAnsi="Times New Roman"/>
              </w:rPr>
              <w:t>предмета</w:t>
            </w:r>
            <w:r w:rsidRPr="00A74A83">
              <w:rPr>
                <w:rFonts w:ascii="Times New Roman" w:hAnsi="Times New Roman"/>
              </w:rPr>
              <w:t xml:space="preserve"> закупки (товара), единицы измерения</w:t>
            </w:r>
          </w:p>
        </w:tc>
        <w:tc>
          <w:tcPr>
            <w:tcW w:w="5955" w:type="dxa"/>
            <w:gridSpan w:val="4"/>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rPr>
              <w:t>Показатели товара (значения показателей)</w:t>
            </w:r>
          </w:p>
        </w:tc>
        <w:tc>
          <w:tcPr>
            <w:tcW w:w="3704" w:type="dxa"/>
            <w:gridSpan w:val="2"/>
            <w:tcBorders>
              <w:top w:val="single" w:sz="6" w:space="0" w:color="000000"/>
              <w:left w:val="single" w:sz="6" w:space="0" w:color="000000"/>
              <w:bottom w:val="single" w:sz="6" w:space="0" w:color="000000"/>
              <w:right w:val="single" w:sz="4" w:space="0" w:color="auto"/>
            </w:tcBorders>
            <w:shd w:val="clear" w:color="auto" w:fill="auto"/>
          </w:tcPr>
          <w:p w:rsidR="004C6109" w:rsidRPr="00A74A83" w:rsidRDefault="004C6109" w:rsidP="00DA6616">
            <w:pPr>
              <w:spacing w:after="0" w:line="240" w:lineRule="auto"/>
              <w:jc w:val="center"/>
              <w:rPr>
                <w:rFonts w:ascii="Times New Roman" w:hAnsi="Times New Roman"/>
              </w:rPr>
            </w:pPr>
          </w:p>
        </w:tc>
      </w:tr>
      <w:tr w:rsidR="004C6109" w:rsidRPr="00A74A83" w:rsidTr="00380A8F">
        <w:trPr>
          <w:trHeight w:val="952"/>
        </w:trPr>
        <w:tc>
          <w:tcPr>
            <w:tcW w:w="545" w:type="dxa"/>
            <w:vMerge/>
            <w:tcBorders>
              <w:top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p>
        </w:tc>
        <w:tc>
          <w:tcPr>
            <w:tcW w:w="2658" w:type="dxa"/>
            <w:vMerge/>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p>
        </w:tc>
        <w:tc>
          <w:tcPr>
            <w:tcW w:w="1575" w:type="dxa"/>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rPr>
              <w:t xml:space="preserve">Минимальные и (или) </w:t>
            </w:r>
            <w:proofErr w:type="spellStart"/>
            <w:proofErr w:type="gramStart"/>
            <w:r w:rsidRPr="00A74A83">
              <w:rPr>
                <w:rFonts w:ascii="Times New Roman" w:hAnsi="Times New Roman"/>
              </w:rPr>
              <w:t>макси-мальные</w:t>
            </w:r>
            <w:proofErr w:type="spellEnd"/>
            <w:proofErr w:type="gramEnd"/>
            <w:r w:rsidRPr="00A74A83">
              <w:rPr>
                <w:rFonts w:ascii="Times New Roman" w:hAnsi="Times New Roman"/>
              </w:rPr>
              <w:t xml:space="preserve"> показатели:</w:t>
            </w:r>
          </w:p>
        </w:tc>
        <w:tc>
          <w:tcPr>
            <w:tcW w:w="1688" w:type="dxa"/>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rPr>
              <w:t>Показатели, которые не изменяются:</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rPr>
              <w:t>Показатели, указанные в диапазоне:</w:t>
            </w: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rPr>
              <w:t>Иные показатели:</w:t>
            </w: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rPr>
              <w:t>Показатели товара (значения показателей)**</w:t>
            </w:r>
          </w:p>
        </w:tc>
        <w:tc>
          <w:tcPr>
            <w:tcW w:w="2051" w:type="dxa"/>
            <w:tcBorders>
              <w:top w:val="single" w:sz="6" w:space="0" w:color="000000"/>
              <w:left w:val="single" w:sz="6" w:space="0" w:color="000000"/>
              <w:bottom w:val="single" w:sz="6" w:space="0" w:color="000000"/>
              <w:right w:val="single" w:sz="4" w:space="0" w:color="auto"/>
            </w:tcBorders>
            <w:shd w:val="clear" w:color="auto" w:fill="auto"/>
          </w:tcPr>
          <w:p w:rsidR="004C6109" w:rsidRPr="00A74A83" w:rsidRDefault="004C6109" w:rsidP="00DA6616">
            <w:pPr>
              <w:spacing w:after="0" w:line="240" w:lineRule="auto"/>
              <w:jc w:val="center"/>
              <w:rPr>
                <w:rFonts w:ascii="Times New Roman" w:hAnsi="Times New Roman"/>
              </w:rPr>
            </w:pPr>
            <w:r w:rsidRPr="00A74A83">
              <w:rPr>
                <w:rFonts w:ascii="Times New Roman" w:hAnsi="Times New Roman"/>
              </w:rPr>
              <w:t xml:space="preserve">Наименование страны происхождения товара </w:t>
            </w:r>
          </w:p>
        </w:tc>
      </w:tr>
      <w:tr w:rsidR="008531BA" w:rsidRPr="00A74A83" w:rsidTr="00380A8F">
        <w:trPr>
          <w:trHeight w:val="220"/>
        </w:trPr>
        <w:tc>
          <w:tcPr>
            <w:tcW w:w="545" w:type="dxa"/>
            <w:vMerge w:val="restart"/>
            <w:tcBorders>
              <w:top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r w:rsidRPr="00A74A83">
              <w:rPr>
                <w:rFonts w:ascii="Times New Roman" w:hAnsi="Times New Roman"/>
                <w:b/>
              </w:rPr>
              <w:t>1</w:t>
            </w:r>
          </w:p>
        </w:tc>
        <w:tc>
          <w:tcPr>
            <w:tcW w:w="1740" w:type="dxa"/>
            <w:vMerge w:val="restart"/>
            <w:tcBorders>
              <w:top w:val="single" w:sz="6" w:space="0" w:color="000000"/>
              <w:left w:val="single" w:sz="6" w:space="0" w:color="000000"/>
              <w:bottom w:val="single" w:sz="4" w:space="0" w:color="000000"/>
              <w:right w:val="single" w:sz="6" w:space="0" w:color="000000"/>
            </w:tcBorders>
          </w:tcPr>
          <w:p w:rsidR="007D33B0" w:rsidRDefault="007D33B0" w:rsidP="007D33B0">
            <w:pPr>
              <w:pStyle w:val="af"/>
              <w:spacing w:after="0"/>
              <w:jc w:val="center"/>
            </w:pPr>
            <w:r>
              <w:rPr>
                <w:color w:val="000000"/>
                <w:sz w:val="22"/>
                <w:szCs w:val="22"/>
              </w:rPr>
              <w:t>Облучатель бактерицидный,</w:t>
            </w:r>
          </w:p>
          <w:p w:rsidR="007D33B0" w:rsidRDefault="007D33B0" w:rsidP="007D33B0">
            <w:pPr>
              <w:pStyle w:val="af"/>
              <w:spacing w:after="0"/>
              <w:jc w:val="center"/>
            </w:pPr>
            <w:r>
              <w:rPr>
                <w:color w:val="000000"/>
                <w:sz w:val="22"/>
                <w:szCs w:val="22"/>
              </w:rPr>
              <w:t>2 шт.</w:t>
            </w:r>
          </w:p>
        </w:tc>
        <w:tc>
          <w:tcPr>
            <w:tcW w:w="1378" w:type="dxa"/>
            <w:vMerge w:val="restart"/>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r w:rsidRPr="007D33B0">
              <w:rPr>
                <w:rFonts w:ascii="Times New Roman" w:hAnsi="Times New Roman"/>
              </w:rPr>
              <w:t>Товарный знак: не установлен</w:t>
            </w:r>
          </w:p>
        </w:tc>
        <w:tc>
          <w:tcPr>
            <w:tcW w:w="265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pPr>
            <w:r>
              <w:rPr>
                <w:color w:val="000000"/>
                <w:sz w:val="22"/>
                <w:szCs w:val="22"/>
              </w:rPr>
              <w:t>Исполнение:</w:t>
            </w:r>
          </w:p>
        </w:tc>
        <w:tc>
          <w:tcPr>
            <w:tcW w:w="1575" w:type="dxa"/>
            <w:tcBorders>
              <w:top w:val="single" w:sz="6"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rPr>
                <w:color w:val="000000"/>
                <w:sz w:val="22"/>
                <w:szCs w:val="22"/>
              </w:rPr>
              <w:t>настенный</w:t>
            </w:r>
          </w:p>
        </w:tc>
        <w:tc>
          <w:tcPr>
            <w:tcW w:w="1376" w:type="dxa"/>
            <w:tcBorders>
              <w:top w:val="single" w:sz="6" w:space="0" w:color="000000"/>
              <w:left w:val="single" w:sz="6" w:space="0" w:color="000000"/>
              <w:bottom w:val="single" w:sz="4" w:space="0" w:color="auto"/>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4" w:space="0" w:color="auto"/>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4" w:space="0" w:color="auto"/>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378"/>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tcPr>
          <w:p w:rsidR="007D33B0" w:rsidRDefault="007D33B0" w:rsidP="007D33B0">
            <w:pPr>
              <w:pStyle w:val="af"/>
              <w:spacing w:after="0"/>
            </w:pPr>
            <w:r>
              <w:rPr>
                <w:color w:val="000000"/>
                <w:sz w:val="22"/>
                <w:szCs w:val="22"/>
              </w:rPr>
              <w:t xml:space="preserve">Тип </w:t>
            </w:r>
            <w:proofErr w:type="spellStart"/>
            <w:r>
              <w:rPr>
                <w:color w:val="000000"/>
                <w:sz w:val="22"/>
                <w:szCs w:val="22"/>
              </w:rPr>
              <w:t>рециркулятора</w:t>
            </w:r>
            <w:proofErr w:type="spellEnd"/>
            <w:r>
              <w:rPr>
                <w:color w:val="000000"/>
                <w:sz w:val="22"/>
                <w:szCs w:val="22"/>
              </w:rPr>
              <w:t>:</w:t>
            </w:r>
          </w:p>
        </w:tc>
        <w:tc>
          <w:tcPr>
            <w:tcW w:w="1575" w:type="dxa"/>
            <w:tcBorders>
              <w:top w:val="single" w:sz="6" w:space="0" w:color="000000"/>
              <w:left w:val="single" w:sz="6" w:space="0" w:color="000000"/>
              <w:bottom w:val="single" w:sz="4" w:space="0" w:color="000000"/>
              <w:right w:val="single" w:sz="6" w:space="0" w:color="000000"/>
            </w:tcBorders>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tcPr>
          <w:p w:rsidR="007D33B0" w:rsidRDefault="007D33B0" w:rsidP="007D33B0">
            <w:pPr>
              <w:pStyle w:val="af"/>
              <w:spacing w:after="0"/>
              <w:jc w:val="center"/>
            </w:pPr>
            <w:r>
              <w:rPr>
                <w:color w:val="000000"/>
                <w:sz w:val="22"/>
                <w:szCs w:val="22"/>
              </w:rPr>
              <w:t>закрытый</w:t>
            </w:r>
          </w:p>
        </w:tc>
        <w:tc>
          <w:tcPr>
            <w:tcW w:w="1376" w:type="dxa"/>
            <w:tcBorders>
              <w:top w:val="single" w:sz="4" w:space="0" w:color="auto"/>
              <w:left w:val="single" w:sz="6" w:space="0" w:color="000000"/>
              <w:bottom w:val="single" w:sz="4" w:space="0" w:color="auto"/>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4" w:space="0" w:color="auto"/>
              <w:left w:val="single" w:sz="6" w:space="0" w:color="000000"/>
              <w:bottom w:val="single" w:sz="4" w:space="0" w:color="auto"/>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4" w:space="0" w:color="auto"/>
              <w:left w:val="single" w:sz="6" w:space="0" w:color="000000"/>
              <w:bottom w:val="single" w:sz="4" w:space="0" w:color="auto"/>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1E54B9" w:rsidRDefault="007D33B0" w:rsidP="007D33B0">
            <w:pPr>
              <w:spacing w:after="0" w:line="240" w:lineRule="auto"/>
              <w:jc w:val="center"/>
              <w:rPr>
                <w:rFonts w:ascii="Times New Roman" w:hAnsi="Times New Roman"/>
              </w:rPr>
            </w:pPr>
          </w:p>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286"/>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tcPr>
          <w:p w:rsidR="007D33B0" w:rsidRDefault="007D33B0" w:rsidP="007D33B0">
            <w:pPr>
              <w:pStyle w:val="af"/>
              <w:spacing w:after="0"/>
            </w:pPr>
            <w:r>
              <w:rPr>
                <w:color w:val="000000"/>
                <w:sz w:val="22"/>
                <w:szCs w:val="22"/>
              </w:rPr>
              <w:t>Материал корпуса:</w:t>
            </w:r>
          </w:p>
        </w:tc>
        <w:tc>
          <w:tcPr>
            <w:tcW w:w="1575" w:type="dxa"/>
            <w:tcBorders>
              <w:top w:val="single" w:sz="4" w:space="0" w:color="000000"/>
              <w:left w:val="single" w:sz="6" w:space="0" w:color="000000"/>
              <w:bottom w:val="single" w:sz="6" w:space="0" w:color="000000"/>
              <w:right w:val="single" w:sz="6" w:space="0" w:color="000000"/>
            </w:tcBorders>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tcPr>
          <w:p w:rsidR="007D33B0" w:rsidRDefault="007D33B0" w:rsidP="007D33B0">
            <w:pPr>
              <w:pStyle w:val="af"/>
              <w:spacing w:after="0"/>
              <w:jc w:val="center"/>
            </w:pPr>
            <w:r>
              <w:rPr>
                <w:color w:val="000000"/>
                <w:sz w:val="22"/>
                <w:szCs w:val="22"/>
              </w:rPr>
              <w:t>пластик</w:t>
            </w:r>
          </w:p>
        </w:tc>
        <w:tc>
          <w:tcPr>
            <w:tcW w:w="1376" w:type="dxa"/>
            <w:tcBorders>
              <w:top w:val="single" w:sz="4" w:space="0" w:color="auto"/>
              <w:left w:val="single" w:sz="6" w:space="0" w:color="000000"/>
              <w:bottom w:val="single" w:sz="4" w:space="0" w:color="auto"/>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4" w:space="0" w:color="auto"/>
              <w:left w:val="single" w:sz="6" w:space="0" w:color="000000"/>
              <w:bottom w:val="single" w:sz="4" w:space="0" w:color="auto"/>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4" w:space="0" w:color="auto"/>
              <w:left w:val="single" w:sz="6" w:space="0" w:color="000000"/>
              <w:bottom w:val="single" w:sz="4" w:space="0" w:color="auto"/>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5F28B8" w:rsidRPr="00A74A83" w:rsidTr="00380A8F">
        <w:trPr>
          <w:trHeight w:val="546"/>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tcPr>
          <w:p w:rsidR="007D33B0" w:rsidRDefault="007D33B0" w:rsidP="007D33B0">
            <w:pPr>
              <w:pStyle w:val="af"/>
              <w:spacing w:after="0"/>
            </w:pPr>
            <w:r>
              <w:rPr>
                <w:color w:val="000000"/>
                <w:sz w:val="22"/>
                <w:szCs w:val="22"/>
              </w:rPr>
              <w:t>Цвет корпуса</w:t>
            </w:r>
          </w:p>
        </w:tc>
        <w:tc>
          <w:tcPr>
            <w:tcW w:w="1575" w:type="dxa"/>
            <w:tcBorders>
              <w:top w:val="single" w:sz="4" w:space="0" w:color="000000"/>
              <w:left w:val="single" w:sz="6" w:space="0" w:color="000000"/>
              <w:bottom w:val="single" w:sz="6" w:space="0" w:color="000000"/>
              <w:right w:val="single" w:sz="6" w:space="0" w:color="000000"/>
            </w:tcBorders>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tcPr>
          <w:p w:rsidR="007D33B0" w:rsidRDefault="007D33B0" w:rsidP="007D33B0">
            <w:pPr>
              <w:pStyle w:val="af"/>
              <w:spacing w:after="0"/>
              <w:jc w:val="center"/>
            </w:pPr>
            <w:r>
              <w:t> </w:t>
            </w:r>
          </w:p>
        </w:tc>
        <w:tc>
          <w:tcPr>
            <w:tcW w:w="1376" w:type="dxa"/>
            <w:tcBorders>
              <w:top w:val="single" w:sz="4" w:space="0" w:color="000000"/>
              <w:left w:val="single" w:sz="6" w:space="0" w:color="000000"/>
              <w:bottom w:val="single" w:sz="4" w:space="0" w:color="000000"/>
              <w:right w:val="single" w:sz="6" w:space="0" w:color="000000"/>
            </w:tcBorders>
          </w:tcPr>
          <w:p w:rsidR="007D33B0" w:rsidRDefault="007D33B0" w:rsidP="007D33B0">
            <w:pPr>
              <w:pStyle w:val="af"/>
              <w:spacing w:after="0"/>
              <w:jc w:val="center"/>
            </w:pPr>
            <w:r>
              <w:t> </w:t>
            </w:r>
          </w:p>
        </w:tc>
        <w:tc>
          <w:tcPr>
            <w:tcW w:w="1316" w:type="dxa"/>
            <w:tcBorders>
              <w:top w:val="single" w:sz="4" w:space="0" w:color="000000"/>
              <w:left w:val="single" w:sz="6" w:space="0" w:color="000000"/>
              <w:bottom w:val="single" w:sz="4" w:space="0" w:color="000000"/>
              <w:right w:val="single" w:sz="6" w:space="0" w:color="000000"/>
            </w:tcBorders>
          </w:tcPr>
          <w:p w:rsidR="007D33B0" w:rsidRDefault="007D33B0" w:rsidP="007D33B0">
            <w:pPr>
              <w:pStyle w:val="af"/>
              <w:spacing w:after="0"/>
              <w:jc w:val="center"/>
            </w:pPr>
            <w:r>
              <w:rPr>
                <w:color w:val="000000"/>
                <w:sz w:val="22"/>
                <w:szCs w:val="22"/>
              </w:rPr>
              <w:t>бело-голубой</w:t>
            </w:r>
          </w:p>
        </w:tc>
        <w:tc>
          <w:tcPr>
            <w:tcW w:w="1653" w:type="dxa"/>
            <w:tcBorders>
              <w:top w:val="single" w:sz="4" w:space="0" w:color="auto"/>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rPr>
                <w:color w:val="000000"/>
                <w:sz w:val="22"/>
                <w:szCs w:val="22"/>
              </w:rPr>
              <w:t xml:space="preserve">Количество ламп/мощность, </w:t>
            </w:r>
            <w:proofErr w:type="gramStart"/>
            <w:r>
              <w:rPr>
                <w:color w:val="000000"/>
                <w:sz w:val="22"/>
                <w:szCs w:val="22"/>
              </w:rPr>
              <w:t>Вт</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rPr>
                <w:color w:val="000000"/>
                <w:sz w:val="22"/>
                <w:szCs w:val="22"/>
              </w:rPr>
              <w:t>3х15</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rPr>
                <w:color w:val="000000"/>
                <w:sz w:val="22"/>
                <w:szCs w:val="22"/>
              </w:rPr>
              <w:t>Укомплектование лампами:</w:t>
            </w:r>
          </w:p>
        </w:tc>
        <w:tc>
          <w:tcPr>
            <w:tcW w:w="1575"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rPr>
                <w:color w:val="000000"/>
                <w:sz w:val="22"/>
                <w:szCs w:val="22"/>
              </w:rPr>
              <w:t>да</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rPr>
                <w:color w:val="000000"/>
                <w:sz w:val="22"/>
                <w:szCs w:val="22"/>
              </w:rPr>
              <w:t xml:space="preserve">Производительность, </w:t>
            </w:r>
            <w:proofErr w:type="gramStart"/>
            <w:r>
              <w:rPr>
                <w:color w:val="000000"/>
                <w:sz w:val="22"/>
                <w:szCs w:val="22"/>
              </w:rPr>
              <w:t>м</w:t>
            </w:r>
            <w:proofErr w:type="gramEnd"/>
            <w:r>
              <w:rPr>
                <w:color w:val="000000"/>
                <w:sz w:val="22"/>
                <w:szCs w:val="22"/>
              </w:rPr>
              <w:t>³/ч:</w:t>
            </w:r>
          </w:p>
        </w:tc>
        <w:tc>
          <w:tcPr>
            <w:tcW w:w="1575"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jc w:val="center"/>
            </w:pPr>
            <w:r>
              <w:rPr>
                <w:color w:val="000000"/>
                <w:sz w:val="22"/>
                <w:szCs w:val="22"/>
              </w:rPr>
              <w:t>≥100</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t> </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jc w:val="left"/>
            </w:pPr>
            <w:r>
              <w:rPr>
                <w:color w:val="000000"/>
                <w:sz w:val="22"/>
                <w:szCs w:val="22"/>
              </w:rPr>
              <w:t xml:space="preserve">Объем помещения, </w:t>
            </w:r>
            <w:proofErr w:type="gramStart"/>
            <w:r>
              <w:rPr>
                <w:color w:val="000000"/>
                <w:sz w:val="22"/>
                <w:szCs w:val="22"/>
              </w:rPr>
              <w:t>м</w:t>
            </w:r>
            <w:proofErr w:type="gramEnd"/>
            <w:r>
              <w:rPr>
                <w:color w:val="000000"/>
                <w:sz w:val="22"/>
                <w:szCs w:val="22"/>
              </w:rPr>
              <w:t>³:</w:t>
            </w:r>
          </w:p>
        </w:tc>
        <w:tc>
          <w:tcPr>
            <w:tcW w:w="1575"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rPr>
                <w:color w:val="000000"/>
                <w:sz w:val="22"/>
                <w:szCs w:val="22"/>
              </w:rPr>
              <w:t>100</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jc w:val="left"/>
            </w:pPr>
            <w:r>
              <w:rPr>
                <w:color w:val="000000"/>
                <w:sz w:val="22"/>
                <w:szCs w:val="22"/>
              </w:rPr>
              <w:t>Категории помещений:</w:t>
            </w:r>
          </w:p>
        </w:tc>
        <w:tc>
          <w:tcPr>
            <w:tcW w:w="1575"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rPr>
                <w:color w:val="000000"/>
                <w:sz w:val="22"/>
                <w:szCs w:val="22"/>
              </w:rPr>
              <w:t>II, III, IV, V</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jc w:val="left"/>
            </w:pPr>
            <w:r>
              <w:rPr>
                <w:color w:val="000000"/>
                <w:sz w:val="22"/>
                <w:szCs w:val="22"/>
              </w:rPr>
              <w:t>Таймер наработки ламп:</w:t>
            </w:r>
          </w:p>
        </w:tc>
        <w:tc>
          <w:tcPr>
            <w:tcW w:w="1575"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rPr>
                <w:color w:val="000000"/>
                <w:sz w:val="22"/>
                <w:szCs w:val="22"/>
              </w:rPr>
              <w:t>есть</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jc w:val="left"/>
            </w:pPr>
            <w:r>
              <w:rPr>
                <w:color w:val="000000"/>
                <w:sz w:val="22"/>
                <w:szCs w:val="22"/>
              </w:rPr>
              <w:t>Возможность облучения в присутствии людей:</w:t>
            </w:r>
          </w:p>
        </w:tc>
        <w:tc>
          <w:tcPr>
            <w:tcW w:w="1575"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rPr>
                <w:color w:val="000000"/>
                <w:sz w:val="22"/>
                <w:szCs w:val="22"/>
              </w:rPr>
              <w:t>есть</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rPr>
                <w:color w:val="000000"/>
                <w:sz w:val="22"/>
                <w:szCs w:val="22"/>
              </w:rPr>
              <w:t>Электронный блок управления:</w:t>
            </w:r>
          </w:p>
        </w:tc>
        <w:tc>
          <w:tcPr>
            <w:tcW w:w="1575"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rPr>
                <w:color w:val="000000"/>
                <w:sz w:val="22"/>
                <w:szCs w:val="22"/>
              </w:rPr>
              <w:t>есть</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624"/>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rPr>
                <w:color w:val="000000"/>
                <w:sz w:val="22"/>
                <w:szCs w:val="22"/>
              </w:rPr>
              <w:t>Эффективность обеззараживания</w:t>
            </w:r>
            <w:proofErr w:type="gramStart"/>
            <w:r>
              <w:rPr>
                <w:color w:val="000000"/>
                <w:sz w:val="22"/>
                <w:szCs w:val="22"/>
              </w:rPr>
              <w:t>, %:</w:t>
            </w:r>
            <w:proofErr w:type="gramEnd"/>
          </w:p>
        </w:tc>
        <w:tc>
          <w:tcPr>
            <w:tcW w:w="1575"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rPr>
                <w:color w:val="000000"/>
                <w:sz w:val="22"/>
                <w:szCs w:val="22"/>
              </w:rPr>
              <w:t>99,9</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3B0" w:rsidRPr="00A74A83" w:rsidRDefault="007D33B0" w:rsidP="007D33B0">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rPr>
                <w:color w:val="000000"/>
                <w:sz w:val="22"/>
                <w:szCs w:val="22"/>
              </w:rPr>
              <w:t>Вентилятор, шт.:</w:t>
            </w:r>
          </w:p>
        </w:tc>
        <w:tc>
          <w:tcPr>
            <w:tcW w:w="1575" w:type="dxa"/>
            <w:tcBorders>
              <w:top w:val="single" w:sz="4" w:space="0" w:color="000000"/>
              <w:left w:val="single" w:sz="6" w:space="0" w:color="000000"/>
              <w:bottom w:val="single" w:sz="6" w:space="0" w:color="000000"/>
              <w:right w:val="single" w:sz="6" w:space="0" w:color="000000"/>
            </w:tcBorders>
            <w:vAlign w:val="center"/>
          </w:tcPr>
          <w:p w:rsidR="007D33B0" w:rsidRDefault="007D33B0" w:rsidP="007D33B0">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7D33B0" w:rsidRDefault="007D33B0" w:rsidP="007D33B0">
            <w:pPr>
              <w:pStyle w:val="af"/>
              <w:spacing w:after="0"/>
              <w:jc w:val="center"/>
            </w:pPr>
            <w:r>
              <w:rPr>
                <w:color w:val="000000"/>
                <w:sz w:val="22"/>
                <w:szCs w:val="22"/>
              </w:rPr>
              <w:t>3</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7D33B0" w:rsidRPr="00A74A83" w:rsidRDefault="007D33B0" w:rsidP="007D33B0">
            <w:pPr>
              <w:spacing w:after="0" w:line="240" w:lineRule="auto"/>
              <w:jc w:val="center"/>
              <w:rPr>
                <w:rFonts w:ascii="Times New Roman" w:hAnsi="Times New Roman"/>
              </w:rPr>
            </w:pPr>
          </w:p>
        </w:tc>
        <w:tc>
          <w:tcPr>
            <w:tcW w:w="2051" w:type="dxa"/>
          </w:tcPr>
          <w:p w:rsidR="007D33B0" w:rsidRPr="00A74A83" w:rsidRDefault="007D33B0" w:rsidP="007D33B0">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tcPr>
          <w:p w:rsidR="00B46DE8" w:rsidRDefault="00B46DE8" w:rsidP="00B46DE8">
            <w:pPr>
              <w:pStyle w:val="af"/>
              <w:spacing w:after="0"/>
            </w:pPr>
            <w:r>
              <w:rPr>
                <w:color w:val="000000"/>
                <w:sz w:val="22"/>
                <w:szCs w:val="22"/>
              </w:rPr>
              <w:t>Фильтры:</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rPr>
                <w:color w:val="000000"/>
                <w:sz w:val="22"/>
                <w:szCs w:val="22"/>
              </w:rPr>
              <w:t>да, воздушные и угольный</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 xml:space="preserve">Срок службы ламп, </w:t>
            </w:r>
            <w:proofErr w:type="gramStart"/>
            <w:r>
              <w:rPr>
                <w:color w:val="000000"/>
                <w:sz w:val="22"/>
                <w:szCs w:val="22"/>
              </w:rPr>
              <w:t>ч</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jc w:val="center"/>
            </w:pPr>
            <w:r>
              <w:rPr>
                <w:color w:val="000000"/>
                <w:sz w:val="22"/>
                <w:szCs w:val="22"/>
              </w:rPr>
              <w:t>≥11000</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t> </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Уровень шума, дБ:</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jc w:val="center"/>
            </w:pPr>
            <w:r>
              <w:rPr>
                <w:color w:val="000000"/>
                <w:sz w:val="22"/>
                <w:szCs w:val="22"/>
              </w:rPr>
              <w:t>≤40</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t> </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B46DE8"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 xml:space="preserve">Потребляемая мощность, </w:t>
            </w:r>
            <w:proofErr w:type="gramStart"/>
            <w:r>
              <w:rPr>
                <w:color w:val="000000"/>
                <w:sz w:val="22"/>
                <w:szCs w:val="22"/>
              </w:rPr>
              <w:t>Вт</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jc w:val="center"/>
            </w:pPr>
            <w:r>
              <w:rPr>
                <w:color w:val="000000"/>
                <w:sz w:val="22"/>
                <w:szCs w:val="22"/>
              </w:rPr>
              <w:t>≤60</w:t>
            </w:r>
          </w:p>
        </w:tc>
        <w:tc>
          <w:tcPr>
            <w:tcW w:w="1688"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B46DE8"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 xml:space="preserve">Длина, </w:t>
            </w:r>
            <w:proofErr w:type="gramStart"/>
            <w:r>
              <w:rPr>
                <w:color w:val="000000"/>
                <w:sz w:val="22"/>
                <w:szCs w:val="22"/>
              </w:rPr>
              <w:t>мм</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jc w:val="center"/>
            </w:pPr>
            <w:r>
              <w:rPr>
                <w:color w:val="000000"/>
                <w:sz w:val="22"/>
                <w:szCs w:val="22"/>
              </w:rPr>
              <w:t>≥370</w:t>
            </w:r>
          </w:p>
        </w:tc>
        <w:tc>
          <w:tcPr>
            <w:tcW w:w="1688"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 xml:space="preserve">Ширина, </w:t>
            </w:r>
            <w:proofErr w:type="gramStart"/>
            <w:r>
              <w:rPr>
                <w:color w:val="000000"/>
                <w:sz w:val="22"/>
                <w:szCs w:val="22"/>
              </w:rPr>
              <w:t>мм</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jc w:val="center"/>
            </w:pPr>
            <w:r>
              <w:rPr>
                <w:color w:val="000000"/>
                <w:sz w:val="22"/>
                <w:szCs w:val="22"/>
              </w:rPr>
              <w:t>≥140</w:t>
            </w:r>
          </w:p>
        </w:tc>
        <w:tc>
          <w:tcPr>
            <w:tcW w:w="1688"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8531BA" w:rsidRPr="00A74A83" w:rsidTr="00380A8F">
        <w:trPr>
          <w:trHeight w:val="201"/>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 xml:space="preserve">Высота, </w:t>
            </w:r>
            <w:proofErr w:type="gramStart"/>
            <w:r>
              <w:rPr>
                <w:color w:val="000000"/>
                <w:sz w:val="22"/>
                <w:szCs w:val="22"/>
              </w:rPr>
              <w:t>мм</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jc w:val="center"/>
            </w:pPr>
            <w:r>
              <w:rPr>
                <w:color w:val="000000"/>
                <w:sz w:val="22"/>
                <w:szCs w:val="22"/>
              </w:rPr>
              <w:t>≥890</w:t>
            </w:r>
          </w:p>
        </w:tc>
        <w:tc>
          <w:tcPr>
            <w:tcW w:w="1688"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8531BA" w:rsidRPr="00A74A83" w:rsidTr="00380A8F">
        <w:trPr>
          <w:trHeight w:val="220"/>
        </w:trPr>
        <w:tc>
          <w:tcPr>
            <w:tcW w:w="545" w:type="dxa"/>
            <w:vMerge w:val="restart"/>
            <w:tcBorders>
              <w:top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r>
              <w:rPr>
                <w:rFonts w:ascii="Times New Roman" w:hAnsi="Times New Roman"/>
                <w:b/>
              </w:rPr>
              <w:t>2</w:t>
            </w:r>
          </w:p>
        </w:tc>
        <w:tc>
          <w:tcPr>
            <w:tcW w:w="1740" w:type="dxa"/>
            <w:vMerge w:val="restart"/>
            <w:tcBorders>
              <w:top w:val="single" w:sz="6" w:space="0" w:color="000000"/>
              <w:left w:val="single" w:sz="6" w:space="0" w:color="000000"/>
              <w:bottom w:val="single" w:sz="6" w:space="0" w:color="000000"/>
              <w:right w:val="single" w:sz="6" w:space="0" w:color="000000"/>
            </w:tcBorders>
            <w:shd w:val="clear" w:color="auto" w:fill="auto"/>
          </w:tcPr>
          <w:p w:rsidR="00B46DE8" w:rsidRPr="00B46DE8" w:rsidRDefault="00B46DE8" w:rsidP="00B46DE8">
            <w:pPr>
              <w:spacing w:after="0" w:line="240" w:lineRule="auto"/>
              <w:jc w:val="center"/>
              <w:rPr>
                <w:rFonts w:ascii="Times New Roman" w:hAnsi="Times New Roman"/>
              </w:rPr>
            </w:pPr>
            <w:r w:rsidRPr="00B46DE8">
              <w:rPr>
                <w:rFonts w:ascii="Times New Roman" w:hAnsi="Times New Roman"/>
              </w:rPr>
              <w:t xml:space="preserve">Облучатель бактерицидный, </w:t>
            </w:r>
          </w:p>
          <w:p w:rsidR="00B46DE8" w:rsidRPr="00A74A83" w:rsidRDefault="00B46DE8" w:rsidP="00B46DE8">
            <w:pPr>
              <w:spacing w:after="0" w:line="240" w:lineRule="auto"/>
              <w:jc w:val="center"/>
              <w:rPr>
                <w:rFonts w:ascii="Times New Roman" w:hAnsi="Times New Roman"/>
              </w:rPr>
            </w:pPr>
            <w:r>
              <w:rPr>
                <w:rFonts w:ascii="Times New Roman" w:hAnsi="Times New Roman"/>
              </w:rPr>
              <w:t>1 шт.</w:t>
            </w:r>
          </w:p>
        </w:tc>
        <w:tc>
          <w:tcPr>
            <w:tcW w:w="1378" w:type="dxa"/>
            <w:vMerge w:val="restart"/>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r w:rsidRPr="007D33B0">
              <w:rPr>
                <w:rFonts w:ascii="Times New Roman" w:hAnsi="Times New Roman"/>
              </w:rPr>
              <w:t>Товарный знак: не установлен</w:t>
            </w: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Исполнение:</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rPr>
                <w:color w:val="000000"/>
                <w:sz w:val="22"/>
                <w:szCs w:val="22"/>
              </w:rPr>
              <w:t>настенный</w:t>
            </w:r>
          </w:p>
        </w:tc>
        <w:tc>
          <w:tcPr>
            <w:tcW w:w="1376" w:type="dxa"/>
            <w:tcBorders>
              <w:top w:val="single" w:sz="6" w:space="0" w:color="000000"/>
              <w:left w:val="single" w:sz="6" w:space="0" w:color="000000"/>
              <w:bottom w:val="single" w:sz="4" w:space="0" w:color="auto"/>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4" w:space="0" w:color="auto"/>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4" w:space="0" w:color="auto"/>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8531BA" w:rsidRPr="00A74A83" w:rsidTr="00380A8F">
        <w:trPr>
          <w:trHeight w:val="248"/>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 xml:space="preserve">Тип </w:t>
            </w:r>
            <w:proofErr w:type="spellStart"/>
            <w:r>
              <w:rPr>
                <w:color w:val="000000"/>
                <w:sz w:val="22"/>
                <w:szCs w:val="22"/>
              </w:rPr>
              <w:t>рециркулятора</w:t>
            </w:r>
            <w:proofErr w:type="spell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rPr>
                <w:color w:val="000000"/>
                <w:sz w:val="22"/>
                <w:szCs w:val="22"/>
              </w:rPr>
              <w:t>закрытый</w:t>
            </w:r>
          </w:p>
        </w:tc>
        <w:tc>
          <w:tcPr>
            <w:tcW w:w="1376" w:type="dxa"/>
            <w:tcBorders>
              <w:top w:val="single" w:sz="4" w:space="0" w:color="auto"/>
              <w:left w:val="single" w:sz="6" w:space="0" w:color="000000"/>
              <w:bottom w:val="single" w:sz="4" w:space="0" w:color="auto"/>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4" w:space="0" w:color="auto"/>
              <w:left w:val="single" w:sz="6" w:space="0" w:color="000000"/>
              <w:bottom w:val="single" w:sz="4" w:space="0" w:color="auto"/>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4" w:space="0" w:color="auto"/>
              <w:left w:val="single" w:sz="6" w:space="0" w:color="000000"/>
              <w:bottom w:val="single" w:sz="4" w:space="0" w:color="auto"/>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8531BA" w:rsidRPr="00A74A83" w:rsidTr="00380A8F">
        <w:trPr>
          <w:trHeight w:val="379"/>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Материал корпуса:</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rPr>
                <w:color w:val="000000"/>
                <w:sz w:val="22"/>
                <w:szCs w:val="22"/>
              </w:rPr>
              <w:t>пластик</w:t>
            </w:r>
          </w:p>
        </w:tc>
        <w:tc>
          <w:tcPr>
            <w:tcW w:w="1376" w:type="dxa"/>
            <w:tcBorders>
              <w:top w:val="single" w:sz="4" w:space="0" w:color="auto"/>
              <w:left w:val="single" w:sz="6" w:space="0" w:color="000000"/>
              <w:bottom w:val="single" w:sz="4" w:space="0" w:color="auto"/>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4" w:space="0" w:color="auto"/>
              <w:left w:val="single" w:sz="6" w:space="0" w:color="000000"/>
              <w:bottom w:val="single" w:sz="4" w:space="0" w:color="auto"/>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4" w:space="0" w:color="auto"/>
              <w:left w:val="single" w:sz="6" w:space="0" w:color="000000"/>
              <w:bottom w:val="single" w:sz="4" w:space="0" w:color="auto"/>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5F28B8" w:rsidRPr="00A74A83" w:rsidTr="00380A8F">
        <w:trPr>
          <w:trHeight w:val="258"/>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tcPr>
          <w:p w:rsidR="00B46DE8" w:rsidRDefault="00B46DE8" w:rsidP="00B46DE8">
            <w:pPr>
              <w:pStyle w:val="af"/>
              <w:spacing w:after="0"/>
            </w:pPr>
            <w:r>
              <w:rPr>
                <w:color w:val="000000"/>
                <w:sz w:val="22"/>
                <w:szCs w:val="22"/>
              </w:rPr>
              <w:t>Цвет корпуса:</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t> </w:t>
            </w:r>
          </w:p>
        </w:tc>
        <w:tc>
          <w:tcPr>
            <w:tcW w:w="1376"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t> </w:t>
            </w:r>
          </w:p>
        </w:tc>
        <w:tc>
          <w:tcPr>
            <w:tcW w:w="1316"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rPr>
                <w:color w:val="000000"/>
                <w:sz w:val="22"/>
                <w:szCs w:val="22"/>
              </w:rPr>
              <w:t>бело-голубой</w:t>
            </w:r>
          </w:p>
        </w:tc>
        <w:tc>
          <w:tcPr>
            <w:tcW w:w="1653" w:type="dxa"/>
            <w:tcBorders>
              <w:top w:val="single" w:sz="4" w:space="0" w:color="auto"/>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B46DE8"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 xml:space="preserve">Количество ламп/мощность, </w:t>
            </w:r>
            <w:proofErr w:type="gramStart"/>
            <w:r>
              <w:rPr>
                <w:color w:val="000000"/>
                <w:sz w:val="22"/>
                <w:szCs w:val="22"/>
              </w:rPr>
              <w:t>Вт</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rPr>
                <w:color w:val="000000"/>
                <w:sz w:val="22"/>
                <w:szCs w:val="22"/>
              </w:rPr>
              <w:t>3х15</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B46DE8"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Укомплектование лампами:</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rPr>
                <w:color w:val="000000"/>
                <w:sz w:val="22"/>
                <w:szCs w:val="22"/>
              </w:rPr>
              <w:t>да</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B46DE8"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 xml:space="preserve">Производительность, </w:t>
            </w:r>
            <w:proofErr w:type="gramStart"/>
            <w:r>
              <w:rPr>
                <w:color w:val="000000"/>
                <w:sz w:val="22"/>
                <w:szCs w:val="22"/>
              </w:rPr>
              <w:t>м</w:t>
            </w:r>
            <w:proofErr w:type="gramEnd"/>
            <w:r>
              <w:rPr>
                <w:color w:val="000000"/>
                <w:sz w:val="22"/>
                <w:szCs w:val="22"/>
              </w:rPr>
              <w:t>³/ч;</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jc w:val="center"/>
            </w:pPr>
            <w:r>
              <w:rPr>
                <w:color w:val="000000"/>
                <w:sz w:val="22"/>
                <w:szCs w:val="22"/>
              </w:rPr>
              <w:t>≥100</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t> </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B46DE8"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 xml:space="preserve">Объем помещения, </w:t>
            </w:r>
            <w:proofErr w:type="gramStart"/>
            <w:r>
              <w:rPr>
                <w:color w:val="000000"/>
                <w:sz w:val="22"/>
                <w:szCs w:val="22"/>
              </w:rPr>
              <w:t>м</w:t>
            </w:r>
            <w:proofErr w:type="gramEnd"/>
            <w:r>
              <w:rPr>
                <w:color w:val="000000"/>
                <w:sz w:val="22"/>
                <w:szCs w:val="22"/>
              </w:rPr>
              <w:t>³</w:t>
            </w:r>
            <w:r w:rsidR="00EE7C27">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rPr>
                <w:color w:val="000000"/>
                <w:sz w:val="22"/>
                <w:szCs w:val="22"/>
              </w:rPr>
              <w:t>100</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B46DE8"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rPr>
                <w:color w:val="000000"/>
                <w:sz w:val="22"/>
                <w:szCs w:val="22"/>
              </w:rPr>
              <w:t>Категории помещений</w:t>
            </w:r>
            <w:r w:rsidR="00EE7C27">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rPr>
                <w:color w:val="000000"/>
                <w:sz w:val="22"/>
                <w:szCs w:val="22"/>
              </w:rPr>
              <w:t>II, III, IV, V</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B46DE8"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B46DE8" w:rsidRPr="00A74A83" w:rsidRDefault="00B46DE8" w:rsidP="00B46DE8">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B46DE8" w:rsidRDefault="00B46DE8" w:rsidP="00EE7C27">
            <w:pPr>
              <w:pStyle w:val="af"/>
              <w:spacing w:after="0"/>
              <w:jc w:val="left"/>
            </w:pPr>
            <w:r>
              <w:rPr>
                <w:color w:val="000000"/>
                <w:sz w:val="22"/>
                <w:szCs w:val="22"/>
              </w:rPr>
              <w:t>Таймер наработки ламп</w:t>
            </w:r>
            <w:r w:rsidR="00EE7C27">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B46DE8" w:rsidRDefault="00B46DE8" w:rsidP="00B46DE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B46DE8" w:rsidRDefault="00B46DE8" w:rsidP="00B46DE8">
            <w:pPr>
              <w:pStyle w:val="af"/>
              <w:spacing w:after="0"/>
              <w:jc w:val="center"/>
            </w:pPr>
            <w:r>
              <w:rPr>
                <w:color w:val="000000"/>
                <w:sz w:val="22"/>
                <w:szCs w:val="22"/>
              </w:rPr>
              <w:t>есть</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B46DE8" w:rsidRPr="00A74A83" w:rsidRDefault="00B46DE8" w:rsidP="00B46DE8">
            <w:pPr>
              <w:spacing w:after="0" w:line="240" w:lineRule="auto"/>
              <w:jc w:val="center"/>
              <w:rPr>
                <w:rFonts w:ascii="Times New Roman" w:hAnsi="Times New Roman"/>
              </w:rPr>
            </w:pPr>
          </w:p>
        </w:tc>
        <w:tc>
          <w:tcPr>
            <w:tcW w:w="2051" w:type="dxa"/>
          </w:tcPr>
          <w:p w:rsidR="00B46DE8" w:rsidRPr="00A74A83" w:rsidRDefault="00B46DE8" w:rsidP="00B46DE8">
            <w:pPr>
              <w:spacing w:after="0" w:line="240" w:lineRule="auto"/>
              <w:jc w:val="center"/>
              <w:rPr>
                <w:rFonts w:ascii="Times New Roman" w:hAnsi="Times New Roman"/>
              </w:rPr>
            </w:pPr>
          </w:p>
        </w:tc>
      </w:tr>
      <w:tr w:rsidR="00EE7C27"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jc w:val="left"/>
            </w:pPr>
            <w:r>
              <w:rPr>
                <w:color w:val="000000"/>
                <w:sz w:val="22"/>
                <w:szCs w:val="22"/>
              </w:rPr>
              <w:t>Возможность облучения в присутствии людей:</w:t>
            </w:r>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E7C27" w:rsidRDefault="00EE7C27" w:rsidP="00EE7C27">
            <w:pPr>
              <w:pStyle w:val="af"/>
              <w:spacing w:after="0"/>
              <w:jc w:val="center"/>
            </w:pPr>
            <w:r>
              <w:rPr>
                <w:color w:val="000000"/>
                <w:sz w:val="22"/>
                <w:szCs w:val="22"/>
              </w:rPr>
              <w:t>есть</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EE7C27"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rPr>
                <w:color w:val="000000"/>
                <w:sz w:val="22"/>
                <w:szCs w:val="22"/>
              </w:rPr>
              <w:t>Электронный блок управления:</w:t>
            </w:r>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E7C27" w:rsidRDefault="00EE7C27" w:rsidP="00EE7C27">
            <w:pPr>
              <w:pStyle w:val="af"/>
              <w:spacing w:after="0"/>
              <w:jc w:val="center"/>
            </w:pPr>
            <w:r>
              <w:rPr>
                <w:color w:val="000000"/>
                <w:sz w:val="22"/>
                <w:szCs w:val="22"/>
              </w:rPr>
              <w:t>есть</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EE7C27"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rPr>
                <w:color w:val="000000"/>
                <w:sz w:val="22"/>
                <w:szCs w:val="22"/>
              </w:rPr>
              <w:t>Эффективность обеззараживания</w:t>
            </w:r>
            <w:proofErr w:type="gramStart"/>
            <w:r>
              <w:rPr>
                <w:color w:val="000000"/>
                <w:sz w:val="22"/>
                <w:szCs w:val="22"/>
              </w:rPr>
              <w:t>, %:</w:t>
            </w:r>
            <w:proofErr w:type="gramEnd"/>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E7C27" w:rsidRDefault="00EE7C27" w:rsidP="00EE7C27">
            <w:pPr>
              <w:pStyle w:val="af"/>
              <w:spacing w:after="0"/>
              <w:jc w:val="center"/>
            </w:pPr>
            <w:r>
              <w:rPr>
                <w:color w:val="000000"/>
                <w:sz w:val="22"/>
                <w:szCs w:val="22"/>
              </w:rPr>
              <w:t>99,9</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EE7C27"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rPr>
                <w:color w:val="000000"/>
                <w:sz w:val="22"/>
                <w:szCs w:val="22"/>
              </w:rPr>
              <w:t>Вентилятор, шт.:</w:t>
            </w:r>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E7C27" w:rsidRDefault="00EE7C27" w:rsidP="00EE7C27">
            <w:pPr>
              <w:pStyle w:val="af"/>
              <w:spacing w:after="0"/>
              <w:jc w:val="center"/>
            </w:pPr>
            <w:r>
              <w:rPr>
                <w:color w:val="000000"/>
                <w:sz w:val="22"/>
                <w:szCs w:val="22"/>
              </w:rPr>
              <w:t>3</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EE7C27"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tcPr>
          <w:p w:rsidR="00EE7C27" w:rsidRDefault="00EE7C27" w:rsidP="00EE7C27">
            <w:pPr>
              <w:pStyle w:val="af"/>
              <w:spacing w:after="0"/>
            </w:pPr>
            <w:r>
              <w:rPr>
                <w:color w:val="000000"/>
                <w:sz w:val="22"/>
                <w:szCs w:val="22"/>
              </w:rPr>
              <w:t>Фильтры:</w:t>
            </w:r>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E7C27" w:rsidRDefault="00EE7C27" w:rsidP="00EE7C27">
            <w:pPr>
              <w:pStyle w:val="af"/>
              <w:spacing w:after="0"/>
              <w:jc w:val="center"/>
            </w:pPr>
            <w:r>
              <w:rPr>
                <w:color w:val="000000"/>
                <w:sz w:val="22"/>
                <w:szCs w:val="22"/>
              </w:rPr>
              <w:t>да, воздушные и угольный</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EE7C27"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rPr>
                <w:color w:val="000000"/>
                <w:sz w:val="22"/>
                <w:szCs w:val="22"/>
              </w:rPr>
              <w:t xml:space="preserve">Срок службы ламп, </w:t>
            </w:r>
            <w:proofErr w:type="gramStart"/>
            <w:r>
              <w:rPr>
                <w:color w:val="000000"/>
                <w:sz w:val="22"/>
                <w:szCs w:val="22"/>
              </w:rPr>
              <w:t>ч</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jc w:val="center"/>
            </w:pPr>
            <w:r>
              <w:rPr>
                <w:color w:val="000000"/>
                <w:sz w:val="22"/>
                <w:szCs w:val="22"/>
              </w:rPr>
              <w:t>≥11000</w:t>
            </w:r>
          </w:p>
        </w:tc>
        <w:tc>
          <w:tcPr>
            <w:tcW w:w="1688" w:type="dxa"/>
            <w:tcBorders>
              <w:top w:val="single" w:sz="4" w:space="0" w:color="000000"/>
              <w:left w:val="single" w:sz="6" w:space="0" w:color="000000"/>
              <w:bottom w:val="single" w:sz="4" w:space="0" w:color="000000"/>
              <w:right w:val="single" w:sz="6" w:space="0" w:color="000000"/>
            </w:tcBorders>
            <w:vAlign w:val="center"/>
          </w:tcPr>
          <w:p w:rsidR="00EE7C27" w:rsidRDefault="00EE7C27" w:rsidP="00EE7C27">
            <w:pPr>
              <w:pStyle w:val="af"/>
              <w:spacing w:after="0"/>
              <w:jc w:val="center"/>
            </w:pPr>
            <w:r>
              <w:t> </w:t>
            </w: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EE7C27"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rPr>
                <w:color w:val="000000"/>
                <w:sz w:val="22"/>
                <w:szCs w:val="22"/>
              </w:rPr>
              <w:t>Уровень шума, дБ:</w:t>
            </w:r>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jc w:val="center"/>
            </w:pPr>
            <w:r>
              <w:rPr>
                <w:color w:val="000000"/>
                <w:sz w:val="22"/>
                <w:szCs w:val="22"/>
              </w:rPr>
              <w:t>≤40</w:t>
            </w:r>
          </w:p>
        </w:tc>
        <w:tc>
          <w:tcPr>
            <w:tcW w:w="1688"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EE7C27"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rPr>
                <w:color w:val="000000"/>
                <w:sz w:val="22"/>
                <w:szCs w:val="22"/>
              </w:rPr>
              <w:t xml:space="preserve">Потребляемая мощность, </w:t>
            </w:r>
            <w:proofErr w:type="gramStart"/>
            <w:r>
              <w:rPr>
                <w:color w:val="000000"/>
                <w:sz w:val="22"/>
                <w:szCs w:val="22"/>
              </w:rPr>
              <w:t>Вт</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jc w:val="center"/>
            </w:pPr>
            <w:r>
              <w:rPr>
                <w:color w:val="000000"/>
                <w:sz w:val="22"/>
                <w:szCs w:val="22"/>
              </w:rPr>
              <w:t>≤60</w:t>
            </w:r>
          </w:p>
        </w:tc>
        <w:tc>
          <w:tcPr>
            <w:tcW w:w="1688"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EE7C27"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rPr>
                <w:color w:val="000000"/>
                <w:sz w:val="22"/>
                <w:szCs w:val="22"/>
              </w:rPr>
              <w:t xml:space="preserve">Длина, </w:t>
            </w:r>
            <w:proofErr w:type="gramStart"/>
            <w:r>
              <w:rPr>
                <w:color w:val="000000"/>
                <w:sz w:val="22"/>
                <w:szCs w:val="22"/>
              </w:rPr>
              <w:t>мм</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jc w:val="center"/>
            </w:pPr>
            <w:r>
              <w:rPr>
                <w:color w:val="000000"/>
                <w:sz w:val="22"/>
                <w:szCs w:val="22"/>
              </w:rPr>
              <w:t>≥370</w:t>
            </w:r>
          </w:p>
        </w:tc>
        <w:tc>
          <w:tcPr>
            <w:tcW w:w="1688"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EE7C27"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rPr>
                <w:color w:val="000000"/>
                <w:sz w:val="22"/>
                <w:szCs w:val="22"/>
              </w:rPr>
              <w:t xml:space="preserve">Ширина, </w:t>
            </w:r>
            <w:proofErr w:type="gramStart"/>
            <w:r>
              <w:rPr>
                <w:color w:val="000000"/>
                <w:sz w:val="22"/>
                <w:szCs w:val="22"/>
              </w:rPr>
              <w:t>мм</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jc w:val="center"/>
            </w:pPr>
            <w:r>
              <w:rPr>
                <w:color w:val="000000"/>
                <w:sz w:val="22"/>
                <w:szCs w:val="22"/>
              </w:rPr>
              <w:t>≥140</w:t>
            </w:r>
          </w:p>
        </w:tc>
        <w:tc>
          <w:tcPr>
            <w:tcW w:w="1688"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8531BA" w:rsidRPr="00A74A83" w:rsidTr="00380A8F">
        <w:trPr>
          <w:trHeight w:val="167"/>
        </w:trPr>
        <w:tc>
          <w:tcPr>
            <w:tcW w:w="545" w:type="dxa"/>
            <w:vMerge/>
            <w:tcBorders>
              <w:top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74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E7C27" w:rsidRPr="00A74A83" w:rsidRDefault="00EE7C27" w:rsidP="00EE7C27">
            <w:pPr>
              <w:spacing w:after="0" w:line="240" w:lineRule="auto"/>
              <w:jc w:val="center"/>
              <w:rPr>
                <w:rFonts w:ascii="Times New Roman" w:hAnsi="Times New Roman"/>
                <w:b/>
              </w:rPr>
            </w:pPr>
          </w:p>
        </w:tc>
        <w:tc>
          <w:tcPr>
            <w:tcW w:w="1378" w:type="dxa"/>
            <w:vMerge/>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rPr>
                <w:rFonts w:ascii="Times New Roman" w:hAnsi="Times New Roman"/>
              </w:rPr>
            </w:pPr>
          </w:p>
        </w:tc>
        <w:tc>
          <w:tcPr>
            <w:tcW w:w="2658"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pPr>
            <w:r>
              <w:rPr>
                <w:color w:val="000000"/>
                <w:sz w:val="22"/>
                <w:szCs w:val="22"/>
              </w:rPr>
              <w:t xml:space="preserve">Высота, </w:t>
            </w:r>
            <w:proofErr w:type="gramStart"/>
            <w:r>
              <w:rPr>
                <w:color w:val="000000"/>
                <w:sz w:val="22"/>
                <w:szCs w:val="22"/>
              </w:rPr>
              <w:t>мм</w:t>
            </w:r>
            <w:proofErr w:type="gramEnd"/>
            <w:r>
              <w:rPr>
                <w:color w:val="000000"/>
                <w:sz w:val="22"/>
                <w:szCs w:val="22"/>
              </w:rPr>
              <w:t>:</w:t>
            </w:r>
          </w:p>
        </w:tc>
        <w:tc>
          <w:tcPr>
            <w:tcW w:w="1575" w:type="dxa"/>
            <w:tcBorders>
              <w:top w:val="single" w:sz="4" w:space="0" w:color="000000"/>
              <w:left w:val="single" w:sz="6" w:space="0" w:color="000000"/>
              <w:bottom w:val="single" w:sz="6" w:space="0" w:color="000000"/>
              <w:right w:val="single" w:sz="6" w:space="0" w:color="000000"/>
            </w:tcBorders>
            <w:vAlign w:val="center"/>
          </w:tcPr>
          <w:p w:rsidR="00EE7C27" w:rsidRDefault="00EE7C27" w:rsidP="00EE7C27">
            <w:pPr>
              <w:pStyle w:val="af"/>
              <w:spacing w:after="0"/>
              <w:jc w:val="center"/>
            </w:pPr>
            <w:r>
              <w:rPr>
                <w:color w:val="000000"/>
                <w:sz w:val="22"/>
                <w:szCs w:val="22"/>
              </w:rPr>
              <w:t>≥890</w:t>
            </w:r>
          </w:p>
        </w:tc>
        <w:tc>
          <w:tcPr>
            <w:tcW w:w="1688"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7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1653" w:type="dxa"/>
            <w:tcBorders>
              <w:top w:val="single" w:sz="6" w:space="0" w:color="000000"/>
              <w:left w:val="single" w:sz="6" w:space="0" w:color="000000"/>
              <w:bottom w:val="single" w:sz="6" w:space="0" w:color="000000"/>
              <w:right w:val="single" w:sz="6" w:space="0" w:color="000000"/>
            </w:tcBorders>
            <w:shd w:val="clear" w:color="auto" w:fill="auto"/>
          </w:tcPr>
          <w:p w:rsidR="00EE7C27" w:rsidRPr="00A74A83" w:rsidRDefault="00EE7C27" w:rsidP="00EE7C27">
            <w:pPr>
              <w:spacing w:after="0" w:line="240" w:lineRule="auto"/>
              <w:jc w:val="center"/>
              <w:rPr>
                <w:rFonts w:ascii="Times New Roman" w:hAnsi="Times New Roman"/>
              </w:rPr>
            </w:pPr>
          </w:p>
        </w:tc>
        <w:tc>
          <w:tcPr>
            <w:tcW w:w="2051" w:type="dxa"/>
          </w:tcPr>
          <w:p w:rsidR="00EE7C27" w:rsidRPr="00A74A83" w:rsidRDefault="00EE7C27" w:rsidP="00EE7C27">
            <w:pPr>
              <w:spacing w:after="0" w:line="240" w:lineRule="auto"/>
              <w:jc w:val="center"/>
              <w:rPr>
                <w:rFonts w:ascii="Times New Roman" w:hAnsi="Times New Roman"/>
              </w:rPr>
            </w:pPr>
          </w:p>
        </w:tc>
      </w:tr>
      <w:tr w:rsidR="00E16212" w:rsidRPr="00A74A83" w:rsidTr="00380A8F">
        <w:trPr>
          <w:trHeight w:val="86"/>
        </w:trPr>
        <w:tc>
          <w:tcPr>
            <w:tcW w:w="545" w:type="dxa"/>
            <w:vMerge w:val="restart"/>
            <w:tcBorders>
              <w:top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b/>
              </w:rPr>
            </w:pPr>
            <w:r>
              <w:rPr>
                <w:rFonts w:ascii="Times New Roman" w:hAnsi="Times New Roman"/>
                <w:b/>
              </w:rPr>
              <w:t>3</w:t>
            </w:r>
          </w:p>
        </w:tc>
        <w:tc>
          <w:tcPr>
            <w:tcW w:w="1740" w:type="dxa"/>
            <w:vMerge w:val="restart"/>
            <w:tcBorders>
              <w:top w:val="single" w:sz="6" w:space="0" w:color="000000"/>
              <w:left w:val="single" w:sz="6" w:space="0" w:color="000000"/>
              <w:right w:val="single" w:sz="6" w:space="0" w:color="000000"/>
            </w:tcBorders>
          </w:tcPr>
          <w:p w:rsidR="00E16212" w:rsidRDefault="00E16212" w:rsidP="00E16212">
            <w:pPr>
              <w:pStyle w:val="af"/>
              <w:spacing w:after="0"/>
              <w:jc w:val="center"/>
            </w:pPr>
            <w:r>
              <w:rPr>
                <w:color w:val="000000"/>
                <w:sz w:val="22"/>
                <w:szCs w:val="22"/>
              </w:rPr>
              <w:t>Сплит-система,</w:t>
            </w:r>
          </w:p>
          <w:p w:rsidR="00E16212" w:rsidRDefault="00E16212" w:rsidP="00E16212">
            <w:pPr>
              <w:pStyle w:val="af"/>
              <w:spacing w:after="0"/>
              <w:jc w:val="center"/>
            </w:pPr>
            <w:r>
              <w:rPr>
                <w:color w:val="000000"/>
                <w:sz w:val="22"/>
                <w:szCs w:val="22"/>
              </w:rPr>
              <w:t>3 шт.</w:t>
            </w:r>
          </w:p>
        </w:tc>
        <w:tc>
          <w:tcPr>
            <w:tcW w:w="1378" w:type="dxa"/>
            <w:vMerge w:val="restart"/>
            <w:tcBorders>
              <w:top w:val="single" w:sz="6" w:space="0" w:color="000000"/>
              <w:left w:val="single" w:sz="6" w:space="0" w:color="000000"/>
              <w:right w:val="single" w:sz="6" w:space="0" w:color="000000"/>
            </w:tcBorders>
            <w:shd w:val="clear" w:color="auto" w:fill="auto"/>
          </w:tcPr>
          <w:p w:rsidR="00E16212" w:rsidRPr="00A74A83" w:rsidRDefault="00E16212" w:rsidP="00E16212">
            <w:pPr>
              <w:spacing w:after="0" w:line="240" w:lineRule="auto"/>
              <w:rPr>
                <w:rFonts w:ascii="Times New Roman" w:hAnsi="Times New Roman"/>
              </w:rPr>
            </w:pPr>
            <w:r w:rsidRPr="007D33B0">
              <w:rPr>
                <w:rFonts w:ascii="Times New Roman" w:hAnsi="Times New Roman"/>
              </w:rPr>
              <w:t>Товарный знак: не установлен</w:t>
            </w:r>
          </w:p>
        </w:tc>
        <w:tc>
          <w:tcPr>
            <w:tcW w:w="2658" w:type="dxa"/>
            <w:tcBorders>
              <w:top w:val="single" w:sz="4" w:space="0" w:color="000000"/>
              <w:left w:val="single" w:sz="6" w:space="0" w:color="000000"/>
              <w:bottom w:val="single" w:sz="4" w:space="0" w:color="000000"/>
              <w:right w:val="single" w:sz="6" w:space="0" w:color="000000"/>
            </w:tcBorders>
          </w:tcPr>
          <w:p w:rsidR="00E16212" w:rsidRDefault="00E16212" w:rsidP="00E16212">
            <w:pPr>
              <w:pStyle w:val="af"/>
              <w:spacing w:after="0"/>
            </w:pPr>
            <w:r>
              <w:rPr>
                <w:color w:val="000000"/>
                <w:sz w:val="22"/>
                <w:szCs w:val="22"/>
              </w:rPr>
              <w:t>Тип:</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 xml:space="preserve">настенная </w:t>
            </w:r>
            <w:proofErr w:type="spellStart"/>
            <w:r>
              <w:rPr>
                <w:color w:val="000000"/>
                <w:sz w:val="22"/>
                <w:szCs w:val="22"/>
              </w:rPr>
              <w:t>сплит-система</w:t>
            </w:r>
            <w:proofErr w:type="spellEnd"/>
          </w:p>
        </w:tc>
        <w:tc>
          <w:tcPr>
            <w:tcW w:w="1376" w:type="dxa"/>
            <w:tcBorders>
              <w:top w:val="single" w:sz="6" w:space="0" w:color="000000"/>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top w:val="single" w:sz="6" w:space="0" w:color="000000"/>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top w:val="single" w:sz="6" w:space="0" w:color="000000"/>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val="restart"/>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rPr>
                <w:color w:val="000000"/>
                <w:sz w:val="22"/>
                <w:szCs w:val="22"/>
              </w:rPr>
              <w:t>Тип монтажа:</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настенный</w:t>
            </w: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rPr>
                <w:color w:val="000000"/>
                <w:sz w:val="22"/>
                <w:szCs w:val="22"/>
              </w:rPr>
              <w:t xml:space="preserve">Напряжение подключения, </w:t>
            </w:r>
            <w:proofErr w:type="gramStart"/>
            <w:r>
              <w:rPr>
                <w:color w:val="000000"/>
                <w:sz w:val="22"/>
                <w:szCs w:val="22"/>
              </w:rPr>
              <w:t>В</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220</w:t>
            </w: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rPr>
                <w:color w:val="000000"/>
                <w:sz w:val="22"/>
                <w:szCs w:val="22"/>
              </w:rPr>
              <w:t>Тип хладагента:</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R32</w:t>
            </w: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left"/>
            </w:pPr>
            <w:r>
              <w:rPr>
                <w:color w:val="000000"/>
                <w:sz w:val="22"/>
                <w:szCs w:val="22"/>
              </w:rPr>
              <w:t>Мин. рабочая температура воздуха для внешнего блока, °</w:t>
            </w:r>
            <w:proofErr w:type="gramStart"/>
            <w:r>
              <w:rPr>
                <w:color w:val="000000"/>
                <w:sz w:val="22"/>
                <w:szCs w:val="22"/>
              </w:rPr>
              <w:t>С</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-7</w:t>
            </w: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rPr>
                <w:color w:val="000000"/>
                <w:sz w:val="22"/>
                <w:szCs w:val="22"/>
              </w:rPr>
              <w:t>Макс. поддерживаемая температура, °</w:t>
            </w:r>
            <w:proofErr w:type="gramStart"/>
            <w:r>
              <w:rPr>
                <w:color w:val="000000"/>
                <w:sz w:val="22"/>
                <w:szCs w:val="22"/>
              </w:rPr>
              <w:t>С</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+30</w:t>
            </w: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rPr>
                <w:color w:val="000000"/>
                <w:sz w:val="22"/>
                <w:szCs w:val="22"/>
              </w:rPr>
              <w:t>Мин. поддерживаемая температура, °</w:t>
            </w:r>
            <w:proofErr w:type="gramStart"/>
            <w:r>
              <w:rPr>
                <w:color w:val="000000"/>
                <w:sz w:val="22"/>
                <w:szCs w:val="22"/>
              </w:rPr>
              <w:t>С</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+16</w:t>
            </w: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left"/>
            </w:pPr>
            <w:r>
              <w:rPr>
                <w:color w:val="000000"/>
                <w:sz w:val="22"/>
                <w:szCs w:val="22"/>
              </w:rPr>
              <w:t>Макс. рабочая температура воздуха для внешнего блока, °</w:t>
            </w:r>
            <w:proofErr w:type="gramStart"/>
            <w:r>
              <w:rPr>
                <w:color w:val="000000"/>
                <w:sz w:val="22"/>
                <w:szCs w:val="22"/>
              </w:rPr>
              <w:t>С</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+43</w:t>
            </w: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rPr>
                <w:color w:val="000000"/>
                <w:sz w:val="22"/>
                <w:szCs w:val="22"/>
              </w:rPr>
              <w:t>Макс. уровень шума внешнего блока, дБ:</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≤53</w:t>
            </w:r>
          </w:p>
        </w:tc>
        <w:tc>
          <w:tcPr>
            <w:tcW w:w="168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t> </w:t>
            </w: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rPr>
                <w:color w:val="000000"/>
                <w:sz w:val="22"/>
                <w:szCs w:val="22"/>
              </w:rPr>
              <w:t xml:space="preserve">Уровень шума </w:t>
            </w:r>
            <w:proofErr w:type="spellStart"/>
            <w:r>
              <w:rPr>
                <w:color w:val="000000"/>
                <w:sz w:val="22"/>
                <w:szCs w:val="22"/>
              </w:rPr>
              <w:t>внутр</w:t>
            </w:r>
            <w:proofErr w:type="spellEnd"/>
            <w:r>
              <w:rPr>
                <w:color w:val="000000"/>
                <w:sz w:val="22"/>
                <w:szCs w:val="22"/>
              </w:rPr>
              <w:t>. Блока, дБ:</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≤28</w:t>
            </w:r>
          </w:p>
        </w:tc>
        <w:tc>
          <w:tcPr>
            <w:tcW w:w="1688"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rPr>
                <w:color w:val="000000"/>
                <w:sz w:val="22"/>
                <w:szCs w:val="22"/>
              </w:rPr>
              <w:t>Производительность обогрева, кВт:</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≥3,4</w:t>
            </w:r>
          </w:p>
        </w:tc>
        <w:tc>
          <w:tcPr>
            <w:tcW w:w="1688"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left"/>
            </w:pPr>
            <w:r>
              <w:rPr>
                <w:color w:val="000000"/>
                <w:sz w:val="22"/>
                <w:szCs w:val="22"/>
              </w:rPr>
              <w:t>Макс. расход воздуха, м3/ч:</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≥1600</w:t>
            </w:r>
          </w:p>
        </w:tc>
        <w:tc>
          <w:tcPr>
            <w:tcW w:w="1688"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rPr>
                <w:color w:val="000000"/>
                <w:sz w:val="22"/>
                <w:szCs w:val="22"/>
              </w:rPr>
              <w:t>Производительность охлаждения: кВт:</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≥3.4</w:t>
            </w:r>
          </w:p>
        </w:tc>
        <w:tc>
          <w:tcPr>
            <w:tcW w:w="1688"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E16212" w:rsidRPr="00A74A83" w:rsidTr="00380A8F">
        <w:trPr>
          <w:trHeight w:val="79"/>
        </w:trPr>
        <w:tc>
          <w:tcPr>
            <w:tcW w:w="545" w:type="dxa"/>
            <w:vMerge/>
            <w:tcBorders>
              <w:right w:val="single" w:sz="6" w:space="0" w:color="000000"/>
            </w:tcBorders>
            <w:shd w:val="clear" w:color="auto" w:fill="auto"/>
          </w:tcPr>
          <w:p w:rsidR="00E16212" w:rsidRDefault="00E16212" w:rsidP="00E16212">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E16212" w:rsidRDefault="00E16212" w:rsidP="00E16212">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E16212" w:rsidRPr="007D33B0" w:rsidRDefault="00E16212" w:rsidP="00E16212">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pPr>
            <w:r>
              <w:rPr>
                <w:color w:val="000000"/>
                <w:sz w:val="22"/>
                <w:szCs w:val="22"/>
              </w:rPr>
              <w:t xml:space="preserve">Макс. поток воздуха, </w:t>
            </w:r>
            <w:proofErr w:type="gramStart"/>
            <w:r>
              <w:rPr>
                <w:color w:val="000000"/>
                <w:sz w:val="22"/>
                <w:szCs w:val="22"/>
              </w:rPr>
              <w:t>м</w:t>
            </w:r>
            <w:proofErr w:type="gramEnd"/>
            <w:r>
              <w:rPr>
                <w:color w:val="000000"/>
                <w:sz w:val="22"/>
                <w:szCs w:val="22"/>
              </w:rPr>
              <w:t>³/ч:</w:t>
            </w:r>
          </w:p>
        </w:tc>
        <w:tc>
          <w:tcPr>
            <w:tcW w:w="1575" w:type="dxa"/>
            <w:tcBorders>
              <w:top w:val="single" w:sz="4" w:space="0" w:color="000000"/>
              <w:left w:val="single" w:sz="6" w:space="0" w:color="000000"/>
              <w:bottom w:val="single" w:sz="4" w:space="0" w:color="000000"/>
              <w:right w:val="single" w:sz="6" w:space="0" w:color="000000"/>
            </w:tcBorders>
            <w:vAlign w:val="center"/>
          </w:tcPr>
          <w:p w:rsidR="00E16212" w:rsidRDefault="00E16212" w:rsidP="00E16212">
            <w:pPr>
              <w:pStyle w:val="af"/>
              <w:spacing w:after="0"/>
              <w:jc w:val="center"/>
            </w:pPr>
            <w:r>
              <w:rPr>
                <w:color w:val="000000"/>
                <w:sz w:val="22"/>
                <w:szCs w:val="22"/>
              </w:rPr>
              <w:t>≥580</w:t>
            </w:r>
          </w:p>
        </w:tc>
        <w:tc>
          <w:tcPr>
            <w:tcW w:w="1688"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7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E16212" w:rsidRPr="00A74A83" w:rsidRDefault="00E16212" w:rsidP="00E16212">
            <w:pPr>
              <w:spacing w:after="0" w:line="240" w:lineRule="auto"/>
              <w:jc w:val="center"/>
              <w:rPr>
                <w:rFonts w:ascii="Times New Roman" w:hAnsi="Times New Roman"/>
              </w:rPr>
            </w:pPr>
          </w:p>
        </w:tc>
        <w:tc>
          <w:tcPr>
            <w:tcW w:w="2051" w:type="dxa"/>
            <w:vMerge/>
          </w:tcPr>
          <w:p w:rsidR="00E16212" w:rsidRPr="00A74A83" w:rsidRDefault="00E16212" w:rsidP="00E16212">
            <w:pPr>
              <w:spacing w:after="0" w:line="240" w:lineRule="auto"/>
              <w:jc w:val="center"/>
              <w:rPr>
                <w:rFonts w:ascii="Times New Roman" w:hAnsi="Times New Roman"/>
              </w:rPr>
            </w:pPr>
          </w:p>
        </w:tc>
      </w:tr>
      <w:tr w:rsidR="00127688" w:rsidRPr="00A74A83" w:rsidTr="00380A8F">
        <w:trPr>
          <w:trHeight w:val="79"/>
        </w:trPr>
        <w:tc>
          <w:tcPr>
            <w:tcW w:w="545" w:type="dxa"/>
            <w:vMerge/>
            <w:tcBorders>
              <w:right w:val="single" w:sz="6" w:space="0" w:color="000000"/>
            </w:tcBorders>
            <w:shd w:val="clear" w:color="auto" w:fill="auto"/>
          </w:tcPr>
          <w:p w:rsidR="00127688" w:rsidRDefault="00127688" w:rsidP="00127688">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127688" w:rsidRDefault="00127688" w:rsidP="00127688">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127688" w:rsidRPr="007D33B0" w:rsidRDefault="00127688" w:rsidP="00127688">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127688" w:rsidRDefault="00127688" w:rsidP="00127688">
            <w:pPr>
              <w:pStyle w:val="af"/>
              <w:spacing w:after="0"/>
            </w:pPr>
            <w:r>
              <w:rPr>
                <w:color w:val="000000"/>
                <w:sz w:val="22"/>
                <w:szCs w:val="22"/>
              </w:rPr>
              <w:t xml:space="preserve">Регулировка температуры </w:t>
            </w:r>
            <w:r>
              <w:rPr>
                <w:color w:val="000000"/>
                <w:sz w:val="22"/>
                <w:szCs w:val="22"/>
              </w:rPr>
              <w:lastRenderedPageBreak/>
              <w:t>охлаждения:</w:t>
            </w:r>
          </w:p>
        </w:tc>
        <w:tc>
          <w:tcPr>
            <w:tcW w:w="1575" w:type="dxa"/>
            <w:tcBorders>
              <w:top w:val="single" w:sz="4" w:space="0" w:color="000000"/>
              <w:left w:val="single" w:sz="6" w:space="0" w:color="000000"/>
              <w:bottom w:val="single" w:sz="4" w:space="0" w:color="000000"/>
              <w:right w:val="single" w:sz="6" w:space="0" w:color="000000"/>
            </w:tcBorders>
            <w:vAlign w:val="center"/>
          </w:tcPr>
          <w:p w:rsidR="00127688" w:rsidRDefault="00127688" w:rsidP="00127688">
            <w:pPr>
              <w:pStyle w:val="af"/>
              <w:spacing w:after="0"/>
            </w:pPr>
            <w:r>
              <w:lastRenderedPageBreak/>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127688" w:rsidRDefault="00127688" w:rsidP="00127688">
            <w:pPr>
              <w:pStyle w:val="af"/>
              <w:spacing w:after="0"/>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127688" w:rsidRPr="00A74A83" w:rsidRDefault="00127688" w:rsidP="00127688">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127688" w:rsidRPr="00A74A83" w:rsidRDefault="00127688" w:rsidP="00127688">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127688" w:rsidRPr="00A74A83" w:rsidRDefault="00127688" w:rsidP="00127688">
            <w:pPr>
              <w:spacing w:after="0" w:line="240" w:lineRule="auto"/>
              <w:jc w:val="center"/>
              <w:rPr>
                <w:rFonts w:ascii="Times New Roman" w:hAnsi="Times New Roman"/>
              </w:rPr>
            </w:pPr>
          </w:p>
        </w:tc>
        <w:tc>
          <w:tcPr>
            <w:tcW w:w="2051" w:type="dxa"/>
            <w:vMerge/>
          </w:tcPr>
          <w:p w:rsidR="00127688" w:rsidRPr="00A74A83" w:rsidRDefault="00127688" w:rsidP="00127688">
            <w:pPr>
              <w:spacing w:after="0" w:line="240" w:lineRule="auto"/>
              <w:jc w:val="center"/>
              <w:rPr>
                <w:rFonts w:ascii="Times New Roman" w:hAnsi="Times New Roman"/>
              </w:rPr>
            </w:pPr>
          </w:p>
        </w:tc>
      </w:tr>
      <w:tr w:rsidR="00127688" w:rsidRPr="00A74A83" w:rsidTr="00380A8F">
        <w:trPr>
          <w:trHeight w:val="79"/>
        </w:trPr>
        <w:tc>
          <w:tcPr>
            <w:tcW w:w="545" w:type="dxa"/>
            <w:vMerge/>
            <w:tcBorders>
              <w:right w:val="single" w:sz="6" w:space="0" w:color="000000"/>
            </w:tcBorders>
            <w:shd w:val="clear" w:color="auto" w:fill="auto"/>
          </w:tcPr>
          <w:p w:rsidR="00127688" w:rsidRDefault="00127688" w:rsidP="00127688">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127688" w:rsidRDefault="00127688" w:rsidP="00127688">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127688" w:rsidRPr="007D33B0" w:rsidRDefault="00127688" w:rsidP="00127688">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127688" w:rsidRDefault="00127688" w:rsidP="00127688">
            <w:pPr>
              <w:pStyle w:val="af"/>
              <w:spacing w:after="0"/>
            </w:pPr>
            <w:r>
              <w:rPr>
                <w:color w:val="000000"/>
                <w:sz w:val="22"/>
                <w:szCs w:val="22"/>
              </w:rPr>
              <w:t>Регулировка положения жалюзи с пульта:</w:t>
            </w:r>
          </w:p>
        </w:tc>
        <w:tc>
          <w:tcPr>
            <w:tcW w:w="1575" w:type="dxa"/>
            <w:tcBorders>
              <w:top w:val="single" w:sz="4" w:space="0" w:color="000000"/>
              <w:left w:val="single" w:sz="6" w:space="0" w:color="000000"/>
              <w:bottom w:val="single" w:sz="4" w:space="0" w:color="000000"/>
              <w:right w:val="single" w:sz="6" w:space="0" w:color="000000"/>
            </w:tcBorders>
            <w:vAlign w:val="center"/>
          </w:tcPr>
          <w:p w:rsidR="00127688" w:rsidRDefault="00127688" w:rsidP="0012768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127688" w:rsidRDefault="00127688" w:rsidP="00127688">
            <w:pPr>
              <w:pStyle w:val="af"/>
              <w:spacing w:after="0"/>
              <w:jc w:val="center"/>
            </w:pPr>
            <w:proofErr w:type="spellStart"/>
            <w:r>
              <w:rPr>
                <w:color w:val="000000"/>
                <w:sz w:val="22"/>
                <w:szCs w:val="22"/>
              </w:rPr>
              <w:t>вертикальное+</w:t>
            </w:r>
            <w:proofErr w:type="spellEnd"/>
          </w:p>
          <w:p w:rsidR="00127688" w:rsidRDefault="00127688" w:rsidP="00127688">
            <w:pPr>
              <w:pStyle w:val="af"/>
              <w:spacing w:after="0"/>
              <w:jc w:val="center"/>
            </w:pPr>
            <w:r>
              <w:rPr>
                <w:color w:val="000000"/>
                <w:sz w:val="22"/>
                <w:szCs w:val="22"/>
              </w:rPr>
              <w:t>горизонтальное</w:t>
            </w:r>
          </w:p>
        </w:tc>
        <w:tc>
          <w:tcPr>
            <w:tcW w:w="1376" w:type="dxa"/>
            <w:tcBorders>
              <w:left w:val="single" w:sz="6" w:space="0" w:color="000000"/>
              <w:right w:val="single" w:sz="6" w:space="0" w:color="000000"/>
            </w:tcBorders>
            <w:shd w:val="clear" w:color="auto" w:fill="auto"/>
          </w:tcPr>
          <w:p w:rsidR="00127688" w:rsidRPr="00A74A83" w:rsidRDefault="00127688" w:rsidP="00127688">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127688" w:rsidRPr="00A74A83" w:rsidRDefault="00127688" w:rsidP="00127688">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127688" w:rsidRPr="00A74A83" w:rsidRDefault="00127688" w:rsidP="00127688">
            <w:pPr>
              <w:spacing w:after="0" w:line="240" w:lineRule="auto"/>
              <w:jc w:val="center"/>
              <w:rPr>
                <w:rFonts w:ascii="Times New Roman" w:hAnsi="Times New Roman"/>
              </w:rPr>
            </w:pPr>
          </w:p>
        </w:tc>
        <w:tc>
          <w:tcPr>
            <w:tcW w:w="2051" w:type="dxa"/>
            <w:vMerge/>
          </w:tcPr>
          <w:p w:rsidR="00127688" w:rsidRPr="00A74A83" w:rsidRDefault="00127688" w:rsidP="00127688">
            <w:pPr>
              <w:spacing w:after="0" w:line="240" w:lineRule="auto"/>
              <w:jc w:val="center"/>
              <w:rPr>
                <w:rFonts w:ascii="Times New Roman" w:hAnsi="Times New Roman"/>
              </w:rPr>
            </w:pPr>
          </w:p>
        </w:tc>
      </w:tr>
      <w:tr w:rsidR="00127688" w:rsidRPr="00A74A83" w:rsidTr="00380A8F">
        <w:trPr>
          <w:trHeight w:val="79"/>
        </w:trPr>
        <w:tc>
          <w:tcPr>
            <w:tcW w:w="545" w:type="dxa"/>
            <w:vMerge/>
            <w:tcBorders>
              <w:right w:val="single" w:sz="6" w:space="0" w:color="000000"/>
            </w:tcBorders>
            <w:shd w:val="clear" w:color="auto" w:fill="auto"/>
          </w:tcPr>
          <w:p w:rsidR="00127688" w:rsidRDefault="00127688" w:rsidP="00127688">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127688" w:rsidRDefault="00127688" w:rsidP="00127688">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127688" w:rsidRPr="007D33B0" w:rsidRDefault="00127688" w:rsidP="00127688">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127688" w:rsidRDefault="00127688" w:rsidP="00127688">
            <w:pPr>
              <w:pStyle w:val="af"/>
              <w:spacing w:after="0"/>
            </w:pPr>
            <w:r>
              <w:rPr>
                <w:color w:val="000000"/>
                <w:sz w:val="22"/>
                <w:szCs w:val="22"/>
              </w:rPr>
              <w:t>Вид управления</w:t>
            </w:r>
            <w:proofErr w:type="gramStart"/>
            <w:r>
              <w:rPr>
                <w:color w:val="000000"/>
                <w:sz w:val="22"/>
                <w:szCs w:val="22"/>
              </w:rPr>
              <w:t xml:space="preserve"> :</w:t>
            </w:r>
            <w:proofErr w:type="gramEnd"/>
          </w:p>
        </w:tc>
        <w:tc>
          <w:tcPr>
            <w:tcW w:w="1575" w:type="dxa"/>
            <w:tcBorders>
              <w:top w:val="single" w:sz="4" w:space="0" w:color="000000"/>
              <w:left w:val="single" w:sz="6" w:space="0" w:color="000000"/>
              <w:bottom w:val="single" w:sz="4" w:space="0" w:color="000000"/>
              <w:right w:val="single" w:sz="6" w:space="0" w:color="000000"/>
            </w:tcBorders>
            <w:vAlign w:val="center"/>
          </w:tcPr>
          <w:p w:rsidR="00127688" w:rsidRDefault="00127688" w:rsidP="0012768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127688" w:rsidRDefault="00127688" w:rsidP="00127688">
            <w:pPr>
              <w:pStyle w:val="af"/>
              <w:spacing w:after="0"/>
              <w:jc w:val="center"/>
            </w:pPr>
            <w:r>
              <w:rPr>
                <w:color w:val="000000"/>
                <w:sz w:val="22"/>
                <w:szCs w:val="22"/>
              </w:rPr>
              <w:t>дистанционное беспроводное</w:t>
            </w:r>
          </w:p>
        </w:tc>
        <w:tc>
          <w:tcPr>
            <w:tcW w:w="1376" w:type="dxa"/>
            <w:tcBorders>
              <w:left w:val="single" w:sz="6" w:space="0" w:color="000000"/>
              <w:right w:val="single" w:sz="6" w:space="0" w:color="000000"/>
            </w:tcBorders>
            <w:shd w:val="clear" w:color="auto" w:fill="auto"/>
          </w:tcPr>
          <w:p w:rsidR="00127688" w:rsidRPr="00A74A83" w:rsidRDefault="00127688" w:rsidP="00127688">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127688" w:rsidRPr="00A74A83" w:rsidRDefault="00127688" w:rsidP="00127688">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127688" w:rsidRPr="00A74A83" w:rsidRDefault="00127688" w:rsidP="00127688">
            <w:pPr>
              <w:spacing w:after="0" w:line="240" w:lineRule="auto"/>
              <w:jc w:val="center"/>
              <w:rPr>
                <w:rFonts w:ascii="Times New Roman" w:hAnsi="Times New Roman"/>
              </w:rPr>
            </w:pPr>
          </w:p>
        </w:tc>
        <w:tc>
          <w:tcPr>
            <w:tcW w:w="2051" w:type="dxa"/>
            <w:vMerge/>
          </w:tcPr>
          <w:p w:rsidR="00127688" w:rsidRPr="00A74A83" w:rsidRDefault="00127688" w:rsidP="00127688">
            <w:pPr>
              <w:spacing w:after="0" w:line="240" w:lineRule="auto"/>
              <w:jc w:val="center"/>
              <w:rPr>
                <w:rFonts w:ascii="Times New Roman" w:hAnsi="Times New Roman"/>
              </w:rPr>
            </w:pPr>
          </w:p>
        </w:tc>
      </w:tr>
      <w:tr w:rsidR="005F28B8" w:rsidRPr="00A74A83" w:rsidTr="00380A8F">
        <w:trPr>
          <w:trHeight w:val="79"/>
        </w:trPr>
        <w:tc>
          <w:tcPr>
            <w:tcW w:w="545" w:type="dxa"/>
            <w:vMerge/>
            <w:tcBorders>
              <w:right w:val="single" w:sz="6" w:space="0" w:color="000000"/>
            </w:tcBorders>
            <w:shd w:val="clear" w:color="auto" w:fill="auto"/>
          </w:tcPr>
          <w:p w:rsidR="005F28B8" w:rsidRDefault="005F28B8" w:rsidP="005F28B8">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5F28B8" w:rsidRDefault="005F28B8" w:rsidP="005F28B8">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5F28B8" w:rsidRPr="007D33B0" w:rsidRDefault="005F28B8" w:rsidP="005F28B8">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5F28B8" w:rsidRDefault="005F28B8" w:rsidP="005F28B8">
            <w:pPr>
              <w:pStyle w:val="af"/>
              <w:spacing w:after="0"/>
              <w:jc w:val="left"/>
            </w:pPr>
            <w:r>
              <w:rPr>
                <w:color w:val="000000"/>
                <w:sz w:val="22"/>
                <w:szCs w:val="22"/>
              </w:rPr>
              <w:t>Точность установки температуры, °</w:t>
            </w:r>
            <w:proofErr w:type="gramStart"/>
            <w:r>
              <w:rPr>
                <w:color w:val="000000"/>
                <w:sz w:val="22"/>
                <w:szCs w:val="22"/>
              </w:rPr>
              <w:t>С</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5F28B8" w:rsidRDefault="005F28B8" w:rsidP="005F28B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5F28B8" w:rsidRDefault="005F28B8" w:rsidP="005F28B8">
            <w:pPr>
              <w:pStyle w:val="af"/>
              <w:spacing w:after="0"/>
              <w:jc w:val="center"/>
            </w:pPr>
            <w:r>
              <w:rPr>
                <w:color w:val="000000"/>
                <w:sz w:val="22"/>
                <w:szCs w:val="22"/>
              </w:rPr>
              <w:t>1,0</w:t>
            </w:r>
          </w:p>
        </w:tc>
        <w:tc>
          <w:tcPr>
            <w:tcW w:w="1376" w:type="dxa"/>
            <w:tcBorders>
              <w:left w:val="single" w:sz="6" w:space="0" w:color="000000"/>
              <w:right w:val="single" w:sz="6" w:space="0" w:color="000000"/>
            </w:tcBorders>
            <w:shd w:val="clear" w:color="auto" w:fill="auto"/>
          </w:tcPr>
          <w:p w:rsidR="005F28B8" w:rsidRPr="00A74A83" w:rsidRDefault="005F28B8" w:rsidP="005F28B8">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5F28B8" w:rsidRPr="00A74A83" w:rsidRDefault="005F28B8" w:rsidP="005F28B8">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5F28B8" w:rsidRPr="00A74A83" w:rsidRDefault="005F28B8" w:rsidP="005F28B8">
            <w:pPr>
              <w:spacing w:after="0" w:line="240" w:lineRule="auto"/>
              <w:jc w:val="center"/>
              <w:rPr>
                <w:rFonts w:ascii="Times New Roman" w:hAnsi="Times New Roman"/>
              </w:rPr>
            </w:pPr>
          </w:p>
        </w:tc>
        <w:tc>
          <w:tcPr>
            <w:tcW w:w="2051" w:type="dxa"/>
            <w:vMerge/>
          </w:tcPr>
          <w:p w:rsidR="005F28B8" w:rsidRPr="00A74A83" w:rsidRDefault="005F28B8" w:rsidP="005F28B8">
            <w:pPr>
              <w:spacing w:after="0" w:line="240" w:lineRule="auto"/>
              <w:jc w:val="center"/>
              <w:rPr>
                <w:rFonts w:ascii="Times New Roman" w:hAnsi="Times New Roman"/>
              </w:rPr>
            </w:pPr>
          </w:p>
        </w:tc>
      </w:tr>
      <w:tr w:rsidR="005F28B8" w:rsidRPr="00A74A83" w:rsidTr="00380A8F">
        <w:trPr>
          <w:trHeight w:val="79"/>
        </w:trPr>
        <w:tc>
          <w:tcPr>
            <w:tcW w:w="545" w:type="dxa"/>
            <w:vMerge/>
            <w:tcBorders>
              <w:right w:val="single" w:sz="6" w:space="0" w:color="000000"/>
            </w:tcBorders>
            <w:shd w:val="clear" w:color="auto" w:fill="auto"/>
          </w:tcPr>
          <w:p w:rsidR="005F28B8" w:rsidRDefault="005F28B8" w:rsidP="005F28B8">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5F28B8" w:rsidRDefault="005F28B8" w:rsidP="005F28B8">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5F28B8" w:rsidRPr="007D33B0" w:rsidRDefault="005F28B8" w:rsidP="005F28B8">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5F28B8" w:rsidRDefault="005F28B8" w:rsidP="005F28B8">
            <w:pPr>
              <w:pStyle w:val="af"/>
              <w:spacing w:after="0"/>
              <w:jc w:val="left"/>
            </w:pPr>
            <w:r>
              <w:rPr>
                <w:color w:val="000000"/>
                <w:sz w:val="22"/>
                <w:szCs w:val="22"/>
              </w:rPr>
              <w:t>Таймер на отключение/включение:</w:t>
            </w:r>
          </w:p>
        </w:tc>
        <w:tc>
          <w:tcPr>
            <w:tcW w:w="1575" w:type="dxa"/>
            <w:tcBorders>
              <w:top w:val="single" w:sz="4" w:space="0" w:color="000000"/>
              <w:left w:val="single" w:sz="6" w:space="0" w:color="000000"/>
              <w:bottom w:val="single" w:sz="4" w:space="0" w:color="000000"/>
              <w:right w:val="single" w:sz="6" w:space="0" w:color="000000"/>
            </w:tcBorders>
            <w:vAlign w:val="center"/>
          </w:tcPr>
          <w:p w:rsidR="005F28B8" w:rsidRDefault="005F28B8" w:rsidP="005F28B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5F28B8" w:rsidRDefault="005F28B8" w:rsidP="005F28B8">
            <w:pPr>
              <w:pStyle w:val="af"/>
              <w:spacing w:after="200" w:line="273" w:lineRule="auto"/>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5F28B8" w:rsidRPr="00A74A83" w:rsidRDefault="005F28B8" w:rsidP="005F28B8">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5F28B8" w:rsidRPr="00A74A83" w:rsidRDefault="005F28B8" w:rsidP="005F28B8">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5F28B8" w:rsidRPr="00A74A83" w:rsidRDefault="005F28B8" w:rsidP="005F28B8">
            <w:pPr>
              <w:spacing w:after="0" w:line="240" w:lineRule="auto"/>
              <w:jc w:val="center"/>
              <w:rPr>
                <w:rFonts w:ascii="Times New Roman" w:hAnsi="Times New Roman"/>
              </w:rPr>
            </w:pPr>
          </w:p>
        </w:tc>
        <w:tc>
          <w:tcPr>
            <w:tcW w:w="2051" w:type="dxa"/>
            <w:vMerge/>
          </w:tcPr>
          <w:p w:rsidR="005F28B8" w:rsidRPr="00A74A83" w:rsidRDefault="005F28B8" w:rsidP="005F28B8">
            <w:pPr>
              <w:spacing w:after="0" w:line="240" w:lineRule="auto"/>
              <w:jc w:val="center"/>
              <w:rPr>
                <w:rFonts w:ascii="Times New Roman" w:hAnsi="Times New Roman"/>
              </w:rPr>
            </w:pPr>
          </w:p>
        </w:tc>
      </w:tr>
      <w:tr w:rsidR="005F28B8" w:rsidRPr="00A74A83" w:rsidTr="00380A8F">
        <w:trPr>
          <w:trHeight w:val="231"/>
        </w:trPr>
        <w:tc>
          <w:tcPr>
            <w:tcW w:w="545" w:type="dxa"/>
            <w:vMerge/>
            <w:tcBorders>
              <w:right w:val="single" w:sz="6" w:space="0" w:color="000000"/>
            </w:tcBorders>
            <w:shd w:val="clear" w:color="auto" w:fill="auto"/>
          </w:tcPr>
          <w:p w:rsidR="005F28B8" w:rsidRDefault="005F28B8" w:rsidP="005F28B8">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5F28B8" w:rsidRDefault="005F28B8" w:rsidP="005F28B8">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5F28B8" w:rsidRPr="007D33B0" w:rsidRDefault="005F28B8" w:rsidP="005F28B8">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tcPr>
          <w:p w:rsidR="005F28B8" w:rsidRDefault="005F28B8" w:rsidP="005F28B8">
            <w:pPr>
              <w:pStyle w:val="af"/>
              <w:spacing w:after="0"/>
              <w:jc w:val="left"/>
            </w:pPr>
            <w:r>
              <w:rPr>
                <w:color w:val="000000"/>
                <w:sz w:val="22"/>
                <w:szCs w:val="22"/>
              </w:rPr>
              <w:t>Режим обогрева:</w:t>
            </w:r>
          </w:p>
        </w:tc>
        <w:tc>
          <w:tcPr>
            <w:tcW w:w="1575" w:type="dxa"/>
            <w:tcBorders>
              <w:top w:val="single" w:sz="4" w:space="0" w:color="000000"/>
              <w:left w:val="single" w:sz="6" w:space="0" w:color="000000"/>
              <w:bottom w:val="single" w:sz="4" w:space="0" w:color="000000"/>
              <w:right w:val="single" w:sz="6" w:space="0" w:color="000000"/>
            </w:tcBorders>
          </w:tcPr>
          <w:p w:rsidR="005F28B8" w:rsidRDefault="005F28B8" w:rsidP="005F28B8">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tcPr>
          <w:p w:rsidR="005F28B8" w:rsidRDefault="005F28B8" w:rsidP="005F28B8">
            <w:pPr>
              <w:pStyle w:val="af"/>
              <w:spacing w:after="200" w:line="273" w:lineRule="auto"/>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5F28B8" w:rsidRPr="00A74A83" w:rsidRDefault="005F28B8" w:rsidP="005F28B8">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5F28B8" w:rsidRPr="00A74A83" w:rsidRDefault="005F28B8" w:rsidP="005F28B8">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5F28B8" w:rsidRPr="00A74A83" w:rsidRDefault="005F28B8" w:rsidP="005F28B8">
            <w:pPr>
              <w:spacing w:after="0" w:line="240" w:lineRule="auto"/>
              <w:jc w:val="center"/>
              <w:rPr>
                <w:rFonts w:ascii="Times New Roman" w:hAnsi="Times New Roman"/>
              </w:rPr>
            </w:pPr>
          </w:p>
        </w:tc>
        <w:tc>
          <w:tcPr>
            <w:tcW w:w="2051" w:type="dxa"/>
            <w:vMerge/>
          </w:tcPr>
          <w:p w:rsidR="005F28B8" w:rsidRPr="00A74A83" w:rsidRDefault="005F28B8" w:rsidP="005F28B8">
            <w:pPr>
              <w:spacing w:after="0" w:line="240" w:lineRule="auto"/>
              <w:jc w:val="center"/>
              <w:rPr>
                <w:rFonts w:ascii="Times New Roman" w:hAnsi="Times New Roman"/>
              </w:rPr>
            </w:pPr>
          </w:p>
        </w:tc>
      </w:tr>
      <w:tr w:rsidR="008531BA" w:rsidRPr="00A74A83" w:rsidTr="00380A8F">
        <w:trPr>
          <w:trHeight w:val="79"/>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rPr>
                <w:color w:val="000000"/>
                <w:sz w:val="22"/>
                <w:szCs w:val="22"/>
              </w:rPr>
              <w:t>Режим вентиляции:</w:t>
            </w:r>
          </w:p>
        </w:tc>
        <w:tc>
          <w:tcPr>
            <w:tcW w:w="1575"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200" w:line="273" w:lineRule="auto"/>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8531BA" w:rsidRPr="00A74A83" w:rsidTr="00380A8F">
        <w:trPr>
          <w:trHeight w:val="79"/>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rPr>
                <w:color w:val="000000"/>
                <w:sz w:val="22"/>
                <w:szCs w:val="22"/>
              </w:rPr>
              <w:t xml:space="preserve">Режим </w:t>
            </w:r>
            <w:proofErr w:type="spellStart"/>
            <w:r>
              <w:rPr>
                <w:color w:val="000000"/>
                <w:sz w:val="22"/>
                <w:szCs w:val="22"/>
              </w:rPr>
              <w:t>автоочистки</w:t>
            </w:r>
            <w:proofErr w:type="spell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200" w:line="273" w:lineRule="auto"/>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8531BA" w:rsidRPr="00A74A83" w:rsidTr="00380A8F">
        <w:trPr>
          <w:trHeight w:val="295"/>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rPr>
                <w:color w:val="000000"/>
                <w:sz w:val="22"/>
                <w:szCs w:val="22"/>
              </w:rPr>
              <w:t>Режим SLEEP:</w:t>
            </w:r>
          </w:p>
        </w:tc>
        <w:tc>
          <w:tcPr>
            <w:tcW w:w="1575"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200" w:line="273" w:lineRule="auto"/>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8531BA" w:rsidRPr="00A74A83" w:rsidTr="00380A8F">
        <w:trPr>
          <w:trHeight w:val="79"/>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8531BA" w:rsidRDefault="008531BA" w:rsidP="008531BA">
            <w:pPr>
              <w:pStyle w:val="af"/>
              <w:spacing w:after="0"/>
            </w:pPr>
            <w:r>
              <w:rPr>
                <w:color w:val="000000"/>
                <w:sz w:val="22"/>
                <w:szCs w:val="22"/>
              </w:rPr>
              <w:t>Количество скоростей воздушного потока:</w:t>
            </w:r>
          </w:p>
        </w:tc>
        <w:tc>
          <w:tcPr>
            <w:tcW w:w="1575" w:type="dxa"/>
            <w:tcBorders>
              <w:top w:val="single" w:sz="4" w:space="0" w:color="000000"/>
              <w:left w:val="single" w:sz="6" w:space="0" w:color="000000"/>
              <w:bottom w:val="single" w:sz="4" w:space="0" w:color="000000"/>
              <w:right w:val="single" w:sz="6" w:space="0" w:color="000000"/>
            </w:tcBorders>
            <w:vAlign w:val="center"/>
          </w:tcPr>
          <w:p w:rsidR="008531BA" w:rsidRDefault="008531BA" w:rsidP="008531BA">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8531BA" w:rsidRDefault="008531BA" w:rsidP="008531BA">
            <w:pPr>
              <w:pStyle w:val="af"/>
              <w:spacing w:after="0"/>
              <w:jc w:val="center"/>
            </w:pPr>
            <w:r>
              <w:rPr>
                <w:color w:val="000000"/>
                <w:sz w:val="22"/>
                <w:szCs w:val="22"/>
              </w:rPr>
              <w:t>4</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8531BA" w:rsidRPr="00A74A83" w:rsidTr="00380A8F">
        <w:trPr>
          <w:trHeight w:val="79"/>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rPr>
                <w:color w:val="000000"/>
                <w:sz w:val="22"/>
                <w:szCs w:val="22"/>
              </w:rPr>
              <w:t>Режим осушения:</w:t>
            </w:r>
          </w:p>
        </w:tc>
        <w:tc>
          <w:tcPr>
            <w:tcW w:w="1575"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200" w:line="273" w:lineRule="auto"/>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8531BA" w:rsidRPr="00A74A83" w:rsidTr="00380A8F">
        <w:trPr>
          <w:trHeight w:val="79"/>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rPr>
                <w:color w:val="000000"/>
                <w:sz w:val="22"/>
                <w:szCs w:val="22"/>
              </w:rPr>
              <w:t>Функция &amp;</w:t>
            </w:r>
            <w:proofErr w:type="spellStart"/>
            <w:r>
              <w:rPr>
                <w:color w:val="000000"/>
                <w:sz w:val="22"/>
                <w:szCs w:val="22"/>
              </w:rPr>
              <w:t>apos;Теплый</w:t>
            </w:r>
            <w:proofErr w:type="spellEnd"/>
            <w:r>
              <w:rPr>
                <w:color w:val="000000"/>
                <w:sz w:val="22"/>
                <w:szCs w:val="22"/>
              </w:rPr>
              <w:t xml:space="preserve"> </w:t>
            </w:r>
            <w:proofErr w:type="spellStart"/>
            <w:r>
              <w:rPr>
                <w:color w:val="000000"/>
                <w:sz w:val="22"/>
                <w:szCs w:val="22"/>
              </w:rPr>
              <w:t>старт&amp;apos</w:t>
            </w:r>
            <w:proofErr w:type="spell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line="300" w:lineRule="atLeast"/>
            </w:pPr>
            <w:r>
              <w:t> </w:t>
            </w:r>
          </w:p>
        </w:tc>
        <w:tc>
          <w:tcPr>
            <w:tcW w:w="168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200" w:line="273" w:lineRule="auto"/>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8531BA" w:rsidRPr="00A74A83" w:rsidTr="00380A8F">
        <w:trPr>
          <w:trHeight w:val="253"/>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rPr>
                <w:color w:val="000000"/>
                <w:sz w:val="22"/>
                <w:szCs w:val="22"/>
              </w:rPr>
              <w:t>Цифровой дисплей:</w:t>
            </w:r>
          </w:p>
        </w:tc>
        <w:tc>
          <w:tcPr>
            <w:tcW w:w="1575"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pPr>
            <w:r>
              <w:t> </w:t>
            </w:r>
          </w:p>
        </w:tc>
        <w:tc>
          <w:tcPr>
            <w:tcW w:w="168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200" w:line="273" w:lineRule="auto"/>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8531BA" w:rsidRPr="00A74A83" w:rsidTr="00380A8F">
        <w:trPr>
          <w:trHeight w:val="79"/>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tcPr>
          <w:p w:rsidR="008531BA" w:rsidRDefault="008531BA" w:rsidP="00380A8F">
            <w:pPr>
              <w:pStyle w:val="af"/>
              <w:spacing w:after="0"/>
              <w:jc w:val="left"/>
            </w:pPr>
            <w:r>
              <w:rPr>
                <w:color w:val="000000"/>
                <w:sz w:val="22"/>
                <w:szCs w:val="22"/>
              </w:rPr>
              <w:t>Индикация температуры воздуха (вблизи пульта управления):</w:t>
            </w:r>
          </w:p>
        </w:tc>
        <w:tc>
          <w:tcPr>
            <w:tcW w:w="1575"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tcPr>
          <w:p w:rsidR="008531BA" w:rsidRDefault="008531BA" w:rsidP="008531BA">
            <w:pPr>
              <w:pStyle w:val="af"/>
              <w:spacing w:after="200" w:line="273" w:lineRule="auto"/>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8531BA" w:rsidRPr="00A74A83" w:rsidTr="00380A8F">
        <w:trPr>
          <w:trHeight w:val="79"/>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8531BA" w:rsidRDefault="008531BA" w:rsidP="00380A8F">
            <w:pPr>
              <w:pStyle w:val="af"/>
              <w:spacing w:after="0"/>
              <w:jc w:val="left"/>
            </w:pPr>
            <w:r>
              <w:rPr>
                <w:color w:val="000000"/>
                <w:sz w:val="22"/>
                <w:szCs w:val="22"/>
              </w:rPr>
              <w:t>Индикация режимов работы:</w:t>
            </w:r>
          </w:p>
        </w:tc>
        <w:tc>
          <w:tcPr>
            <w:tcW w:w="1575" w:type="dxa"/>
            <w:tcBorders>
              <w:top w:val="single" w:sz="4" w:space="0" w:color="000000"/>
              <w:left w:val="single" w:sz="6" w:space="0" w:color="000000"/>
              <w:bottom w:val="single" w:sz="4" w:space="0" w:color="000000"/>
              <w:right w:val="single" w:sz="6" w:space="0" w:color="000000"/>
            </w:tcBorders>
            <w:vAlign w:val="center"/>
          </w:tcPr>
          <w:p w:rsidR="008531BA" w:rsidRDefault="008531BA" w:rsidP="008531BA">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8531BA" w:rsidRDefault="008531BA" w:rsidP="008531BA">
            <w:pPr>
              <w:pStyle w:val="af"/>
              <w:spacing w:after="200" w:line="273" w:lineRule="auto"/>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8531BA" w:rsidRPr="00A74A83" w:rsidTr="00380A8F">
        <w:trPr>
          <w:trHeight w:val="79"/>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8531BA" w:rsidRDefault="008531BA" w:rsidP="00380A8F">
            <w:pPr>
              <w:pStyle w:val="af"/>
              <w:spacing w:after="0"/>
              <w:jc w:val="left"/>
            </w:pPr>
            <w:r>
              <w:rPr>
                <w:color w:val="000000"/>
                <w:sz w:val="22"/>
                <w:szCs w:val="22"/>
              </w:rPr>
              <w:t xml:space="preserve">Класс </w:t>
            </w:r>
            <w:proofErr w:type="spellStart"/>
            <w:r>
              <w:rPr>
                <w:color w:val="000000"/>
                <w:sz w:val="22"/>
                <w:szCs w:val="22"/>
              </w:rPr>
              <w:t>энергоэффективности</w:t>
            </w:r>
            <w:proofErr w:type="spell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8531BA" w:rsidRDefault="008531BA" w:rsidP="008531BA">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8531BA" w:rsidRDefault="008531BA" w:rsidP="008531BA">
            <w:pPr>
              <w:pStyle w:val="af"/>
              <w:spacing w:after="0"/>
              <w:jc w:val="center"/>
            </w:pPr>
            <w:r>
              <w:rPr>
                <w:color w:val="000000"/>
                <w:sz w:val="22"/>
                <w:szCs w:val="22"/>
              </w:rPr>
              <w:t>A</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8531BA" w:rsidRPr="00A74A83" w:rsidTr="00380A8F">
        <w:trPr>
          <w:trHeight w:val="79"/>
        </w:trPr>
        <w:tc>
          <w:tcPr>
            <w:tcW w:w="545" w:type="dxa"/>
            <w:vMerge/>
            <w:tcBorders>
              <w:right w:val="single" w:sz="6" w:space="0" w:color="000000"/>
            </w:tcBorders>
            <w:shd w:val="clear" w:color="auto" w:fill="auto"/>
          </w:tcPr>
          <w:p w:rsidR="008531BA" w:rsidRDefault="008531BA" w:rsidP="008531BA">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8531BA" w:rsidRDefault="008531BA" w:rsidP="008531BA">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8531BA" w:rsidRPr="007D33B0" w:rsidRDefault="008531BA" w:rsidP="008531BA">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8531BA" w:rsidRDefault="008531BA" w:rsidP="00380A8F">
            <w:pPr>
              <w:pStyle w:val="af"/>
              <w:spacing w:after="0"/>
              <w:jc w:val="left"/>
            </w:pPr>
            <w:r>
              <w:rPr>
                <w:color w:val="000000"/>
                <w:sz w:val="22"/>
                <w:szCs w:val="22"/>
              </w:rPr>
              <w:t xml:space="preserve">Класс </w:t>
            </w:r>
            <w:proofErr w:type="spellStart"/>
            <w:r>
              <w:rPr>
                <w:color w:val="000000"/>
                <w:sz w:val="22"/>
                <w:szCs w:val="22"/>
              </w:rPr>
              <w:t>пылевлагозащищенности</w:t>
            </w:r>
            <w:proofErr w:type="spell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8531BA" w:rsidRDefault="008531BA" w:rsidP="008531BA">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8531BA" w:rsidRDefault="008531BA" w:rsidP="008531BA">
            <w:pPr>
              <w:pStyle w:val="af"/>
              <w:spacing w:after="0"/>
              <w:jc w:val="center"/>
            </w:pPr>
            <w:r>
              <w:rPr>
                <w:color w:val="000000"/>
                <w:sz w:val="22"/>
                <w:szCs w:val="22"/>
              </w:rPr>
              <w:t>IPX0/IP24</w:t>
            </w:r>
          </w:p>
        </w:tc>
        <w:tc>
          <w:tcPr>
            <w:tcW w:w="137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8531BA" w:rsidRPr="00A74A83" w:rsidRDefault="008531BA" w:rsidP="008531BA">
            <w:pPr>
              <w:spacing w:after="0" w:line="240" w:lineRule="auto"/>
              <w:jc w:val="center"/>
              <w:rPr>
                <w:rFonts w:ascii="Times New Roman" w:hAnsi="Times New Roman"/>
              </w:rPr>
            </w:pPr>
          </w:p>
        </w:tc>
        <w:tc>
          <w:tcPr>
            <w:tcW w:w="2051" w:type="dxa"/>
            <w:vMerge/>
          </w:tcPr>
          <w:p w:rsidR="008531BA" w:rsidRPr="00A74A83" w:rsidRDefault="008531BA" w:rsidP="008531BA">
            <w:pPr>
              <w:spacing w:after="0" w:line="240" w:lineRule="auto"/>
              <w:jc w:val="center"/>
              <w:rPr>
                <w:rFonts w:ascii="Times New Roman" w:hAnsi="Times New Roman"/>
              </w:rPr>
            </w:pPr>
          </w:p>
        </w:tc>
      </w:tr>
      <w:tr w:rsidR="00380A8F" w:rsidRPr="00A74A83" w:rsidTr="00380A8F">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pPr>
            <w:r>
              <w:rPr>
                <w:color w:val="000000"/>
                <w:sz w:val="22"/>
                <w:szCs w:val="22"/>
              </w:rPr>
              <w:t>Система самодиагностики неисправности:</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380A8F">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left"/>
            </w:pPr>
            <w:r>
              <w:rPr>
                <w:color w:val="000000"/>
                <w:sz w:val="22"/>
                <w:szCs w:val="22"/>
              </w:rPr>
              <w:t xml:space="preserve">Потребляемая мощность </w:t>
            </w:r>
            <w:r>
              <w:rPr>
                <w:color w:val="000000"/>
                <w:sz w:val="22"/>
                <w:szCs w:val="22"/>
              </w:rPr>
              <w:lastRenderedPageBreak/>
              <w:t xml:space="preserve">в режиме нагрева, </w:t>
            </w:r>
            <w:proofErr w:type="gramStart"/>
            <w:r>
              <w:rPr>
                <w:color w:val="000000"/>
                <w:sz w:val="22"/>
                <w:szCs w:val="22"/>
              </w:rPr>
              <w:t>Вт</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lastRenderedPageBreak/>
              <w:t>≤940</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380A8F">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left"/>
            </w:pPr>
            <w:r>
              <w:rPr>
                <w:color w:val="000000"/>
                <w:sz w:val="22"/>
                <w:szCs w:val="22"/>
              </w:rPr>
              <w:t xml:space="preserve">Макс. перепад высот между </w:t>
            </w:r>
            <w:proofErr w:type="spellStart"/>
            <w:proofErr w:type="gramStart"/>
            <w:r>
              <w:rPr>
                <w:color w:val="000000"/>
                <w:sz w:val="22"/>
                <w:szCs w:val="22"/>
              </w:rPr>
              <w:t>внутр</w:t>
            </w:r>
            <w:proofErr w:type="spellEnd"/>
            <w:r>
              <w:rPr>
                <w:color w:val="000000"/>
                <w:sz w:val="22"/>
                <w:szCs w:val="22"/>
              </w:rPr>
              <w:t>. и</w:t>
            </w:r>
            <w:proofErr w:type="gramEnd"/>
            <w:r>
              <w:rPr>
                <w:color w:val="000000"/>
                <w:sz w:val="22"/>
                <w:szCs w:val="22"/>
              </w:rPr>
              <w:t xml:space="preserve"> внешним блоками, м:</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8</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820968">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left"/>
            </w:pPr>
            <w:r>
              <w:rPr>
                <w:color w:val="000000"/>
                <w:sz w:val="22"/>
                <w:szCs w:val="22"/>
              </w:rPr>
              <w:t>Вид установки (крепления):</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настенная</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820968">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left"/>
            </w:pPr>
            <w:r>
              <w:rPr>
                <w:color w:val="000000"/>
                <w:sz w:val="22"/>
                <w:szCs w:val="22"/>
              </w:rPr>
              <w:t>Базовая мощность кондиционера (охлаждение), BTU:</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12 000</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820968">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left"/>
            </w:pPr>
            <w:r>
              <w:rPr>
                <w:color w:val="000000"/>
                <w:sz w:val="22"/>
                <w:szCs w:val="22"/>
              </w:rPr>
              <w:t xml:space="preserve">Потребляемая мощность в режиме охлаждения, </w:t>
            </w:r>
            <w:proofErr w:type="gramStart"/>
            <w:r>
              <w:rPr>
                <w:color w:val="000000"/>
                <w:sz w:val="22"/>
                <w:szCs w:val="22"/>
              </w:rPr>
              <w:t>Вт</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≤1055</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820968">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pPr>
            <w:r>
              <w:rPr>
                <w:color w:val="000000"/>
                <w:sz w:val="22"/>
                <w:szCs w:val="22"/>
              </w:rPr>
              <w:t>Мощность кондиционера (охлаждение), BTU:</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11600</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820968">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pPr>
            <w:r>
              <w:rPr>
                <w:color w:val="000000"/>
                <w:sz w:val="22"/>
                <w:szCs w:val="22"/>
              </w:rPr>
              <w:t>Сетевой кабель</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да (с вилкой)</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820968">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left"/>
            </w:pPr>
            <w:r>
              <w:rPr>
                <w:color w:val="000000"/>
                <w:sz w:val="22"/>
                <w:szCs w:val="22"/>
              </w:rPr>
              <w:t xml:space="preserve">Макс. длина магистрали (трассы), </w:t>
            </w:r>
            <w:proofErr w:type="gramStart"/>
            <w:r>
              <w:rPr>
                <w:color w:val="000000"/>
                <w:sz w:val="22"/>
                <w:szCs w:val="22"/>
              </w:rPr>
              <w:t>м</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≥15</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820968">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left"/>
            </w:pPr>
            <w:r>
              <w:rPr>
                <w:color w:val="000000"/>
                <w:sz w:val="22"/>
                <w:szCs w:val="22"/>
              </w:rPr>
              <w:t>Фильтры очистки воздуха:</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 xml:space="preserve">     </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фильтр грубой очистки</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820968">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left"/>
            </w:pPr>
            <w:r>
              <w:rPr>
                <w:color w:val="000000"/>
                <w:sz w:val="22"/>
                <w:szCs w:val="22"/>
              </w:rPr>
              <w:t>Пульт управления в комплекте:</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да</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820968">
        <w:trPr>
          <w:trHeight w:val="79"/>
        </w:trPr>
        <w:tc>
          <w:tcPr>
            <w:tcW w:w="545" w:type="dxa"/>
            <w:vMerge/>
            <w:tcBorders>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left"/>
            </w:pPr>
            <w:r>
              <w:rPr>
                <w:color w:val="000000"/>
                <w:sz w:val="22"/>
                <w:szCs w:val="22"/>
              </w:rPr>
              <w:t xml:space="preserve">Габаритные размеры внешнего блока, </w:t>
            </w:r>
            <w:proofErr w:type="gramStart"/>
            <w:r>
              <w:rPr>
                <w:color w:val="000000"/>
                <w:sz w:val="22"/>
                <w:szCs w:val="22"/>
              </w:rPr>
              <w:t>мм</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≥482*660*240</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37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r w:rsidR="00380A8F" w:rsidRPr="00A74A83" w:rsidTr="00820968">
        <w:trPr>
          <w:trHeight w:val="79"/>
        </w:trPr>
        <w:tc>
          <w:tcPr>
            <w:tcW w:w="545" w:type="dxa"/>
            <w:vMerge/>
            <w:tcBorders>
              <w:bottom w:val="single" w:sz="6" w:space="0" w:color="000000"/>
              <w:right w:val="single" w:sz="6" w:space="0" w:color="000000"/>
            </w:tcBorders>
            <w:shd w:val="clear" w:color="auto" w:fill="auto"/>
          </w:tcPr>
          <w:p w:rsidR="00380A8F" w:rsidRDefault="00380A8F" w:rsidP="00380A8F">
            <w:pPr>
              <w:spacing w:after="0" w:line="240" w:lineRule="auto"/>
              <w:jc w:val="center"/>
              <w:rPr>
                <w:rFonts w:ascii="Times New Roman" w:hAnsi="Times New Roman"/>
                <w:b/>
              </w:rPr>
            </w:pPr>
          </w:p>
        </w:tc>
        <w:tc>
          <w:tcPr>
            <w:tcW w:w="1740" w:type="dxa"/>
            <w:vMerge/>
            <w:tcBorders>
              <w:left w:val="single" w:sz="6" w:space="0" w:color="000000"/>
              <w:bottom w:val="single" w:sz="4" w:space="0" w:color="000000"/>
              <w:right w:val="single" w:sz="6" w:space="0" w:color="000000"/>
            </w:tcBorders>
          </w:tcPr>
          <w:p w:rsidR="00380A8F" w:rsidRDefault="00380A8F" w:rsidP="00380A8F">
            <w:pPr>
              <w:pStyle w:val="af"/>
              <w:spacing w:after="0"/>
              <w:jc w:val="center"/>
              <w:rPr>
                <w:color w:val="000000"/>
                <w:sz w:val="22"/>
                <w:szCs w:val="22"/>
              </w:rPr>
            </w:pPr>
          </w:p>
        </w:tc>
        <w:tc>
          <w:tcPr>
            <w:tcW w:w="1378" w:type="dxa"/>
            <w:vMerge/>
            <w:tcBorders>
              <w:left w:val="single" w:sz="6" w:space="0" w:color="000000"/>
              <w:bottom w:val="single" w:sz="6" w:space="0" w:color="000000"/>
              <w:right w:val="single" w:sz="6" w:space="0" w:color="000000"/>
            </w:tcBorders>
            <w:shd w:val="clear" w:color="auto" w:fill="auto"/>
          </w:tcPr>
          <w:p w:rsidR="00380A8F" w:rsidRPr="007D33B0" w:rsidRDefault="00380A8F" w:rsidP="00380A8F">
            <w:pPr>
              <w:spacing w:after="0" w:line="240" w:lineRule="auto"/>
              <w:rPr>
                <w:rFonts w:ascii="Times New Roman" w:hAnsi="Times New Roman"/>
              </w:rPr>
            </w:pPr>
          </w:p>
        </w:tc>
        <w:tc>
          <w:tcPr>
            <w:tcW w:w="265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left"/>
            </w:pPr>
            <w:r>
              <w:rPr>
                <w:color w:val="000000"/>
                <w:sz w:val="22"/>
                <w:szCs w:val="22"/>
              </w:rPr>
              <w:t xml:space="preserve">Габаритные размеры внутреннего блока, </w:t>
            </w:r>
            <w:proofErr w:type="gramStart"/>
            <w:r>
              <w:rPr>
                <w:color w:val="000000"/>
                <w:sz w:val="22"/>
                <w:szCs w:val="22"/>
              </w:rPr>
              <w:t>мм</w:t>
            </w:r>
            <w:proofErr w:type="gramEnd"/>
            <w:r>
              <w:rPr>
                <w:color w:val="000000"/>
                <w:sz w:val="22"/>
                <w:szCs w:val="22"/>
              </w:rPr>
              <w:t>:</w:t>
            </w:r>
          </w:p>
        </w:tc>
        <w:tc>
          <w:tcPr>
            <w:tcW w:w="1575"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rPr>
                <w:color w:val="000000"/>
                <w:sz w:val="22"/>
                <w:szCs w:val="22"/>
              </w:rPr>
              <w:t>≥195*830*256</w:t>
            </w:r>
          </w:p>
        </w:tc>
        <w:tc>
          <w:tcPr>
            <w:tcW w:w="1688" w:type="dxa"/>
            <w:tcBorders>
              <w:top w:val="single" w:sz="4" w:space="0" w:color="000000"/>
              <w:left w:val="single" w:sz="6" w:space="0" w:color="000000"/>
              <w:bottom w:val="single" w:sz="4" w:space="0" w:color="000000"/>
              <w:right w:val="single" w:sz="6" w:space="0" w:color="000000"/>
            </w:tcBorders>
            <w:vAlign w:val="center"/>
          </w:tcPr>
          <w:p w:rsidR="00380A8F" w:rsidRDefault="00380A8F" w:rsidP="00380A8F">
            <w:pPr>
              <w:pStyle w:val="af"/>
              <w:spacing w:after="0"/>
              <w:jc w:val="center"/>
            </w:pPr>
            <w:r>
              <w:t> </w:t>
            </w:r>
          </w:p>
        </w:tc>
        <w:tc>
          <w:tcPr>
            <w:tcW w:w="1376" w:type="dxa"/>
            <w:tcBorders>
              <w:left w:val="single" w:sz="6" w:space="0" w:color="000000"/>
              <w:bottom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316" w:type="dxa"/>
            <w:tcBorders>
              <w:left w:val="single" w:sz="6" w:space="0" w:color="000000"/>
              <w:bottom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1653" w:type="dxa"/>
            <w:tcBorders>
              <w:left w:val="single" w:sz="6" w:space="0" w:color="000000"/>
              <w:bottom w:val="single" w:sz="6" w:space="0" w:color="000000"/>
              <w:right w:val="single" w:sz="6" w:space="0" w:color="000000"/>
            </w:tcBorders>
            <w:shd w:val="clear" w:color="auto" w:fill="auto"/>
          </w:tcPr>
          <w:p w:rsidR="00380A8F" w:rsidRPr="00A74A83" w:rsidRDefault="00380A8F" w:rsidP="00380A8F">
            <w:pPr>
              <w:spacing w:after="0" w:line="240" w:lineRule="auto"/>
              <w:jc w:val="center"/>
              <w:rPr>
                <w:rFonts w:ascii="Times New Roman" w:hAnsi="Times New Roman"/>
              </w:rPr>
            </w:pPr>
          </w:p>
        </w:tc>
        <w:tc>
          <w:tcPr>
            <w:tcW w:w="2051" w:type="dxa"/>
            <w:vMerge/>
          </w:tcPr>
          <w:p w:rsidR="00380A8F" w:rsidRPr="00A74A83" w:rsidRDefault="00380A8F" w:rsidP="00380A8F">
            <w:pPr>
              <w:spacing w:after="0" w:line="240" w:lineRule="auto"/>
              <w:jc w:val="center"/>
              <w:rPr>
                <w:rFonts w:ascii="Times New Roman" w:hAnsi="Times New Roman"/>
              </w:rPr>
            </w:pPr>
          </w:p>
        </w:tc>
      </w:tr>
    </w:tbl>
    <w:p w:rsidR="00AD3FED" w:rsidRDefault="00AD3FED" w:rsidP="008E66E1">
      <w:pPr>
        <w:spacing w:line="240" w:lineRule="auto"/>
        <w:rPr>
          <w:rFonts w:ascii="Times New Roman" w:hAnsi="Times New Roman"/>
          <w:b/>
        </w:rPr>
      </w:pPr>
    </w:p>
    <w:p w:rsidR="00AD3FED" w:rsidRDefault="00AD3FED" w:rsidP="00F507EB">
      <w:pPr>
        <w:spacing w:line="240" w:lineRule="auto"/>
        <w:jc w:val="center"/>
        <w:rPr>
          <w:rFonts w:ascii="Times New Roman" w:hAnsi="Times New Roman"/>
          <w:b/>
        </w:rPr>
      </w:pPr>
    </w:p>
    <w:p w:rsidR="004C6109" w:rsidRDefault="004C6109" w:rsidP="00F507EB">
      <w:pPr>
        <w:spacing w:line="240" w:lineRule="auto"/>
        <w:jc w:val="center"/>
        <w:rPr>
          <w:rFonts w:ascii="Times New Roman" w:hAnsi="Times New Roman"/>
          <w:b/>
        </w:rPr>
      </w:pPr>
    </w:p>
    <w:p w:rsidR="00DF3A7E" w:rsidRDefault="00DF3A7E" w:rsidP="00F507EB">
      <w:pPr>
        <w:spacing w:line="240" w:lineRule="auto"/>
        <w:jc w:val="center"/>
        <w:rPr>
          <w:rFonts w:ascii="Times New Roman" w:hAnsi="Times New Roman"/>
          <w:b/>
        </w:rPr>
      </w:pPr>
    </w:p>
    <w:p w:rsidR="00DF3A7E" w:rsidRDefault="00DF3A7E" w:rsidP="00F507EB">
      <w:pPr>
        <w:spacing w:line="240" w:lineRule="auto"/>
        <w:jc w:val="center"/>
        <w:rPr>
          <w:rFonts w:ascii="Times New Roman" w:hAnsi="Times New Roman"/>
          <w:b/>
        </w:rPr>
      </w:pPr>
    </w:p>
    <w:p w:rsidR="00DF3A7E" w:rsidRDefault="00DF3A7E" w:rsidP="00F507EB">
      <w:pPr>
        <w:spacing w:line="240" w:lineRule="auto"/>
        <w:jc w:val="center"/>
        <w:rPr>
          <w:rFonts w:ascii="Times New Roman" w:hAnsi="Times New Roman"/>
          <w:b/>
        </w:rPr>
      </w:pPr>
    </w:p>
    <w:p w:rsidR="00DF3A7E" w:rsidRDefault="00DF3A7E" w:rsidP="00F507EB">
      <w:pPr>
        <w:spacing w:line="240" w:lineRule="auto"/>
        <w:jc w:val="center"/>
        <w:rPr>
          <w:rFonts w:ascii="Times New Roman" w:hAnsi="Times New Roman"/>
          <w:b/>
        </w:rPr>
      </w:pPr>
    </w:p>
    <w:p w:rsidR="00DF3A7E" w:rsidRDefault="00DF3A7E" w:rsidP="00F507EB">
      <w:pPr>
        <w:spacing w:line="240" w:lineRule="auto"/>
        <w:jc w:val="center"/>
        <w:rPr>
          <w:rFonts w:ascii="Times New Roman" w:hAnsi="Times New Roman"/>
          <w:b/>
        </w:rPr>
        <w:sectPr w:rsidR="00DF3A7E" w:rsidSect="00DF3A7E">
          <w:pgSz w:w="16838" w:h="11906" w:orient="landscape"/>
          <w:pgMar w:top="851" w:right="851" w:bottom="1134" w:left="851" w:header="709" w:footer="709" w:gutter="0"/>
          <w:cols w:space="708"/>
          <w:docGrid w:linePitch="360"/>
        </w:sectPr>
      </w:pPr>
    </w:p>
    <w:p w:rsidR="00D15627" w:rsidRDefault="00D15627" w:rsidP="00DC4164">
      <w:pPr>
        <w:autoSpaceDE w:val="0"/>
        <w:autoSpaceDN w:val="0"/>
        <w:spacing w:after="0" w:line="240" w:lineRule="auto"/>
        <w:jc w:val="both"/>
        <w:rPr>
          <w:rFonts w:ascii="Times New Roman" w:hAnsi="Times New Roman"/>
          <w:b/>
          <w:bCs/>
        </w:rPr>
      </w:pPr>
    </w:p>
    <w:p w:rsidR="00DC4164" w:rsidRPr="00DB7559" w:rsidRDefault="00F11643" w:rsidP="00DC4164">
      <w:pPr>
        <w:autoSpaceDE w:val="0"/>
        <w:autoSpaceDN w:val="0"/>
        <w:spacing w:after="0" w:line="240" w:lineRule="auto"/>
        <w:jc w:val="both"/>
        <w:rPr>
          <w:rFonts w:ascii="Times New Roman" w:hAnsi="Times New Roman"/>
          <w:b/>
          <w:bCs/>
          <w:color w:val="000000"/>
        </w:rPr>
      </w:pPr>
      <w:r>
        <w:rPr>
          <w:rFonts w:ascii="Times New Roman" w:hAnsi="Times New Roman"/>
          <w:b/>
          <w:bCs/>
        </w:rPr>
        <w:t xml:space="preserve">                                                         </w:t>
      </w:r>
      <w:r w:rsidR="00DC4164" w:rsidRPr="00DB7559">
        <w:rPr>
          <w:rFonts w:ascii="Times New Roman" w:hAnsi="Times New Roman"/>
          <w:b/>
          <w:bCs/>
          <w:lang w:val="en-US"/>
        </w:rPr>
        <w:t>VI</w:t>
      </w:r>
      <w:r w:rsidR="00DC4164" w:rsidRPr="00DB7559">
        <w:rPr>
          <w:rFonts w:ascii="Times New Roman" w:hAnsi="Times New Roman"/>
          <w:b/>
          <w:bCs/>
        </w:rPr>
        <w:t xml:space="preserve">. </w:t>
      </w:r>
      <w:r w:rsidR="00DC4164" w:rsidRPr="00DB7559">
        <w:rPr>
          <w:rFonts w:ascii="Times New Roman" w:hAnsi="Times New Roman"/>
          <w:b/>
          <w:bCs/>
          <w:color w:val="000000"/>
        </w:rPr>
        <w:t>ПРОЕКТ ДОГОВОРА</w:t>
      </w: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F45258" w:rsidRPr="003E53B9" w:rsidRDefault="00F45258" w:rsidP="00F45258">
      <w:pPr>
        <w:keepNext/>
        <w:tabs>
          <w:tab w:val="num" w:pos="432"/>
        </w:tabs>
        <w:suppressAutoHyphens/>
        <w:spacing w:after="0" w:line="240" w:lineRule="auto"/>
        <w:ind w:left="432" w:hanging="432"/>
        <w:jc w:val="center"/>
        <w:outlineLvl w:val="0"/>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Д</w:t>
      </w:r>
      <w:r w:rsidRPr="003E53B9">
        <w:rPr>
          <w:rFonts w:ascii="Times New Roman" w:eastAsia="Times New Roman" w:hAnsi="Times New Roman"/>
          <w:b/>
          <w:sz w:val="24"/>
          <w:szCs w:val="24"/>
          <w:lang w:eastAsia="zh-CN"/>
        </w:rPr>
        <w:t>оговор №____________</w:t>
      </w:r>
    </w:p>
    <w:p w:rsidR="00F45258" w:rsidRPr="003E53B9" w:rsidRDefault="00F45258" w:rsidP="00F45258">
      <w:pPr>
        <w:suppressAutoHyphens/>
        <w:spacing w:after="0" w:line="240" w:lineRule="auto"/>
        <w:jc w:val="center"/>
        <w:rPr>
          <w:rFonts w:ascii="Times New Roman" w:eastAsia="Times New Roman" w:hAnsi="Times New Roman"/>
          <w:sz w:val="24"/>
          <w:szCs w:val="24"/>
          <w:lang w:eastAsia="zh-CN"/>
        </w:rPr>
      </w:pPr>
      <w:r w:rsidRPr="003E53B9">
        <w:rPr>
          <w:rFonts w:ascii="Times New Roman" w:eastAsia="Times New Roman" w:hAnsi="Times New Roman"/>
          <w:sz w:val="24"/>
          <w:szCs w:val="24"/>
          <w:lang w:eastAsia="zh-CN"/>
        </w:rPr>
        <w:t xml:space="preserve">на поставку </w:t>
      </w:r>
      <w:r w:rsidR="002E035B" w:rsidRPr="00273D81">
        <w:rPr>
          <w:rFonts w:ascii="Times New Roman" w:eastAsia="Times New Roman" w:hAnsi="Times New Roman"/>
          <w:sz w:val="24"/>
          <w:szCs w:val="24"/>
          <w:lang w:eastAsia="zh-CN"/>
        </w:rPr>
        <w:t>систем фильтрации, кондиционирования и обеззараживания воздуха</w:t>
      </w:r>
    </w:p>
    <w:p w:rsidR="00F45258" w:rsidRDefault="00F45258" w:rsidP="00F45258">
      <w:pPr>
        <w:suppressAutoHyphens/>
        <w:spacing w:after="0" w:line="240" w:lineRule="auto"/>
        <w:jc w:val="center"/>
        <w:rPr>
          <w:rFonts w:ascii="Times New Roman" w:eastAsia="Times New Roman" w:hAnsi="Times New Roman"/>
          <w:lang w:eastAsia="zh-CN"/>
        </w:rPr>
      </w:pPr>
    </w:p>
    <w:tbl>
      <w:tblPr>
        <w:tblW w:w="9881" w:type="dxa"/>
        <w:tblInd w:w="8" w:type="dxa"/>
        <w:tblLayout w:type="fixed"/>
        <w:tblLook w:val="04A0"/>
      </w:tblPr>
      <w:tblGrid>
        <w:gridCol w:w="4848"/>
        <w:gridCol w:w="5033"/>
      </w:tblGrid>
      <w:tr w:rsidR="00F45258" w:rsidRPr="00745DB9" w:rsidTr="00F45258">
        <w:tc>
          <w:tcPr>
            <w:tcW w:w="4848" w:type="dxa"/>
          </w:tcPr>
          <w:p w:rsidR="00F45258" w:rsidRPr="003E53B9" w:rsidRDefault="00F45258" w:rsidP="00F45258">
            <w:pPr>
              <w:suppressAutoHyphens/>
              <w:spacing w:after="0" w:line="240" w:lineRule="auto"/>
              <w:rPr>
                <w:rFonts w:ascii="Times New Roman" w:eastAsia="Times New Roman" w:hAnsi="Times New Roman"/>
                <w:sz w:val="24"/>
                <w:szCs w:val="24"/>
                <w:lang w:eastAsia="zh-CN"/>
              </w:rPr>
            </w:pPr>
            <w:r w:rsidRPr="003E53B9">
              <w:rPr>
                <w:rFonts w:ascii="Times New Roman" w:eastAsia="Times New Roman" w:hAnsi="Times New Roman"/>
                <w:sz w:val="24"/>
                <w:szCs w:val="24"/>
                <w:lang w:eastAsia="zh-CN"/>
              </w:rPr>
              <w:t xml:space="preserve">с. </w:t>
            </w:r>
            <w:proofErr w:type="spellStart"/>
            <w:r w:rsidRPr="003E53B9">
              <w:rPr>
                <w:rFonts w:ascii="Times New Roman" w:eastAsia="Times New Roman" w:hAnsi="Times New Roman"/>
                <w:sz w:val="24"/>
                <w:szCs w:val="24"/>
                <w:lang w:eastAsia="zh-CN"/>
              </w:rPr>
              <w:t>Исетское</w:t>
            </w:r>
            <w:proofErr w:type="spellEnd"/>
          </w:p>
        </w:tc>
        <w:tc>
          <w:tcPr>
            <w:tcW w:w="5033" w:type="dxa"/>
            <w:hideMark/>
          </w:tcPr>
          <w:p w:rsidR="00F45258" w:rsidRPr="003E53B9" w:rsidRDefault="00F45258" w:rsidP="00F45258">
            <w:pPr>
              <w:suppressAutoHyphens/>
              <w:spacing w:after="0" w:line="240" w:lineRule="auto"/>
              <w:jc w:val="center"/>
              <w:rPr>
                <w:rFonts w:ascii="Times New Roman" w:eastAsia="Times New Roman" w:hAnsi="Times New Roman"/>
                <w:b/>
                <w:bCs/>
                <w:sz w:val="24"/>
                <w:szCs w:val="24"/>
                <w:lang w:eastAsia="ru-RU"/>
              </w:rPr>
            </w:pPr>
            <w:r w:rsidRPr="00745DB9">
              <w:rPr>
                <w:rFonts w:ascii="Times New Roman" w:eastAsia="Times New Roman" w:hAnsi="Times New Roman"/>
                <w:lang w:eastAsia="zh-CN"/>
              </w:rPr>
              <w:t xml:space="preserve">  </w:t>
            </w:r>
            <w:r>
              <w:rPr>
                <w:rFonts w:ascii="Times New Roman" w:eastAsia="Times New Roman" w:hAnsi="Times New Roman"/>
                <w:lang w:eastAsia="zh-CN"/>
              </w:rPr>
              <w:t xml:space="preserve">                          </w:t>
            </w:r>
            <w:r w:rsidRPr="00745DB9">
              <w:rPr>
                <w:rFonts w:ascii="Times New Roman" w:eastAsia="Times New Roman" w:hAnsi="Times New Roman"/>
                <w:lang w:eastAsia="zh-CN"/>
              </w:rPr>
              <w:t xml:space="preserve"> </w:t>
            </w:r>
            <w:r w:rsidR="00380A8F">
              <w:rPr>
                <w:rFonts w:ascii="Times New Roman" w:eastAsia="Times New Roman" w:hAnsi="Times New Roman"/>
                <w:sz w:val="24"/>
                <w:szCs w:val="24"/>
                <w:lang w:eastAsia="zh-CN"/>
              </w:rPr>
              <w:t>«___» ___________ 2025</w:t>
            </w:r>
            <w:r w:rsidRPr="003E53B9">
              <w:rPr>
                <w:rFonts w:ascii="Times New Roman" w:eastAsia="Times New Roman" w:hAnsi="Times New Roman"/>
                <w:sz w:val="24"/>
                <w:szCs w:val="24"/>
                <w:lang w:eastAsia="zh-CN"/>
              </w:rPr>
              <w:t xml:space="preserve"> года</w:t>
            </w:r>
          </w:p>
        </w:tc>
      </w:tr>
      <w:tr w:rsidR="00F45258" w:rsidRPr="00745DB9" w:rsidTr="00F45258">
        <w:tc>
          <w:tcPr>
            <w:tcW w:w="4848" w:type="dxa"/>
          </w:tcPr>
          <w:p w:rsidR="00F45258" w:rsidRPr="00745DB9" w:rsidRDefault="00F45258" w:rsidP="00F45258">
            <w:pPr>
              <w:suppressAutoHyphens/>
              <w:spacing w:after="0" w:line="240" w:lineRule="auto"/>
              <w:rPr>
                <w:rFonts w:ascii="Times New Roman" w:eastAsia="Times New Roman" w:hAnsi="Times New Roman"/>
                <w:lang w:eastAsia="zh-CN"/>
              </w:rPr>
            </w:pPr>
          </w:p>
        </w:tc>
        <w:tc>
          <w:tcPr>
            <w:tcW w:w="5033" w:type="dxa"/>
          </w:tcPr>
          <w:p w:rsidR="00F45258" w:rsidRPr="00745DB9" w:rsidRDefault="00F45258" w:rsidP="00F45258">
            <w:pPr>
              <w:suppressAutoHyphens/>
              <w:spacing w:after="0" w:line="240" w:lineRule="auto"/>
              <w:jc w:val="center"/>
              <w:rPr>
                <w:rFonts w:ascii="Times New Roman" w:eastAsia="Times New Roman" w:hAnsi="Times New Roman"/>
                <w:lang w:eastAsia="zh-CN"/>
              </w:rPr>
            </w:pPr>
          </w:p>
        </w:tc>
      </w:tr>
    </w:tbl>
    <w:p w:rsidR="00F45258" w:rsidRPr="003E53B9" w:rsidRDefault="00F45258" w:rsidP="00F45258">
      <w:pPr>
        <w:widowControl w:val="0"/>
        <w:suppressAutoHyphens/>
        <w:spacing w:after="0" w:line="240" w:lineRule="auto"/>
        <w:jc w:val="both"/>
        <w:rPr>
          <w:rFonts w:ascii="Times New Roman" w:eastAsia="Times New Roman" w:hAnsi="Times New Roman"/>
          <w:b/>
          <w:sz w:val="24"/>
          <w:szCs w:val="24"/>
          <w:lang w:eastAsia="zh-CN"/>
        </w:rPr>
      </w:pPr>
      <w:proofErr w:type="gramStart"/>
      <w:r w:rsidRPr="003E53B9">
        <w:rPr>
          <w:rFonts w:ascii="Times New Roman" w:eastAsia="Times New Roman" w:hAnsi="Times New Roman"/>
          <w:b/>
          <w:sz w:val="24"/>
          <w:szCs w:val="24"/>
          <w:lang w:eastAsia="ru-RU"/>
        </w:rPr>
        <w:t xml:space="preserve">Муниципальное автономное общеобразовательное учреждение </w:t>
      </w:r>
      <w:proofErr w:type="spellStart"/>
      <w:r w:rsidRPr="003E53B9">
        <w:rPr>
          <w:rFonts w:ascii="Times New Roman" w:eastAsia="Times New Roman" w:hAnsi="Times New Roman"/>
          <w:b/>
          <w:sz w:val="24"/>
          <w:szCs w:val="24"/>
          <w:lang w:eastAsia="ru-RU"/>
        </w:rPr>
        <w:t>Исетская</w:t>
      </w:r>
      <w:proofErr w:type="spellEnd"/>
      <w:r w:rsidRPr="003E53B9">
        <w:rPr>
          <w:rFonts w:ascii="Times New Roman" w:eastAsia="Times New Roman" w:hAnsi="Times New Roman"/>
          <w:b/>
          <w:sz w:val="24"/>
          <w:szCs w:val="24"/>
          <w:lang w:eastAsia="ru-RU"/>
        </w:rPr>
        <w:t xml:space="preserve"> средняя общеобразовательная школа №1 (сокращенно – МАОУ  </w:t>
      </w:r>
      <w:proofErr w:type="spellStart"/>
      <w:r w:rsidRPr="003E53B9">
        <w:rPr>
          <w:rFonts w:ascii="Times New Roman" w:eastAsia="Times New Roman" w:hAnsi="Times New Roman"/>
          <w:b/>
          <w:sz w:val="24"/>
          <w:szCs w:val="24"/>
          <w:lang w:eastAsia="ru-RU"/>
        </w:rPr>
        <w:t>Исетская</w:t>
      </w:r>
      <w:proofErr w:type="spellEnd"/>
      <w:r w:rsidRPr="003E53B9">
        <w:rPr>
          <w:rFonts w:ascii="Times New Roman" w:eastAsia="Times New Roman" w:hAnsi="Times New Roman"/>
          <w:b/>
          <w:sz w:val="24"/>
          <w:szCs w:val="24"/>
          <w:lang w:eastAsia="ru-RU"/>
        </w:rPr>
        <w:t xml:space="preserve"> СОШ №1)</w:t>
      </w:r>
      <w:r w:rsidRPr="003E53B9">
        <w:rPr>
          <w:rFonts w:ascii="Times New Roman" w:eastAsia="Times New Roman" w:hAnsi="Times New Roman" w:cs="Arial"/>
          <w:b/>
          <w:color w:val="00000A"/>
          <w:sz w:val="24"/>
          <w:szCs w:val="24"/>
          <w:lang w:eastAsia="ru-RU"/>
        </w:rPr>
        <w:t xml:space="preserve">, </w:t>
      </w:r>
      <w:r w:rsidRPr="003E53B9">
        <w:rPr>
          <w:rFonts w:ascii="Times New Roman" w:eastAsia="Times New Roman" w:hAnsi="Times New Roman" w:cs="Arial"/>
          <w:color w:val="00000A"/>
          <w:sz w:val="24"/>
          <w:szCs w:val="24"/>
          <w:lang w:eastAsia="ru-RU"/>
        </w:rPr>
        <w:t>именуемое в дальнейшем</w:t>
      </w:r>
      <w:r w:rsidRPr="003E53B9">
        <w:rPr>
          <w:rFonts w:ascii="Times New Roman" w:eastAsia="Times New Roman" w:hAnsi="Times New Roman" w:cs="Arial"/>
          <w:b/>
          <w:color w:val="00000A"/>
          <w:sz w:val="24"/>
          <w:szCs w:val="24"/>
          <w:lang w:eastAsia="ru-RU"/>
        </w:rPr>
        <w:t xml:space="preserve"> «Заказчик», </w:t>
      </w:r>
      <w:r w:rsidRPr="003E53B9">
        <w:rPr>
          <w:rFonts w:ascii="Times New Roman" w:eastAsia="Times New Roman" w:hAnsi="Times New Roman" w:cs="Arial"/>
          <w:color w:val="00000A"/>
          <w:sz w:val="24"/>
          <w:szCs w:val="24"/>
          <w:lang w:eastAsia="ru-RU"/>
        </w:rPr>
        <w:t>в лице директора</w:t>
      </w:r>
      <w:r w:rsidRPr="003E53B9">
        <w:rPr>
          <w:rFonts w:ascii="Times New Roman" w:eastAsia="Times New Roman" w:hAnsi="Times New Roman" w:cs="Arial"/>
          <w:b/>
          <w:color w:val="00000A"/>
          <w:sz w:val="24"/>
          <w:szCs w:val="24"/>
          <w:lang w:eastAsia="ru-RU"/>
        </w:rPr>
        <w:t xml:space="preserve"> </w:t>
      </w:r>
      <w:proofErr w:type="spellStart"/>
      <w:r w:rsidRPr="003E53B9">
        <w:rPr>
          <w:rFonts w:ascii="Times New Roman" w:eastAsia="Times New Roman" w:hAnsi="Times New Roman"/>
          <w:b/>
          <w:sz w:val="24"/>
          <w:szCs w:val="24"/>
          <w:lang w:eastAsia="ru-RU"/>
        </w:rPr>
        <w:t>Гожко</w:t>
      </w:r>
      <w:proofErr w:type="spellEnd"/>
      <w:r w:rsidRPr="003E53B9">
        <w:rPr>
          <w:rFonts w:ascii="Times New Roman" w:eastAsia="Times New Roman" w:hAnsi="Times New Roman"/>
          <w:b/>
          <w:sz w:val="24"/>
          <w:szCs w:val="24"/>
          <w:lang w:eastAsia="ru-RU"/>
        </w:rPr>
        <w:t xml:space="preserve"> Ольги Павловны,</w:t>
      </w:r>
      <w:r w:rsidRPr="003E53B9">
        <w:rPr>
          <w:rFonts w:ascii="Times New Roman" w:eastAsia="Times New Roman" w:hAnsi="Times New Roman"/>
          <w:bCs/>
          <w:sz w:val="24"/>
          <w:szCs w:val="24"/>
          <w:lang w:eastAsia="ru-RU"/>
        </w:rPr>
        <w:t xml:space="preserve"> действующей на основании Устава, с одной стороны и  ________________________________, именуемый в дальнейшем «Поставщик», в лице ____________, действующий на основании ________________, с другой стороны, вместе именуемые в дальнейшем «Стороны», с соблюдением требований Гражданского кодекса Российской Федерации,  Федерального закона от 18.07.2011</w:t>
      </w:r>
      <w:proofErr w:type="gramEnd"/>
      <w:r w:rsidRPr="003E53B9">
        <w:rPr>
          <w:rFonts w:ascii="Times New Roman" w:eastAsia="Times New Roman" w:hAnsi="Times New Roman"/>
          <w:bCs/>
          <w:sz w:val="24"/>
          <w:szCs w:val="24"/>
          <w:lang w:eastAsia="ru-RU"/>
        </w:rPr>
        <w:t xml:space="preserve">  № 223-ФЗ «О закупках товаров, работ, услуг отдельными видами юридических лиц»,  Положения о закупке для нужд МАОУ </w:t>
      </w:r>
      <w:proofErr w:type="spellStart"/>
      <w:r w:rsidRPr="003E53B9">
        <w:rPr>
          <w:rFonts w:ascii="Times New Roman" w:eastAsia="Times New Roman" w:hAnsi="Times New Roman"/>
          <w:sz w:val="24"/>
          <w:szCs w:val="24"/>
          <w:lang w:eastAsia="ru-RU"/>
        </w:rPr>
        <w:t>Исетская</w:t>
      </w:r>
      <w:proofErr w:type="spellEnd"/>
      <w:r w:rsidRPr="003E53B9">
        <w:rPr>
          <w:rFonts w:ascii="Times New Roman" w:eastAsia="Times New Roman" w:hAnsi="Times New Roman"/>
          <w:sz w:val="24"/>
          <w:szCs w:val="24"/>
          <w:lang w:eastAsia="ru-RU"/>
        </w:rPr>
        <w:t xml:space="preserve"> СОШ №1</w:t>
      </w:r>
      <w:r w:rsidRPr="003E53B9">
        <w:rPr>
          <w:rFonts w:ascii="Times New Roman" w:eastAsia="Times New Roman" w:hAnsi="Times New Roman"/>
          <w:bCs/>
          <w:sz w:val="24"/>
          <w:szCs w:val="24"/>
          <w:lang w:eastAsia="ru-RU"/>
        </w:rPr>
        <w:t>, на основании протокола ________________________ №______ от ______20___г. заключили настоящий Договор (далее – Договор) о нижеследующем:</w:t>
      </w:r>
    </w:p>
    <w:p w:rsidR="00F45258" w:rsidRDefault="00F45258" w:rsidP="00F45258">
      <w:pPr>
        <w:ind w:left="720"/>
        <w:jc w:val="center"/>
        <w:rPr>
          <w:rFonts w:ascii="Times New Roman" w:eastAsia="Times New Roman" w:hAnsi="Times New Roman"/>
          <w:b/>
          <w:lang w:eastAsia="zh-CN"/>
        </w:rPr>
      </w:pPr>
    </w:p>
    <w:p w:rsidR="00F45258" w:rsidRPr="00745DB9" w:rsidRDefault="00F45258" w:rsidP="00F45258">
      <w:pPr>
        <w:ind w:left="720"/>
        <w:jc w:val="center"/>
        <w:rPr>
          <w:rFonts w:ascii="Times New Roman" w:eastAsia="Times New Roman" w:hAnsi="Times New Roman"/>
          <w:b/>
          <w:lang w:eastAsia="zh-CN"/>
        </w:rPr>
      </w:pPr>
      <w:r w:rsidRPr="00745DB9">
        <w:rPr>
          <w:rFonts w:ascii="Times New Roman" w:eastAsia="Times New Roman" w:hAnsi="Times New Roman"/>
          <w:b/>
          <w:lang w:eastAsia="zh-CN"/>
        </w:rPr>
        <w:t>1. ПРЕДМЕТ ДОГОВОРА</w:t>
      </w:r>
    </w:p>
    <w:p w:rsidR="00F45258" w:rsidRPr="00745DB9" w:rsidRDefault="00F45258" w:rsidP="00F45258">
      <w:pPr>
        <w:suppressAutoHyphens/>
        <w:snapToGrid w:val="0"/>
        <w:spacing w:after="0" w:line="23" w:lineRule="atLeast"/>
        <w:ind w:firstLine="425"/>
        <w:jc w:val="both"/>
        <w:rPr>
          <w:rFonts w:ascii="Times New Roman" w:eastAsia="Times New Roman" w:hAnsi="Times New Roman"/>
          <w:sz w:val="24"/>
          <w:szCs w:val="24"/>
          <w:lang w:eastAsia="ar-SA"/>
        </w:rPr>
      </w:pPr>
      <w:r w:rsidRPr="00745DB9">
        <w:rPr>
          <w:rFonts w:ascii="Times New Roman" w:eastAsia="Times New Roman" w:hAnsi="Times New Roman"/>
          <w:sz w:val="24"/>
          <w:szCs w:val="24"/>
          <w:lang w:eastAsia="ar-SA"/>
        </w:rPr>
        <w:t>1.1. По настоящему Договору Поставщик обязуется</w:t>
      </w:r>
      <w:r>
        <w:rPr>
          <w:rFonts w:ascii="Times New Roman" w:eastAsia="Times New Roman" w:hAnsi="Times New Roman"/>
          <w:sz w:val="24"/>
          <w:szCs w:val="24"/>
          <w:lang w:eastAsia="ar-SA"/>
        </w:rPr>
        <w:t xml:space="preserve"> </w:t>
      </w:r>
      <w:r w:rsidRPr="00955269">
        <w:rPr>
          <w:rFonts w:ascii="Times New Roman" w:eastAsia="Times New Roman" w:hAnsi="Times New Roman"/>
          <w:sz w:val="24"/>
          <w:szCs w:val="24"/>
          <w:lang w:eastAsia="ar-SA"/>
        </w:rPr>
        <w:t>осуществить</w:t>
      </w:r>
      <w:r>
        <w:rPr>
          <w:rFonts w:ascii="Times New Roman" w:eastAsia="Times New Roman" w:hAnsi="Times New Roman"/>
          <w:sz w:val="24"/>
          <w:szCs w:val="24"/>
          <w:lang w:eastAsia="ar-SA"/>
        </w:rPr>
        <w:t xml:space="preserve"> </w:t>
      </w:r>
      <w:r w:rsidR="002E035B" w:rsidRPr="002E035B">
        <w:rPr>
          <w:rFonts w:ascii="Times New Roman" w:eastAsia="Times New Roman" w:hAnsi="Times New Roman"/>
          <w:sz w:val="24"/>
          <w:szCs w:val="24"/>
          <w:lang w:eastAsia="ar-SA"/>
        </w:rPr>
        <w:t>систем фильтрации, кондиционирования и обеззараживания воздуха</w:t>
      </w:r>
      <w:r w:rsidR="00A14A24" w:rsidRPr="002E035B">
        <w:rPr>
          <w:rFonts w:ascii="Times New Roman" w:eastAsia="Times New Roman" w:hAnsi="Times New Roman"/>
          <w:sz w:val="24"/>
          <w:szCs w:val="24"/>
          <w:lang w:eastAsia="ar-SA"/>
        </w:rPr>
        <w:t xml:space="preserve"> </w:t>
      </w:r>
      <w:r w:rsidRPr="002E035B">
        <w:rPr>
          <w:rFonts w:ascii="Times New Roman" w:eastAsia="Times New Roman" w:hAnsi="Times New Roman"/>
          <w:sz w:val="24"/>
          <w:szCs w:val="24"/>
          <w:lang w:eastAsia="ar-SA"/>
        </w:rPr>
        <w:t xml:space="preserve">посредством передачи Заказчику Товара </w:t>
      </w:r>
      <w:r w:rsidRPr="002E035B">
        <w:rPr>
          <w:rFonts w:ascii="Times New Roman" w:eastAsia="Times New Roman" w:hAnsi="Times New Roman"/>
          <w:bCs/>
          <w:sz w:val="24"/>
          <w:szCs w:val="24"/>
          <w:lang w:eastAsia="ar-SA"/>
        </w:rPr>
        <w:t xml:space="preserve">(далее – Товар) </w:t>
      </w:r>
      <w:r w:rsidRPr="002E035B">
        <w:rPr>
          <w:rFonts w:ascii="Times New Roman" w:eastAsia="Times New Roman" w:hAnsi="Times New Roman"/>
          <w:sz w:val="24"/>
          <w:szCs w:val="24"/>
          <w:lang w:eastAsia="ru-RU"/>
        </w:rPr>
        <w:t>в порядке, сроки и на условиях, предусмотренных настоящим Договором</w:t>
      </w:r>
      <w:r w:rsidRPr="00745DB9">
        <w:rPr>
          <w:rFonts w:ascii="Times New Roman" w:eastAsia="Times New Roman" w:hAnsi="Times New Roman"/>
          <w:sz w:val="24"/>
          <w:szCs w:val="24"/>
          <w:lang w:eastAsia="ru-RU"/>
        </w:rPr>
        <w:t>,</w:t>
      </w:r>
      <w:r w:rsidRPr="00745DB9">
        <w:rPr>
          <w:rFonts w:ascii="Times New Roman" w:eastAsia="Times New Roman" w:hAnsi="Times New Roman"/>
          <w:sz w:val="24"/>
          <w:szCs w:val="24"/>
          <w:lang w:eastAsia="ar-SA"/>
        </w:rPr>
        <w:t xml:space="preserve"> а Заказчик обязуется принять и оплатить Товар в ассортименте, количестве, по цене и в сроки, установленные в Договоре.</w:t>
      </w:r>
    </w:p>
    <w:p w:rsidR="00F45258" w:rsidRPr="00745DB9" w:rsidRDefault="00F45258" w:rsidP="00F45258">
      <w:pPr>
        <w:suppressAutoHyphens/>
        <w:spacing w:after="0" w:line="23" w:lineRule="atLeast"/>
        <w:ind w:firstLine="425"/>
        <w:jc w:val="both"/>
        <w:rPr>
          <w:rFonts w:ascii="Times New Roman" w:eastAsia="Times New Roman" w:hAnsi="Times New Roman"/>
          <w:sz w:val="24"/>
          <w:szCs w:val="24"/>
          <w:lang w:eastAsia="ar-SA"/>
        </w:rPr>
      </w:pPr>
      <w:r w:rsidRPr="00745DB9">
        <w:rPr>
          <w:rFonts w:ascii="Times New Roman" w:eastAsia="Times New Roman" w:hAnsi="Times New Roman"/>
          <w:sz w:val="24"/>
          <w:szCs w:val="24"/>
          <w:lang w:eastAsia="ar-SA"/>
        </w:rPr>
        <w:t>1.2. Наименование, количество, цена за единицу измерения</w:t>
      </w:r>
      <w:r w:rsidRPr="00745DB9">
        <w:rPr>
          <w:rFonts w:ascii="Times New Roman" w:eastAsia="Times New Roman" w:hAnsi="Times New Roman"/>
          <w:caps/>
          <w:sz w:val="24"/>
          <w:szCs w:val="24"/>
          <w:lang w:eastAsia="ar-SA"/>
        </w:rPr>
        <w:t xml:space="preserve"> т</w:t>
      </w:r>
      <w:r w:rsidRPr="00745DB9">
        <w:rPr>
          <w:rFonts w:ascii="Times New Roman" w:eastAsia="Times New Roman" w:hAnsi="Times New Roman"/>
          <w:sz w:val="24"/>
          <w:szCs w:val="24"/>
          <w:lang w:eastAsia="ar-SA"/>
        </w:rPr>
        <w:t xml:space="preserve">овара, </w:t>
      </w:r>
      <w:r w:rsidRPr="00745DB9">
        <w:rPr>
          <w:rFonts w:ascii="Times New Roman" w:eastAsia="Times New Roman" w:hAnsi="Times New Roman"/>
          <w:sz w:val="24"/>
          <w:szCs w:val="24"/>
          <w:lang w:eastAsia="ru-RU"/>
        </w:rPr>
        <w:t xml:space="preserve">технические и качественные характеристики Товара, его функциональные и потребительские свойства, требования к </w:t>
      </w:r>
      <w:r>
        <w:rPr>
          <w:rFonts w:ascii="Times New Roman" w:eastAsia="Times New Roman" w:hAnsi="Times New Roman"/>
          <w:sz w:val="24"/>
          <w:szCs w:val="24"/>
          <w:lang w:eastAsia="ru-RU"/>
        </w:rPr>
        <w:t>гарантийному сроку</w:t>
      </w:r>
      <w:r w:rsidRPr="00745DB9">
        <w:rPr>
          <w:rFonts w:ascii="Times New Roman" w:eastAsia="Times New Roman" w:hAnsi="Times New Roman"/>
          <w:sz w:val="24"/>
          <w:szCs w:val="24"/>
          <w:lang w:eastAsia="ru-RU"/>
        </w:rPr>
        <w:t xml:space="preserve"> Товара </w:t>
      </w:r>
      <w:r w:rsidRPr="00745DB9">
        <w:rPr>
          <w:rFonts w:ascii="Times New Roman" w:eastAsia="Times New Roman" w:hAnsi="Times New Roman"/>
          <w:sz w:val="24"/>
          <w:szCs w:val="24"/>
          <w:lang w:eastAsia="ar-SA"/>
        </w:rPr>
        <w:t>определяются в соответствии со Спецификацией (Приложение № 1), являющейся неотъемлемой частью Договора.</w:t>
      </w:r>
    </w:p>
    <w:p w:rsidR="00F45258" w:rsidRPr="00745DB9" w:rsidRDefault="00F45258" w:rsidP="00F45258">
      <w:pPr>
        <w:spacing w:after="0" w:line="23" w:lineRule="atLeast"/>
        <w:ind w:firstLine="425"/>
        <w:jc w:val="both"/>
        <w:rPr>
          <w:rFonts w:ascii="Times New Roman" w:eastAsia="Times New Roman" w:hAnsi="Times New Roman"/>
          <w:sz w:val="24"/>
          <w:szCs w:val="24"/>
          <w:lang w:eastAsia="ru-RU"/>
        </w:rPr>
      </w:pPr>
      <w:r w:rsidRPr="00745DB9">
        <w:rPr>
          <w:rFonts w:ascii="Times New Roman" w:eastAsia="Times New Roman" w:hAnsi="Times New Roman"/>
          <w:sz w:val="24"/>
          <w:szCs w:val="24"/>
          <w:lang w:eastAsia="ru-RU"/>
        </w:rPr>
        <w:t>1.3. Поставщик гарантирует Заказчику, что товар не состоит в залоге, под каким-либо запретом и/или арестом, не обременен никакими правами третьих лиц, а также отсутствуют какие-либо обстоятельства, которые могут привести к недействительности прав Заказчика на приобретаемый товар.</w:t>
      </w:r>
    </w:p>
    <w:p w:rsidR="00F45258" w:rsidRPr="00745DB9" w:rsidRDefault="00F45258" w:rsidP="00F45258">
      <w:pPr>
        <w:spacing w:after="0" w:line="23" w:lineRule="atLeast"/>
        <w:rPr>
          <w:rFonts w:ascii="Times New Roman" w:eastAsia="Times New Roman" w:hAnsi="Times New Roman"/>
          <w:sz w:val="24"/>
          <w:szCs w:val="24"/>
          <w:lang w:eastAsia="ru-RU"/>
        </w:rPr>
      </w:pPr>
    </w:p>
    <w:p w:rsidR="00F45258" w:rsidRPr="00745DB9" w:rsidRDefault="00F45258" w:rsidP="00F45258">
      <w:pPr>
        <w:suppressAutoHyphens/>
        <w:spacing w:after="0" w:line="23" w:lineRule="atLeast"/>
        <w:ind w:firstLine="425"/>
        <w:jc w:val="center"/>
        <w:rPr>
          <w:rFonts w:ascii="Times New Roman" w:eastAsia="Times New Roman" w:hAnsi="Times New Roman"/>
          <w:b/>
          <w:bCs/>
          <w:iCs/>
          <w:caps/>
          <w:sz w:val="24"/>
          <w:szCs w:val="24"/>
          <w:lang w:eastAsia="ar-SA"/>
        </w:rPr>
      </w:pPr>
      <w:r w:rsidRPr="00745DB9">
        <w:rPr>
          <w:rFonts w:ascii="Times New Roman" w:eastAsia="Times New Roman" w:hAnsi="Times New Roman"/>
          <w:b/>
          <w:bCs/>
          <w:iCs/>
          <w:caps/>
          <w:sz w:val="24"/>
          <w:szCs w:val="24"/>
          <w:lang w:eastAsia="ar-SA"/>
        </w:rPr>
        <w:t>2. Цена Договора и порядок расчетов</w:t>
      </w:r>
    </w:p>
    <w:p w:rsidR="00380A8F" w:rsidRPr="00380A8F" w:rsidRDefault="00380A8F" w:rsidP="00380A8F">
      <w:pPr>
        <w:suppressAutoHyphens/>
        <w:spacing w:after="0" w:line="23" w:lineRule="atLeast"/>
        <w:ind w:firstLine="425"/>
        <w:jc w:val="both"/>
        <w:rPr>
          <w:rFonts w:ascii="Times New Roman" w:eastAsia="Times New Roman" w:hAnsi="Times New Roman"/>
          <w:b/>
          <w:sz w:val="24"/>
          <w:szCs w:val="24"/>
          <w:lang w:eastAsia="ar-SA"/>
        </w:rPr>
      </w:pPr>
      <w:r w:rsidRPr="00380A8F">
        <w:rPr>
          <w:rFonts w:ascii="Times New Roman" w:eastAsia="Times New Roman" w:hAnsi="Times New Roman"/>
          <w:sz w:val="24"/>
          <w:szCs w:val="24"/>
          <w:lang w:eastAsia="ar-SA"/>
        </w:rPr>
        <w:t>2.1. Цена Договора составляет</w:t>
      </w:r>
      <w:proofErr w:type="gramStart"/>
      <w:r w:rsidRPr="00380A8F">
        <w:rPr>
          <w:rFonts w:ascii="Times New Roman" w:eastAsia="Times New Roman" w:hAnsi="Times New Roman"/>
          <w:sz w:val="24"/>
          <w:szCs w:val="24"/>
          <w:lang w:eastAsia="ar-SA"/>
        </w:rPr>
        <w:t xml:space="preserve">: </w:t>
      </w:r>
      <w:r w:rsidRPr="00380A8F">
        <w:rPr>
          <w:rFonts w:ascii="Times New Roman" w:eastAsia="Times New Roman" w:hAnsi="Times New Roman"/>
          <w:b/>
          <w:sz w:val="24"/>
          <w:szCs w:val="24"/>
          <w:lang w:eastAsia="ar-SA"/>
        </w:rPr>
        <w:t xml:space="preserve">________ (_______________________) </w:t>
      </w:r>
      <w:proofErr w:type="gramEnd"/>
      <w:r w:rsidRPr="00380A8F">
        <w:rPr>
          <w:rFonts w:ascii="Times New Roman" w:eastAsia="Times New Roman" w:hAnsi="Times New Roman"/>
          <w:b/>
          <w:sz w:val="24"/>
          <w:szCs w:val="24"/>
          <w:lang w:eastAsia="ar-SA"/>
        </w:rPr>
        <w:t>руб.__ коп, с учетом НДС __%  (без НДС на основании …).</w:t>
      </w:r>
    </w:p>
    <w:p w:rsidR="00380A8F" w:rsidRPr="00380A8F" w:rsidRDefault="00380A8F" w:rsidP="00380A8F">
      <w:pPr>
        <w:widowControl w:val="0"/>
        <w:suppressAutoHyphens/>
        <w:autoSpaceDE w:val="0"/>
        <w:spacing w:after="0" w:line="240" w:lineRule="auto"/>
        <w:ind w:firstLine="708"/>
        <w:jc w:val="both"/>
        <w:rPr>
          <w:rFonts w:ascii="Times New Roman" w:hAnsi="Times New Roman"/>
          <w:sz w:val="24"/>
          <w:szCs w:val="24"/>
          <w:lang w:eastAsia="ar-SA"/>
        </w:rPr>
      </w:pPr>
      <w:r w:rsidRPr="00380A8F">
        <w:rPr>
          <w:rFonts w:ascii="Times New Roman" w:hAnsi="Times New Roman"/>
          <w:sz w:val="24"/>
          <w:szCs w:val="24"/>
          <w:lang w:eastAsia="ar-SA"/>
        </w:rPr>
        <w:t xml:space="preserve">НДС не облагается на основании применения Поставщиком упрощенной системы налогообложения в соответствии с </w:t>
      </w:r>
      <w:proofErr w:type="gramStart"/>
      <w:r w:rsidRPr="00380A8F">
        <w:rPr>
          <w:rFonts w:ascii="Times New Roman" w:hAnsi="Times New Roman"/>
          <w:sz w:val="24"/>
          <w:szCs w:val="24"/>
          <w:lang w:eastAsia="ar-SA"/>
        </w:rPr>
        <w:t>ч</w:t>
      </w:r>
      <w:proofErr w:type="gramEnd"/>
      <w:r w:rsidRPr="00380A8F">
        <w:rPr>
          <w:rFonts w:ascii="Times New Roman" w:hAnsi="Times New Roman"/>
          <w:sz w:val="24"/>
          <w:szCs w:val="24"/>
          <w:lang w:eastAsia="ar-SA"/>
        </w:rPr>
        <w:t>.2 ст.346.11 Налогового кодекса РФ.</w:t>
      </w:r>
    </w:p>
    <w:p w:rsidR="00380A8F" w:rsidRPr="00380A8F" w:rsidRDefault="00380A8F" w:rsidP="00380A8F">
      <w:pPr>
        <w:widowControl w:val="0"/>
        <w:suppressAutoHyphens/>
        <w:autoSpaceDE w:val="0"/>
        <w:spacing w:after="0" w:line="240" w:lineRule="auto"/>
        <w:ind w:firstLine="708"/>
        <w:jc w:val="both"/>
        <w:rPr>
          <w:rFonts w:ascii="Times New Roman" w:hAnsi="Times New Roman"/>
          <w:sz w:val="24"/>
          <w:szCs w:val="24"/>
          <w:lang w:eastAsia="ar-SA"/>
        </w:rPr>
      </w:pPr>
      <w:r w:rsidRPr="00380A8F">
        <w:rPr>
          <w:rFonts w:ascii="Times New Roman" w:hAnsi="Times New Roman"/>
          <w:sz w:val="24"/>
          <w:szCs w:val="24"/>
          <w:lang w:eastAsia="ar-SA"/>
        </w:rPr>
        <w:t>НДС не облагается на основании применения Поставщиком специального налогового режима «Налог на профессиональный доход» в соответствии с Федеральным законом от 27.11.2018 № 422-ФЗ.</w:t>
      </w:r>
    </w:p>
    <w:p w:rsidR="00380A8F" w:rsidRPr="00380A8F" w:rsidRDefault="00380A8F" w:rsidP="00380A8F">
      <w:pPr>
        <w:widowControl w:val="0"/>
        <w:suppressAutoHyphens/>
        <w:autoSpaceDE w:val="0"/>
        <w:spacing w:after="0" w:line="240" w:lineRule="auto"/>
        <w:ind w:firstLine="708"/>
        <w:jc w:val="both"/>
        <w:rPr>
          <w:rFonts w:ascii="Times New Roman" w:hAnsi="Times New Roman"/>
          <w:b/>
          <w:sz w:val="24"/>
          <w:szCs w:val="24"/>
          <w:lang w:eastAsia="ar-SA"/>
        </w:rPr>
      </w:pPr>
      <w:r w:rsidRPr="00380A8F">
        <w:rPr>
          <w:rFonts w:ascii="Times New Roman" w:hAnsi="Times New Roman"/>
          <w:b/>
          <w:sz w:val="24"/>
          <w:szCs w:val="24"/>
          <w:lang w:eastAsia="ar-SA"/>
        </w:rPr>
        <w:t>с НДС:</w:t>
      </w:r>
    </w:p>
    <w:p w:rsidR="00380A8F" w:rsidRPr="00380A8F" w:rsidRDefault="00380A8F" w:rsidP="00380A8F">
      <w:pPr>
        <w:widowControl w:val="0"/>
        <w:suppressAutoHyphens/>
        <w:autoSpaceDE w:val="0"/>
        <w:spacing w:after="0" w:line="240" w:lineRule="auto"/>
        <w:ind w:firstLine="708"/>
        <w:jc w:val="both"/>
        <w:rPr>
          <w:rFonts w:ascii="Times New Roman" w:hAnsi="Times New Roman"/>
          <w:sz w:val="24"/>
          <w:szCs w:val="24"/>
          <w:lang w:eastAsia="ar-SA"/>
        </w:rPr>
      </w:pPr>
      <w:r w:rsidRPr="00380A8F">
        <w:rPr>
          <w:rFonts w:ascii="Times New Roman" w:hAnsi="Times New Roman"/>
          <w:sz w:val="24"/>
          <w:szCs w:val="24"/>
          <w:lang w:eastAsia="ar-SA"/>
        </w:rPr>
        <w:t>в том числе НДС – _____% (___ процентов</w:t>
      </w:r>
      <w:proofErr w:type="gramStart"/>
      <w:r w:rsidRPr="00380A8F">
        <w:rPr>
          <w:rFonts w:ascii="Times New Roman" w:hAnsi="Times New Roman"/>
          <w:sz w:val="24"/>
          <w:szCs w:val="24"/>
          <w:lang w:eastAsia="ar-SA"/>
        </w:rPr>
        <w:t xml:space="preserve">), _______ (___) </w:t>
      </w:r>
      <w:proofErr w:type="gramEnd"/>
      <w:r w:rsidRPr="00380A8F">
        <w:rPr>
          <w:rFonts w:ascii="Times New Roman" w:hAnsi="Times New Roman"/>
          <w:sz w:val="24"/>
          <w:szCs w:val="24"/>
          <w:lang w:eastAsia="ar-SA"/>
        </w:rPr>
        <w:t>рублей (далее – цена Договора).</w:t>
      </w:r>
    </w:p>
    <w:p w:rsidR="00380A8F" w:rsidRPr="00380A8F" w:rsidRDefault="00380A8F" w:rsidP="00380A8F">
      <w:pPr>
        <w:suppressAutoHyphens/>
        <w:spacing w:after="0" w:line="23" w:lineRule="atLeast"/>
        <w:ind w:firstLine="425"/>
        <w:jc w:val="both"/>
        <w:rPr>
          <w:rFonts w:ascii="Times New Roman" w:eastAsia="Times New Roman" w:hAnsi="Times New Roman"/>
          <w:sz w:val="24"/>
          <w:szCs w:val="24"/>
          <w:lang w:eastAsia="ar-SA"/>
        </w:rPr>
      </w:pPr>
      <w:proofErr w:type="gramStart"/>
      <w:r w:rsidRPr="00380A8F">
        <w:rPr>
          <w:rFonts w:ascii="Times New Roman" w:eastAsia="Times New Roman" w:hAnsi="Times New Roman"/>
          <w:sz w:val="24"/>
          <w:szCs w:val="24"/>
          <w:lang w:eastAsia="ar-SA"/>
        </w:rPr>
        <w:t>(В договор включается обязательное условие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w:t>
      </w:r>
      <w:proofErr w:type="gramEnd"/>
      <w:r w:rsidRPr="00380A8F">
        <w:rPr>
          <w:rFonts w:ascii="Times New Roman" w:eastAsia="Times New Roman" w:hAnsi="Times New Roman"/>
          <w:sz w:val="24"/>
          <w:szCs w:val="24"/>
          <w:lang w:eastAsia="ar-SA"/>
        </w:rPr>
        <w:t xml:space="preserve"> подлежат уплате в бюджеты бюджетной системы Российской Федерации заказчиком).</w:t>
      </w:r>
    </w:p>
    <w:p w:rsidR="00380A8F" w:rsidRPr="00380A8F" w:rsidRDefault="00380A8F" w:rsidP="00380A8F">
      <w:pPr>
        <w:suppressAutoHyphens/>
        <w:spacing w:after="0" w:line="23" w:lineRule="atLeast"/>
        <w:ind w:firstLine="425"/>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lastRenderedPageBreak/>
        <w:t>2.2. Товар оплачивается Заказчиком по ценам в соответствии со Спецификацией (Приложение № 1). Согласованная сторонами в Спецификации стоимость каждой единицы Товара не может быть изменена Поставщиком в одностороннем порядке.</w:t>
      </w:r>
    </w:p>
    <w:p w:rsidR="00380A8F" w:rsidRPr="00380A8F" w:rsidRDefault="00380A8F" w:rsidP="00380A8F">
      <w:pPr>
        <w:suppressAutoHyphens/>
        <w:spacing w:after="0" w:line="23" w:lineRule="atLeast"/>
        <w:ind w:firstLine="425"/>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 xml:space="preserve">2.3. </w:t>
      </w:r>
      <w:proofErr w:type="gramStart"/>
      <w:r w:rsidRPr="00380A8F">
        <w:rPr>
          <w:rFonts w:ascii="Times New Roman" w:eastAsia="Times New Roman" w:hAnsi="Times New Roman"/>
          <w:sz w:val="24"/>
          <w:szCs w:val="24"/>
          <w:lang w:eastAsia="ar-SA"/>
        </w:rPr>
        <w:t xml:space="preserve">Цена Договора включает в себя: стоимость Товара, упаковки, тары, маркировки, затраты по хранению, перевозке и доставке Товара к месту назначения с соблюдением условий поставки и разгрузки, </w:t>
      </w:r>
      <w:r w:rsidRPr="00380A8F">
        <w:rPr>
          <w:rFonts w:ascii="Times New Roman" w:eastAsia="Times New Roman" w:hAnsi="Times New Roman"/>
          <w:sz w:val="24"/>
          <w:szCs w:val="24"/>
          <w:lang w:eastAsia="ru-RU"/>
        </w:rPr>
        <w:t xml:space="preserve">погрузо-разгрузочные работы, доставку на этаж, расходы по уборке, вывоз мусора (упаковки), </w:t>
      </w:r>
      <w:r w:rsidRPr="00380A8F">
        <w:rPr>
          <w:rFonts w:ascii="Times New Roman" w:eastAsia="Times New Roman" w:hAnsi="Times New Roman"/>
          <w:sz w:val="24"/>
          <w:szCs w:val="24"/>
          <w:lang w:eastAsia="ar-SA"/>
        </w:rPr>
        <w:t>расходы по оформлению необходимой документации, при необходимости расходы Поставщика по страхованию поставляемого Товара, все налоги и сборы, а также другие обязательные платежи, связанные</w:t>
      </w:r>
      <w:proofErr w:type="gramEnd"/>
      <w:r w:rsidRPr="00380A8F">
        <w:rPr>
          <w:rFonts w:ascii="Times New Roman" w:eastAsia="Times New Roman" w:hAnsi="Times New Roman"/>
          <w:sz w:val="24"/>
          <w:szCs w:val="24"/>
          <w:lang w:eastAsia="ar-SA"/>
        </w:rPr>
        <w:t xml:space="preserve"> с исполнением договора и подлежащие уплате в соответствии с действующим законодательством.</w:t>
      </w:r>
    </w:p>
    <w:p w:rsidR="00380A8F" w:rsidRPr="00380A8F" w:rsidRDefault="00380A8F" w:rsidP="00380A8F">
      <w:pPr>
        <w:suppressAutoHyphens/>
        <w:spacing w:after="0" w:line="23" w:lineRule="atLeast"/>
        <w:ind w:firstLine="425"/>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ru-RU"/>
        </w:rPr>
        <w:t xml:space="preserve">2.4. </w:t>
      </w:r>
      <w:proofErr w:type="gramStart"/>
      <w:r w:rsidRPr="00380A8F">
        <w:rPr>
          <w:rFonts w:ascii="Times New Roman" w:eastAsia="Times New Roman" w:hAnsi="Times New Roman"/>
          <w:sz w:val="24"/>
          <w:szCs w:val="24"/>
          <w:lang w:eastAsia="ar-SA"/>
        </w:rPr>
        <w:t xml:space="preserve">Оплата по настоящему Договору производится </w:t>
      </w:r>
      <w:r w:rsidRPr="00380A8F">
        <w:rPr>
          <w:rFonts w:ascii="Times New Roman" w:eastAsia="Times New Roman" w:hAnsi="Times New Roman"/>
          <w:sz w:val="24"/>
          <w:szCs w:val="24"/>
          <w:lang w:eastAsia="ru-RU"/>
        </w:rPr>
        <w:t xml:space="preserve">в рублях Российской Федерации </w:t>
      </w:r>
      <w:r w:rsidRPr="00380A8F">
        <w:rPr>
          <w:rFonts w:ascii="Times New Roman" w:eastAsia="Times New Roman" w:hAnsi="Times New Roman"/>
          <w:sz w:val="24"/>
          <w:szCs w:val="24"/>
          <w:lang w:eastAsia="ar-SA"/>
        </w:rPr>
        <w:t xml:space="preserve">путем перечисления денежных средств на расчетный счет Поставщика </w:t>
      </w:r>
      <w:r w:rsidRPr="00380A8F">
        <w:rPr>
          <w:rFonts w:ascii="Times New Roman" w:eastAsia="Times New Roman" w:hAnsi="Times New Roman"/>
          <w:color w:val="000000"/>
          <w:sz w:val="24"/>
          <w:szCs w:val="24"/>
          <w:lang w:eastAsia="ru-RU"/>
        </w:rPr>
        <w:t xml:space="preserve">за счет средств соответствующего бюджета </w:t>
      </w:r>
      <w:r w:rsidRPr="00380A8F">
        <w:rPr>
          <w:rFonts w:ascii="Times New Roman" w:eastAsia="Times New Roman" w:hAnsi="Times New Roman"/>
          <w:sz w:val="24"/>
          <w:szCs w:val="24"/>
          <w:lang w:eastAsia="ar-SA"/>
        </w:rPr>
        <w:t xml:space="preserve">не позднее 7 (семи) рабочих дней, </w:t>
      </w:r>
      <w:r w:rsidRPr="00380A8F">
        <w:rPr>
          <w:rFonts w:ascii="Times New Roman" w:eastAsia="Times New Roman" w:hAnsi="Times New Roman"/>
          <w:sz w:val="24"/>
          <w:szCs w:val="24"/>
          <w:lang w:eastAsia="ru-RU"/>
        </w:rPr>
        <w:t>по факту поставки и приемки партии Товара</w:t>
      </w:r>
      <w:r w:rsidRPr="00380A8F">
        <w:rPr>
          <w:rFonts w:ascii="Times New Roman" w:eastAsia="Times New Roman" w:hAnsi="Times New Roman"/>
          <w:sz w:val="24"/>
          <w:szCs w:val="24"/>
          <w:lang w:eastAsia="ar-SA"/>
        </w:rPr>
        <w:t xml:space="preserve"> со дня подписания сторонами акта приема-передачи товара, товарной накладной или Универсального передаточного документа (далее – УПД), счета-фактуры (в случае, если Поставщик является плательщиком НДС), и выставляемого</w:t>
      </w:r>
      <w:proofErr w:type="gramEnd"/>
      <w:r w:rsidRPr="00380A8F">
        <w:rPr>
          <w:rFonts w:ascii="Times New Roman" w:eastAsia="Times New Roman" w:hAnsi="Times New Roman"/>
          <w:sz w:val="24"/>
          <w:szCs w:val="24"/>
          <w:lang w:eastAsia="ar-SA"/>
        </w:rPr>
        <w:t xml:space="preserve"> счета на оплату.</w:t>
      </w:r>
    </w:p>
    <w:p w:rsidR="00380A8F" w:rsidRPr="00380A8F" w:rsidRDefault="00380A8F" w:rsidP="00380A8F">
      <w:pPr>
        <w:suppressAutoHyphens/>
        <w:spacing w:after="0" w:line="23" w:lineRule="atLeast"/>
        <w:ind w:firstLine="425"/>
        <w:jc w:val="both"/>
        <w:rPr>
          <w:rFonts w:ascii="Times New Roman" w:eastAsia="Times New Roman" w:hAnsi="Times New Roman"/>
          <w:sz w:val="24"/>
          <w:szCs w:val="24"/>
          <w:lang w:eastAsia="ru-RU"/>
        </w:rPr>
      </w:pPr>
      <w:r w:rsidRPr="00380A8F">
        <w:rPr>
          <w:rFonts w:ascii="Times New Roman" w:eastAsia="Times New Roman" w:hAnsi="Times New Roman"/>
          <w:color w:val="000000"/>
          <w:sz w:val="24"/>
          <w:szCs w:val="24"/>
          <w:lang w:eastAsia="ru-RU"/>
        </w:rPr>
        <w:t xml:space="preserve">2.5. </w:t>
      </w:r>
      <w:r w:rsidRPr="00380A8F">
        <w:rPr>
          <w:rFonts w:ascii="Times New Roman" w:eastAsia="Times New Roman" w:hAnsi="Times New Roman"/>
          <w:sz w:val="24"/>
          <w:szCs w:val="24"/>
          <w:lang w:eastAsia="ru-RU"/>
        </w:rPr>
        <w:t>Датой оплаты по настоящему Договору считается дата платежного поручения с отметкой банка о списании средств со счета Заказчика.</w:t>
      </w:r>
    </w:p>
    <w:p w:rsidR="00380A8F" w:rsidRPr="00380A8F" w:rsidRDefault="00380A8F" w:rsidP="00380A8F">
      <w:pPr>
        <w:suppressAutoHyphens/>
        <w:spacing w:after="0" w:line="23" w:lineRule="atLeast"/>
        <w:ind w:firstLine="425"/>
        <w:jc w:val="both"/>
        <w:rPr>
          <w:rFonts w:ascii="Times New Roman" w:eastAsia="Times New Roman" w:hAnsi="Times New Roman"/>
          <w:color w:val="000000"/>
          <w:sz w:val="24"/>
          <w:szCs w:val="24"/>
          <w:lang w:eastAsia="ru-RU"/>
        </w:rPr>
      </w:pPr>
      <w:r w:rsidRPr="00380A8F">
        <w:rPr>
          <w:rFonts w:ascii="Times New Roman" w:eastAsia="Times New Roman" w:hAnsi="Times New Roman"/>
          <w:color w:val="000000"/>
          <w:sz w:val="24"/>
          <w:szCs w:val="24"/>
          <w:lang w:eastAsia="ru-RU"/>
        </w:rPr>
        <w:t>2.6. В случае изменения расчетного счета Поставщика, Поставщик обязан в трехдневный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Договоре счет Поставщика, несет Поставщик.</w:t>
      </w:r>
    </w:p>
    <w:p w:rsidR="00380A8F" w:rsidRPr="00380A8F" w:rsidRDefault="00380A8F" w:rsidP="00380A8F">
      <w:pPr>
        <w:suppressAutoHyphens/>
        <w:spacing w:after="0" w:line="23" w:lineRule="atLeast"/>
        <w:ind w:firstLine="425"/>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ru-RU"/>
        </w:rPr>
        <w:t xml:space="preserve">2.7. </w:t>
      </w:r>
      <w:r w:rsidRPr="00380A8F">
        <w:rPr>
          <w:rFonts w:ascii="Times New Roman" w:eastAsia="Times New Roman" w:hAnsi="Times New Roman"/>
          <w:sz w:val="24"/>
          <w:szCs w:val="24"/>
          <w:lang w:eastAsia="ar-SA"/>
        </w:rPr>
        <w:t>Датой поставки</w:t>
      </w:r>
      <w:r w:rsidRPr="00380A8F">
        <w:rPr>
          <w:rFonts w:ascii="Times New Roman" w:eastAsia="Times New Roman" w:hAnsi="Times New Roman"/>
          <w:caps/>
          <w:sz w:val="24"/>
          <w:szCs w:val="24"/>
          <w:lang w:eastAsia="ar-SA"/>
        </w:rPr>
        <w:t xml:space="preserve"> т</w:t>
      </w:r>
      <w:r w:rsidRPr="00380A8F">
        <w:rPr>
          <w:rFonts w:ascii="Times New Roman" w:eastAsia="Times New Roman" w:hAnsi="Times New Roman"/>
          <w:sz w:val="24"/>
          <w:szCs w:val="24"/>
          <w:lang w:eastAsia="ar-SA"/>
        </w:rPr>
        <w:t>овара (партии Товара) считается дата подписания</w:t>
      </w:r>
      <w:r w:rsidRPr="00380A8F">
        <w:rPr>
          <w:rFonts w:ascii="Times New Roman" w:eastAsia="Times New Roman" w:hAnsi="Times New Roman"/>
          <w:caps/>
          <w:sz w:val="24"/>
          <w:szCs w:val="24"/>
          <w:lang w:eastAsia="ar-SA"/>
        </w:rPr>
        <w:t xml:space="preserve"> с</w:t>
      </w:r>
      <w:r w:rsidRPr="00380A8F">
        <w:rPr>
          <w:rFonts w:ascii="Times New Roman" w:eastAsia="Times New Roman" w:hAnsi="Times New Roman"/>
          <w:sz w:val="24"/>
          <w:szCs w:val="24"/>
          <w:lang w:eastAsia="ar-SA"/>
        </w:rPr>
        <w:t>торонами Акта приема-передачи Товара (приложение № 2 к настоящему Договору). Акт приема-передачи Товара подписывается Сторонами после осуществления надлежащей приемки Товара.</w:t>
      </w:r>
    </w:p>
    <w:p w:rsidR="00380A8F" w:rsidRPr="00380A8F" w:rsidRDefault="00380A8F" w:rsidP="00380A8F">
      <w:pPr>
        <w:suppressAutoHyphens/>
        <w:spacing w:after="0" w:line="23" w:lineRule="atLeast"/>
        <w:ind w:firstLine="425"/>
        <w:jc w:val="both"/>
        <w:rPr>
          <w:rFonts w:ascii="Times New Roman" w:eastAsia="Times New Roman" w:hAnsi="Times New Roman"/>
          <w:color w:val="000000"/>
          <w:sz w:val="24"/>
          <w:szCs w:val="24"/>
          <w:lang w:eastAsia="ru-RU"/>
        </w:rPr>
      </w:pPr>
      <w:r w:rsidRPr="00380A8F">
        <w:rPr>
          <w:rFonts w:ascii="Times New Roman" w:eastAsia="Times New Roman" w:hAnsi="Times New Roman"/>
          <w:sz w:val="24"/>
          <w:szCs w:val="24"/>
          <w:lang w:eastAsia="ru-RU"/>
        </w:rPr>
        <w:t xml:space="preserve">2.8. Цена настоящего Договора является фиксированной и не подлежит изменению в течение срока действия настоящего Договора, за исключением следующего случая и по соглашению сторон - </w:t>
      </w:r>
      <w:r w:rsidRPr="00380A8F">
        <w:rPr>
          <w:rFonts w:ascii="Times New Roman" w:eastAsia="Times New Roman" w:hAnsi="Times New Roman"/>
          <w:color w:val="000000"/>
          <w:sz w:val="24"/>
          <w:szCs w:val="24"/>
          <w:lang w:eastAsia="ru-RU"/>
        </w:rPr>
        <w:t>при снижении цены Договора без изменения предусмотренных Договором количества и качества поставляемого Товара и иных условий Договора.</w:t>
      </w:r>
    </w:p>
    <w:p w:rsidR="00380A8F" w:rsidRPr="00380A8F" w:rsidRDefault="00380A8F" w:rsidP="00380A8F">
      <w:pPr>
        <w:spacing w:after="0" w:line="23" w:lineRule="atLeast"/>
        <w:ind w:firstLine="426"/>
        <w:jc w:val="both"/>
        <w:rPr>
          <w:rFonts w:ascii="Times New Roman" w:eastAsia="Times New Roman" w:hAnsi="Times New Roman"/>
          <w:sz w:val="24"/>
          <w:szCs w:val="24"/>
          <w:lang w:eastAsia="ru-RU"/>
        </w:rPr>
      </w:pPr>
      <w:r w:rsidRPr="00380A8F">
        <w:rPr>
          <w:rFonts w:ascii="Times New Roman" w:eastAsia="Times New Roman" w:hAnsi="Times New Roman"/>
          <w:sz w:val="24"/>
          <w:szCs w:val="24"/>
          <w:lang w:eastAsia="ar-SA"/>
        </w:rPr>
        <w:t xml:space="preserve">2.9. </w:t>
      </w:r>
      <w:r w:rsidRPr="00380A8F">
        <w:rPr>
          <w:rFonts w:ascii="Times New Roman" w:eastAsia="Times New Roman" w:hAnsi="Times New Roman"/>
          <w:sz w:val="24"/>
          <w:szCs w:val="24"/>
          <w:lang w:eastAsia="ru-RU"/>
        </w:rPr>
        <w:t>При изменении цены настоящего Договора Заказчик подготавливает в двух экземплярах соответствующее дополнительное соглашение к настоящему Договору с указанием новой цены и направляет подписанное со своей стороны дополнительное соглашение Поставщику. Поставщик при отсутствии замечаний обязан подписать данное дополнительное соглашение и направить один экземпляр Заказчику в течение трех рабочих дней с момента его получения.</w:t>
      </w:r>
    </w:p>
    <w:p w:rsidR="00380A8F" w:rsidRPr="00380A8F" w:rsidRDefault="00380A8F" w:rsidP="00380A8F">
      <w:pPr>
        <w:suppressAutoHyphens/>
        <w:spacing w:after="0" w:line="23" w:lineRule="atLeast"/>
        <w:ind w:firstLine="425"/>
        <w:jc w:val="both"/>
        <w:rPr>
          <w:rFonts w:ascii="Times New Roman" w:hAnsi="Times New Roman"/>
          <w:sz w:val="24"/>
          <w:szCs w:val="24"/>
          <w:lang w:eastAsia="ru-RU"/>
        </w:rPr>
      </w:pPr>
      <w:r w:rsidRPr="00380A8F">
        <w:rPr>
          <w:rFonts w:ascii="Times New Roman" w:hAnsi="Times New Roman"/>
          <w:sz w:val="24"/>
          <w:szCs w:val="24"/>
          <w:lang w:eastAsia="ru-RU"/>
        </w:rPr>
        <w:t xml:space="preserve">2.10. Оплата поставленного Поставщиком Товара подлежит уменьшению на сумму пени, штрафа, неустойки, исчисленную в соответствии с пунктами 6.5, 6.6. Договора. </w:t>
      </w:r>
    </w:p>
    <w:p w:rsidR="00380A8F" w:rsidRPr="00380A8F" w:rsidRDefault="00380A8F" w:rsidP="00380A8F">
      <w:pPr>
        <w:spacing w:after="0" w:line="23" w:lineRule="atLeast"/>
        <w:ind w:firstLine="425"/>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2.11. По окончании Договора, а также в случае досрочного расторжения Договора, Стороны оформляют акт сверки взаиморасчетов, не позднее 30 (Тридцати) дней со дня окончания (расторжения) Договора.</w:t>
      </w:r>
    </w:p>
    <w:p w:rsidR="00F45258" w:rsidRPr="00745DB9" w:rsidRDefault="00F45258" w:rsidP="00F45258">
      <w:pPr>
        <w:autoSpaceDE w:val="0"/>
        <w:autoSpaceDN w:val="0"/>
        <w:adjustRightInd w:val="0"/>
        <w:spacing w:after="0" w:line="23" w:lineRule="atLeast"/>
        <w:ind w:firstLine="567"/>
        <w:jc w:val="center"/>
        <w:rPr>
          <w:rFonts w:ascii="Times New Roman" w:eastAsia="Times New Roman" w:hAnsi="Times New Roman"/>
          <w:b/>
          <w:sz w:val="24"/>
          <w:szCs w:val="24"/>
          <w:lang w:eastAsia="ar-SA" w:bidi="en-US"/>
        </w:rPr>
      </w:pPr>
    </w:p>
    <w:p w:rsidR="00F45258" w:rsidRPr="008F0CFD" w:rsidRDefault="00F45258" w:rsidP="00F45258">
      <w:pPr>
        <w:autoSpaceDE w:val="0"/>
        <w:autoSpaceDN w:val="0"/>
        <w:adjustRightInd w:val="0"/>
        <w:spacing w:after="0" w:line="23" w:lineRule="atLeast"/>
        <w:ind w:firstLine="567"/>
        <w:jc w:val="center"/>
        <w:rPr>
          <w:rFonts w:ascii="Times New Roman" w:eastAsia="Times New Roman" w:hAnsi="Times New Roman"/>
          <w:b/>
          <w:sz w:val="24"/>
          <w:szCs w:val="24"/>
          <w:lang w:eastAsia="ar-SA" w:bidi="en-US"/>
        </w:rPr>
      </w:pPr>
      <w:r w:rsidRPr="008F0CFD">
        <w:rPr>
          <w:rFonts w:ascii="Times New Roman" w:eastAsia="Times New Roman" w:hAnsi="Times New Roman"/>
          <w:b/>
          <w:sz w:val="24"/>
          <w:szCs w:val="24"/>
          <w:lang w:eastAsia="ar-SA" w:bidi="en-US"/>
        </w:rPr>
        <w:t>3. СРОК, ПОРЯДОК, МЕСТО И УСЛОВИЯ ПРИЕМА-ПЕРЕДАЧИ ТОВАРА</w:t>
      </w:r>
    </w:p>
    <w:p w:rsidR="00F45258" w:rsidRPr="000036FD" w:rsidRDefault="00F45258" w:rsidP="00F45258">
      <w:pPr>
        <w:suppressAutoHyphens/>
        <w:spacing w:after="0" w:line="23" w:lineRule="atLeast"/>
        <w:ind w:firstLine="425"/>
        <w:jc w:val="both"/>
        <w:rPr>
          <w:rFonts w:ascii="Times New Roman" w:eastAsia="Lucida Sans Unicode" w:hAnsi="Times New Roman"/>
          <w:color w:val="000000"/>
          <w:kern w:val="3"/>
          <w:sz w:val="24"/>
          <w:szCs w:val="24"/>
          <w:lang w:eastAsia="ru-RU"/>
        </w:rPr>
      </w:pPr>
      <w:r w:rsidRPr="008F0CFD">
        <w:rPr>
          <w:rFonts w:ascii="Times New Roman" w:eastAsia="Times New Roman" w:hAnsi="Times New Roman"/>
          <w:sz w:val="24"/>
          <w:szCs w:val="24"/>
          <w:lang w:eastAsia="ar-SA"/>
        </w:rPr>
        <w:t xml:space="preserve">3.1. </w:t>
      </w:r>
      <w:r w:rsidRPr="000036FD">
        <w:rPr>
          <w:rFonts w:ascii="Times New Roman" w:eastAsia="Times New Roman" w:hAnsi="Times New Roman"/>
          <w:sz w:val="24"/>
          <w:szCs w:val="24"/>
          <w:lang w:eastAsia="ar-SA"/>
        </w:rPr>
        <w:t>Поставка осуществляется Поставщика по адресу Заказчика:</w:t>
      </w:r>
    </w:p>
    <w:p w:rsidR="00380A8F" w:rsidRPr="00380A8F" w:rsidRDefault="00380A8F" w:rsidP="00F45258">
      <w:pPr>
        <w:suppressAutoHyphens/>
        <w:spacing w:after="0" w:line="23" w:lineRule="atLeast"/>
        <w:ind w:firstLine="425"/>
        <w:jc w:val="both"/>
        <w:rPr>
          <w:rFonts w:ascii="Times New Roman" w:eastAsia="Times New Roman" w:hAnsi="Times New Roman"/>
          <w:b/>
          <w:sz w:val="24"/>
          <w:szCs w:val="24"/>
          <w:lang w:eastAsia="ru-RU"/>
        </w:rPr>
      </w:pPr>
      <w:r w:rsidRPr="00380A8F">
        <w:rPr>
          <w:rFonts w:ascii="Times New Roman" w:eastAsia="Times New Roman" w:hAnsi="Times New Roman"/>
          <w:b/>
          <w:sz w:val="24"/>
          <w:szCs w:val="24"/>
          <w:lang w:eastAsia="ru-RU"/>
        </w:rPr>
        <w:t>-  </w:t>
      </w:r>
      <w:proofErr w:type="spellStart"/>
      <w:r w:rsidRPr="00380A8F">
        <w:rPr>
          <w:rFonts w:ascii="Times New Roman" w:eastAsia="Times New Roman" w:hAnsi="Times New Roman"/>
          <w:b/>
          <w:sz w:val="24"/>
          <w:szCs w:val="24"/>
          <w:lang w:eastAsia="ru-RU"/>
        </w:rPr>
        <w:t>Верхнеингальская</w:t>
      </w:r>
      <w:proofErr w:type="spellEnd"/>
      <w:r w:rsidRPr="00380A8F">
        <w:rPr>
          <w:rFonts w:ascii="Times New Roman" w:eastAsia="Times New Roman" w:hAnsi="Times New Roman"/>
          <w:b/>
          <w:sz w:val="24"/>
          <w:szCs w:val="24"/>
          <w:lang w:eastAsia="ru-RU"/>
        </w:rPr>
        <w:t xml:space="preserve"> ООШ филиал МАОУ </w:t>
      </w:r>
      <w:proofErr w:type="spellStart"/>
      <w:r w:rsidRPr="00380A8F">
        <w:rPr>
          <w:rFonts w:ascii="Times New Roman" w:eastAsia="Times New Roman" w:hAnsi="Times New Roman"/>
          <w:b/>
          <w:sz w:val="24"/>
          <w:szCs w:val="24"/>
          <w:lang w:eastAsia="ru-RU"/>
        </w:rPr>
        <w:t>Исетской</w:t>
      </w:r>
      <w:proofErr w:type="spellEnd"/>
      <w:r w:rsidRPr="00380A8F">
        <w:rPr>
          <w:rFonts w:ascii="Times New Roman" w:eastAsia="Times New Roman" w:hAnsi="Times New Roman"/>
          <w:b/>
          <w:sz w:val="24"/>
          <w:szCs w:val="24"/>
          <w:lang w:eastAsia="ru-RU"/>
        </w:rPr>
        <w:t xml:space="preserve"> СОШ № 1 Тюменская область, </w:t>
      </w:r>
      <w:proofErr w:type="spellStart"/>
      <w:r w:rsidRPr="00380A8F">
        <w:rPr>
          <w:rFonts w:ascii="Times New Roman" w:eastAsia="Times New Roman" w:hAnsi="Times New Roman"/>
          <w:b/>
          <w:sz w:val="24"/>
          <w:szCs w:val="24"/>
          <w:lang w:eastAsia="ru-RU"/>
        </w:rPr>
        <w:t>Исетский</w:t>
      </w:r>
      <w:proofErr w:type="spellEnd"/>
      <w:r w:rsidRPr="00380A8F">
        <w:rPr>
          <w:rFonts w:ascii="Times New Roman" w:eastAsia="Times New Roman" w:hAnsi="Times New Roman"/>
          <w:b/>
          <w:sz w:val="24"/>
          <w:szCs w:val="24"/>
          <w:lang w:eastAsia="ru-RU"/>
        </w:rPr>
        <w:t xml:space="preserve"> район, село Верхний </w:t>
      </w:r>
      <w:proofErr w:type="spellStart"/>
      <w:r w:rsidRPr="00380A8F">
        <w:rPr>
          <w:rFonts w:ascii="Times New Roman" w:eastAsia="Times New Roman" w:hAnsi="Times New Roman"/>
          <w:b/>
          <w:sz w:val="24"/>
          <w:szCs w:val="24"/>
          <w:lang w:eastAsia="ru-RU"/>
        </w:rPr>
        <w:t>Ингал</w:t>
      </w:r>
      <w:proofErr w:type="spellEnd"/>
      <w:r w:rsidRPr="00380A8F">
        <w:rPr>
          <w:rFonts w:ascii="Times New Roman" w:eastAsia="Times New Roman" w:hAnsi="Times New Roman"/>
          <w:b/>
          <w:sz w:val="24"/>
          <w:szCs w:val="24"/>
          <w:lang w:eastAsia="ru-RU"/>
        </w:rPr>
        <w:t xml:space="preserve">, ул.Б. </w:t>
      </w:r>
      <w:proofErr w:type="spellStart"/>
      <w:r w:rsidRPr="00380A8F">
        <w:rPr>
          <w:rFonts w:ascii="Times New Roman" w:eastAsia="Times New Roman" w:hAnsi="Times New Roman"/>
          <w:b/>
          <w:sz w:val="24"/>
          <w:szCs w:val="24"/>
          <w:lang w:eastAsia="ru-RU"/>
        </w:rPr>
        <w:t>Янтимирова</w:t>
      </w:r>
      <w:proofErr w:type="spellEnd"/>
      <w:r w:rsidRPr="00380A8F">
        <w:rPr>
          <w:rFonts w:ascii="Times New Roman" w:eastAsia="Times New Roman" w:hAnsi="Times New Roman"/>
          <w:b/>
          <w:sz w:val="24"/>
          <w:szCs w:val="24"/>
          <w:lang w:eastAsia="ru-RU"/>
        </w:rPr>
        <w:t>, 29</w:t>
      </w:r>
    </w:p>
    <w:p w:rsidR="00F45258" w:rsidRPr="008F0CFD" w:rsidRDefault="00380A8F" w:rsidP="00F45258">
      <w:pPr>
        <w:suppressAutoHyphens/>
        <w:spacing w:after="0" w:line="23" w:lineRule="atLeast"/>
        <w:ind w:firstLine="425"/>
        <w:jc w:val="both"/>
        <w:rPr>
          <w:rFonts w:ascii="Times New Roman" w:eastAsia="Times New Roman" w:hAnsi="Times New Roman"/>
          <w:sz w:val="24"/>
          <w:szCs w:val="24"/>
          <w:lang w:eastAsia="ru-RU"/>
        </w:rPr>
      </w:pPr>
      <w:r w:rsidRPr="00380A8F">
        <w:rPr>
          <w:rFonts w:ascii="Times New Roman" w:eastAsia="Times New Roman" w:hAnsi="Times New Roman"/>
          <w:sz w:val="24"/>
          <w:szCs w:val="24"/>
          <w:lang w:eastAsia="ru-RU"/>
        </w:rPr>
        <w:t>Поставка осуществляется после заключения Договора, в срок не позднее 30 августа 2025 г.</w:t>
      </w:r>
    </w:p>
    <w:p w:rsidR="00380A8F" w:rsidRPr="00380A8F" w:rsidRDefault="00D656B0" w:rsidP="00380A8F">
      <w:pPr>
        <w:widowControl w:val="0"/>
        <w:spacing w:after="0" w:line="23" w:lineRule="atLeast"/>
        <w:ind w:firstLine="426"/>
        <w:jc w:val="both"/>
        <w:rPr>
          <w:rFonts w:ascii="Times New Roman" w:eastAsia="Times New Roman" w:hAnsi="Times New Roman"/>
          <w:sz w:val="24"/>
          <w:szCs w:val="24"/>
          <w:lang w:eastAsia="ar-SA"/>
        </w:rPr>
      </w:pPr>
      <w:r w:rsidRPr="00D656B0">
        <w:rPr>
          <w:rFonts w:ascii="Times New Roman" w:eastAsia="Times New Roman" w:hAnsi="Times New Roman"/>
          <w:sz w:val="24"/>
          <w:szCs w:val="24"/>
          <w:lang w:eastAsia="ar-SA"/>
        </w:rPr>
        <w:t xml:space="preserve">Поставка, доставка, разгрузка, подъем, сборка, монтаж </w:t>
      </w:r>
      <w:r w:rsidR="00380A8F" w:rsidRPr="00380A8F">
        <w:rPr>
          <w:rFonts w:ascii="Times New Roman" w:eastAsia="Times New Roman" w:hAnsi="Times New Roman"/>
          <w:sz w:val="24"/>
          <w:szCs w:val="24"/>
          <w:lang w:eastAsia="ar-SA"/>
        </w:rPr>
        <w:t>до Заказчика, осуществляется силами и средствами Поставщика с 8-00 до 12-00 и с 13-00 до 16-00 часов (за исключением субботы, воскресенья и праздничных дней) (МСК+2). Выходные дни: суббота, воскресенье. Нерабочие праздничные дни установлены ст. 112 Трудового кодекса РФ.</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3.2.  Время поставки: с 08 ч. 00 мин. до 16 ч. 00 мин. (МСК+2).</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3.3. Поставщик гарантирует качество Товара, соблюдение надлежащих условий хранения и транспортировки Товара до его передачи Заказчику, надлежащее выполнение контроля качества и безопасности, соблюдения требований нормативных и технических документов к условиям изготовления и оборота Товара.</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lastRenderedPageBreak/>
        <w:t xml:space="preserve">3.4. </w:t>
      </w:r>
      <w:proofErr w:type="gramStart"/>
      <w:r w:rsidRPr="00380A8F">
        <w:rPr>
          <w:rFonts w:ascii="Times New Roman" w:eastAsia="Times New Roman" w:hAnsi="Times New Roman"/>
          <w:sz w:val="24"/>
          <w:szCs w:val="24"/>
          <w:lang w:eastAsia="ar-SA"/>
        </w:rPr>
        <w:t xml:space="preserve">Вместе с Товаром Поставщик передает Заказчику счет-фактуру (в случае, если Поставщик является плательщиком НДС), счет, товарную накладную (№ ТОРГ-12) или УПД в двух экземплярах на товар (один экземпляр возвращается Поставщику после подписания); сертификаты соответствия либо декларации о соответствии товаров; санитарно-эпидемиологические заключения, иные документы, подтверждающие качество Товара и безопасность его использования, акт приема-передачи товара.  </w:t>
      </w:r>
      <w:proofErr w:type="gramEnd"/>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3.5. Приемка Товара осуществляется ответственным лицом Заказчика или специально созданной приемочной комиссией.</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3.6. Заказчик осуществляет приемку Товара в следующем порядке:</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3.6.1. проверяется наличие сопроводительных документов на Товар;</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3.6.2. проверяется соответствие сведений, указанных в сопроводительных документах (наименования и количества Товара, наименования производителя Товара, аналогичным сведениям, указанным в договоре и в заявке Заказчика;</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3.6.3. производится вскрытие упаковки, предохраняющей Товар от повреждения при перевозке, если Товар поставляется в такой упаковке, проводится осмотр Товара на наличие внешних повреждений, проверка целостности и марки упаковки;</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3.6.4. осуществляется проверка Товара по количеству путем пересчета единиц товара и сопоставления полученного количества с количеством Товара, указанным в сопроводительных документах. Одновременно проверяется соответствие наименования, вида, ассортимента и комплектности Товара, наименования производителя Товара, указанного в договоре и в заявке Заказчика с фактическим наименованием, видом, ассортиментом и комплектностью Товара, и со сведениями, содержащимися в сопроводительных документах на Товар.</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3.8. В случае поставки Товара в ассортименте, либо количестве, не соответствующем заявке, Заказчик вправе по своему выбору:</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-принять Товар, соответствующий условию об ассортименте (количестве), и отказаться от остального Товара;</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-отказаться от всего переданного Товара;</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-потребовать заменить Товар, не соответствующий условию об ассортименте, количестве, Товаром в ассортименте, количестве, предусмотренном заявкой Заказчика.</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3.9. В случае отсутствия при доставке Товара документов, указанных в п. 3.4. настоящего Договора или их части Заказчик имеет право отказаться от приемки такого Товара.</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3.10. Заказчик имеет право осуществлять выборочную или сплошную проверку качества поставленного Товара по своему усмотрению. При выборочной проверке забраковывается весь Товар под одним наименованием, даже если Заказчиком обнаружена лишь одна единица некачественного товара. При сплошной проверке забраковывается только некачественные единицы Товара.</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3.11. В случае принятия решения об отказе в приемке Товара (части Товара), данный Товар (часть Товара) не принимается от Поставщика и составляется Акт с указанием количества и наименования непринятого Товара и причин отказа в приемке Товара. Данный Акт подписывается представителем Поставщика, в случае отсутствия уполномоченного представителя Поставщика (или его отказа от подписания и получения экземпляра Акта) Акт направляется Поставщику по факсу и (или) электронной почте, указанным в Договоре. Все расходы по замене не соответствующего требованиям товара несет Поставщик.</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3.12. При недостаче Товара Поставщик возмещает недостачу в течение десяти рабочих дней.</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3.13. Если Заказчиком предъявлены требования, связанные с обнаруженными недостатками в Товаре, а Поставщик возражает, считая товар качественным, последний обязан подтвердить это в независимой экспертной организации. Все расходы по экспертизе Товара, транспортировке товара для экспертизы несет Поставщик.</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3.14. Поставщик несет ответственность за всякого рода порчу или утрату Товара до приемки его Заказчиком вследствие некачественной упаковки, транспортировки или несоблюдения инструкции по хранению.</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 xml:space="preserve">3.15. После прибытия Товара на место назначения Поставщик обеспечивает немедленную его разгрузку, а Заказчик безопасное хранение. </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lastRenderedPageBreak/>
        <w:t xml:space="preserve">3.16. Упаковка и маркировка Товара должны соответствовать требованиям ГОСТ </w:t>
      </w:r>
      <w:proofErr w:type="gramStart"/>
      <w:r w:rsidRPr="00380A8F">
        <w:rPr>
          <w:rFonts w:ascii="Times New Roman" w:eastAsia="Times New Roman" w:hAnsi="Times New Roman"/>
          <w:sz w:val="24"/>
          <w:szCs w:val="24"/>
          <w:lang w:eastAsia="ar-SA"/>
        </w:rPr>
        <w:t>Р</w:t>
      </w:r>
      <w:proofErr w:type="gramEnd"/>
      <w:r w:rsidRPr="00380A8F">
        <w:rPr>
          <w:rFonts w:ascii="Times New Roman" w:eastAsia="Times New Roman" w:hAnsi="Times New Roman"/>
          <w:sz w:val="24"/>
          <w:szCs w:val="24"/>
          <w:lang w:eastAsia="ar-SA"/>
        </w:rPr>
        <w:t>, импортного Товара - международным стандартам упаковки.</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 xml:space="preserve">3.17. Товар должен поставляться в оригинальной заводской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Заказчиком. </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3.18. Тара (упаковка) является одноразовой, возврату Поставщику не подлежит.</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3.19. Стоимость тары (упаковки) Товара входит в его цену и отдельно не оплачивается.</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 xml:space="preserve">3.20. Если Товар передается в ненадлежащей таре (упаковке) либо без нее, Заказчик вправе потребовать от Поставщика </w:t>
      </w:r>
      <w:proofErr w:type="spellStart"/>
      <w:r w:rsidRPr="00380A8F">
        <w:rPr>
          <w:rFonts w:ascii="Times New Roman" w:eastAsia="Times New Roman" w:hAnsi="Times New Roman"/>
          <w:sz w:val="24"/>
          <w:szCs w:val="24"/>
          <w:lang w:eastAsia="ar-SA"/>
        </w:rPr>
        <w:t>затарить</w:t>
      </w:r>
      <w:proofErr w:type="spellEnd"/>
      <w:r w:rsidRPr="00380A8F">
        <w:rPr>
          <w:rFonts w:ascii="Times New Roman" w:eastAsia="Times New Roman" w:hAnsi="Times New Roman"/>
          <w:sz w:val="24"/>
          <w:szCs w:val="24"/>
          <w:lang w:eastAsia="ar-SA"/>
        </w:rPr>
        <w:t xml:space="preserve"> и (или) упаковать Товар либо заменить ненадлежащую тару (упаковку) или предъявить Поставщику требования, вытекающие из передачи Товара ненадлежащего качества.</w:t>
      </w:r>
    </w:p>
    <w:p w:rsidR="00380A8F" w:rsidRPr="00380A8F" w:rsidRDefault="00380A8F" w:rsidP="00380A8F">
      <w:pPr>
        <w:widowControl w:val="0"/>
        <w:spacing w:after="0" w:line="23" w:lineRule="atLeast"/>
        <w:ind w:firstLine="426"/>
        <w:jc w:val="both"/>
        <w:rPr>
          <w:rFonts w:ascii="Times New Roman" w:eastAsia="Times New Roman" w:hAnsi="Times New Roman"/>
          <w:sz w:val="24"/>
          <w:szCs w:val="24"/>
          <w:lang w:eastAsia="ar-SA"/>
        </w:rPr>
      </w:pPr>
      <w:r w:rsidRPr="00380A8F">
        <w:rPr>
          <w:rFonts w:ascii="Times New Roman" w:eastAsia="Times New Roman" w:hAnsi="Times New Roman"/>
          <w:sz w:val="24"/>
          <w:szCs w:val="24"/>
          <w:lang w:eastAsia="ar-SA"/>
        </w:rPr>
        <w:t>3.21. Маркировка каждой единицы тары (упаковки) Товара должна быть нанесена хорошо читаемым шрифтом, на русском языке и соответствовать обязательным требованиям. Маркировка Товара должна содержать: наименование изделия, наименование фирмы-изготовителя, юридический адрес изготовителя, дату выпуска.</w:t>
      </w:r>
    </w:p>
    <w:p w:rsidR="00F45258" w:rsidRDefault="00380A8F" w:rsidP="00380A8F">
      <w:pPr>
        <w:widowControl w:val="0"/>
        <w:spacing w:after="0" w:line="23" w:lineRule="atLeast"/>
        <w:ind w:firstLine="426"/>
        <w:jc w:val="both"/>
        <w:rPr>
          <w:rFonts w:ascii="Times New Roman" w:eastAsia="Times New Roman" w:hAnsi="Times New Roman"/>
          <w:sz w:val="24"/>
          <w:szCs w:val="24"/>
          <w:lang w:eastAsia="ru-RU"/>
        </w:rPr>
      </w:pPr>
      <w:r w:rsidRPr="00380A8F">
        <w:rPr>
          <w:rFonts w:ascii="Times New Roman" w:eastAsia="Times New Roman" w:hAnsi="Times New Roman"/>
          <w:sz w:val="24"/>
          <w:szCs w:val="24"/>
          <w:lang w:eastAsia="ar-SA"/>
        </w:rPr>
        <w:t>3.22. Маркировка упаковки должна строго соответствовать маркировке Товара.</w:t>
      </w:r>
    </w:p>
    <w:p w:rsidR="00F45258" w:rsidRPr="00745DB9" w:rsidRDefault="00F45258" w:rsidP="00F45258">
      <w:pPr>
        <w:spacing w:after="0" w:line="23" w:lineRule="atLeast"/>
        <w:ind w:firstLine="426"/>
        <w:jc w:val="both"/>
        <w:rPr>
          <w:rFonts w:ascii="Times New Roman" w:eastAsia="Times New Roman" w:hAnsi="Times New Roman"/>
          <w:sz w:val="24"/>
          <w:szCs w:val="24"/>
          <w:lang w:eastAsia="ru-RU"/>
        </w:rPr>
      </w:pP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r w:rsidRPr="00820968">
        <w:rPr>
          <w:rFonts w:ascii="Times New Roman" w:eastAsia="Times New Roman" w:hAnsi="Times New Roman"/>
          <w:b/>
          <w:sz w:val="24"/>
          <w:szCs w:val="24"/>
          <w:lang w:eastAsia="ar-SA"/>
        </w:rPr>
        <w:t>4.1. Поставщик обязан:</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4.1.1. Своевременно передать Заказчику Товар надлежащего качества и в обусловленном настоящим Договором количестве и ассортименте.</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4.1.2. Поставить Товар Заказчику собственным транспортом или с привлечением транспорта третьих лиц за свой счет в адрес поставки Заказчика. Выполнить все виды погрузо-разгрузочных работ, включая работы с применением грузоподъемных средств, собственными техническими средствами или за свой счет, с соблюдением Инструкций по охране труда и Правил техники безопасности.</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4.1.3. Участвовать в приемке-передаче товаров в соответствии с разделом 3 настоящего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4.1.4. Поставить Товар, сертифицированный и разрешенный к применению и к ввозу на территорию Российской Федерации. Если Товар не будет удовлетворять требованиям Договора, Поставщик обязан представить другой Товар, который будет одобрен Заказчиком.</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4.1.5. Одновременно с передачей Заказчику товара передавать также относящиеся к нему документы, предусмотренные законом, иными правовыми актами, а также настоящим Договором.</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4.1.6. Нести ответственность за качество переданного товара в течение всего срока его годности при условии надлежащего хранения товара Заказчиком. </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4.1.7. Осуществить поставку товаров.</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4.1.8. Выполнять в полном объеме все свои обязательства, предусмотренные настоящим Договором и Приложением к нему.</w:t>
      </w: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r w:rsidRPr="00820968">
        <w:rPr>
          <w:rFonts w:ascii="Times New Roman" w:eastAsia="Times New Roman" w:hAnsi="Times New Roman"/>
          <w:b/>
          <w:sz w:val="24"/>
          <w:szCs w:val="24"/>
          <w:lang w:eastAsia="ar-SA"/>
        </w:rPr>
        <w:t>4.2. Поставщик имеет право:</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4.2.1. Требовать от Заказчика подписания документов об исполнении им обязательств по Договору.</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4.2.2. Требовать от Заказчика оплаты по настоящему Договору в случае полного исполнения обязательств по настоящему Договору.</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4.2.3. Привлекать к исполнению обязательств по настоящему Договору третьих лиц.</w:t>
      </w: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r w:rsidRPr="00820968">
        <w:rPr>
          <w:rFonts w:ascii="Times New Roman" w:eastAsia="Times New Roman" w:hAnsi="Times New Roman"/>
          <w:b/>
          <w:sz w:val="24"/>
          <w:szCs w:val="24"/>
          <w:lang w:eastAsia="ar-SA"/>
        </w:rPr>
        <w:t>4.3. Заказчик обязан:</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4.3.1. Принять Товар в порядке и в сроки, предусмотренные законодательством РФ о поставках и настоящим Договором. </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4.3.2. В соответствии с гражданским законодательством, Заказчик обязан проводить приемку поставленного Товара и отдельных этапов поставки Товара, предусмотренных договором, а в случаях, предусмотренных законодательством РФ проводить экспертизы Товара, а также отдельных этапов исполнения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4.3.3. </w:t>
      </w:r>
      <w:proofErr w:type="gramStart"/>
      <w:r w:rsidRPr="00820968">
        <w:rPr>
          <w:rFonts w:ascii="Times New Roman" w:eastAsia="Times New Roman" w:hAnsi="Times New Roman"/>
          <w:sz w:val="24"/>
          <w:szCs w:val="24"/>
          <w:lang w:eastAsia="ar-SA"/>
        </w:rPr>
        <w:t>Оплатить стоимость поставленного</w:t>
      </w:r>
      <w:proofErr w:type="gramEnd"/>
      <w:r w:rsidRPr="00820968">
        <w:rPr>
          <w:rFonts w:ascii="Times New Roman" w:eastAsia="Times New Roman" w:hAnsi="Times New Roman"/>
          <w:sz w:val="24"/>
          <w:szCs w:val="24"/>
          <w:lang w:eastAsia="ar-SA"/>
        </w:rPr>
        <w:t xml:space="preserve"> Товара.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lastRenderedPageBreak/>
        <w:t>4.3.3. Заказчик обязан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4.4. Заказчик имеет право:</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4.4.1. Требовать от Поставщика надлежащего выполнения обязательств по настоящему Договору. </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4.4.2. Осуществлять </w:t>
      </w:r>
      <w:proofErr w:type="gramStart"/>
      <w:r w:rsidRPr="00820968">
        <w:rPr>
          <w:rFonts w:ascii="Times New Roman" w:eastAsia="Times New Roman" w:hAnsi="Times New Roman"/>
          <w:sz w:val="24"/>
          <w:szCs w:val="24"/>
          <w:lang w:eastAsia="ar-SA"/>
        </w:rPr>
        <w:t>контроль за</w:t>
      </w:r>
      <w:proofErr w:type="gramEnd"/>
      <w:r w:rsidRPr="00820968">
        <w:rPr>
          <w:rFonts w:ascii="Times New Roman" w:eastAsia="Times New Roman" w:hAnsi="Times New Roman"/>
          <w:sz w:val="24"/>
          <w:szCs w:val="24"/>
          <w:lang w:eastAsia="ar-SA"/>
        </w:rPr>
        <w:t xml:space="preserve"> порядком и сроками поставки Товара, соответствующего требованиям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4.4.3. Требовать предоставления надлежащим образом оформленных отчётных и финансовых документов, подтверждающих исполнение обязательств, в соответствии с Договором.</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4.4.4. Запрашивать информацию о ходе и состоянии исполнения обязательств по Договору. Отказаться от принятия Товара ненадлежащего качества, уведомив об этом Поставщика.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4.4.5. Не оплачивать Товар, не соответствующий условиям настоящего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4.4.6. Предъявлять Поставщику претензии, связанные с недостатками поставленного Товара по техническим характеристикам, количеству и комплектности, качеству, обнаруженные при приемке Товара.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4.5. Права и обязанности Сторон, не предусмотренные условиями настоящего Договора, определяются в соответствии с действующим законодательством Российской Федерации.</w:t>
      </w: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p>
    <w:p w:rsidR="00820968" w:rsidRPr="00820968" w:rsidRDefault="00820968" w:rsidP="0061547A">
      <w:pPr>
        <w:suppressAutoHyphens/>
        <w:spacing w:after="0" w:line="240" w:lineRule="auto"/>
        <w:ind w:firstLine="426"/>
        <w:jc w:val="center"/>
        <w:rPr>
          <w:rFonts w:ascii="Times New Roman" w:eastAsia="Times New Roman" w:hAnsi="Times New Roman"/>
          <w:b/>
          <w:sz w:val="24"/>
          <w:szCs w:val="24"/>
          <w:lang w:eastAsia="ar-SA"/>
        </w:rPr>
      </w:pPr>
      <w:r w:rsidRPr="00820968">
        <w:rPr>
          <w:rFonts w:ascii="Times New Roman" w:eastAsia="Times New Roman" w:hAnsi="Times New Roman"/>
          <w:b/>
          <w:sz w:val="24"/>
          <w:szCs w:val="24"/>
          <w:lang w:eastAsia="ar-SA"/>
        </w:rPr>
        <w:t>5.  КАЧЕСТВО ТОВАРА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5.1. Гарантийный срок составляет 12 (двенадцать) месяцев и наступает с момента подписания сторонами документа Акта приема-передачи Товара (приложение № 2 к Договору) (в случае, если заводом изготовителем установлен более длительный гарантийный срок, учитывается гарантийный срок завода изготовителя).</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5.2. Сдача - приемка Товара для устранения недостатков в товаре и его возврат, а также сдача приемка -  товара в случае его замены в период действия гарантии оформляются соответствующим актом о сдаче - приемке, подписываемыми уполномоченными представителями «Поставщика», «Заказчика».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5.3. Срок устранения недостатков Товара либо замены Товара закрепляется в соответствующем письменном соглашении, подписываемом уполномоченными представителями «Поставщика», «Заказчика», либо фиксируется в акте приемки - передачи, составляемом в соответствии с п. 5.2.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Срок устранения недостатков товара либо замены товара не должен превышать более 30 (тридцати) календарных дней с момента получения «Поставщиком» письменного уведомления от «Заказчика» об устранении недостатков Товара либо замене Товара до момента фактического исполнения «Поставщиком» своей обязанности по устранению недостатков Товара и возврата товара из гарантийного ремонта. </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В случае</w:t>
      </w:r>
      <w:proofErr w:type="gramStart"/>
      <w:r w:rsidRPr="00820968">
        <w:rPr>
          <w:rFonts w:ascii="Times New Roman" w:eastAsia="Times New Roman" w:hAnsi="Times New Roman"/>
          <w:sz w:val="24"/>
          <w:szCs w:val="24"/>
          <w:lang w:eastAsia="ar-SA"/>
        </w:rPr>
        <w:t>,</w:t>
      </w:r>
      <w:proofErr w:type="gramEnd"/>
      <w:r w:rsidRPr="00820968">
        <w:rPr>
          <w:rFonts w:ascii="Times New Roman" w:eastAsia="Times New Roman" w:hAnsi="Times New Roman"/>
          <w:sz w:val="24"/>
          <w:szCs w:val="24"/>
          <w:lang w:eastAsia="ar-SA"/>
        </w:rPr>
        <w:t xml:space="preserve"> если фактический срок устранения недостатков товара «Поставщиком», составил более 30 (тридцати) календарных дней, «Поставщик» по письменному требованию «Заказчика» обязан в течение 10 (десяти) календарных дней с момента получения указанного требования, безвозмездно предоставить во временное пользование на период устранения недостатков Товара аналогичный Товар, а в случае невозможности предоставить аналогичный Товар, Товар, обладающий теми же основными потребительскими свойствами, обеспечив его доставку эксплуатирующей организации за свой счет.</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Товар ненадлежащего качества </w:t>
      </w:r>
      <w:proofErr w:type="gramStart"/>
      <w:r w:rsidRPr="00820968">
        <w:rPr>
          <w:rFonts w:ascii="Times New Roman" w:eastAsia="Times New Roman" w:hAnsi="Times New Roman"/>
          <w:sz w:val="24"/>
          <w:szCs w:val="24"/>
          <w:lang w:eastAsia="ar-SA"/>
        </w:rPr>
        <w:t>заменяется «Поставщиком» на Товар</w:t>
      </w:r>
      <w:proofErr w:type="gramEnd"/>
      <w:r w:rsidRPr="00820968">
        <w:rPr>
          <w:rFonts w:ascii="Times New Roman" w:eastAsia="Times New Roman" w:hAnsi="Times New Roman"/>
          <w:sz w:val="24"/>
          <w:szCs w:val="24"/>
          <w:lang w:eastAsia="ar-SA"/>
        </w:rPr>
        <w:t xml:space="preserve">, соответствующий требованиям, изложенным в п. 5.1. настоящего Договора. Указанное требование также распространяется на товар, предоставляемый «Поставщиком» эксплуатирующей организации во временное пользование на период устранения недостатков товара, превышающий 30 (тридцать) календарных дней. </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Товар должен соответствовать требованиям, обеспечивающим его безопасность для жизни и здоровья потребителей, а также охраны окружающей среды.</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p>
    <w:p w:rsidR="00820968" w:rsidRPr="00820968" w:rsidRDefault="00820968" w:rsidP="0061547A">
      <w:pPr>
        <w:suppressAutoHyphens/>
        <w:spacing w:after="0" w:line="240" w:lineRule="auto"/>
        <w:ind w:firstLine="426"/>
        <w:jc w:val="center"/>
        <w:rPr>
          <w:rFonts w:ascii="Times New Roman" w:eastAsia="Times New Roman" w:hAnsi="Times New Roman"/>
          <w:b/>
          <w:sz w:val="24"/>
          <w:szCs w:val="24"/>
          <w:lang w:eastAsia="ar-SA"/>
        </w:rPr>
      </w:pPr>
      <w:r w:rsidRPr="00820968">
        <w:rPr>
          <w:rFonts w:ascii="Times New Roman" w:eastAsia="Times New Roman" w:hAnsi="Times New Roman"/>
          <w:b/>
          <w:sz w:val="24"/>
          <w:szCs w:val="24"/>
          <w:lang w:eastAsia="ar-SA"/>
        </w:rPr>
        <w:t>6. ОТВЕТСТВЕННОСТЬ СТОРОН</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lastRenderedPageBreak/>
        <w:t>6.1. За неисполнение или ненадлежащее исполнение условий настоящего Договора Стороны несут ответственность, предусмотренную законодательством Российской Федерации.</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6.2.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6.3.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договором в виде фиксированной суммы и составляет: </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10 % цены договора (этапа) в случае, если цена договора (этапа) не превышает 3 млн. рублей, но не менее 1 000 рублей.</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6.4. В случае просрочки исполнения Поставщиком обязательств, предусмотренных договором, а также в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6.5. Пеня начисляется за каждый день просрочки исполнения Поставщиком обязательства, предусмотренного Договором, а также в случаях неисполнения или ненадлежащего исполнения Поставщиком обязательств, предусмотренных Договором, начиная со дня, следующего после дня истечения установленного договором срока исполнения обязательства. Пеня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6.6. За каждый факт неисполнения или ненадлежащего исполнения Поставщиком обязательства, предусмотренного Договором, в том числе, которое не имеет стоимостного выражения, размер штрафа устанавливается (при наличии в договоре таких обязательств) в виде фиксированной суммы и составляет: </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10 % цены договора (этапа) в случае, если цена договора (этапа) не превышает 3 млн. рублей, но не менее 1 000 рублей.</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6.7.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6.8.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6.9.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6.10.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В случае перемены Заказчика права и обязанности Заказчика, предусмотренные Договором, переходят к новому Заказчику.</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6.11. При исполнении Договора по согласованию Заказчика с Поставщиком допускается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отражены в дополнительном соглашении к Договору.</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lastRenderedPageBreak/>
        <w:t xml:space="preserve">       6.12. Поставщик несет ответственность перед Заказчиком за действия третьих лиц, в случае если действия третьих лиц в ходе исполнения обязательств по настоящему Договору привели к возникновению ущерба для Заказчика.</w:t>
      </w: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p>
    <w:p w:rsidR="00820968" w:rsidRPr="00820968" w:rsidRDefault="00820968" w:rsidP="0061547A">
      <w:pPr>
        <w:suppressAutoHyphens/>
        <w:spacing w:after="0" w:line="240" w:lineRule="auto"/>
        <w:ind w:firstLine="426"/>
        <w:jc w:val="center"/>
        <w:rPr>
          <w:rFonts w:ascii="Times New Roman" w:eastAsia="Times New Roman" w:hAnsi="Times New Roman"/>
          <w:b/>
          <w:sz w:val="24"/>
          <w:szCs w:val="24"/>
          <w:lang w:eastAsia="ar-SA"/>
        </w:rPr>
      </w:pPr>
      <w:r w:rsidRPr="00820968">
        <w:rPr>
          <w:rFonts w:ascii="Times New Roman" w:eastAsia="Times New Roman" w:hAnsi="Times New Roman"/>
          <w:b/>
          <w:sz w:val="24"/>
          <w:szCs w:val="24"/>
          <w:lang w:eastAsia="ar-SA"/>
        </w:rPr>
        <w:t>7. РАЗРЕШЕНИЕ СПОРОВ</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7.1. Стороны принимают все меры к разрешению всех споров и разногласий, которые могут возникнуть по настоящему Договору или в связи с ним путем переговоров между Сторонами. </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7.2. В случае</w:t>
      </w:r>
      <w:proofErr w:type="gramStart"/>
      <w:r w:rsidRPr="00820968">
        <w:rPr>
          <w:rFonts w:ascii="Times New Roman" w:eastAsia="Times New Roman" w:hAnsi="Times New Roman"/>
          <w:sz w:val="24"/>
          <w:szCs w:val="24"/>
          <w:lang w:eastAsia="ar-SA"/>
        </w:rPr>
        <w:t>,</w:t>
      </w:r>
      <w:proofErr w:type="gramEnd"/>
      <w:r w:rsidRPr="00820968">
        <w:rPr>
          <w:rFonts w:ascii="Times New Roman" w:eastAsia="Times New Roman" w:hAnsi="Times New Roman"/>
          <w:sz w:val="24"/>
          <w:szCs w:val="24"/>
          <w:lang w:eastAsia="ar-SA"/>
        </w:rPr>
        <w:t xml:space="preserve"> если Стороны не могут прийти к соглашению, все споры и разногласия, которые могут возникнуть по настоящему Договору или в связи с ним, подлежат рассмотрению в Арбитражном суде Тюменской области в соответствии с правилами о подсудности на основании законодательства РФ с обязательным соблюдением претензионного порядка рассмотрения споров. Срок рассмотрения претензии: 5 рабочих дней.</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7.3. Неполучение ответа на претензию в установленный настоящим Договором срок рассматривается как отказ в удовлетворении претензии.</w:t>
      </w: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p>
    <w:p w:rsidR="00820968" w:rsidRPr="00820968" w:rsidRDefault="00820968" w:rsidP="0061547A">
      <w:pPr>
        <w:suppressAutoHyphens/>
        <w:spacing w:after="0" w:line="240" w:lineRule="auto"/>
        <w:ind w:firstLine="426"/>
        <w:jc w:val="center"/>
        <w:rPr>
          <w:rFonts w:ascii="Times New Roman" w:eastAsia="Times New Roman" w:hAnsi="Times New Roman"/>
          <w:b/>
          <w:sz w:val="24"/>
          <w:szCs w:val="24"/>
          <w:lang w:eastAsia="ar-SA"/>
        </w:rPr>
      </w:pPr>
      <w:r w:rsidRPr="00820968">
        <w:rPr>
          <w:rFonts w:ascii="Times New Roman" w:eastAsia="Times New Roman" w:hAnsi="Times New Roman"/>
          <w:b/>
          <w:sz w:val="24"/>
          <w:szCs w:val="24"/>
          <w:lang w:eastAsia="ar-SA"/>
        </w:rPr>
        <w:t>8. ФОРС-МАЖОР</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8.1.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8.2. К обстоятельствам непреодолимой силы относятся события, на которые стороны не могут оказать влияние и за возникновение которых они не несут ответственности, например, война и военные действия, пожар, наводнение, землетрясение, забастовка, правительственные постановления или распоряжения государственных органов. В этом случае срок исполнения обязательств переносится на срок, в течение которого действуют форс-мажорные обстоятельства, или согласовывается сторонами дополнительно.</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8.3. Сторона, для которой создалась невозможность исполнения обязательств по настоящему Договору, обязана в течение 3 (трех) дней известить в письменной форме другую Сторону о возникновении (и прекращении) вышеуказанных обстоятельств. Извещение должно содержать данные о характере обстоятельств, а также официальные документы, удостоверяющие наличие этих обстоятельств.</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8.4. Сторона, не известившая другую Сторону в течение 3 (трех) дней, лишается возможности ссылаться на форс-мажор в случае невыполнения условий настоящего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8.5. В случае, если из-за обстоятельств непреодолимой силы обязательства по Договору невозможно выполнить даже по истечении срока, на который их исполнение было приостановлено, </w:t>
      </w:r>
      <w:proofErr w:type="gramStart"/>
      <w:r w:rsidRPr="00820968">
        <w:rPr>
          <w:rFonts w:ascii="Times New Roman" w:eastAsia="Times New Roman" w:hAnsi="Times New Roman"/>
          <w:sz w:val="24"/>
          <w:szCs w:val="24"/>
          <w:lang w:eastAsia="ar-SA"/>
        </w:rPr>
        <w:t>Договор</w:t>
      </w:r>
      <w:proofErr w:type="gramEnd"/>
      <w:r w:rsidRPr="00820968">
        <w:rPr>
          <w:rFonts w:ascii="Times New Roman" w:eastAsia="Times New Roman" w:hAnsi="Times New Roman"/>
          <w:sz w:val="24"/>
          <w:szCs w:val="24"/>
          <w:lang w:eastAsia="ar-SA"/>
        </w:rPr>
        <w:t xml:space="preserve"> может быть расторгнут на основании статьи 451 Гражданского кодекса Российской Федерации (в связи с существенным изменением обстоятельств).</w:t>
      </w: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p>
    <w:p w:rsidR="00820968" w:rsidRPr="00820968" w:rsidRDefault="00820968" w:rsidP="0061547A">
      <w:pPr>
        <w:suppressAutoHyphens/>
        <w:spacing w:after="0" w:line="240" w:lineRule="auto"/>
        <w:ind w:firstLine="426"/>
        <w:jc w:val="center"/>
        <w:rPr>
          <w:rFonts w:ascii="Times New Roman" w:eastAsia="Times New Roman" w:hAnsi="Times New Roman"/>
          <w:b/>
          <w:sz w:val="24"/>
          <w:szCs w:val="24"/>
          <w:lang w:eastAsia="ar-SA"/>
        </w:rPr>
      </w:pPr>
      <w:r w:rsidRPr="00820968">
        <w:rPr>
          <w:rFonts w:ascii="Times New Roman" w:eastAsia="Times New Roman" w:hAnsi="Times New Roman"/>
          <w:b/>
          <w:sz w:val="24"/>
          <w:szCs w:val="24"/>
          <w:lang w:eastAsia="ar-SA"/>
        </w:rPr>
        <w:t>9.</w:t>
      </w:r>
      <w:r w:rsidRPr="00820968">
        <w:rPr>
          <w:rFonts w:ascii="Times New Roman" w:eastAsia="Times New Roman" w:hAnsi="Times New Roman"/>
          <w:b/>
          <w:sz w:val="24"/>
          <w:szCs w:val="24"/>
          <w:lang w:eastAsia="ar-SA"/>
        </w:rPr>
        <w:tab/>
      </w:r>
      <w:proofErr w:type="spellStart"/>
      <w:r w:rsidRPr="00820968">
        <w:rPr>
          <w:rFonts w:ascii="Times New Roman" w:eastAsia="Times New Roman" w:hAnsi="Times New Roman"/>
          <w:b/>
          <w:sz w:val="24"/>
          <w:szCs w:val="24"/>
          <w:lang w:eastAsia="ar-SA"/>
        </w:rPr>
        <w:t>Антикоррупционные</w:t>
      </w:r>
      <w:proofErr w:type="spellEnd"/>
      <w:r w:rsidRPr="00820968">
        <w:rPr>
          <w:rFonts w:ascii="Times New Roman" w:eastAsia="Times New Roman" w:hAnsi="Times New Roman"/>
          <w:b/>
          <w:sz w:val="24"/>
          <w:szCs w:val="24"/>
          <w:lang w:eastAsia="ar-SA"/>
        </w:rPr>
        <w:t xml:space="preserve"> условия</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9.1. </w:t>
      </w:r>
      <w:proofErr w:type="gramStart"/>
      <w:r w:rsidRPr="00820968">
        <w:rPr>
          <w:rFonts w:ascii="Times New Roman" w:eastAsia="Times New Roman" w:hAnsi="Times New Roman"/>
          <w:sz w:val="24"/>
          <w:szCs w:val="24"/>
          <w:lang w:eastAsia="ar-SA"/>
        </w:rPr>
        <w:t xml:space="preserve">При исполнении своих обязательств по Договору, Стороны, их </w:t>
      </w:r>
      <w:proofErr w:type="spellStart"/>
      <w:r w:rsidRPr="00820968">
        <w:rPr>
          <w:rFonts w:ascii="Times New Roman" w:eastAsia="Times New Roman" w:hAnsi="Times New Roman"/>
          <w:sz w:val="24"/>
          <w:szCs w:val="24"/>
          <w:lang w:eastAsia="ar-SA"/>
        </w:rPr>
        <w:t>аффилированные</w:t>
      </w:r>
      <w:proofErr w:type="spellEnd"/>
      <w:r w:rsidRPr="00820968">
        <w:rPr>
          <w:rFonts w:ascii="Times New Roman" w:eastAsia="Times New Roman" w:hAnsi="Times New Roman"/>
          <w:sz w:val="24"/>
          <w:szCs w:val="24"/>
          <w:lang w:eastAsia="ar-SA"/>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r w:rsidRPr="00820968">
        <w:rPr>
          <w:rFonts w:ascii="Times New Roman" w:eastAsia="Times New Roman" w:hAnsi="Times New Roman"/>
          <w:sz w:val="24"/>
          <w:szCs w:val="24"/>
          <w:lang w:eastAsia="ar-SA"/>
        </w:rPr>
        <w:t xml:space="preserve"> </w:t>
      </w:r>
      <w:proofErr w:type="gramStart"/>
      <w:r w:rsidRPr="00820968">
        <w:rPr>
          <w:rFonts w:ascii="Times New Roman" w:eastAsia="Times New Roman" w:hAnsi="Times New Roman"/>
          <w:sz w:val="24"/>
          <w:szCs w:val="24"/>
          <w:lang w:eastAsia="ar-SA"/>
        </w:rPr>
        <w:t xml:space="preserve">При исполнении своих обязательств по Договору, Стороны, их </w:t>
      </w:r>
      <w:proofErr w:type="spellStart"/>
      <w:r w:rsidRPr="00820968">
        <w:rPr>
          <w:rFonts w:ascii="Times New Roman" w:eastAsia="Times New Roman" w:hAnsi="Times New Roman"/>
          <w:sz w:val="24"/>
          <w:szCs w:val="24"/>
          <w:lang w:eastAsia="ar-SA"/>
        </w:rPr>
        <w:t>аффилированные</w:t>
      </w:r>
      <w:proofErr w:type="spellEnd"/>
      <w:r w:rsidRPr="00820968">
        <w:rPr>
          <w:rFonts w:ascii="Times New Roman" w:eastAsia="Times New Roman" w:hAnsi="Times New Roman"/>
          <w:sz w:val="24"/>
          <w:szCs w:val="24"/>
          <w:lang w:eastAsia="ar-SA"/>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9.2. 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w:t>
      </w:r>
      <w:proofErr w:type="gramStart"/>
      <w:r w:rsidRPr="00820968">
        <w:rPr>
          <w:rFonts w:ascii="Times New Roman" w:eastAsia="Times New Roman" w:hAnsi="Times New Roman"/>
          <w:sz w:val="24"/>
          <w:szCs w:val="24"/>
          <w:lang w:eastAsia="ar-SA"/>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sidRPr="00820968">
        <w:rPr>
          <w:rFonts w:ascii="Times New Roman" w:eastAsia="Times New Roman" w:hAnsi="Times New Roman"/>
          <w:sz w:val="24"/>
          <w:szCs w:val="24"/>
          <w:lang w:eastAsia="ar-SA"/>
        </w:rPr>
        <w:lastRenderedPageBreak/>
        <w:t xml:space="preserve">настоящего раздела Договора контрагентом, его </w:t>
      </w:r>
      <w:proofErr w:type="spellStart"/>
      <w:r w:rsidRPr="00820968">
        <w:rPr>
          <w:rFonts w:ascii="Times New Roman" w:eastAsia="Times New Roman" w:hAnsi="Times New Roman"/>
          <w:sz w:val="24"/>
          <w:szCs w:val="24"/>
          <w:lang w:eastAsia="ar-SA"/>
        </w:rPr>
        <w:t>аффилированными</w:t>
      </w:r>
      <w:proofErr w:type="spellEnd"/>
      <w:r w:rsidRPr="00820968">
        <w:rPr>
          <w:rFonts w:ascii="Times New Roman" w:eastAsia="Times New Roman" w:hAnsi="Times New Roman"/>
          <w:sz w:val="24"/>
          <w:szCs w:val="24"/>
          <w:lang w:eastAsia="ar-SA"/>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820968">
        <w:rPr>
          <w:rFonts w:ascii="Times New Roman" w:eastAsia="Times New Roman" w:hAnsi="Times New Roman"/>
          <w:sz w:val="24"/>
          <w:szCs w:val="24"/>
          <w:lang w:eastAsia="ar-SA"/>
        </w:rPr>
        <w:t xml:space="preserve">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20968">
        <w:rPr>
          <w:rFonts w:ascii="Times New Roman" w:eastAsia="Times New Roman" w:hAnsi="Times New Roman"/>
          <w:sz w:val="24"/>
          <w:szCs w:val="24"/>
          <w:lang w:eastAsia="ar-SA"/>
        </w:rPr>
        <w:t>с даты направления</w:t>
      </w:r>
      <w:proofErr w:type="gramEnd"/>
      <w:r w:rsidRPr="00820968">
        <w:rPr>
          <w:rFonts w:ascii="Times New Roman" w:eastAsia="Times New Roman" w:hAnsi="Times New Roman"/>
          <w:sz w:val="24"/>
          <w:szCs w:val="24"/>
          <w:lang w:eastAsia="ar-SA"/>
        </w:rPr>
        <w:t xml:space="preserve"> письменного уведомления.</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9.3.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Договора, вправе требовать возмещения реального ущерба, возникшего в результате такого расторжения.</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20968">
        <w:rPr>
          <w:rFonts w:ascii="Times New Roman" w:eastAsia="Times New Roman" w:hAnsi="Times New Roman"/>
          <w:sz w:val="24"/>
          <w:szCs w:val="24"/>
          <w:lang w:eastAsia="ar-SA"/>
        </w:rPr>
        <w:t>был</w:t>
      </w:r>
      <w:proofErr w:type="gramEnd"/>
      <w:r w:rsidRPr="00820968">
        <w:rPr>
          <w:rFonts w:ascii="Times New Roman" w:eastAsia="Times New Roman" w:hAnsi="Times New Roman"/>
          <w:sz w:val="24"/>
          <w:szCs w:val="24"/>
          <w:lang w:eastAsia="ar-SA"/>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9.5. </w:t>
      </w:r>
      <w:proofErr w:type="gramStart"/>
      <w:r w:rsidRPr="00820968">
        <w:rPr>
          <w:rFonts w:ascii="Times New Roman" w:eastAsia="Times New Roman" w:hAnsi="Times New Roman"/>
          <w:sz w:val="24"/>
          <w:szCs w:val="24"/>
          <w:lang w:eastAsia="ar-SA"/>
        </w:rPr>
        <w:t>Поставщик гарантирует, что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а также размер задолженности по начисленным налогам, сборам и иным обязательным платежам в бюджеты бюджетной системы Российской Федерации (за исключением сумм, на которые предоставлены отсрочка</w:t>
      </w:r>
      <w:proofErr w:type="gramEnd"/>
      <w:r w:rsidRPr="00820968">
        <w:rPr>
          <w:rFonts w:ascii="Times New Roman" w:eastAsia="Times New Roman" w:hAnsi="Times New Roman"/>
          <w:sz w:val="24"/>
          <w:szCs w:val="24"/>
          <w:lang w:eastAsia="ar-SA"/>
        </w:rPr>
        <w:t xml:space="preserve">,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proofErr w:type="gramStart"/>
      <w:r w:rsidRPr="00820968">
        <w:rPr>
          <w:rFonts w:ascii="Times New Roman" w:eastAsia="Times New Roman" w:hAnsi="Times New Roman"/>
          <w:sz w:val="24"/>
          <w:szCs w:val="24"/>
          <w:lang w:eastAsia="ar-SA"/>
        </w:rPr>
        <w:t>заявителя</w:t>
      </w:r>
      <w:proofErr w:type="gramEnd"/>
      <w:r w:rsidRPr="00820968">
        <w:rPr>
          <w:rFonts w:ascii="Times New Roman" w:eastAsia="Times New Roman" w:hAnsi="Times New Roman"/>
          <w:sz w:val="24"/>
          <w:szCs w:val="24"/>
          <w:lang w:eastAsia="ar-SA"/>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финансовый год </w:t>
      </w:r>
      <w:proofErr w:type="gramStart"/>
      <w:r w:rsidRPr="00820968">
        <w:rPr>
          <w:rFonts w:ascii="Times New Roman" w:eastAsia="Times New Roman" w:hAnsi="Times New Roman"/>
          <w:sz w:val="24"/>
          <w:szCs w:val="24"/>
          <w:lang w:eastAsia="ar-SA"/>
        </w:rPr>
        <w:t>не превышает 25% (двадцати пяти процентов) балансовой стоимости активов по данным бухгалтерской  отчетности за последний отчетный период, сведения о Поставщике отсутствуют в реестре недобросовестных поставщиков, предусмотренном Федеральным законом «О закупках товаров, работ, услуг отдельными видами юридических лиц», а также в реестре недобросовестных поставщиков, предусмотренном Федеральным законом «О контрактной системе в сфере закупок товаров, работ, услуг для обеспечения государственных и муниципальных</w:t>
      </w:r>
      <w:proofErr w:type="gramEnd"/>
      <w:r w:rsidRPr="00820968">
        <w:rPr>
          <w:rFonts w:ascii="Times New Roman" w:eastAsia="Times New Roman" w:hAnsi="Times New Roman"/>
          <w:sz w:val="24"/>
          <w:szCs w:val="24"/>
          <w:lang w:eastAsia="ar-SA"/>
        </w:rPr>
        <w:t xml:space="preserve"> нужд».</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9.6. </w:t>
      </w:r>
      <w:proofErr w:type="gramStart"/>
      <w:r w:rsidRPr="00820968">
        <w:rPr>
          <w:rFonts w:ascii="Times New Roman" w:eastAsia="Times New Roman" w:hAnsi="Times New Roman"/>
          <w:sz w:val="24"/>
          <w:szCs w:val="24"/>
          <w:lang w:eastAsia="ar-SA"/>
        </w:rPr>
        <w:t xml:space="preserve">Стороны гарантируют отсутствие заинтересованности в совершении  сделки, под которой понимаются случаи, при которых члены наблюдательного совета автономного учреждения, руководитель автономного учреждения и его заместители, а также их супруги (в том числе бывшие), родители, бабушки, дедушки, дети, внуки, полнородные и </w:t>
      </w:r>
      <w:proofErr w:type="spellStart"/>
      <w:r w:rsidRPr="00820968">
        <w:rPr>
          <w:rFonts w:ascii="Times New Roman" w:eastAsia="Times New Roman" w:hAnsi="Times New Roman"/>
          <w:sz w:val="24"/>
          <w:szCs w:val="24"/>
          <w:lang w:eastAsia="ar-SA"/>
        </w:rPr>
        <w:t>неполнородные</w:t>
      </w:r>
      <w:proofErr w:type="spellEnd"/>
      <w:r w:rsidRPr="00820968">
        <w:rPr>
          <w:rFonts w:ascii="Times New Roman" w:eastAsia="Times New Roman" w:hAnsi="Times New Roman"/>
          <w:sz w:val="24"/>
          <w:szCs w:val="24"/>
          <w:lang w:eastAsia="ar-SA"/>
        </w:rPr>
        <w:t xml:space="preserve"> братья и сестры, а также двоюродные братья и сестры, дяди, тети (в том числе братья и сестры усыновителей этого лица</w:t>
      </w:r>
      <w:proofErr w:type="gramEnd"/>
      <w:r w:rsidRPr="00820968">
        <w:rPr>
          <w:rFonts w:ascii="Times New Roman" w:eastAsia="Times New Roman" w:hAnsi="Times New Roman"/>
          <w:sz w:val="24"/>
          <w:szCs w:val="24"/>
          <w:lang w:eastAsia="ar-SA"/>
        </w:rPr>
        <w:t xml:space="preserve">), племянники, усыновители, усыновленные являются в сделке стороной, </w:t>
      </w:r>
      <w:proofErr w:type="spellStart"/>
      <w:r w:rsidRPr="00820968">
        <w:rPr>
          <w:rFonts w:ascii="Times New Roman" w:eastAsia="Times New Roman" w:hAnsi="Times New Roman"/>
          <w:sz w:val="24"/>
          <w:szCs w:val="24"/>
          <w:lang w:eastAsia="ar-SA"/>
        </w:rPr>
        <w:t>выгодоприобретателем</w:t>
      </w:r>
      <w:proofErr w:type="spellEnd"/>
      <w:r w:rsidRPr="00820968">
        <w:rPr>
          <w:rFonts w:ascii="Times New Roman" w:eastAsia="Times New Roman" w:hAnsi="Times New Roman"/>
          <w:sz w:val="24"/>
          <w:szCs w:val="24"/>
          <w:lang w:eastAsia="ar-SA"/>
        </w:rPr>
        <w:t xml:space="preserve">, посредником или представителем; </w:t>
      </w:r>
      <w:proofErr w:type="gramStart"/>
      <w:r w:rsidRPr="00820968">
        <w:rPr>
          <w:rFonts w:ascii="Times New Roman" w:eastAsia="Times New Roman" w:hAnsi="Times New Roman"/>
          <w:sz w:val="24"/>
          <w:szCs w:val="24"/>
          <w:lang w:eastAsia="ar-SA"/>
        </w:rPr>
        <w:t xml:space="preserve">владеют (каждый в отдельности или в совокупности) двадцатью и более процентами голосующих акций акционерного общества или превышающей двадцать процентов уставного капитала общества с ограниченной или дополнительной ответственностью долей либо являются единственным или одним из не более чем трех учредителей иного юридического лица, которое в сделке является контрагентом автономного учреждения, </w:t>
      </w:r>
      <w:proofErr w:type="spellStart"/>
      <w:r w:rsidRPr="00820968">
        <w:rPr>
          <w:rFonts w:ascii="Times New Roman" w:eastAsia="Times New Roman" w:hAnsi="Times New Roman"/>
          <w:sz w:val="24"/>
          <w:szCs w:val="24"/>
          <w:lang w:eastAsia="ar-SA"/>
        </w:rPr>
        <w:t>выгодоприобретателем</w:t>
      </w:r>
      <w:proofErr w:type="spellEnd"/>
      <w:r w:rsidRPr="00820968">
        <w:rPr>
          <w:rFonts w:ascii="Times New Roman" w:eastAsia="Times New Roman" w:hAnsi="Times New Roman"/>
          <w:sz w:val="24"/>
          <w:szCs w:val="24"/>
          <w:lang w:eastAsia="ar-SA"/>
        </w:rPr>
        <w:t>, посредником или представителем;</w:t>
      </w:r>
      <w:proofErr w:type="gramEnd"/>
      <w:r w:rsidRPr="00820968">
        <w:rPr>
          <w:rFonts w:ascii="Times New Roman" w:eastAsia="Times New Roman" w:hAnsi="Times New Roman"/>
          <w:sz w:val="24"/>
          <w:szCs w:val="24"/>
          <w:lang w:eastAsia="ar-SA"/>
        </w:rPr>
        <w:t xml:space="preserve"> занимают должности в органах управления юридического лица, которое в сделке является контрагентом автономного учреждения, </w:t>
      </w:r>
      <w:proofErr w:type="spellStart"/>
      <w:r w:rsidRPr="00820968">
        <w:rPr>
          <w:rFonts w:ascii="Times New Roman" w:eastAsia="Times New Roman" w:hAnsi="Times New Roman"/>
          <w:sz w:val="24"/>
          <w:szCs w:val="24"/>
          <w:lang w:eastAsia="ar-SA"/>
        </w:rPr>
        <w:t>выгодоприобретателем</w:t>
      </w:r>
      <w:proofErr w:type="spellEnd"/>
      <w:r w:rsidRPr="00820968">
        <w:rPr>
          <w:rFonts w:ascii="Times New Roman" w:eastAsia="Times New Roman" w:hAnsi="Times New Roman"/>
          <w:sz w:val="24"/>
          <w:szCs w:val="24"/>
          <w:lang w:eastAsia="ar-SA"/>
        </w:rPr>
        <w:t>, посредником или представителем.</w:t>
      </w: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p>
    <w:p w:rsidR="00820968" w:rsidRPr="00820968" w:rsidRDefault="00820968" w:rsidP="0061547A">
      <w:pPr>
        <w:suppressAutoHyphens/>
        <w:spacing w:after="0" w:line="240" w:lineRule="auto"/>
        <w:ind w:firstLine="426"/>
        <w:jc w:val="center"/>
        <w:rPr>
          <w:rFonts w:ascii="Times New Roman" w:eastAsia="Times New Roman" w:hAnsi="Times New Roman"/>
          <w:b/>
          <w:sz w:val="24"/>
          <w:szCs w:val="24"/>
          <w:lang w:eastAsia="ar-SA"/>
        </w:rPr>
      </w:pPr>
      <w:r w:rsidRPr="00820968">
        <w:rPr>
          <w:rFonts w:ascii="Times New Roman" w:eastAsia="Times New Roman" w:hAnsi="Times New Roman"/>
          <w:b/>
          <w:sz w:val="24"/>
          <w:szCs w:val="24"/>
          <w:lang w:eastAsia="ar-SA"/>
        </w:rPr>
        <w:t>10. ИЗМЕНЕНИЕ И РАСТОРЖЕНИЕ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10.1. Все изменения и дополнения к Договору действительны, если они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10.2. Расторжение Договора производится Сторонами путем подписания соответствующего соглашения о расторжении.</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10.3. Договор может быть расторгнут:</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по соглашению Сторон;</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по решению суда;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в случае одностороннего отказа Стороны Договора от исполнения Договора в соответствии с гражданским законодательством.</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10.4. Заказчик вправе обратиться </w:t>
      </w:r>
      <w:proofErr w:type="gramStart"/>
      <w:r w:rsidRPr="00820968">
        <w:rPr>
          <w:rFonts w:ascii="Times New Roman" w:eastAsia="Times New Roman" w:hAnsi="Times New Roman"/>
          <w:sz w:val="24"/>
          <w:szCs w:val="24"/>
          <w:lang w:eastAsia="ar-SA"/>
        </w:rPr>
        <w:t>в суд в установленном законодательством Российской Федерации порядке с требованием о расторжении Договора в следующих случаях</w:t>
      </w:r>
      <w:proofErr w:type="gramEnd"/>
      <w:r w:rsidRPr="00820968">
        <w:rPr>
          <w:rFonts w:ascii="Times New Roman" w:eastAsia="Times New Roman" w:hAnsi="Times New Roman"/>
          <w:sz w:val="24"/>
          <w:szCs w:val="24"/>
          <w:lang w:eastAsia="ar-SA"/>
        </w:rPr>
        <w:t>:</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10.4.1. При существенном нарушении Договора Поставщиком.</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10.4.2. В случае просрочки исполнения обязательств по поставке Товара более чем на 10 (десять) календарных дней.</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10.4.3. В случае неоднократного нарушения сроков поставки Товара.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10.4.5. В иных случаях, предусмотренных законодательством Российской Федерации.</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10.5. Заказчик обязан принять решение об одностороннем отказе от исполнения договора, если в ходе исполнения Договора установлено, что Поставщик и (</w:t>
      </w:r>
      <w:proofErr w:type="gramStart"/>
      <w:r w:rsidRPr="00820968">
        <w:rPr>
          <w:rFonts w:ascii="Times New Roman" w:eastAsia="Times New Roman" w:hAnsi="Times New Roman"/>
          <w:sz w:val="24"/>
          <w:szCs w:val="24"/>
          <w:lang w:eastAsia="ar-SA"/>
        </w:rPr>
        <w:t xml:space="preserve">или) </w:t>
      </w:r>
      <w:proofErr w:type="gramEnd"/>
      <w:r w:rsidRPr="00820968">
        <w:rPr>
          <w:rFonts w:ascii="Times New Roman" w:eastAsia="Times New Roman" w:hAnsi="Times New Roman"/>
          <w:sz w:val="24"/>
          <w:szCs w:val="24"/>
          <w:lang w:eastAsia="ar-SA"/>
        </w:rPr>
        <w:t>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10.6.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10.6.1. При существенном нарушении Договора Поставщиком (пункт 1 статьи 523 ГК РФ).</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10.6.2. В случае поставки товаров ненадлежащего качества с недостатками, которые не могут быть устранены в приемлемый для Заказчика срок (пункт 2 статьи 523 ГК РФ).</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w:t>
      </w:r>
      <w:r w:rsidRPr="00820968">
        <w:rPr>
          <w:rFonts w:ascii="Times New Roman" w:eastAsia="Times New Roman" w:hAnsi="Times New Roman"/>
          <w:b/>
          <w:sz w:val="24"/>
          <w:szCs w:val="24"/>
          <w:lang w:eastAsia="ar-SA"/>
        </w:rPr>
        <w:t xml:space="preserve"> </w:t>
      </w:r>
      <w:r w:rsidRPr="00820968">
        <w:rPr>
          <w:rFonts w:ascii="Times New Roman" w:eastAsia="Times New Roman" w:hAnsi="Times New Roman"/>
          <w:sz w:val="24"/>
          <w:szCs w:val="24"/>
          <w:lang w:eastAsia="ar-SA"/>
        </w:rPr>
        <w:t>проявляются вновь после их устранения, и других подобных недостатков) (пункт 2 статьи 475 ГК РФ).</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10.6.4. В случае неоднократного нарушения Поставщиком сроков поставки Товара (пункт 2 статьи 523 ГК РФ).</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10.6.5. Если Поставщик отказывается передать Заказчику проданный Товар (пункт 1 статьи 463 ГК РФ).</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10.6.6. Если Поставщик в разумный срок не выполнил требование Заказчика о доукомплектовании Товара (пункт 2 статьи 480 ГК РФ).</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10.7. Заказчик до принятия решения об одностороннем отказе от исполнения Договора вправе провести экспертизу поставленного Товара с привлечением экспертов, экспертных организаций.</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такой экспертизы в заключени</w:t>
      </w:r>
      <w:proofErr w:type="gramStart"/>
      <w:r w:rsidRPr="00820968">
        <w:rPr>
          <w:rFonts w:ascii="Times New Roman" w:eastAsia="Times New Roman" w:hAnsi="Times New Roman"/>
          <w:sz w:val="24"/>
          <w:szCs w:val="24"/>
          <w:lang w:eastAsia="ar-SA"/>
        </w:rPr>
        <w:t>и</w:t>
      </w:r>
      <w:proofErr w:type="gramEnd"/>
      <w:r w:rsidRPr="00820968">
        <w:rPr>
          <w:rFonts w:ascii="Times New Roman" w:eastAsia="Times New Roman" w:hAnsi="Times New Roman"/>
          <w:sz w:val="24"/>
          <w:szCs w:val="24"/>
          <w:lang w:eastAsia="ar-SA"/>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lastRenderedPageBreak/>
        <w:t xml:space="preserve">10.8. </w:t>
      </w:r>
      <w:proofErr w:type="gramStart"/>
      <w:r w:rsidRPr="00820968">
        <w:rPr>
          <w:rFonts w:ascii="Times New Roman" w:eastAsia="Times New Roman" w:hAnsi="Times New Roman"/>
          <w:sz w:val="24"/>
          <w:szCs w:val="24"/>
          <w:lang w:eastAsia="ar-SA"/>
        </w:rPr>
        <w:t>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820968">
        <w:rPr>
          <w:rFonts w:ascii="Times New Roman" w:eastAsia="Times New Roman" w:hAnsi="Times New Roman"/>
          <w:sz w:val="24"/>
          <w:szCs w:val="24"/>
          <w:lang w:eastAsia="ar-SA"/>
        </w:rPr>
        <w:t xml:space="preserve">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либо дата уведомления организации почтовой связи об истечении срока хранения почтовой корреспонденции в связи с ее неполучением Поставщиком.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sidRPr="00820968">
        <w:rPr>
          <w:rFonts w:ascii="Times New Roman" w:eastAsia="Times New Roman" w:hAnsi="Times New Roman"/>
          <w:sz w:val="24"/>
          <w:szCs w:val="24"/>
          <w:lang w:eastAsia="ar-SA"/>
        </w:rPr>
        <w:t>с даты размещения</w:t>
      </w:r>
      <w:proofErr w:type="gramEnd"/>
      <w:r w:rsidRPr="00820968">
        <w:rPr>
          <w:rFonts w:ascii="Times New Roman" w:eastAsia="Times New Roman" w:hAnsi="Times New Roman"/>
          <w:sz w:val="24"/>
          <w:szCs w:val="24"/>
          <w:lang w:eastAsia="ar-SA"/>
        </w:rPr>
        <w:t xml:space="preserve"> решения Заказчика об одностороннем отказе от исполнения Договора в единой информационной системе.</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10.9. Решение Заказчика об одностороннем отказе от исполнения Договора вступает в </w:t>
      </w:r>
      <w:proofErr w:type="gramStart"/>
      <w:r w:rsidRPr="00820968">
        <w:rPr>
          <w:rFonts w:ascii="Times New Roman" w:eastAsia="Times New Roman" w:hAnsi="Times New Roman"/>
          <w:sz w:val="24"/>
          <w:szCs w:val="24"/>
          <w:lang w:eastAsia="ar-SA"/>
        </w:rPr>
        <w:t>силу</w:t>
      </w:r>
      <w:proofErr w:type="gramEnd"/>
      <w:r w:rsidRPr="00820968">
        <w:rPr>
          <w:rFonts w:ascii="Times New Roman" w:eastAsia="Times New Roman" w:hAnsi="Times New Roman"/>
          <w:sz w:val="24"/>
          <w:szCs w:val="24"/>
          <w:lang w:eastAsia="ar-SA"/>
        </w:rPr>
        <w:t xml:space="preserve"> и Договор считается расторгнутым через 10 (десять) календарных дней с даты надлежащего уведомления Заказчиком Поставщика об одностороннем отказе от исполнения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10.10. </w:t>
      </w:r>
      <w:proofErr w:type="gramStart"/>
      <w:r w:rsidRPr="00820968">
        <w:rPr>
          <w:rFonts w:ascii="Times New Roman" w:eastAsia="Times New Roman" w:hAnsi="Times New Roman"/>
          <w:sz w:val="24"/>
          <w:szCs w:val="24"/>
          <w:lang w:eastAsia="ar-SA"/>
        </w:rPr>
        <w:t>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п. 10.7 Договора.</w:t>
      </w:r>
      <w:proofErr w:type="gramEnd"/>
      <w:r w:rsidRPr="00820968">
        <w:rPr>
          <w:rFonts w:ascii="Times New Roman" w:eastAsia="Times New Roman" w:hAnsi="Times New Roman"/>
          <w:sz w:val="24"/>
          <w:szCs w:val="24"/>
          <w:lang w:eastAsia="ar-SA"/>
        </w:rPr>
        <w:t xml:space="preserve"> Данное правило не применяется в случае повторного нарушения Поставщиком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10.11. Поставщик вправе принять решение об одностороннем отказе от исполнения Договора в соответствии с законодательством Российской Федерации.</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10.12.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10.13. Расторжение Договора производится Сторонами путем подписания соответствующего соглашения о расторжении.</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10.14. Все изменения и дополнения к Договору действительны, если они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10.15. В случае отсутствия потребности Заказчика допускается уменьшение объемов поставки.</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10.16. </w:t>
      </w:r>
      <w:proofErr w:type="gramStart"/>
      <w:r w:rsidRPr="00820968">
        <w:rPr>
          <w:rFonts w:ascii="Times New Roman" w:eastAsia="Times New Roman" w:hAnsi="Times New Roman"/>
          <w:sz w:val="24"/>
          <w:szCs w:val="24"/>
          <w:lang w:eastAsia="ar-SA"/>
        </w:rPr>
        <w:t>Решение Заказчика об одностороннем отказе от исполнения Договора вступает в силу и Договор считается расторгнутым через десять дней с момента получения Поставщиком уведомления об одностороннем отказе от исполнения Договора либо с 15 (пятнадцатого) дня с момента отправления такого уведомления по почтовому адресу, электронному адресу или факсу, указанным в настоящем Договоре, в зависимости от того, что наступит ранее.</w:t>
      </w:r>
      <w:proofErr w:type="gramEnd"/>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10.17.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10.19.  В соответствии с п.5 ст.78.1 Бюджетного кодекса РФ в случае уменьшения бюджетных средств получателю бюджетных средств (Заказчику) ранее доведенных в установленном порядке лимитов бюджетных обязательств на предоставление субсидии, возможно изменение размера и (или) сроков оплаты и (или) объема товаров, работ, услуг, которое оформляется дополнительным соглашением к настоящему договору. Любые изменения и </w:t>
      </w:r>
      <w:r w:rsidRPr="00820968">
        <w:rPr>
          <w:rFonts w:ascii="Times New Roman" w:eastAsia="Times New Roman" w:hAnsi="Times New Roman"/>
          <w:sz w:val="24"/>
          <w:szCs w:val="24"/>
          <w:lang w:eastAsia="ar-SA"/>
        </w:rPr>
        <w:lastRenderedPageBreak/>
        <w:t>дополнения к настоящему действительны лишь при условии, что они совершены в письменной форме и подписаны надлежаще уполномоченными на то представителями сторон.</w:t>
      </w:r>
    </w:p>
    <w:p w:rsidR="00820968" w:rsidRPr="00820968" w:rsidRDefault="00820968" w:rsidP="0061547A">
      <w:pPr>
        <w:suppressAutoHyphens/>
        <w:spacing w:after="0" w:line="240" w:lineRule="auto"/>
        <w:ind w:firstLine="426"/>
        <w:jc w:val="both"/>
        <w:rPr>
          <w:rFonts w:ascii="Times New Roman" w:eastAsia="Times New Roman" w:hAnsi="Times New Roman"/>
          <w:b/>
          <w:sz w:val="24"/>
          <w:szCs w:val="24"/>
          <w:lang w:eastAsia="ar-SA"/>
        </w:rPr>
      </w:pPr>
    </w:p>
    <w:p w:rsidR="00820968" w:rsidRPr="00820968" w:rsidRDefault="00820968" w:rsidP="0061547A">
      <w:pPr>
        <w:suppressAutoHyphens/>
        <w:spacing w:after="0" w:line="240" w:lineRule="auto"/>
        <w:ind w:firstLine="426"/>
        <w:jc w:val="center"/>
        <w:rPr>
          <w:rFonts w:ascii="Times New Roman" w:eastAsia="Times New Roman" w:hAnsi="Times New Roman"/>
          <w:b/>
          <w:sz w:val="24"/>
          <w:szCs w:val="24"/>
          <w:lang w:eastAsia="ar-SA"/>
        </w:rPr>
      </w:pPr>
      <w:r w:rsidRPr="00820968">
        <w:rPr>
          <w:rFonts w:ascii="Times New Roman" w:eastAsia="Times New Roman" w:hAnsi="Times New Roman"/>
          <w:b/>
          <w:sz w:val="24"/>
          <w:szCs w:val="24"/>
          <w:lang w:eastAsia="ar-SA"/>
        </w:rPr>
        <w:t>11. ПРОЧИЕ УСЛОВИЯ</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11.1. Настоящий Договор вступает в силу с момента заключения и действует по 31.</w:t>
      </w:r>
      <w:r w:rsidR="00273D81">
        <w:rPr>
          <w:rFonts w:ascii="Times New Roman" w:eastAsia="Times New Roman" w:hAnsi="Times New Roman"/>
          <w:sz w:val="24"/>
          <w:szCs w:val="24"/>
          <w:lang w:eastAsia="ar-SA"/>
        </w:rPr>
        <w:t>12</w:t>
      </w:r>
      <w:r w:rsidRPr="00820968">
        <w:rPr>
          <w:rFonts w:ascii="Times New Roman" w:eastAsia="Times New Roman" w:hAnsi="Times New Roman"/>
          <w:sz w:val="24"/>
          <w:szCs w:val="24"/>
          <w:lang w:eastAsia="ar-SA"/>
        </w:rPr>
        <w:t>.2025 г., а в части оплаты исполненных обязательств действует до полного и надлежащего исполнения принятых на себя обязательств.</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11.2. Окончание срока действия настоящего Договора не освобождает Стороны от ответственности за его нарушение.</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11.3. Отношения Сторон, не урегулированные настоящим Договором, подлежат урегулированию в соответствии с действующим законодательством Российской Федерации.</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11.4. В случае изменения одной из Сторон Договора своего местонахождения или почтового адреса она обязана в письменной форме информировать об этом другую Сторону до государственной регистрации соответствующих изменений в учредительных документах.</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11.5. Если какое-либо из положений настоящего Договора в связи с изменением законодательства становится недействительным, это не затрагивает действительности остальных его положений. В случае необходимости Стороны договорятся о замене недействительного положения положением, позволяющим достичь сходного результата.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11.6. Настоящий Договор составлен на русском языке, в двух экземплярах, идентичных по содержанию и имеющих одинаковую юридическую силу, по одному для каждой Стороны.</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11.7. К настоящему Договору имеются следующее приложение, являющееся неотъемлемой частью договора:</w:t>
      </w:r>
    </w:p>
    <w:p w:rsidR="00820968" w:rsidRPr="00820968" w:rsidRDefault="00820968" w:rsidP="0061547A">
      <w:pPr>
        <w:suppressAutoHyphens/>
        <w:spacing w:after="0" w:line="240" w:lineRule="auto"/>
        <w:ind w:firstLine="426"/>
        <w:jc w:val="both"/>
        <w:rPr>
          <w:rFonts w:ascii="Times New Roman" w:eastAsia="Times New Roman" w:hAnsi="Times New Roman"/>
          <w:sz w:val="24"/>
          <w:szCs w:val="24"/>
          <w:lang w:eastAsia="ar-SA"/>
        </w:rPr>
      </w:pPr>
      <w:r w:rsidRPr="00820968">
        <w:rPr>
          <w:rFonts w:ascii="Times New Roman" w:eastAsia="Times New Roman" w:hAnsi="Times New Roman"/>
          <w:sz w:val="24"/>
          <w:szCs w:val="24"/>
          <w:lang w:eastAsia="ar-SA"/>
        </w:rPr>
        <w:t xml:space="preserve">- Приложение № 1 «Спецификация на поставку </w:t>
      </w:r>
      <w:r w:rsidR="002E035B" w:rsidRPr="002E035B">
        <w:rPr>
          <w:rFonts w:ascii="Times New Roman" w:eastAsia="Times New Roman" w:hAnsi="Times New Roman"/>
          <w:sz w:val="24"/>
          <w:szCs w:val="24"/>
          <w:lang w:eastAsia="ar-SA"/>
        </w:rPr>
        <w:t>систем фильтрации, кондиционирования и обеззараживания воздуха</w:t>
      </w:r>
      <w:r w:rsidRPr="002E035B">
        <w:rPr>
          <w:rFonts w:ascii="Times New Roman" w:eastAsia="Times New Roman" w:hAnsi="Times New Roman"/>
          <w:sz w:val="24"/>
          <w:szCs w:val="24"/>
          <w:lang w:eastAsia="ar-SA"/>
        </w:rPr>
        <w:t>»;</w:t>
      </w:r>
    </w:p>
    <w:p w:rsidR="00F45258" w:rsidRPr="00820968" w:rsidRDefault="00820968" w:rsidP="0061547A">
      <w:pPr>
        <w:suppressAutoHyphens/>
        <w:spacing w:after="0" w:line="240" w:lineRule="auto"/>
        <w:ind w:firstLine="426"/>
        <w:jc w:val="both"/>
        <w:rPr>
          <w:rFonts w:ascii="Times New Roman" w:hAnsi="Times New Roman"/>
        </w:rPr>
      </w:pPr>
      <w:r w:rsidRPr="00820968">
        <w:rPr>
          <w:rFonts w:ascii="Times New Roman" w:eastAsia="Times New Roman" w:hAnsi="Times New Roman"/>
          <w:sz w:val="24"/>
          <w:szCs w:val="24"/>
          <w:lang w:eastAsia="ar-SA"/>
        </w:rPr>
        <w:t>-Приложение № 2 «Акт приема-передачи Товара».</w:t>
      </w:r>
    </w:p>
    <w:p w:rsidR="00F45258" w:rsidRPr="00745DB9" w:rsidRDefault="00F45258" w:rsidP="00F45258">
      <w:pPr>
        <w:suppressAutoHyphens/>
        <w:spacing w:after="0" w:line="240" w:lineRule="auto"/>
        <w:jc w:val="center"/>
        <w:rPr>
          <w:rFonts w:ascii="Times New Roman" w:eastAsia="Times New Roman" w:hAnsi="Times New Roman"/>
          <w:b/>
          <w:lang w:eastAsia="ru-RU"/>
        </w:rPr>
      </w:pPr>
      <w:r w:rsidRPr="00745DB9">
        <w:rPr>
          <w:rFonts w:ascii="Times New Roman" w:eastAsia="Times New Roman" w:hAnsi="Times New Roman"/>
          <w:b/>
          <w:lang w:eastAsia="ru-RU"/>
        </w:rPr>
        <w:t>11. АДРЕСА И РЕКВИЗИТЫ СТОРОН</w:t>
      </w:r>
    </w:p>
    <w:p w:rsidR="00F45258" w:rsidRPr="00745DB9" w:rsidRDefault="0061547A" w:rsidP="0061547A">
      <w:pPr>
        <w:spacing w:after="0" w:line="240" w:lineRule="auto"/>
        <w:rPr>
          <w:rFonts w:ascii="Times New Roman" w:hAnsi="Times New Roman"/>
          <w:b/>
          <w:sz w:val="24"/>
          <w:szCs w:val="24"/>
          <w:lang w:eastAsia="ru-RU"/>
        </w:rPr>
      </w:pPr>
      <w:r>
        <w:rPr>
          <w:rFonts w:ascii="Times New Roman" w:hAnsi="Times New Roman"/>
          <w:b/>
          <w:bCs/>
          <w:sz w:val="24"/>
          <w:szCs w:val="24"/>
          <w:lang w:eastAsia="ru-RU"/>
        </w:rPr>
        <w:t xml:space="preserve">  </w:t>
      </w:r>
      <w:r w:rsidR="00F45258" w:rsidRPr="00745DB9">
        <w:rPr>
          <w:rFonts w:ascii="Times New Roman" w:hAnsi="Times New Roman"/>
          <w:b/>
          <w:bCs/>
          <w:sz w:val="24"/>
          <w:szCs w:val="24"/>
          <w:lang w:eastAsia="ru-RU"/>
        </w:rPr>
        <w:t>З</w:t>
      </w:r>
      <w:r w:rsidR="00F45258" w:rsidRPr="00745DB9">
        <w:rPr>
          <w:rFonts w:ascii="Times New Roman" w:hAnsi="Times New Roman"/>
          <w:b/>
          <w:sz w:val="24"/>
          <w:szCs w:val="24"/>
          <w:lang w:eastAsia="ru-RU"/>
        </w:rPr>
        <w:t xml:space="preserve">аказчик:                                                                      </w:t>
      </w:r>
      <w:r>
        <w:rPr>
          <w:rFonts w:ascii="Times New Roman" w:hAnsi="Times New Roman"/>
          <w:b/>
          <w:sz w:val="24"/>
          <w:szCs w:val="24"/>
          <w:lang w:eastAsia="ru-RU"/>
        </w:rPr>
        <w:t xml:space="preserve"> </w:t>
      </w:r>
      <w:r w:rsidR="00F45258" w:rsidRPr="00745DB9">
        <w:rPr>
          <w:rFonts w:ascii="Times New Roman" w:hAnsi="Times New Roman"/>
          <w:b/>
          <w:sz w:val="24"/>
          <w:szCs w:val="24"/>
          <w:lang w:eastAsia="ru-RU"/>
        </w:rPr>
        <w:t>Поставщик:</w:t>
      </w:r>
    </w:p>
    <w:tbl>
      <w:tblPr>
        <w:tblW w:w="10632" w:type="dxa"/>
        <w:tblLook w:val="04A0"/>
      </w:tblPr>
      <w:tblGrid>
        <w:gridCol w:w="5314"/>
        <w:gridCol w:w="5318"/>
      </w:tblGrid>
      <w:tr w:rsidR="00F45258" w:rsidRPr="00745DB9" w:rsidTr="00F45258">
        <w:trPr>
          <w:trHeight w:val="3596"/>
        </w:trPr>
        <w:tc>
          <w:tcPr>
            <w:tcW w:w="5314" w:type="dxa"/>
          </w:tcPr>
          <w:p w:rsidR="00F45258" w:rsidRDefault="00F45258" w:rsidP="0061547A">
            <w:pPr>
              <w:spacing w:after="0" w:line="240" w:lineRule="auto"/>
              <w:rPr>
                <w:rFonts w:ascii="Times New Roman" w:eastAsia="Times New Roman" w:hAnsi="Times New Roman"/>
                <w:b/>
                <w:sz w:val="24"/>
                <w:szCs w:val="24"/>
                <w:lang w:eastAsia="ru-RU"/>
              </w:rPr>
            </w:pPr>
            <w:r w:rsidRPr="00745DB9">
              <w:rPr>
                <w:rFonts w:ascii="Times New Roman" w:hAnsi="Times New Roman"/>
              </w:rPr>
              <w:t xml:space="preserve"> </w:t>
            </w:r>
            <w:r w:rsidRPr="001C134B">
              <w:rPr>
                <w:rFonts w:ascii="Times New Roman" w:eastAsia="Times New Roman" w:hAnsi="Times New Roman"/>
                <w:b/>
                <w:sz w:val="24"/>
                <w:szCs w:val="24"/>
                <w:lang w:eastAsia="ru-RU"/>
              </w:rPr>
              <w:t xml:space="preserve">Муниципальное автономное общеобразовательное учреждение </w:t>
            </w:r>
            <w:proofErr w:type="spellStart"/>
            <w:r w:rsidRPr="001C134B">
              <w:rPr>
                <w:rFonts w:ascii="Times New Roman" w:eastAsia="Times New Roman" w:hAnsi="Times New Roman"/>
                <w:b/>
                <w:sz w:val="24"/>
                <w:szCs w:val="24"/>
                <w:lang w:eastAsia="ru-RU"/>
              </w:rPr>
              <w:t>Исетская</w:t>
            </w:r>
            <w:proofErr w:type="spellEnd"/>
            <w:r w:rsidRPr="001C134B">
              <w:rPr>
                <w:rFonts w:ascii="Times New Roman" w:eastAsia="Times New Roman" w:hAnsi="Times New Roman"/>
                <w:b/>
                <w:sz w:val="24"/>
                <w:szCs w:val="24"/>
                <w:lang w:eastAsia="ru-RU"/>
              </w:rPr>
              <w:t xml:space="preserve"> средняя общеобразовательная школа №1 (МАОУ </w:t>
            </w:r>
            <w:proofErr w:type="spellStart"/>
            <w:r w:rsidRPr="001C134B">
              <w:rPr>
                <w:rFonts w:ascii="Times New Roman" w:eastAsia="Times New Roman" w:hAnsi="Times New Roman"/>
                <w:b/>
                <w:sz w:val="24"/>
                <w:szCs w:val="24"/>
                <w:lang w:eastAsia="ru-RU"/>
              </w:rPr>
              <w:t>Исетская</w:t>
            </w:r>
            <w:proofErr w:type="spellEnd"/>
            <w:r w:rsidRPr="001C134B">
              <w:rPr>
                <w:rFonts w:ascii="Times New Roman" w:eastAsia="Times New Roman" w:hAnsi="Times New Roman"/>
                <w:b/>
                <w:sz w:val="24"/>
                <w:szCs w:val="24"/>
                <w:lang w:eastAsia="ru-RU"/>
              </w:rPr>
              <w:t xml:space="preserve"> СОШ №1)</w:t>
            </w:r>
          </w:p>
          <w:p w:rsidR="00A14A24" w:rsidRPr="001C134B" w:rsidRDefault="00A14A24" w:rsidP="0061547A">
            <w:pPr>
              <w:spacing w:after="0" w:line="240" w:lineRule="auto"/>
              <w:rPr>
                <w:rFonts w:ascii="Times New Roman" w:eastAsia="Times New Roman" w:hAnsi="Times New Roman"/>
                <w:sz w:val="24"/>
                <w:szCs w:val="24"/>
                <w:lang w:eastAsia="ru-RU"/>
              </w:rPr>
            </w:pPr>
          </w:p>
          <w:p w:rsidR="003501E3" w:rsidRPr="003501E3" w:rsidRDefault="003501E3" w:rsidP="0061547A">
            <w:pPr>
              <w:spacing w:after="0" w:line="240" w:lineRule="auto"/>
              <w:rPr>
                <w:rFonts w:ascii="Times New Roman" w:eastAsia="Times New Roman" w:hAnsi="Times New Roman"/>
                <w:lang w:eastAsia="ru-RU"/>
              </w:rPr>
            </w:pPr>
            <w:r w:rsidRPr="003501E3">
              <w:rPr>
                <w:rFonts w:ascii="Times New Roman" w:eastAsia="Times New Roman" w:hAnsi="Times New Roman"/>
                <w:lang w:eastAsia="ru-RU"/>
              </w:rPr>
              <w:t>ИНН 7216003166  КПП  720701001 ОГРН 1027201464510 ОКТМО 71624425</w:t>
            </w:r>
          </w:p>
          <w:p w:rsidR="003501E3" w:rsidRPr="003501E3" w:rsidRDefault="003501E3" w:rsidP="0061547A">
            <w:pPr>
              <w:spacing w:after="0" w:line="240" w:lineRule="auto"/>
              <w:rPr>
                <w:rFonts w:ascii="Times New Roman" w:eastAsia="Times New Roman" w:hAnsi="Times New Roman"/>
                <w:lang w:eastAsia="ru-RU"/>
              </w:rPr>
            </w:pPr>
            <w:r w:rsidRPr="003501E3">
              <w:rPr>
                <w:rFonts w:ascii="Times New Roman" w:eastAsia="Times New Roman" w:hAnsi="Times New Roman"/>
                <w:lang w:eastAsia="ru-RU"/>
              </w:rPr>
              <w:t xml:space="preserve">Адрес: 626380 Тюменская область, </w:t>
            </w:r>
            <w:proofErr w:type="spellStart"/>
            <w:r w:rsidRPr="003501E3">
              <w:rPr>
                <w:rFonts w:ascii="Times New Roman" w:eastAsia="Times New Roman" w:hAnsi="Times New Roman"/>
                <w:lang w:eastAsia="ru-RU"/>
              </w:rPr>
              <w:t>Исетский</w:t>
            </w:r>
            <w:proofErr w:type="spellEnd"/>
            <w:r w:rsidRPr="003501E3">
              <w:rPr>
                <w:rFonts w:ascii="Times New Roman" w:eastAsia="Times New Roman" w:hAnsi="Times New Roman"/>
                <w:lang w:eastAsia="ru-RU"/>
              </w:rPr>
              <w:t xml:space="preserve"> район, с. </w:t>
            </w:r>
            <w:proofErr w:type="spellStart"/>
            <w:r w:rsidRPr="003501E3">
              <w:rPr>
                <w:rFonts w:ascii="Times New Roman" w:eastAsia="Times New Roman" w:hAnsi="Times New Roman"/>
                <w:lang w:eastAsia="ru-RU"/>
              </w:rPr>
              <w:t>Исетское</w:t>
            </w:r>
            <w:proofErr w:type="spellEnd"/>
            <w:r w:rsidRPr="003501E3">
              <w:rPr>
                <w:rFonts w:ascii="Times New Roman" w:eastAsia="Times New Roman" w:hAnsi="Times New Roman"/>
                <w:lang w:eastAsia="ru-RU"/>
              </w:rPr>
              <w:t>, ул. Кирова 29</w:t>
            </w:r>
            <w:r w:rsidRPr="003501E3">
              <w:rPr>
                <w:rFonts w:ascii="Times New Roman" w:eastAsia="Times New Roman" w:hAnsi="Times New Roman"/>
                <w:lang w:eastAsia="ru-RU"/>
              </w:rPr>
              <w:br/>
              <w:t xml:space="preserve">телефон: 8(34537)21-0-40 доб.301 факс: 8(34537)21-0-40 </w:t>
            </w:r>
            <w:proofErr w:type="spellStart"/>
            <w:r w:rsidRPr="003501E3">
              <w:rPr>
                <w:rFonts w:ascii="Times New Roman" w:eastAsia="Times New Roman" w:hAnsi="Times New Roman"/>
                <w:lang w:eastAsia="ru-RU"/>
              </w:rPr>
              <w:t>E-mail</w:t>
            </w:r>
            <w:proofErr w:type="spellEnd"/>
            <w:r w:rsidRPr="003501E3">
              <w:rPr>
                <w:rFonts w:ascii="Times New Roman" w:eastAsia="Times New Roman" w:hAnsi="Times New Roman"/>
                <w:lang w:eastAsia="ru-RU"/>
              </w:rPr>
              <w:t xml:space="preserve">: </w:t>
            </w:r>
            <w:hyperlink r:id="rId24" w:history="1">
              <w:r w:rsidRPr="003501E3">
                <w:rPr>
                  <w:rFonts w:ascii="Times New Roman" w:eastAsia="Times New Roman" w:hAnsi="Times New Roman"/>
                  <w:color w:val="0000FF"/>
                  <w:u w:val="single"/>
                  <w:lang w:eastAsia="ru-RU"/>
                </w:rPr>
                <w:t>shkola1isetskoye@mail.ru</w:t>
              </w:r>
            </w:hyperlink>
          </w:p>
          <w:p w:rsidR="003501E3" w:rsidRPr="003501E3" w:rsidRDefault="003501E3" w:rsidP="0061547A">
            <w:pPr>
              <w:tabs>
                <w:tab w:val="left" w:pos="142"/>
              </w:tabs>
              <w:spacing w:after="0" w:line="240" w:lineRule="auto"/>
              <w:ind w:left="82" w:hanging="82"/>
              <w:rPr>
                <w:rFonts w:ascii="Times New Roman" w:eastAsia="Times New Roman" w:hAnsi="Times New Roman"/>
                <w:lang w:eastAsia="ru-RU"/>
              </w:rPr>
            </w:pPr>
            <w:r w:rsidRPr="003501E3">
              <w:rPr>
                <w:rFonts w:ascii="Times New Roman" w:eastAsia="Times New Roman" w:hAnsi="Times New Roman"/>
                <w:lang w:eastAsia="ru-RU"/>
              </w:rPr>
              <w:t>Бюджетный счет:</w:t>
            </w:r>
          </w:p>
          <w:p w:rsidR="003501E3" w:rsidRPr="003501E3" w:rsidRDefault="003501E3" w:rsidP="0061547A">
            <w:pPr>
              <w:tabs>
                <w:tab w:val="left" w:pos="142"/>
              </w:tabs>
              <w:spacing w:after="0" w:line="240" w:lineRule="auto"/>
              <w:ind w:left="82" w:hanging="82"/>
              <w:rPr>
                <w:rFonts w:ascii="Times New Roman" w:eastAsia="Times New Roman" w:hAnsi="Times New Roman"/>
                <w:lang w:eastAsia="ru-RU"/>
              </w:rPr>
            </w:pPr>
            <w:r w:rsidRPr="003501E3">
              <w:rPr>
                <w:rFonts w:ascii="Times New Roman" w:eastAsia="Times New Roman" w:hAnsi="Times New Roman"/>
                <w:lang w:eastAsia="ru-RU"/>
              </w:rPr>
              <w:t xml:space="preserve">Администрация </w:t>
            </w:r>
            <w:proofErr w:type="spellStart"/>
            <w:r w:rsidRPr="003501E3">
              <w:rPr>
                <w:rFonts w:ascii="Times New Roman" w:eastAsia="Times New Roman" w:hAnsi="Times New Roman"/>
                <w:lang w:eastAsia="ru-RU"/>
              </w:rPr>
              <w:t>Исетского</w:t>
            </w:r>
            <w:proofErr w:type="spellEnd"/>
            <w:r w:rsidRPr="003501E3">
              <w:rPr>
                <w:rFonts w:ascii="Times New Roman" w:eastAsia="Times New Roman" w:hAnsi="Times New Roman"/>
                <w:lang w:eastAsia="ru-RU"/>
              </w:rPr>
              <w:t xml:space="preserve"> </w:t>
            </w:r>
            <w:proofErr w:type="gramStart"/>
            <w:r w:rsidRPr="003501E3">
              <w:rPr>
                <w:rFonts w:ascii="Times New Roman" w:eastAsia="Times New Roman" w:hAnsi="Times New Roman"/>
                <w:lang w:eastAsia="ru-RU"/>
              </w:rPr>
              <w:t>муниципального</w:t>
            </w:r>
            <w:proofErr w:type="gramEnd"/>
          </w:p>
          <w:p w:rsidR="003501E3" w:rsidRPr="003501E3" w:rsidRDefault="003501E3" w:rsidP="0061547A">
            <w:pPr>
              <w:tabs>
                <w:tab w:val="left" w:pos="142"/>
              </w:tabs>
              <w:spacing w:after="0" w:line="240" w:lineRule="auto"/>
              <w:rPr>
                <w:rFonts w:ascii="Times New Roman" w:eastAsia="Times New Roman" w:hAnsi="Times New Roman"/>
                <w:lang w:eastAsia="ru-RU"/>
              </w:rPr>
            </w:pPr>
            <w:r w:rsidRPr="003501E3">
              <w:rPr>
                <w:rFonts w:ascii="Times New Roman" w:eastAsia="Times New Roman" w:hAnsi="Times New Roman"/>
                <w:lang w:eastAsia="ru-RU"/>
              </w:rPr>
              <w:t xml:space="preserve">района (МАОУ </w:t>
            </w:r>
            <w:proofErr w:type="spellStart"/>
            <w:r w:rsidRPr="003501E3">
              <w:rPr>
                <w:rFonts w:ascii="Times New Roman" w:eastAsia="Times New Roman" w:hAnsi="Times New Roman"/>
                <w:lang w:eastAsia="ru-RU"/>
              </w:rPr>
              <w:t>Исетская</w:t>
            </w:r>
            <w:proofErr w:type="spellEnd"/>
            <w:r w:rsidRPr="003501E3">
              <w:rPr>
                <w:rFonts w:ascii="Times New Roman" w:eastAsia="Times New Roman" w:hAnsi="Times New Roman"/>
                <w:lang w:eastAsia="ru-RU"/>
              </w:rPr>
              <w:t xml:space="preserve"> СОШ №1  ЛС5008ИТШК</w:t>
            </w:r>
            <w:proofErr w:type="gramStart"/>
            <w:r w:rsidRPr="003501E3">
              <w:rPr>
                <w:rFonts w:ascii="Times New Roman" w:eastAsia="Times New Roman" w:hAnsi="Times New Roman"/>
                <w:lang w:eastAsia="ru-RU"/>
              </w:rPr>
              <w:t xml:space="preserve"> )</w:t>
            </w:r>
            <w:proofErr w:type="gramEnd"/>
          </w:p>
          <w:p w:rsidR="003501E3" w:rsidRPr="003501E3" w:rsidRDefault="003501E3" w:rsidP="0061547A">
            <w:pPr>
              <w:tabs>
                <w:tab w:val="left" w:pos="142"/>
              </w:tabs>
              <w:spacing w:after="0" w:line="240" w:lineRule="auto"/>
              <w:ind w:left="82" w:hanging="82"/>
              <w:rPr>
                <w:rFonts w:ascii="Times New Roman" w:eastAsia="Times New Roman" w:hAnsi="Times New Roman"/>
                <w:lang w:eastAsia="ru-RU"/>
              </w:rPr>
            </w:pPr>
            <w:proofErr w:type="spellStart"/>
            <w:r w:rsidRPr="003501E3">
              <w:rPr>
                <w:rFonts w:ascii="Times New Roman" w:eastAsia="Times New Roman" w:hAnsi="Times New Roman"/>
                <w:lang w:eastAsia="ru-RU"/>
              </w:rPr>
              <w:t>р</w:t>
            </w:r>
            <w:proofErr w:type="spellEnd"/>
            <w:r w:rsidRPr="003501E3">
              <w:rPr>
                <w:rFonts w:ascii="Times New Roman" w:eastAsia="Times New Roman" w:hAnsi="Times New Roman"/>
                <w:lang w:eastAsia="ru-RU"/>
              </w:rPr>
              <w:t>/с 03234643716240006700 , БИК 017102101 ,к/с 40102810945370000060- Отделение Тюмень Банка России//УФК по Тюменской области г</w:t>
            </w:r>
            <w:proofErr w:type="gramStart"/>
            <w:r w:rsidRPr="003501E3">
              <w:rPr>
                <w:rFonts w:ascii="Times New Roman" w:eastAsia="Times New Roman" w:hAnsi="Times New Roman"/>
                <w:lang w:eastAsia="ru-RU"/>
              </w:rPr>
              <w:t>.Т</w:t>
            </w:r>
            <w:proofErr w:type="gramEnd"/>
            <w:r w:rsidRPr="003501E3">
              <w:rPr>
                <w:rFonts w:ascii="Times New Roman" w:eastAsia="Times New Roman" w:hAnsi="Times New Roman"/>
                <w:lang w:eastAsia="ru-RU"/>
              </w:rPr>
              <w:t>юмень</w:t>
            </w:r>
          </w:p>
          <w:p w:rsidR="00F45258" w:rsidRPr="001C134B" w:rsidRDefault="00F45258" w:rsidP="00F45258">
            <w:pPr>
              <w:widowControl w:val="0"/>
              <w:autoSpaceDE w:val="0"/>
              <w:autoSpaceDN w:val="0"/>
              <w:adjustRightInd w:val="0"/>
              <w:spacing w:after="0" w:line="240" w:lineRule="auto"/>
              <w:rPr>
                <w:rFonts w:ascii="Times New Roman" w:eastAsia="Times New Roman" w:hAnsi="Times New Roman"/>
                <w:b/>
                <w:sz w:val="24"/>
                <w:szCs w:val="24"/>
                <w:lang w:eastAsia="ru-RU"/>
              </w:rPr>
            </w:pPr>
          </w:p>
          <w:p w:rsidR="00F45258" w:rsidRPr="0061547A" w:rsidRDefault="00F45258" w:rsidP="00F45258">
            <w:pPr>
              <w:spacing w:after="0" w:line="240" w:lineRule="auto"/>
              <w:rPr>
                <w:rFonts w:ascii="Times New Roman" w:eastAsia="Times New Roman" w:hAnsi="Times New Roman"/>
                <w:b/>
                <w:sz w:val="24"/>
                <w:szCs w:val="24"/>
                <w:lang w:eastAsia="ru-RU"/>
              </w:rPr>
            </w:pPr>
            <w:r w:rsidRPr="0061547A">
              <w:rPr>
                <w:rFonts w:ascii="Times New Roman" w:eastAsia="Times New Roman" w:hAnsi="Times New Roman"/>
                <w:b/>
                <w:sz w:val="24"/>
                <w:szCs w:val="24"/>
                <w:lang w:eastAsia="ru-RU"/>
              </w:rPr>
              <w:t xml:space="preserve">Директор  МАОУ </w:t>
            </w:r>
            <w:proofErr w:type="spellStart"/>
            <w:r w:rsidRPr="0061547A">
              <w:rPr>
                <w:rFonts w:ascii="Times New Roman" w:eastAsia="Times New Roman" w:hAnsi="Times New Roman"/>
                <w:b/>
                <w:sz w:val="24"/>
                <w:szCs w:val="24"/>
                <w:lang w:eastAsia="ru-RU"/>
              </w:rPr>
              <w:t>Исетская</w:t>
            </w:r>
            <w:proofErr w:type="spellEnd"/>
            <w:r w:rsidRPr="0061547A">
              <w:rPr>
                <w:rFonts w:ascii="Times New Roman" w:eastAsia="Times New Roman" w:hAnsi="Times New Roman"/>
                <w:b/>
                <w:sz w:val="24"/>
                <w:szCs w:val="24"/>
                <w:lang w:eastAsia="ru-RU"/>
              </w:rPr>
              <w:t xml:space="preserve"> СОШ № 1</w:t>
            </w:r>
          </w:p>
          <w:p w:rsidR="00F45258" w:rsidRPr="001C134B" w:rsidRDefault="00F45258" w:rsidP="00F45258">
            <w:pPr>
              <w:spacing w:after="0" w:line="240" w:lineRule="auto"/>
              <w:rPr>
                <w:rFonts w:ascii="Times New Roman" w:eastAsia="Times New Roman" w:hAnsi="Times New Roman"/>
                <w:sz w:val="24"/>
                <w:szCs w:val="24"/>
                <w:lang w:eastAsia="ru-RU"/>
              </w:rPr>
            </w:pPr>
          </w:p>
          <w:p w:rsidR="00F45258" w:rsidRPr="001C134B" w:rsidRDefault="00F45258" w:rsidP="00F45258">
            <w:pPr>
              <w:spacing w:after="0" w:line="240" w:lineRule="auto"/>
              <w:rPr>
                <w:rFonts w:ascii="Times New Roman" w:eastAsia="Times New Roman" w:hAnsi="Times New Roman"/>
                <w:sz w:val="24"/>
                <w:szCs w:val="24"/>
                <w:lang w:eastAsia="ru-RU"/>
              </w:rPr>
            </w:pPr>
            <w:r w:rsidRPr="001C134B">
              <w:rPr>
                <w:rFonts w:ascii="Times New Roman" w:eastAsia="Times New Roman" w:hAnsi="Times New Roman"/>
                <w:sz w:val="24"/>
                <w:szCs w:val="24"/>
                <w:lang w:eastAsia="ru-RU"/>
              </w:rPr>
              <w:t>______________________/</w:t>
            </w:r>
            <w:proofErr w:type="spellStart"/>
            <w:r w:rsidRPr="001C134B">
              <w:rPr>
                <w:rFonts w:ascii="Times New Roman" w:eastAsia="Times New Roman" w:hAnsi="Times New Roman"/>
                <w:sz w:val="24"/>
                <w:szCs w:val="24"/>
                <w:lang w:eastAsia="ru-RU"/>
              </w:rPr>
              <w:t>Гожко</w:t>
            </w:r>
            <w:proofErr w:type="spellEnd"/>
            <w:r w:rsidRPr="001C134B">
              <w:rPr>
                <w:rFonts w:ascii="Times New Roman" w:eastAsia="Times New Roman" w:hAnsi="Times New Roman"/>
                <w:sz w:val="24"/>
                <w:szCs w:val="24"/>
                <w:lang w:eastAsia="ru-RU"/>
              </w:rPr>
              <w:t xml:space="preserve"> О.П./</w:t>
            </w:r>
          </w:p>
          <w:p w:rsidR="00F45258" w:rsidRPr="001C134B" w:rsidRDefault="00F45258" w:rsidP="00F4525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ЭП</w:t>
            </w:r>
          </w:p>
          <w:p w:rsidR="00F45258" w:rsidRPr="00745DB9" w:rsidRDefault="00F45258" w:rsidP="00F45258">
            <w:pPr>
              <w:spacing w:after="0" w:line="240" w:lineRule="auto"/>
              <w:jc w:val="both"/>
              <w:rPr>
                <w:rFonts w:ascii="Times New Roman" w:hAnsi="Times New Roman"/>
              </w:rPr>
            </w:pPr>
          </w:p>
          <w:p w:rsidR="00F45258" w:rsidRPr="00745DB9" w:rsidRDefault="00F45258" w:rsidP="00F45258">
            <w:pPr>
              <w:widowControl w:val="0"/>
              <w:autoSpaceDE w:val="0"/>
              <w:autoSpaceDN w:val="0"/>
              <w:adjustRightInd w:val="0"/>
              <w:spacing w:line="240" w:lineRule="auto"/>
              <w:jc w:val="both"/>
              <w:rPr>
                <w:rFonts w:ascii="Times New Roman" w:hAnsi="Times New Roman"/>
              </w:rPr>
            </w:pPr>
          </w:p>
        </w:tc>
        <w:tc>
          <w:tcPr>
            <w:tcW w:w="5318" w:type="dxa"/>
          </w:tcPr>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Pr="00745DB9" w:rsidRDefault="00F45258" w:rsidP="00F45258">
            <w:pPr>
              <w:spacing w:after="0" w:line="240" w:lineRule="auto"/>
              <w:jc w:val="both"/>
              <w:rPr>
                <w:rFonts w:ascii="Times New Roman" w:hAnsi="Times New Roman"/>
                <w:b/>
                <w:bCs/>
              </w:rPr>
            </w:pPr>
          </w:p>
          <w:p w:rsidR="00F45258" w:rsidRDefault="00F45258" w:rsidP="00F45258">
            <w:pPr>
              <w:widowControl w:val="0"/>
              <w:tabs>
                <w:tab w:val="num" w:pos="1260"/>
              </w:tabs>
              <w:suppressAutoHyphens/>
              <w:spacing w:after="0" w:line="240" w:lineRule="auto"/>
              <w:jc w:val="both"/>
              <w:rPr>
                <w:rFonts w:ascii="Times New Roman" w:eastAsia="Times New Roman" w:hAnsi="Times New Roman" w:cs="Arial"/>
                <w:b/>
                <w:bCs/>
                <w:color w:val="00000A"/>
                <w:sz w:val="24"/>
                <w:szCs w:val="24"/>
                <w:lang w:eastAsia="zh-CN"/>
              </w:rPr>
            </w:pPr>
            <w:r w:rsidRPr="00745DB9">
              <w:rPr>
                <w:rFonts w:ascii="Times New Roman" w:eastAsia="Times New Roman" w:hAnsi="Times New Roman" w:cs="Arial"/>
                <w:b/>
                <w:bCs/>
                <w:color w:val="00000A"/>
                <w:sz w:val="24"/>
                <w:szCs w:val="24"/>
                <w:lang w:eastAsia="zh-CN"/>
              </w:rPr>
              <w:t xml:space="preserve">                Поставщик</w:t>
            </w:r>
          </w:p>
          <w:p w:rsidR="003501E3" w:rsidRPr="00745DB9" w:rsidRDefault="003501E3" w:rsidP="00F45258">
            <w:pPr>
              <w:widowControl w:val="0"/>
              <w:tabs>
                <w:tab w:val="num" w:pos="1260"/>
              </w:tabs>
              <w:suppressAutoHyphens/>
              <w:spacing w:after="0" w:line="240" w:lineRule="auto"/>
              <w:jc w:val="both"/>
              <w:rPr>
                <w:rFonts w:ascii="Times New Roman" w:eastAsia="Times New Roman" w:hAnsi="Times New Roman" w:cs="Arial"/>
                <w:b/>
                <w:bCs/>
                <w:color w:val="00000A"/>
                <w:sz w:val="24"/>
                <w:szCs w:val="24"/>
                <w:lang w:eastAsia="zh-CN"/>
              </w:rPr>
            </w:pPr>
          </w:p>
          <w:p w:rsidR="00F45258" w:rsidRPr="00745DB9" w:rsidRDefault="00F45258" w:rsidP="00F45258">
            <w:pPr>
              <w:spacing w:after="0" w:line="240" w:lineRule="auto"/>
              <w:jc w:val="both"/>
              <w:rPr>
                <w:rFonts w:ascii="Times New Roman" w:hAnsi="Times New Roman"/>
                <w:b/>
                <w:bCs/>
              </w:rPr>
            </w:pPr>
            <w:r w:rsidRPr="00745DB9">
              <w:rPr>
                <w:rFonts w:ascii="Times New Roman" w:eastAsia="Times New Roman" w:hAnsi="Times New Roman" w:cs="Arial"/>
                <w:b/>
                <w:bCs/>
                <w:color w:val="00000A"/>
                <w:sz w:val="24"/>
                <w:szCs w:val="24"/>
                <w:lang w:eastAsia="zh-CN"/>
              </w:rPr>
              <w:t>__________/ ______________________________/</w:t>
            </w:r>
          </w:p>
          <w:p w:rsidR="00F45258" w:rsidRPr="00745DB9" w:rsidRDefault="00F45258" w:rsidP="00F45258">
            <w:pPr>
              <w:spacing w:after="0" w:line="240" w:lineRule="auto"/>
              <w:jc w:val="both"/>
              <w:rPr>
                <w:rFonts w:ascii="Times New Roman" w:hAnsi="Times New Roman"/>
                <w:b/>
              </w:rPr>
            </w:pPr>
          </w:p>
          <w:p w:rsidR="00F45258" w:rsidRPr="00745DB9" w:rsidRDefault="00F45258" w:rsidP="00F45258">
            <w:pPr>
              <w:spacing w:after="0" w:line="240" w:lineRule="auto"/>
              <w:rPr>
                <w:rFonts w:ascii="Times New Roman" w:hAnsi="Times New Roman"/>
              </w:rPr>
            </w:pPr>
          </w:p>
        </w:tc>
      </w:tr>
    </w:tbl>
    <w:p w:rsidR="00F45258" w:rsidRDefault="00F45258" w:rsidP="00F45258">
      <w:pPr>
        <w:spacing w:after="0" w:line="240" w:lineRule="auto"/>
        <w:ind w:firstLine="539"/>
        <w:jc w:val="right"/>
        <w:rPr>
          <w:rFonts w:ascii="Arial" w:eastAsia="Times New Roman" w:hAnsi="Arial" w:cs="Arial"/>
          <w:color w:val="00000A"/>
          <w:sz w:val="18"/>
          <w:szCs w:val="18"/>
          <w:lang w:eastAsia="zh-CN"/>
        </w:rPr>
      </w:pPr>
    </w:p>
    <w:p w:rsidR="0061547A" w:rsidRDefault="0061547A" w:rsidP="00F45258">
      <w:pPr>
        <w:spacing w:after="0" w:line="240" w:lineRule="auto"/>
        <w:ind w:firstLine="539"/>
        <w:jc w:val="right"/>
        <w:rPr>
          <w:rFonts w:ascii="Arial" w:eastAsia="Times New Roman" w:hAnsi="Arial" w:cs="Arial"/>
          <w:color w:val="00000A"/>
          <w:sz w:val="18"/>
          <w:szCs w:val="18"/>
          <w:lang w:eastAsia="zh-CN"/>
        </w:rPr>
      </w:pPr>
    </w:p>
    <w:p w:rsidR="0061547A" w:rsidRDefault="0061547A" w:rsidP="00F45258">
      <w:pPr>
        <w:spacing w:after="0" w:line="240" w:lineRule="auto"/>
        <w:ind w:firstLine="539"/>
        <w:jc w:val="right"/>
        <w:rPr>
          <w:rFonts w:ascii="Arial" w:eastAsia="Times New Roman" w:hAnsi="Arial" w:cs="Arial"/>
          <w:color w:val="00000A"/>
          <w:sz w:val="18"/>
          <w:szCs w:val="18"/>
          <w:lang w:eastAsia="zh-CN"/>
        </w:rPr>
      </w:pPr>
    </w:p>
    <w:p w:rsidR="0061547A" w:rsidRDefault="0061547A" w:rsidP="00F45258">
      <w:pPr>
        <w:spacing w:after="0" w:line="240" w:lineRule="auto"/>
        <w:ind w:firstLine="539"/>
        <w:jc w:val="right"/>
        <w:rPr>
          <w:rFonts w:ascii="Arial" w:eastAsia="Times New Roman" w:hAnsi="Arial" w:cs="Arial"/>
          <w:color w:val="00000A"/>
          <w:sz w:val="18"/>
          <w:szCs w:val="18"/>
          <w:lang w:eastAsia="zh-CN"/>
        </w:rPr>
      </w:pPr>
    </w:p>
    <w:p w:rsidR="0061547A" w:rsidRDefault="0061547A" w:rsidP="00F45258">
      <w:pPr>
        <w:spacing w:after="0" w:line="240" w:lineRule="auto"/>
        <w:ind w:firstLine="539"/>
        <w:jc w:val="right"/>
        <w:rPr>
          <w:rFonts w:ascii="Arial" w:eastAsia="Times New Roman" w:hAnsi="Arial" w:cs="Arial"/>
          <w:color w:val="00000A"/>
          <w:sz w:val="18"/>
          <w:szCs w:val="18"/>
          <w:lang w:eastAsia="zh-CN"/>
        </w:rPr>
      </w:pPr>
    </w:p>
    <w:p w:rsidR="00F45258" w:rsidRPr="00745DB9" w:rsidRDefault="00F45258" w:rsidP="00F45258">
      <w:pPr>
        <w:spacing w:after="0" w:line="240" w:lineRule="auto"/>
        <w:ind w:left="7371"/>
        <w:outlineLvl w:val="0"/>
        <w:rPr>
          <w:rFonts w:ascii="Times New Roman" w:hAnsi="Times New Roman"/>
          <w:lang w:eastAsia="ru-RU"/>
        </w:rPr>
      </w:pPr>
      <w:r w:rsidRPr="00745DB9">
        <w:rPr>
          <w:rFonts w:ascii="Times New Roman" w:hAnsi="Times New Roman"/>
          <w:lang w:eastAsia="ru-RU"/>
        </w:rPr>
        <w:lastRenderedPageBreak/>
        <w:t>Приложение № 1</w:t>
      </w:r>
    </w:p>
    <w:p w:rsidR="00F45258" w:rsidRPr="00745DB9" w:rsidRDefault="00F45258" w:rsidP="00F45258">
      <w:pPr>
        <w:spacing w:after="0" w:line="240" w:lineRule="auto"/>
        <w:ind w:left="7371"/>
        <w:outlineLvl w:val="0"/>
        <w:rPr>
          <w:rFonts w:ascii="Times New Roman" w:hAnsi="Times New Roman"/>
          <w:lang w:eastAsia="ru-RU"/>
        </w:rPr>
      </w:pPr>
      <w:r w:rsidRPr="00745DB9">
        <w:rPr>
          <w:rFonts w:ascii="Times New Roman" w:hAnsi="Times New Roman"/>
          <w:lang w:eastAsia="ru-RU"/>
        </w:rPr>
        <w:t>к Договору № ____________</w:t>
      </w:r>
    </w:p>
    <w:p w:rsidR="00F45258" w:rsidRPr="00745DB9" w:rsidRDefault="00F45258" w:rsidP="00F45258">
      <w:pPr>
        <w:spacing w:after="0" w:line="240" w:lineRule="auto"/>
        <w:ind w:left="7371"/>
        <w:outlineLvl w:val="0"/>
        <w:rPr>
          <w:rFonts w:ascii="Times New Roman" w:hAnsi="Times New Roman"/>
          <w:lang w:eastAsia="ru-RU"/>
        </w:rPr>
      </w:pPr>
      <w:r w:rsidRPr="00745DB9">
        <w:rPr>
          <w:rFonts w:ascii="Times New Roman" w:hAnsi="Times New Roman"/>
          <w:lang w:eastAsia="ru-RU"/>
        </w:rPr>
        <w:t>от « __ » ___________ 20</w:t>
      </w:r>
      <w:r w:rsidR="00A14A24">
        <w:rPr>
          <w:rFonts w:ascii="Times New Roman" w:hAnsi="Times New Roman"/>
          <w:lang w:eastAsia="ru-RU"/>
        </w:rPr>
        <w:t>2</w:t>
      </w:r>
      <w:r w:rsidR="0061547A">
        <w:rPr>
          <w:rFonts w:ascii="Times New Roman" w:hAnsi="Times New Roman"/>
          <w:lang w:eastAsia="ru-RU"/>
        </w:rPr>
        <w:t>5</w:t>
      </w:r>
      <w:r w:rsidRPr="00745DB9">
        <w:rPr>
          <w:rFonts w:ascii="Times New Roman" w:hAnsi="Times New Roman"/>
          <w:lang w:eastAsia="ru-RU"/>
        </w:rPr>
        <w:t xml:space="preserve"> г.</w:t>
      </w:r>
    </w:p>
    <w:p w:rsidR="00F45258" w:rsidRPr="00745DB9" w:rsidRDefault="00F45258" w:rsidP="00F45258">
      <w:pPr>
        <w:spacing w:after="0" w:line="240" w:lineRule="auto"/>
        <w:jc w:val="right"/>
        <w:outlineLvl w:val="0"/>
        <w:rPr>
          <w:rFonts w:ascii="Times New Roman" w:hAnsi="Times New Roman"/>
          <w:lang w:eastAsia="ru-RU"/>
        </w:rPr>
      </w:pPr>
    </w:p>
    <w:p w:rsidR="00F45258" w:rsidRDefault="00F45258" w:rsidP="00F45258">
      <w:pPr>
        <w:suppressAutoHyphens/>
        <w:spacing w:after="0"/>
        <w:jc w:val="center"/>
        <w:rPr>
          <w:rFonts w:ascii="Times New Roman" w:eastAsia="Arial" w:hAnsi="Times New Roman"/>
          <w:b/>
          <w:color w:val="000000"/>
          <w:lang w:eastAsia="ar-SA"/>
        </w:rPr>
      </w:pPr>
      <w:r w:rsidRPr="00745DB9">
        <w:rPr>
          <w:rFonts w:ascii="Times New Roman" w:eastAsia="Arial" w:hAnsi="Times New Roman"/>
          <w:b/>
          <w:color w:val="000000"/>
          <w:lang w:eastAsia="ar-SA"/>
        </w:rPr>
        <w:t>Спецификация</w:t>
      </w:r>
      <w:r>
        <w:rPr>
          <w:rFonts w:ascii="Times New Roman" w:eastAsia="Arial" w:hAnsi="Times New Roman"/>
          <w:b/>
          <w:color w:val="000000"/>
          <w:lang w:eastAsia="ar-SA"/>
        </w:rPr>
        <w:t xml:space="preserve"> на поставку </w:t>
      </w:r>
      <w:r w:rsidR="002E035B" w:rsidRPr="002E035B">
        <w:rPr>
          <w:rFonts w:ascii="Times New Roman" w:eastAsia="Arial" w:hAnsi="Times New Roman"/>
          <w:b/>
          <w:color w:val="000000"/>
          <w:lang w:eastAsia="ar-SA"/>
        </w:rPr>
        <w:t>систем фильтрации, кондиционирования и обеззараживания воздуха</w:t>
      </w:r>
    </w:p>
    <w:p w:rsidR="00F45258" w:rsidRPr="00745DB9" w:rsidRDefault="00F45258" w:rsidP="00F45258">
      <w:pPr>
        <w:suppressAutoHyphens/>
        <w:spacing w:after="0"/>
        <w:jc w:val="center"/>
        <w:rPr>
          <w:rFonts w:ascii="Times New Roman" w:eastAsia="Arial" w:hAnsi="Times New Roman"/>
          <w:b/>
          <w:color w:val="000000"/>
          <w:lang w:eastAsia="ar-SA"/>
        </w:rPr>
      </w:pPr>
    </w:p>
    <w:tbl>
      <w:tblPr>
        <w:tblW w:w="5000" w:type="pct"/>
        <w:tblLook w:val="01E0"/>
      </w:tblPr>
      <w:tblGrid>
        <w:gridCol w:w="655"/>
        <w:gridCol w:w="2438"/>
        <w:gridCol w:w="2850"/>
        <w:gridCol w:w="687"/>
        <w:gridCol w:w="1389"/>
        <w:gridCol w:w="1065"/>
        <w:gridCol w:w="1480"/>
      </w:tblGrid>
      <w:tr w:rsidR="00F45258" w:rsidRPr="00745DB9" w:rsidTr="00F45258">
        <w:tc>
          <w:tcPr>
            <w:tcW w:w="325" w:type="pct"/>
            <w:tcBorders>
              <w:top w:val="single" w:sz="4" w:space="0" w:color="auto"/>
              <w:left w:val="single" w:sz="4" w:space="0" w:color="auto"/>
              <w:bottom w:val="single" w:sz="4" w:space="0" w:color="auto"/>
              <w:right w:val="single" w:sz="4" w:space="0" w:color="auto"/>
            </w:tcBorders>
            <w:hideMark/>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r w:rsidRPr="00745DB9">
              <w:rPr>
                <w:rFonts w:ascii="Times New Roman" w:eastAsia="Times New Roman" w:hAnsi="Times New Roman"/>
                <w:lang w:eastAsia="ru-RU"/>
              </w:rPr>
              <w:t xml:space="preserve">№ </w:t>
            </w:r>
            <w:proofErr w:type="spellStart"/>
            <w:proofErr w:type="gramStart"/>
            <w:r w:rsidRPr="00745DB9">
              <w:rPr>
                <w:rFonts w:ascii="Times New Roman" w:eastAsia="Times New Roman" w:hAnsi="Times New Roman"/>
                <w:lang w:eastAsia="ru-RU"/>
              </w:rPr>
              <w:t>п</w:t>
            </w:r>
            <w:proofErr w:type="spellEnd"/>
            <w:proofErr w:type="gramEnd"/>
            <w:r w:rsidRPr="00745DB9">
              <w:rPr>
                <w:rFonts w:ascii="Times New Roman" w:eastAsia="Times New Roman" w:hAnsi="Times New Roman"/>
                <w:lang w:eastAsia="ru-RU"/>
              </w:rPr>
              <w:t>/</w:t>
            </w:r>
            <w:proofErr w:type="spellStart"/>
            <w:r w:rsidRPr="00745DB9">
              <w:rPr>
                <w:rFonts w:ascii="Times New Roman" w:eastAsia="Times New Roman" w:hAnsi="Times New Roman"/>
                <w:lang w:eastAsia="ru-RU"/>
              </w:rPr>
              <w:t>п</w:t>
            </w:r>
            <w:proofErr w:type="spellEnd"/>
          </w:p>
        </w:tc>
        <w:tc>
          <w:tcPr>
            <w:tcW w:w="116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tabs>
                <w:tab w:val="left" w:pos="5700"/>
              </w:tabs>
              <w:spacing w:after="0" w:line="240" w:lineRule="auto"/>
              <w:rPr>
                <w:rFonts w:ascii="Times New Roman" w:eastAsia="Times New Roman" w:hAnsi="Times New Roman"/>
                <w:sz w:val="24"/>
                <w:szCs w:val="24"/>
                <w:lang w:eastAsia="ru-RU"/>
              </w:rPr>
            </w:pPr>
            <w:r w:rsidRPr="00745DB9">
              <w:rPr>
                <w:rFonts w:ascii="Times New Roman" w:eastAsia="Times New Roman" w:hAnsi="Times New Roman"/>
                <w:sz w:val="20"/>
                <w:szCs w:val="24"/>
                <w:lang w:eastAsia="ru-RU"/>
              </w:rPr>
              <w:t xml:space="preserve">Наименование </w:t>
            </w:r>
            <w:r w:rsidR="00AE5368">
              <w:rPr>
                <w:rFonts w:ascii="Times New Roman" w:eastAsia="Times New Roman" w:hAnsi="Times New Roman"/>
                <w:sz w:val="20"/>
                <w:szCs w:val="24"/>
                <w:lang w:eastAsia="ru-RU"/>
              </w:rPr>
              <w:t>предмета</w:t>
            </w:r>
            <w:r w:rsidRPr="00745DB9">
              <w:rPr>
                <w:rFonts w:ascii="Times New Roman" w:eastAsia="Times New Roman" w:hAnsi="Times New Roman"/>
                <w:sz w:val="20"/>
                <w:szCs w:val="24"/>
                <w:lang w:eastAsia="ru-RU"/>
              </w:rPr>
              <w:t xml:space="preserve"> закупки (товара)</w:t>
            </w:r>
          </w:p>
          <w:p w:rsidR="00F45258" w:rsidRPr="00745DB9" w:rsidRDefault="00F45258" w:rsidP="00F45258">
            <w:pPr>
              <w:autoSpaceDE w:val="0"/>
              <w:autoSpaceDN w:val="0"/>
              <w:adjustRightInd w:val="0"/>
              <w:spacing w:after="0" w:line="240" w:lineRule="auto"/>
              <w:rPr>
                <w:rFonts w:ascii="Times New Roman" w:eastAsia="Times New Roman" w:hAnsi="Times New Roman"/>
                <w:b/>
                <w:sz w:val="24"/>
                <w:szCs w:val="24"/>
                <w:lang w:eastAsia="ru-RU"/>
              </w:rPr>
            </w:pPr>
            <w:r w:rsidRPr="00745DB9">
              <w:rPr>
                <w:rFonts w:ascii="Times New Roman" w:eastAsia="Times New Roman" w:hAnsi="Times New Roman"/>
                <w:sz w:val="20"/>
                <w:szCs w:val="24"/>
                <w:lang w:eastAsia="ru-RU"/>
              </w:rPr>
              <w:t>Наименование страны происхождения товара.</w:t>
            </w:r>
          </w:p>
        </w:tc>
        <w:tc>
          <w:tcPr>
            <w:tcW w:w="1364" w:type="pct"/>
            <w:tcBorders>
              <w:top w:val="single" w:sz="4" w:space="0" w:color="auto"/>
              <w:left w:val="single" w:sz="4" w:space="0" w:color="auto"/>
              <w:bottom w:val="single" w:sz="4" w:space="0" w:color="auto"/>
              <w:right w:val="single" w:sz="4" w:space="0" w:color="auto"/>
            </w:tcBorders>
            <w:hideMark/>
          </w:tcPr>
          <w:p w:rsidR="00F45258" w:rsidRPr="00745DB9" w:rsidRDefault="00F45258" w:rsidP="00F45258">
            <w:pPr>
              <w:tabs>
                <w:tab w:val="left" w:pos="5700"/>
              </w:tabs>
              <w:spacing w:after="0" w:line="240" w:lineRule="auto"/>
              <w:rPr>
                <w:rFonts w:ascii="Times New Roman" w:eastAsia="Times New Roman" w:hAnsi="Times New Roman"/>
                <w:sz w:val="24"/>
                <w:szCs w:val="24"/>
                <w:lang w:eastAsia="ru-RU"/>
              </w:rPr>
            </w:pPr>
            <w:r w:rsidRPr="00745DB9">
              <w:rPr>
                <w:rFonts w:ascii="Times New Roman" w:eastAsia="Times New Roman" w:hAnsi="Times New Roman"/>
                <w:sz w:val="20"/>
                <w:szCs w:val="24"/>
                <w:lang w:eastAsia="ru-RU"/>
              </w:rPr>
              <w:t xml:space="preserve">Функциональные, технические, качественные характеристики </w:t>
            </w:r>
            <w:r w:rsidR="00AE5368">
              <w:rPr>
                <w:rFonts w:ascii="Times New Roman" w:eastAsia="Times New Roman" w:hAnsi="Times New Roman"/>
                <w:sz w:val="20"/>
                <w:szCs w:val="24"/>
                <w:lang w:eastAsia="ru-RU"/>
              </w:rPr>
              <w:t>предмета</w:t>
            </w:r>
            <w:r w:rsidRPr="00745DB9">
              <w:rPr>
                <w:rFonts w:ascii="Times New Roman" w:eastAsia="Times New Roman" w:hAnsi="Times New Roman"/>
                <w:sz w:val="20"/>
                <w:szCs w:val="24"/>
                <w:lang w:eastAsia="ru-RU"/>
              </w:rPr>
              <w:t xml:space="preserve"> закупки (товара), единица измерения</w:t>
            </w:r>
          </w:p>
          <w:p w:rsidR="00F45258" w:rsidRPr="00745DB9" w:rsidRDefault="00F45258" w:rsidP="00F45258">
            <w:pPr>
              <w:autoSpaceDE w:val="0"/>
              <w:autoSpaceDN w:val="0"/>
              <w:adjustRightInd w:val="0"/>
              <w:spacing w:after="0" w:line="240" w:lineRule="auto"/>
              <w:ind w:left="72"/>
              <w:rPr>
                <w:rFonts w:ascii="Times New Roman" w:eastAsia="Times New Roman" w:hAnsi="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ind w:left="72"/>
              <w:rPr>
                <w:rFonts w:ascii="Times New Roman" w:eastAsia="Times New Roman" w:hAnsi="Times New Roman"/>
                <w:sz w:val="24"/>
                <w:szCs w:val="24"/>
                <w:lang w:eastAsia="ru-RU"/>
              </w:rPr>
            </w:pPr>
            <w:r w:rsidRPr="00745DB9">
              <w:rPr>
                <w:rFonts w:ascii="Times New Roman" w:eastAsia="Times New Roman" w:hAnsi="Times New Roman"/>
                <w:lang w:eastAsia="ru-RU"/>
              </w:rPr>
              <w:t xml:space="preserve">Ед. </w:t>
            </w:r>
            <w:proofErr w:type="spellStart"/>
            <w:r w:rsidRPr="00745DB9">
              <w:rPr>
                <w:rFonts w:ascii="Times New Roman" w:eastAsia="Times New Roman" w:hAnsi="Times New Roman"/>
                <w:lang w:eastAsia="ru-RU"/>
              </w:rPr>
              <w:t>изм</w:t>
            </w:r>
            <w:proofErr w:type="spellEnd"/>
            <w:r w:rsidRPr="00745DB9">
              <w:rPr>
                <w:rFonts w:ascii="Times New Roman" w:eastAsia="Times New Roman" w:hAnsi="Times New Roman"/>
                <w:lang w:eastAsia="ru-RU"/>
              </w:rPr>
              <w:t>.</w:t>
            </w:r>
          </w:p>
        </w:tc>
        <w:tc>
          <w:tcPr>
            <w:tcW w:w="58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ind w:left="72"/>
              <w:rPr>
                <w:rFonts w:ascii="Times New Roman" w:eastAsia="Times New Roman" w:hAnsi="Times New Roman"/>
                <w:sz w:val="24"/>
                <w:szCs w:val="24"/>
                <w:lang w:eastAsia="ru-RU"/>
              </w:rPr>
            </w:pPr>
            <w:r w:rsidRPr="00745DB9">
              <w:rPr>
                <w:rFonts w:ascii="Times New Roman" w:eastAsia="Times New Roman" w:hAnsi="Times New Roman"/>
                <w:lang w:eastAsia="ru-RU"/>
              </w:rPr>
              <w:t>Количество</w:t>
            </w:r>
          </w:p>
        </w:tc>
        <w:tc>
          <w:tcPr>
            <w:tcW w:w="519" w:type="pct"/>
            <w:tcBorders>
              <w:top w:val="single" w:sz="4" w:space="0" w:color="auto"/>
              <w:left w:val="single" w:sz="4" w:space="0" w:color="auto"/>
              <w:bottom w:val="single" w:sz="4" w:space="0" w:color="auto"/>
              <w:right w:val="single" w:sz="4" w:space="0" w:color="auto"/>
            </w:tcBorders>
            <w:hideMark/>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r w:rsidRPr="00745DB9">
              <w:rPr>
                <w:rFonts w:ascii="Times New Roman" w:eastAsia="Times New Roman" w:hAnsi="Times New Roman"/>
                <w:lang w:eastAsia="ru-RU"/>
              </w:rPr>
              <w:t>Цена за единицу,</w:t>
            </w:r>
          </w:p>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r w:rsidRPr="00745DB9">
              <w:rPr>
                <w:rFonts w:ascii="Times New Roman" w:eastAsia="Times New Roman" w:hAnsi="Times New Roman"/>
                <w:lang w:eastAsia="ru-RU"/>
              </w:rPr>
              <w:t>в том числе НДС,</w:t>
            </w:r>
          </w:p>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r w:rsidRPr="00745DB9">
              <w:rPr>
                <w:rFonts w:ascii="Times New Roman" w:eastAsia="Times New Roman" w:hAnsi="Times New Roman"/>
                <w:lang w:eastAsia="ru-RU"/>
              </w:rPr>
              <w:t>(Руб.)</w:t>
            </w:r>
          </w:p>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c>
          <w:tcPr>
            <w:tcW w:w="71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r w:rsidRPr="00745DB9">
              <w:rPr>
                <w:rFonts w:ascii="Times New Roman" w:eastAsia="Times New Roman" w:hAnsi="Times New Roman"/>
                <w:lang w:eastAsia="ru-RU"/>
              </w:rPr>
              <w:t>Общая стоимость, в том числе НДС,</w:t>
            </w:r>
          </w:p>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r w:rsidRPr="00745DB9">
              <w:rPr>
                <w:rFonts w:ascii="Times New Roman" w:eastAsia="Times New Roman" w:hAnsi="Times New Roman"/>
                <w:lang w:eastAsia="ru-RU"/>
              </w:rPr>
              <w:t>(Руб.)</w:t>
            </w:r>
          </w:p>
        </w:tc>
      </w:tr>
      <w:tr w:rsidR="00F45258" w:rsidRPr="00745DB9" w:rsidTr="00F45258">
        <w:tc>
          <w:tcPr>
            <w:tcW w:w="32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6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6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51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c>
          <w:tcPr>
            <w:tcW w:w="71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r>
      <w:tr w:rsidR="00F45258" w:rsidRPr="00745DB9" w:rsidTr="00F45258">
        <w:tc>
          <w:tcPr>
            <w:tcW w:w="32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6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6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51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c>
          <w:tcPr>
            <w:tcW w:w="71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r>
      <w:tr w:rsidR="00F45258" w:rsidRPr="00745DB9" w:rsidTr="00F45258">
        <w:tc>
          <w:tcPr>
            <w:tcW w:w="32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6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6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51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c>
          <w:tcPr>
            <w:tcW w:w="71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r>
      <w:tr w:rsidR="00F45258" w:rsidRPr="00745DB9" w:rsidTr="00F45258">
        <w:tc>
          <w:tcPr>
            <w:tcW w:w="32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6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6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51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c>
          <w:tcPr>
            <w:tcW w:w="71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r>
      <w:tr w:rsidR="00F45258" w:rsidRPr="00745DB9" w:rsidTr="00F45258">
        <w:tc>
          <w:tcPr>
            <w:tcW w:w="32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6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sz w:val="24"/>
                <w:szCs w:val="24"/>
                <w:lang w:eastAsia="ru-RU"/>
              </w:rPr>
            </w:pPr>
            <w:r w:rsidRPr="00745DB9">
              <w:rPr>
                <w:rFonts w:ascii="Times New Roman" w:eastAsia="Times New Roman" w:hAnsi="Times New Roman"/>
                <w:lang w:eastAsia="ru-RU"/>
              </w:rPr>
              <w:t>Итого цена Договора</w:t>
            </w:r>
          </w:p>
        </w:tc>
        <w:tc>
          <w:tcPr>
            <w:tcW w:w="136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jc w:val="both"/>
              <w:rPr>
                <w:rFonts w:ascii="Times New Roman" w:eastAsia="Times New Roman" w:hAnsi="Times New Roman"/>
                <w:i/>
                <w:sz w:val="24"/>
                <w:szCs w:val="24"/>
                <w:lang w:eastAsia="ru-RU"/>
              </w:rPr>
            </w:pPr>
          </w:p>
        </w:tc>
        <w:tc>
          <w:tcPr>
            <w:tcW w:w="519"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c>
          <w:tcPr>
            <w:tcW w:w="715" w:type="pct"/>
            <w:tcBorders>
              <w:top w:val="single" w:sz="4" w:space="0" w:color="auto"/>
              <w:left w:val="single" w:sz="4" w:space="0" w:color="auto"/>
              <w:bottom w:val="single" w:sz="4" w:space="0" w:color="auto"/>
              <w:right w:val="single" w:sz="4" w:space="0" w:color="auto"/>
            </w:tcBorders>
          </w:tcPr>
          <w:p w:rsidR="00F45258" w:rsidRPr="00745DB9" w:rsidRDefault="00F45258" w:rsidP="00F45258">
            <w:pPr>
              <w:autoSpaceDE w:val="0"/>
              <w:autoSpaceDN w:val="0"/>
              <w:adjustRightInd w:val="0"/>
              <w:spacing w:after="0" w:line="240" w:lineRule="auto"/>
              <w:rPr>
                <w:rFonts w:ascii="Times New Roman" w:eastAsia="Times New Roman" w:hAnsi="Times New Roman"/>
                <w:sz w:val="24"/>
                <w:szCs w:val="24"/>
                <w:lang w:eastAsia="ru-RU"/>
              </w:rPr>
            </w:pPr>
          </w:p>
        </w:tc>
      </w:tr>
    </w:tbl>
    <w:p w:rsidR="00F45258" w:rsidRPr="00745DB9" w:rsidRDefault="00F45258" w:rsidP="00F45258">
      <w:pPr>
        <w:suppressAutoHyphens/>
        <w:spacing w:after="0"/>
        <w:jc w:val="center"/>
        <w:rPr>
          <w:rFonts w:ascii="Times New Roman" w:eastAsia="Arial" w:hAnsi="Times New Roman"/>
          <w:b/>
          <w:color w:val="000000"/>
          <w:lang w:eastAsia="ar-SA"/>
        </w:rPr>
      </w:pPr>
    </w:p>
    <w:p w:rsidR="00F45258" w:rsidRPr="00745DB9" w:rsidRDefault="00F45258" w:rsidP="00F45258">
      <w:pPr>
        <w:tabs>
          <w:tab w:val="left" w:pos="3690"/>
        </w:tabs>
        <w:spacing w:after="0" w:line="240" w:lineRule="auto"/>
        <w:rPr>
          <w:rFonts w:ascii="Times New Roman" w:eastAsia="Times New Roman" w:hAnsi="Times New Roman"/>
          <w:b/>
          <w:lang w:eastAsia="ru-RU"/>
        </w:rPr>
      </w:pPr>
      <w:r w:rsidRPr="00745DB9">
        <w:rPr>
          <w:rFonts w:ascii="Times New Roman" w:eastAsia="Times New Roman" w:hAnsi="Times New Roman"/>
          <w:b/>
          <w:lang w:eastAsia="ru-RU"/>
        </w:rPr>
        <w:t>Заказчик                                                                                             Поставщик</w:t>
      </w:r>
    </w:p>
    <w:p w:rsidR="00F45258" w:rsidRPr="00745DB9" w:rsidRDefault="00F45258" w:rsidP="00F45258">
      <w:pPr>
        <w:tabs>
          <w:tab w:val="left" w:pos="3690"/>
        </w:tabs>
        <w:spacing w:after="0" w:line="240" w:lineRule="auto"/>
        <w:rPr>
          <w:rFonts w:ascii="Times New Roman" w:eastAsia="Times New Roman" w:hAnsi="Times New Roman"/>
          <w:b/>
          <w:lang w:eastAsia="ru-RU"/>
        </w:rPr>
      </w:pPr>
    </w:p>
    <w:p w:rsidR="00F45258" w:rsidRPr="00745DB9" w:rsidRDefault="00F45258" w:rsidP="00F45258">
      <w:pPr>
        <w:tabs>
          <w:tab w:val="left" w:pos="3690"/>
        </w:tabs>
        <w:spacing w:after="0" w:line="240" w:lineRule="auto"/>
        <w:rPr>
          <w:rFonts w:ascii="Times New Roman" w:eastAsia="Times New Roman" w:hAnsi="Times New Roman"/>
          <w:b/>
          <w:lang w:eastAsia="ru-RU"/>
        </w:rPr>
      </w:pPr>
      <w:r w:rsidRPr="00745DB9">
        <w:rPr>
          <w:rFonts w:ascii="Times New Roman" w:eastAsia="Times New Roman" w:hAnsi="Times New Roman"/>
          <w:b/>
          <w:lang w:eastAsia="ru-RU"/>
        </w:rPr>
        <w:t>___________                                                                                       _______________</w:t>
      </w:r>
    </w:p>
    <w:p w:rsidR="00F45258" w:rsidRPr="00745DB9" w:rsidRDefault="00F45258" w:rsidP="00F45258">
      <w:pPr>
        <w:suppressAutoHyphens/>
        <w:ind w:firstLine="425"/>
        <w:jc w:val="both"/>
        <w:rPr>
          <w:rFonts w:ascii="Times New Roman" w:hAnsi="Times New Roman"/>
          <w:lang w:eastAsia="ar-SA"/>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rPr>
      </w:pPr>
    </w:p>
    <w:p w:rsidR="00273D81" w:rsidRPr="00273D81" w:rsidRDefault="00273D81" w:rsidP="00860F1C">
      <w:pPr>
        <w:pStyle w:val="ConsPlusNormal"/>
        <w:widowControl/>
        <w:spacing w:line="240" w:lineRule="auto"/>
        <w:ind w:right="-143" w:firstLine="0"/>
        <w:jc w:val="center"/>
        <w:rPr>
          <w:rFonts w:ascii="Times New Roman" w:hAnsi="Times New Roman" w:cs="Times New Roman"/>
          <w:b/>
          <w:bCs/>
        </w:rPr>
      </w:pPr>
    </w:p>
    <w:p w:rsidR="00DE4776" w:rsidRPr="00DE4776" w:rsidRDefault="00DE4776" w:rsidP="00DE4776">
      <w:pPr>
        <w:spacing w:after="0" w:line="240" w:lineRule="auto"/>
        <w:jc w:val="right"/>
        <w:rPr>
          <w:rFonts w:ascii="Times New Roman" w:hAnsi="Times New Roman"/>
          <w:lang w:eastAsia="ru-RU"/>
        </w:rPr>
      </w:pPr>
      <w:r w:rsidRPr="00DE4776">
        <w:rPr>
          <w:rFonts w:ascii="Times New Roman" w:hAnsi="Times New Roman"/>
          <w:lang w:eastAsia="ru-RU"/>
        </w:rPr>
        <w:lastRenderedPageBreak/>
        <w:t>Приложение № 2</w:t>
      </w:r>
    </w:p>
    <w:p w:rsidR="00DE4776" w:rsidRPr="00DE4776" w:rsidRDefault="00DE4776" w:rsidP="00DE4776">
      <w:pPr>
        <w:spacing w:after="0" w:line="240" w:lineRule="auto"/>
        <w:jc w:val="right"/>
        <w:rPr>
          <w:rFonts w:ascii="Times New Roman" w:hAnsi="Times New Roman"/>
          <w:lang w:eastAsia="ru-RU"/>
        </w:rPr>
      </w:pPr>
      <w:r w:rsidRPr="00DE4776">
        <w:rPr>
          <w:rFonts w:ascii="Times New Roman" w:hAnsi="Times New Roman"/>
          <w:lang w:eastAsia="ru-RU"/>
        </w:rPr>
        <w:t xml:space="preserve">                                                                            к Договору № </w:t>
      </w:r>
      <w:r w:rsidRPr="00DB7559">
        <w:rPr>
          <w:rFonts w:ascii="Times New Roman" w:hAnsi="Times New Roman"/>
          <w:lang w:eastAsia="ru-RU"/>
        </w:rPr>
        <w:t>____________</w:t>
      </w:r>
    </w:p>
    <w:p w:rsidR="00DE4776" w:rsidRPr="00DE4776" w:rsidRDefault="00DE4776" w:rsidP="00DE4776">
      <w:pPr>
        <w:spacing w:after="0" w:line="240" w:lineRule="auto"/>
        <w:jc w:val="right"/>
        <w:rPr>
          <w:rFonts w:ascii="Times New Roman" w:hAnsi="Times New Roman"/>
        </w:rPr>
      </w:pPr>
      <w:r w:rsidRPr="00DE4776">
        <w:rPr>
          <w:rFonts w:ascii="Times New Roman" w:hAnsi="Times New Roman"/>
        </w:rPr>
        <w:t xml:space="preserve">                                                                            от « __ » ___________ 202</w:t>
      </w:r>
      <w:r w:rsidR="0061547A">
        <w:rPr>
          <w:rFonts w:ascii="Times New Roman" w:hAnsi="Times New Roman"/>
        </w:rPr>
        <w:t>5</w:t>
      </w:r>
      <w:r w:rsidRPr="00DE4776">
        <w:rPr>
          <w:rFonts w:ascii="Times New Roman" w:hAnsi="Times New Roman"/>
        </w:rPr>
        <w:t xml:space="preserve"> г</w:t>
      </w:r>
    </w:p>
    <w:p w:rsidR="00DE4776" w:rsidRPr="00DE4776" w:rsidRDefault="00DE4776" w:rsidP="00DE4776">
      <w:pPr>
        <w:spacing w:after="160" w:line="259" w:lineRule="auto"/>
      </w:pPr>
    </w:p>
    <w:p w:rsidR="00DE4776" w:rsidRPr="00DE4776" w:rsidRDefault="00DE4776" w:rsidP="00DE4776">
      <w:pPr>
        <w:spacing w:after="160" w:line="259" w:lineRule="auto"/>
      </w:pPr>
    </w:p>
    <w:p w:rsidR="00DE4776" w:rsidRPr="00DE4776" w:rsidRDefault="00DE4776" w:rsidP="00DE4776">
      <w:pPr>
        <w:spacing w:after="0" w:line="240" w:lineRule="auto"/>
        <w:jc w:val="center"/>
        <w:rPr>
          <w:rFonts w:ascii="Times New Roman" w:eastAsia="Times New Roman" w:hAnsi="Times New Roman"/>
          <w:b/>
          <w:lang w:eastAsia="ru-RU"/>
        </w:rPr>
      </w:pPr>
      <w:r w:rsidRPr="00DE4776">
        <w:rPr>
          <w:rFonts w:ascii="Times New Roman" w:eastAsia="Times New Roman" w:hAnsi="Times New Roman"/>
          <w:bCs/>
          <w:lang w:eastAsia="ru-RU"/>
        </w:rPr>
        <w:t>Акт приема-передачи Товара</w:t>
      </w:r>
    </w:p>
    <w:p w:rsidR="00DE4776" w:rsidRPr="00DE4776" w:rsidRDefault="00DE4776" w:rsidP="00DE4776">
      <w:pPr>
        <w:spacing w:after="160" w:line="259" w:lineRule="auto"/>
      </w:pPr>
    </w:p>
    <w:p w:rsidR="00DE4776" w:rsidRPr="00DE4776" w:rsidRDefault="00DE4776" w:rsidP="00DE4776">
      <w:pPr>
        <w:spacing w:after="160" w:line="259" w:lineRule="auto"/>
      </w:pPr>
    </w:p>
    <w:p w:rsidR="00DE4776" w:rsidRPr="00DE4776" w:rsidRDefault="00DE4776" w:rsidP="00DE4776">
      <w:pPr>
        <w:spacing w:after="160" w:line="259" w:lineRule="auto"/>
      </w:pPr>
    </w:p>
    <w:p w:rsidR="00DE4776" w:rsidRPr="00DE4776" w:rsidRDefault="00DE4776" w:rsidP="00DE4776">
      <w:pPr>
        <w:spacing w:after="0" w:line="240" w:lineRule="auto"/>
        <w:jc w:val="center"/>
        <w:rPr>
          <w:rFonts w:ascii="Times New Roman" w:hAnsi="Times New Roman"/>
          <w:b/>
          <w:lang w:eastAsia="ru-RU"/>
        </w:rPr>
      </w:pPr>
      <w:r w:rsidRPr="00DE4776">
        <w:rPr>
          <w:rFonts w:ascii="Times New Roman" w:hAnsi="Times New Roman"/>
          <w:b/>
          <w:bCs/>
          <w:lang w:eastAsia="ru-RU"/>
        </w:rPr>
        <w:t>Заказчик»</w:t>
      </w:r>
      <w:r w:rsidRPr="00DE4776">
        <w:rPr>
          <w:rFonts w:ascii="Times New Roman" w:hAnsi="Times New Roman"/>
          <w:b/>
          <w:lang w:eastAsia="ru-RU"/>
        </w:rPr>
        <w:t>:                                                                      «Поставщик»:</w:t>
      </w:r>
    </w:p>
    <w:tbl>
      <w:tblPr>
        <w:tblW w:w="10632" w:type="dxa"/>
        <w:tblLook w:val="04A0"/>
      </w:tblPr>
      <w:tblGrid>
        <w:gridCol w:w="5529"/>
        <w:gridCol w:w="5103"/>
      </w:tblGrid>
      <w:tr w:rsidR="00DE4776" w:rsidRPr="00DE4776" w:rsidTr="00DA6616">
        <w:trPr>
          <w:trHeight w:val="3596"/>
        </w:trPr>
        <w:tc>
          <w:tcPr>
            <w:tcW w:w="5529" w:type="dxa"/>
          </w:tcPr>
          <w:p w:rsidR="00DE4776" w:rsidRPr="00DE4776" w:rsidRDefault="00DC32EF" w:rsidP="00DE4776">
            <w:pPr>
              <w:spacing w:after="0" w:line="240" w:lineRule="auto"/>
              <w:jc w:val="both"/>
              <w:rPr>
                <w:rFonts w:ascii="Times New Roman" w:eastAsia="Times New Roman" w:hAnsi="Times New Roman"/>
                <w:b/>
                <w:lang w:eastAsia="ru-RU"/>
              </w:rPr>
            </w:pPr>
            <w:r w:rsidRPr="00DB7559">
              <w:rPr>
                <w:rFonts w:ascii="Times New Roman" w:eastAsia="Times New Roman" w:hAnsi="Times New Roman"/>
                <w:b/>
                <w:lang w:eastAsia="ru-RU"/>
              </w:rPr>
              <w:t xml:space="preserve">Муниципальное автономное общеобразовательное учреждение </w:t>
            </w:r>
            <w:proofErr w:type="spellStart"/>
            <w:r w:rsidR="00A14A24">
              <w:rPr>
                <w:rFonts w:ascii="Times New Roman" w:eastAsia="Times New Roman" w:hAnsi="Times New Roman"/>
                <w:b/>
                <w:lang w:eastAsia="ru-RU"/>
              </w:rPr>
              <w:t>Исетская</w:t>
            </w:r>
            <w:proofErr w:type="spellEnd"/>
            <w:r w:rsidRPr="00DB7559">
              <w:rPr>
                <w:rFonts w:ascii="Times New Roman" w:eastAsia="Times New Roman" w:hAnsi="Times New Roman"/>
                <w:b/>
                <w:lang w:eastAsia="ru-RU"/>
              </w:rPr>
              <w:t xml:space="preserve"> средня</w:t>
            </w:r>
            <w:r w:rsidR="00A14A24">
              <w:rPr>
                <w:rFonts w:ascii="Times New Roman" w:eastAsia="Times New Roman" w:hAnsi="Times New Roman"/>
                <w:b/>
                <w:lang w:eastAsia="ru-RU"/>
              </w:rPr>
              <w:t>я общеобразовательная школа № 1</w:t>
            </w:r>
            <w:r w:rsidRPr="00DB7559">
              <w:rPr>
                <w:rFonts w:ascii="Times New Roman" w:eastAsia="Times New Roman" w:hAnsi="Times New Roman"/>
                <w:b/>
                <w:lang w:eastAsia="ru-RU"/>
              </w:rPr>
              <w:t xml:space="preserve">  (МАОУ </w:t>
            </w:r>
            <w:proofErr w:type="spellStart"/>
            <w:r w:rsidR="00A14A24">
              <w:rPr>
                <w:rFonts w:ascii="Times New Roman" w:eastAsia="Times New Roman" w:hAnsi="Times New Roman"/>
                <w:b/>
                <w:lang w:eastAsia="ru-RU"/>
              </w:rPr>
              <w:t>Исетская</w:t>
            </w:r>
            <w:proofErr w:type="spellEnd"/>
            <w:r w:rsidRPr="00DB7559">
              <w:rPr>
                <w:rFonts w:ascii="Times New Roman" w:eastAsia="Times New Roman" w:hAnsi="Times New Roman"/>
                <w:b/>
                <w:lang w:eastAsia="ru-RU"/>
              </w:rPr>
              <w:t xml:space="preserve">  СОШ № </w:t>
            </w:r>
            <w:r w:rsidR="00A14A24">
              <w:rPr>
                <w:rFonts w:ascii="Times New Roman" w:eastAsia="Times New Roman" w:hAnsi="Times New Roman"/>
                <w:b/>
                <w:lang w:eastAsia="ru-RU"/>
              </w:rPr>
              <w:t>1</w:t>
            </w:r>
            <w:r w:rsidRPr="00DB7559">
              <w:rPr>
                <w:rFonts w:ascii="Times New Roman" w:eastAsia="Times New Roman" w:hAnsi="Times New Roman"/>
                <w:b/>
                <w:lang w:eastAsia="ru-RU"/>
              </w:rPr>
              <w:t>)</w:t>
            </w:r>
          </w:p>
          <w:p w:rsidR="00DE4776" w:rsidRPr="00DE4776" w:rsidRDefault="00DE4776" w:rsidP="00DE4776">
            <w:pPr>
              <w:spacing w:after="0" w:line="240" w:lineRule="auto"/>
              <w:rPr>
                <w:rFonts w:ascii="Times New Roman" w:eastAsia="Times New Roman" w:hAnsi="Times New Roman"/>
                <w:lang w:eastAsia="ru-RU"/>
              </w:rPr>
            </w:pPr>
          </w:p>
          <w:p w:rsidR="00DE4776" w:rsidRPr="00DE4776" w:rsidRDefault="00DE4776" w:rsidP="00DE4776">
            <w:pPr>
              <w:widowControl w:val="0"/>
              <w:autoSpaceDE w:val="0"/>
              <w:autoSpaceDN w:val="0"/>
              <w:adjustRightInd w:val="0"/>
              <w:spacing w:after="0" w:line="240" w:lineRule="auto"/>
              <w:rPr>
                <w:rFonts w:ascii="Times New Roman" w:eastAsia="Times New Roman" w:hAnsi="Times New Roman"/>
                <w:b/>
                <w:lang w:eastAsia="ru-RU"/>
              </w:rPr>
            </w:pPr>
          </w:p>
          <w:p w:rsidR="00DE4776" w:rsidRPr="00DE4776" w:rsidRDefault="00DE4776" w:rsidP="00DE4776">
            <w:pPr>
              <w:spacing w:after="0" w:line="240" w:lineRule="auto"/>
              <w:rPr>
                <w:rFonts w:ascii="Times New Roman" w:eastAsia="Times New Roman" w:hAnsi="Times New Roman"/>
                <w:b/>
                <w:lang w:eastAsia="ru-RU"/>
              </w:rPr>
            </w:pPr>
            <w:r w:rsidRPr="00DE4776">
              <w:rPr>
                <w:rFonts w:ascii="Times New Roman" w:eastAsia="Times New Roman" w:hAnsi="Times New Roman"/>
                <w:b/>
                <w:lang w:eastAsia="ru-RU"/>
              </w:rPr>
              <w:t xml:space="preserve">Директор  МАОУ </w:t>
            </w:r>
            <w:proofErr w:type="spellStart"/>
            <w:r w:rsidR="00A14A24">
              <w:rPr>
                <w:rFonts w:ascii="Times New Roman" w:eastAsia="Times New Roman" w:hAnsi="Times New Roman"/>
                <w:b/>
                <w:lang w:eastAsia="ru-RU"/>
              </w:rPr>
              <w:t>Исетская</w:t>
            </w:r>
            <w:proofErr w:type="spellEnd"/>
            <w:r w:rsidR="00A14A24">
              <w:rPr>
                <w:rFonts w:ascii="Times New Roman" w:eastAsia="Times New Roman" w:hAnsi="Times New Roman"/>
                <w:b/>
                <w:lang w:eastAsia="ru-RU"/>
              </w:rPr>
              <w:t xml:space="preserve"> </w:t>
            </w:r>
            <w:r w:rsidRPr="00DB7559">
              <w:rPr>
                <w:rFonts w:ascii="Times New Roman" w:eastAsia="Times New Roman" w:hAnsi="Times New Roman"/>
                <w:b/>
                <w:lang w:eastAsia="ru-RU"/>
              </w:rPr>
              <w:t xml:space="preserve">СОШ № </w:t>
            </w:r>
            <w:r w:rsidR="00A14A24">
              <w:rPr>
                <w:rFonts w:ascii="Times New Roman" w:eastAsia="Times New Roman" w:hAnsi="Times New Roman"/>
                <w:b/>
                <w:lang w:eastAsia="ru-RU"/>
              </w:rPr>
              <w:t>1</w:t>
            </w:r>
          </w:p>
          <w:p w:rsidR="00DE4776" w:rsidRPr="00DE4776" w:rsidRDefault="00DE4776" w:rsidP="00DE4776">
            <w:pPr>
              <w:spacing w:after="0" w:line="240" w:lineRule="auto"/>
              <w:rPr>
                <w:rFonts w:ascii="Times New Roman" w:eastAsia="Times New Roman" w:hAnsi="Times New Roman"/>
                <w:lang w:eastAsia="ru-RU"/>
              </w:rPr>
            </w:pPr>
          </w:p>
          <w:p w:rsidR="00DE4776" w:rsidRPr="00DE4776" w:rsidRDefault="00DE4776" w:rsidP="00DE4776">
            <w:pPr>
              <w:spacing w:after="0" w:line="240" w:lineRule="auto"/>
              <w:rPr>
                <w:rFonts w:ascii="Times New Roman" w:eastAsia="Times New Roman" w:hAnsi="Times New Roman"/>
                <w:lang w:eastAsia="ru-RU"/>
              </w:rPr>
            </w:pPr>
            <w:r w:rsidRPr="00DE4776">
              <w:rPr>
                <w:rFonts w:ascii="Times New Roman" w:eastAsia="Times New Roman" w:hAnsi="Times New Roman"/>
                <w:lang w:eastAsia="ru-RU"/>
              </w:rPr>
              <w:t>______________________/</w:t>
            </w:r>
            <w:proofErr w:type="spellStart"/>
            <w:r w:rsidR="00A14A24">
              <w:rPr>
                <w:rFonts w:ascii="Times New Roman" w:eastAsia="Times New Roman" w:hAnsi="Times New Roman"/>
                <w:b/>
                <w:lang w:eastAsia="ru-RU"/>
              </w:rPr>
              <w:t>Гожко</w:t>
            </w:r>
            <w:proofErr w:type="spellEnd"/>
            <w:r w:rsidR="00A14A24">
              <w:rPr>
                <w:rFonts w:ascii="Times New Roman" w:eastAsia="Times New Roman" w:hAnsi="Times New Roman"/>
                <w:b/>
                <w:lang w:eastAsia="ru-RU"/>
              </w:rPr>
              <w:t xml:space="preserve"> О.П.</w:t>
            </w:r>
            <w:r w:rsidRPr="00DE4776">
              <w:rPr>
                <w:rFonts w:ascii="Times New Roman" w:eastAsia="Times New Roman" w:hAnsi="Times New Roman"/>
                <w:b/>
                <w:lang w:eastAsia="ru-RU"/>
              </w:rPr>
              <w:t>/</w:t>
            </w:r>
          </w:p>
          <w:p w:rsidR="00DE4776" w:rsidRPr="00DE4776" w:rsidRDefault="00DE4776" w:rsidP="00DE4776">
            <w:pPr>
              <w:spacing w:after="0" w:line="240" w:lineRule="auto"/>
              <w:jc w:val="both"/>
              <w:rPr>
                <w:rFonts w:ascii="Times New Roman" w:eastAsia="Times New Roman" w:hAnsi="Times New Roman"/>
                <w:b/>
                <w:lang w:eastAsia="ru-RU"/>
              </w:rPr>
            </w:pPr>
            <w:r w:rsidRPr="00DE4776">
              <w:rPr>
                <w:rFonts w:ascii="Times New Roman" w:eastAsia="Times New Roman" w:hAnsi="Times New Roman"/>
                <w:b/>
                <w:lang w:eastAsia="ru-RU"/>
              </w:rPr>
              <w:t>ЭП</w:t>
            </w:r>
          </w:p>
          <w:p w:rsidR="00DE4776" w:rsidRPr="00DE4776" w:rsidRDefault="00DE4776" w:rsidP="00DE4776">
            <w:pPr>
              <w:spacing w:after="0" w:line="240" w:lineRule="auto"/>
              <w:jc w:val="both"/>
              <w:rPr>
                <w:rFonts w:ascii="Times New Roman" w:eastAsia="Times New Roman" w:hAnsi="Times New Roman"/>
                <w:b/>
                <w:lang w:eastAsia="ru-RU"/>
              </w:rPr>
            </w:pPr>
          </w:p>
          <w:p w:rsidR="00DE4776" w:rsidRPr="00DE4776" w:rsidRDefault="00DE4776" w:rsidP="00DE4776">
            <w:pPr>
              <w:spacing w:after="0" w:line="240" w:lineRule="auto"/>
              <w:jc w:val="both"/>
              <w:rPr>
                <w:rFonts w:ascii="Times New Roman" w:eastAsia="Times New Roman" w:hAnsi="Times New Roman"/>
                <w:b/>
                <w:lang w:eastAsia="ru-RU"/>
              </w:rPr>
            </w:pPr>
          </w:p>
          <w:p w:rsidR="00DE4776" w:rsidRPr="00DE4776" w:rsidRDefault="00DE4776" w:rsidP="00DE4776">
            <w:pPr>
              <w:spacing w:after="0" w:line="240" w:lineRule="auto"/>
              <w:jc w:val="both"/>
              <w:rPr>
                <w:rFonts w:ascii="Times New Roman" w:eastAsia="Times New Roman" w:hAnsi="Times New Roman"/>
                <w:b/>
                <w:lang w:eastAsia="ru-RU"/>
              </w:rPr>
            </w:pPr>
          </w:p>
          <w:p w:rsidR="00DE4776" w:rsidRPr="00DE4776" w:rsidRDefault="00DE4776" w:rsidP="00DE4776">
            <w:pPr>
              <w:spacing w:after="0" w:line="240" w:lineRule="auto"/>
              <w:jc w:val="both"/>
              <w:rPr>
                <w:rFonts w:ascii="Times New Roman" w:eastAsia="Times New Roman" w:hAnsi="Times New Roman"/>
                <w:b/>
                <w:lang w:eastAsia="ru-RU"/>
              </w:rPr>
            </w:pPr>
          </w:p>
          <w:p w:rsidR="00DE4776" w:rsidRPr="00DE4776" w:rsidRDefault="00DE4776" w:rsidP="00DE4776">
            <w:pPr>
              <w:spacing w:after="0" w:line="240" w:lineRule="auto"/>
              <w:jc w:val="both"/>
              <w:rPr>
                <w:rFonts w:ascii="Times New Roman" w:eastAsia="Times New Roman" w:hAnsi="Times New Roman"/>
                <w:b/>
                <w:lang w:eastAsia="ru-RU"/>
              </w:rPr>
            </w:pPr>
          </w:p>
          <w:p w:rsidR="00DE4776" w:rsidRPr="00DE4776" w:rsidRDefault="00DE4776" w:rsidP="00DE4776">
            <w:pPr>
              <w:spacing w:after="0" w:line="240" w:lineRule="auto"/>
              <w:jc w:val="both"/>
              <w:rPr>
                <w:rFonts w:ascii="Times New Roman" w:eastAsia="Times New Roman" w:hAnsi="Times New Roman"/>
                <w:b/>
                <w:lang w:eastAsia="ru-RU"/>
              </w:rPr>
            </w:pPr>
          </w:p>
          <w:p w:rsidR="00DE4776" w:rsidRPr="00DE4776" w:rsidRDefault="00DE4776" w:rsidP="00DE4776">
            <w:pPr>
              <w:spacing w:after="0" w:line="240" w:lineRule="auto"/>
              <w:jc w:val="both"/>
              <w:rPr>
                <w:rFonts w:ascii="Times New Roman" w:hAnsi="Times New Roman"/>
              </w:rPr>
            </w:pPr>
          </w:p>
        </w:tc>
        <w:tc>
          <w:tcPr>
            <w:tcW w:w="5103" w:type="dxa"/>
          </w:tcPr>
          <w:p w:rsidR="00DE4776" w:rsidRPr="00DE4776" w:rsidRDefault="00DE4776" w:rsidP="00DE4776">
            <w:pPr>
              <w:spacing w:after="0" w:line="240" w:lineRule="auto"/>
              <w:jc w:val="both"/>
              <w:rPr>
                <w:rFonts w:ascii="Times New Roman" w:hAnsi="Times New Roman"/>
                <w:b/>
                <w:bCs/>
              </w:rPr>
            </w:pPr>
          </w:p>
          <w:p w:rsidR="00DE4776" w:rsidRPr="00DE4776" w:rsidRDefault="00DE4776" w:rsidP="00DE4776">
            <w:pPr>
              <w:spacing w:after="0" w:line="240" w:lineRule="auto"/>
              <w:jc w:val="both"/>
              <w:rPr>
                <w:rFonts w:ascii="Times New Roman" w:hAnsi="Times New Roman"/>
                <w:b/>
                <w:bCs/>
              </w:rPr>
            </w:pPr>
          </w:p>
          <w:p w:rsidR="00DE4776" w:rsidRPr="00DE4776" w:rsidRDefault="00DE4776" w:rsidP="00DE4776">
            <w:pPr>
              <w:spacing w:after="0" w:line="240" w:lineRule="auto"/>
              <w:jc w:val="both"/>
              <w:rPr>
                <w:rFonts w:ascii="Times New Roman" w:hAnsi="Times New Roman"/>
                <w:b/>
                <w:bCs/>
              </w:rPr>
            </w:pPr>
          </w:p>
          <w:p w:rsidR="00DE4776" w:rsidRPr="00DE4776" w:rsidRDefault="00DE4776" w:rsidP="00DE4776">
            <w:pPr>
              <w:spacing w:after="0" w:line="240" w:lineRule="auto"/>
              <w:jc w:val="both"/>
              <w:rPr>
                <w:rFonts w:ascii="Times New Roman" w:hAnsi="Times New Roman"/>
                <w:b/>
                <w:bCs/>
              </w:rPr>
            </w:pPr>
          </w:p>
          <w:p w:rsidR="00DE4776" w:rsidRPr="00DB7559" w:rsidRDefault="00DE4776" w:rsidP="00DE4776">
            <w:pPr>
              <w:widowControl w:val="0"/>
              <w:tabs>
                <w:tab w:val="num" w:pos="1260"/>
              </w:tabs>
              <w:suppressAutoHyphens/>
              <w:spacing w:after="0" w:line="240" w:lineRule="auto"/>
              <w:jc w:val="both"/>
              <w:rPr>
                <w:rFonts w:ascii="Times New Roman" w:eastAsia="Times New Roman" w:hAnsi="Times New Roman" w:cs="Arial"/>
                <w:b/>
                <w:bCs/>
                <w:color w:val="00000A"/>
                <w:lang w:eastAsia="zh-CN"/>
              </w:rPr>
            </w:pPr>
            <w:r w:rsidRPr="00DE4776">
              <w:rPr>
                <w:rFonts w:ascii="Times New Roman" w:eastAsia="Times New Roman" w:hAnsi="Times New Roman" w:cs="Arial"/>
                <w:b/>
                <w:bCs/>
                <w:color w:val="00000A"/>
                <w:lang w:eastAsia="zh-CN"/>
              </w:rPr>
              <w:t xml:space="preserve"> </w:t>
            </w:r>
          </w:p>
          <w:p w:rsidR="00DE4776" w:rsidRPr="00DE4776" w:rsidRDefault="00DE4776" w:rsidP="00DE4776">
            <w:pPr>
              <w:widowControl w:val="0"/>
              <w:tabs>
                <w:tab w:val="num" w:pos="1260"/>
              </w:tabs>
              <w:suppressAutoHyphens/>
              <w:spacing w:after="0" w:line="240" w:lineRule="auto"/>
              <w:jc w:val="both"/>
              <w:rPr>
                <w:rFonts w:ascii="Times New Roman" w:eastAsia="Times New Roman" w:hAnsi="Times New Roman" w:cs="Arial"/>
                <w:b/>
                <w:bCs/>
                <w:color w:val="00000A"/>
                <w:lang w:eastAsia="zh-CN"/>
              </w:rPr>
            </w:pPr>
            <w:r w:rsidRPr="00DE4776">
              <w:rPr>
                <w:rFonts w:ascii="Times New Roman" w:eastAsia="Times New Roman" w:hAnsi="Times New Roman" w:cs="Arial"/>
                <w:b/>
                <w:bCs/>
                <w:color w:val="00000A"/>
                <w:lang w:eastAsia="zh-CN"/>
              </w:rPr>
              <w:t xml:space="preserve"> </w:t>
            </w:r>
            <w:r w:rsidRPr="00DE4776">
              <w:rPr>
                <w:rFonts w:ascii="Times New Roman" w:hAnsi="Times New Roman"/>
                <w:b/>
                <w:lang w:eastAsia="ru-RU"/>
              </w:rPr>
              <w:t>«Поставщик»:</w:t>
            </w:r>
          </w:p>
          <w:p w:rsidR="00DE4776" w:rsidRPr="00DE4776" w:rsidRDefault="00DE4776" w:rsidP="00DE4776">
            <w:pPr>
              <w:widowControl w:val="0"/>
              <w:tabs>
                <w:tab w:val="num" w:pos="1260"/>
              </w:tabs>
              <w:suppressAutoHyphens/>
              <w:spacing w:after="0" w:line="240" w:lineRule="auto"/>
              <w:jc w:val="both"/>
              <w:rPr>
                <w:rFonts w:ascii="Times New Roman" w:eastAsia="Times New Roman" w:hAnsi="Times New Roman" w:cs="Arial"/>
                <w:b/>
                <w:bCs/>
                <w:color w:val="00000A"/>
                <w:lang w:eastAsia="zh-CN"/>
              </w:rPr>
            </w:pPr>
          </w:p>
          <w:p w:rsidR="00DE4776" w:rsidRPr="00DE4776" w:rsidRDefault="00DE4776" w:rsidP="00DE4776">
            <w:pPr>
              <w:spacing w:after="0" w:line="240" w:lineRule="auto"/>
              <w:jc w:val="both"/>
              <w:rPr>
                <w:rFonts w:ascii="Times New Roman" w:hAnsi="Times New Roman"/>
                <w:b/>
                <w:bCs/>
              </w:rPr>
            </w:pPr>
            <w:r w:rsidRPr="00DE4776">
              <w:rPr>
                <w:rFonts w:ascii="Times New Roman" w:eastAsia="Times New Roman" w:hAnsi="Times New Roman" w:cs="Arial"/>
                <w:b/>
                <w:bCs/>
                <w:color w:val="00000A"/>
                <w:lang w:eastAsia="zh-CN"/>
              </w:rPr>
              <w:t>_____________________/</w:t>
            </w:r>
            <w:r w:rsidR="00DC32EF" w:rsidRPr="00DB7559">
              <w:rPr>
                <w:rFonts w:ascii="Times New Roman" w:eastAsia="Times New Roman" w:hAnsi="Times New Roman" w:cs="Arial"/>
                <w:b/>
                <w:bCs/>
                <w:color w:val="00000A"/>
                <w:lang w:eastAsia="zh-CN"/>
              </w:rPr>
              <w:t>_______________</w:t>
            </w:r>
            <w:r w:rsidRPr="00DE4776">
              <w:rPr>
                <w:rFonts w:ascii="Times New Roman" w:eastAsia="Times New Roman" w:hAnsi="Times New Roman" w:cs="Arial"/>
                <w:b/>
                <w:bCs/>
                <w:color w:val="00000A"/>
                <w:lang w:eastAsia="zh-CN"/>
              </w:rPr>
              <w:t>/</w:t>
            </w:r>
          </w:p>
          <w:p w:rsidR="00DE4776" w:rsidRPr="00DE4776" w:rsidRDefault="00DE4776" w:rsidP="00DE4776">
            <w:pPr>
              <w:spacing w:after="0" w:line="240" w:lineRule="auto"/>
              <w:jc w:val="both"/>
              <w:rPr>
                <w:rFonts w:ascii="Times New Roman" w:hAnsi="Times New Roman"/>
                <w:b/>
              </w:rPr>
            </w:pPr>
          </w:p>
          <w:p w:rsidR="00DE4776" w:rsidRPr="00DE4776" w:rsidRDefault="00DE4776" w:rsidP="00DE4776">
            <w:pPr>
              <w:spacing w:after="0" w:line="240" w:lineRule="auto"/>
              <w:rPr>
                <w:rFonts w:ascii="Times New Roman" w:hAnsi="Times New Roman"/>
              </w:rPr>
            </w:pPr>
          </w:p>
        </w:tc>
      </w:tr>
    </w:tbl>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E4776" w:rsidRDefault="00DE4776"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pPr>
    </w:p>
    <w:p w:rsidR="00DC4164" w:rsidRDefault="00DC4164" w:rsidP="00860F1C">
      <w:pPr>
        <w:pStyle w:val="ConsPlusNormal"/>
        <w:widowControl/>
        <w:spacing w:line="240" w:lineRule="auto"/>
        <w:ind w:right="-143" w:firstLine="0"/>
        <w:jc w:val="center"/>
        <w:rPr>
          <w:rFonts w:ascii="Times New Roman" w:hAnsi="Times New Roman" w:cs="Times New Roman"/>
          <w:b/>
          <w:bCs/>
          <w:lang w:val="en-US"/>
        </w:rPr>
        <w:sectPr w:rsidR="00DC4164" w:rsidSect="0061547A">
          <w:pgSz w:w="11906" w:h="16838"/>
          <w:pgMar w:top="851" w:right="707" w:bottom="851" w:left="851" w:header="709" w:footer="709" w:gutter="0"/>
          <w:cols w:space="708"/>
          <w:docGrid w:linePitch="360"/>
        </w:sectPr>
      </w:pPr>
    </w:p>
    <w:tbl>
      <w:tblPr>
        <w:tblW w:w="15451" w:type="dxa"/>
        <w:tblLook w:val="04A0"/>
      </w:tblPr>
      <w:tblGrid>
        <w:gridCol w:w="677"/>
        <w:gridCol w:w="3248"/>
        <w:gridCol w:w="1319"/>
        <w:gridCol w:w="1373"/>
        <w:gridCol w:w="1519"/>
        <w:gridCol w:w="1519"/>
        <w:gridCol w:w="1379"/>
        <w:gridCol w:w="1639"/>
        <w:gridCol w:w="1312"/>
        <w:gridCol w:w="881"/>
        <w:gridCol w:w="222"/>
        <w:gridCol w:w="222"/>
        <w:gridCol w:w="141"/>
      </w:tblGrid>
      <w:tr w:rsidR="00FB10FA" w:rsidRPr="00FB10FA" w:rsidTr="001A2026">
        <w:trPr>
          <w:gridAfter w:val="1"/>
          <w:wAfter w:w="141" w:type="dxa"/>
        </w:trPr>
        <w:tc>
          <w:tcPr>
            <w:tcW w:w="14866" w:type="dxa"/>
            <w:gridSpan w:val="10"/>
          </w:tcPr>
          <w:p w:rsidR="00FB10FA" w:rsidRPr="00FB10FA" w:rsidRDefault="00FB10FA" w:rsidP="00FB10FA">
            <w:pPr>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222" w:type="dxa"/>
          </w:tcPr>
          <w:p w:rsidR="00FB10FA" w:rsidRPr="00FB10FA" w:rsidRDefault="00FB10FA" w:rsidP="00FB10FA">
            <w:pPr>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222" w:type="dxa"/>
          </w:tcPr>
          <w:p w:rsidR="00FB10FA" w:rsidRPr="00166F6F" w:rsidRDefault="00FB10FA" w:rsidP="00FB10FA">
            <w:pPr>
              <w:overflowPunct w:val="0"/>
              <w:autoSpaceDE w:val="0"/>
              <w:autoSpaceDN w:val="0"/>
              <w:adjustRightInd w:val="0"/>
              <w:spacing w:after="0" w:line="240" w:lineRule="auto"/>
              <w:textAlignment w:val="baseline"/>
              <w:rPr>
                <w:rFonts w:ascii="Times New Roman" w:eastAsia="Times New Roman" w:hAnsi="Times New Roman"/>
                <w:lang w:eastAsia="ru-RU"/>
              </w:rPr>
            </w:pPr>
          </w:p>
        </w:tc>
      </w:tr>
      <w:tr w:rsidR="001A2026" w:rsidRPr="001A2026" w:rsidTr="001A2026">
        <w:trPr>
          <w:trHeight w:val="615"/>
        </w:trPr>
        <w:tc>
          <w:tcPr>
            <w:tcW w:w="15451" w:type="dxa"/>
            <w:gridSpan w:val="13"/>
            <w:tcBorders>
              <w:top w:val="nil"/>
              <w:left w:val="nil"/>
              <w:bottom w:val="nil"/>
              <w:right w:val="nil"/>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Раздел VII документации о проведении запроса предложений в электронной форме МСП</w:t>
            </w:r>
          </w:p>
        </w:tc>
      </w:tr>
      <w:tr w:rsidR="001A2026" w:rsidRPr="001A2026" w:rsidTr="001A2026">
        <w:trPr>
          <w:trHeight w:val="480"/>
        </w:trPr>
        <w:tc>
          <w:tcPr>
            <w:tcW w:w="15451"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1A2026" w:rsidRPr="001A2026" w:rsidRDefault="001A2026" w:rsidP="002E035B">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Обоснование начальной (максимальной) цены договора на поставку</w:t>
            </w:r>
            <w:r w:rsidRPr="001A2026">
              <w:rPr>
                <w:rFonts w:ascii="Times New Roman" w:eastAsia="Times New Roman" w:hAnsi="Times New Roman"/>
                <w:color w:val="FF0000"/>
                <w:sz w:val="24"/>
                <w:szCs w:val="24"/>
                <w:lang w:eastAsia="ru-RU"/>
              </w:rPr>
              <w:t xml:space="preserve"> </w:t>
            </w:r>
            <w:r w:rsidR="002E035B" w:rsidRPr="002E035B">
              <w:rPr>
                <w:rFonts w:ascii="Times New Roman" w:eastAsia="Times New Roman" w:hAnsi="Times New Roman"/>
                <w:sz w:val="24"/>
                <w:szCs w:val="24"/>
                <w:lang w:eastAsia="ar-SA"/>
              </w:rPr>
              <w:t>систем фильтрации, кондиционирования и обеззараживания воздуха</w:t>
            </w:r>
          </w:p>
        </w:tc>
      </w:tr>
      <w:tr w:rsidR="001A2026" w:rsidRPr="001A2026" w:rsidTr="001A2026">
        <w:trPr>
          <w:trHeight w:val="810"/>
        </w:trPr>
        <w:tc>
          <w:tcPr>
            <w:tcW w:w="15451" w:type="dxa"/>
            <w:gridSpan w:val="13"/>
            <w:tcBorders>
              <w:top w:val="single" w:sz="4" w:space="0" w:color="auto"/>
              <w:left w:val="nil"/>
              <w:bottom w:val="single" w:sz="4" w:space="0" w:color="auto"/>
              <w:right w:val="nil"/>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 xml:space="preserve">Основные характеристики </w:t>
            </w:r>
            <w:r w:rsidR="00AE5368">
              <w:rPr>
                <w:rFonts w:ascii="Times New Roman" w:eastAsia="Times New Roman" w:hAnsi="Times New Roman"/>
                <w:color w:val="000000"/>
                <w:sz w:val="24"/>
                <w:szCs w:val="24"/>
                <w:lang w:eastAsia="ru-RU"/>
              </w:rPr>
              <w:t>предмета</w:t>
            </w:r>
            <w:r w:rsidRPr="001A2026">
              <w:rPr>
                <w:rFonts w:ascii="Times New Roman" w:eastAsia="Times New Roman" w:hAnsi="Times New Roman"/>
                <w:color w:val="000000"/>
                <w:sz w:val="24"/>
                <w:szCs w:val="24"/>
                <w:lang w:eastAsia="ru-RU"/>
              </w:rPr>
              <w:t xml:space="preserve"> закупки: в соответствии с Разделом V документации о проведении запроса предложений в электронной форме</w:t>
            </w:r>
          </w:p>
        </w:tc>
      </w:tr>
      <w:tr w:rsidR="001A2026" w:rsidRPr="001A2026" w:rsidTr="001A2026">
        <w:trPr>
          <w:trHeight w:val="1230"/>
        </w:trPr>
        <w:tc>
          <w:tcPr>
            <w:tcW w:w="15451"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1A2026" w:rsidRPr="001A2026" w:rsidRDefault="001A2026" w:rsidP="001A2026">
            <w:pPr>
              <w:spacing w:after="0" w:line="240" w:lineRule="auto"/>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Начальная (максимальная) цена контракта определена методом сопоставимых рыночных цен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утвержденными приказом Минэкономразвития России от 2 октября 2013 г. № 567. Коэффициент вариации не превышает 33%, что свидетельствует об однородности совокупности значений, используемых в расчете.</w:t>
            </w:r>
          </w:p>
        </w:tc>
      </w:tr>
      <w:tr w:rsidR="001A2026" w:rsidRPr="001A2026" w:rsidTr="001A2026">
        <w:trPr>
          <w:trHeight w:val="540"/>
        </w:trPr>
        <w:tc>
          <w:tcPr>
            <w:tcW w:w="15451"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1A2026" w:rsidRPr="001A2026" w:rsidRDefault="001A2026" w:rsidP="001A2026">
            <w:pPr>
              <w:spacing w:after="0" w:line="240" w:lineRule="auto"/>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 xml:space="preserve">Запросы о предоставлении ценовой информации направлены  поставщикам, получены 3 </w:t>
            </w:r>
            <w:proofErr w:type="gramStart"/>
            <w:r w:rsidRPr="001A2026">
              <w:rPr>
                <w:rFonts w:ascii="Times New Roman" w:eastAsia="Times New Roman" w:hAnsi="Times New Roman"/>
                <w:color w:val="000000"/>
                <w:sz w:val="24"/>
                <w:szCs w:val="24"/>
                <w:lang w:eastAsia="ru-RU"/>
              </w:rPr>
              <w:t>коммерческих</w:t>
            </w:r>
            <w:proofErr w:type="gramEnd"/>
            <w:r w:rsidRPr="001A2026">
              <w:rPr>
                <w:rFonts w:ascii="Times New Roman" w:eastAsia="Times New Roman" w:hAnsi="Times New Roman"/>
                <w:color w:val="000000"/>
                <w:sz w:val="24"/>
                <w:szCs w:val="24"/>
                <w:lang w:eastAsia="ru-RU"/>
              </w:rPr>
              <w:t xml:space="preserve"> предложения.</w:t>
            </w:r>
          </w:p>
        </w:tc>
      </w:tr>
      <w:tr w:rsidR="001A2026" w:rsidRPr="001A2026" w:rsidTr="001A2026">
        <w:trPr>
          <w:trHeight w:val="270"/>
        </w:trPr>
        <w:tc>
          <w:tcPr>
            <w:tcW w:w="677" w:type="dxa"/>
            <w:tcBorders>
              <w:top w:val="nil"/>
              <w:left w:val="nil"/>
              <w:bottom w:val="nil"/>
              <w:right w:val="nil"/>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 </w:t>
            </w:r>
          </w:p>
        </w:tc>
        <w:tc>
          <w:tcPr>
            <w:tcW w:w="3248" w:type="dxa"/>
            <w:tcBorders>
              <w:top w:val="nil"/>
              <w:left w:val="nil"/>
              <w:bottom w:val="nil"/>
              <w:right w:val="nil"/>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 </w:t>
            </w:r>
          </w:p>
        </w:tc>
        <w:tc>
          <w:tcPr>
            <w:tcW w:w="11526" w:type="dxa"/>
            <w:gridSpan w:val="11"/>
            <w:tcBorders>
              <w:top w:val="nil"/>
              <w:left w:val="nil"/>
              <w:bottom w:val="single" w:sz="4" w:space="0" w:color="auto"/>
              <w:right w:val="nil"/>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 </w:t>
            </w:r>
          </w:p>
        </w:tc>
      </w:tr>
      <w:tr w:rsidR="001A2026" w:rsidRPr="001A2026" w:rsidTr="001A2026">
        <w:trPr>
          <w:trHeight w:val="915"/>
        </w:trPr>
        <w:tc>
          <w:tcPr>
            <w:tcW w:w="677" w:type="dxa"/>
            <w:tcBorders>
              <w:top w:val="single" w:sz="4" w:space="0" w:color="auto"/>
              <w:left w:val="single" w:sz="4" w:space="0" w:color="auto"/>
              <w:bottom w:val="single" w:sz="4" w:space="0" w:color="auto"/>
              <w:right w:val="single" w:sz="4" w:space="0" w:color="auto"/>
            </w:tcBorders>
            <w:shd w:val="clear" w:color="000000" w:fill="FFFFFF"/>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 xml:space="preserve">№ </w:t>
            </w:r>
            <w:proofErr w:type="spellStart"/>
            <w:proofErr w:type="gramStart"/>
            <w:r w:rsidRPr="001A2026">
              <w:rPr>
                <w:rFonts w:ascii="Times New Roman" w:eastAsia="Times New Roman" w:hAnsi="Times New Roman"/>
                <w:color w:val="000000"/>
                <w:sz w:val="24"/>
                <w:szCs w:val="24"/>
                <w:lang w:eastAsia="ru-RU"/>
              </w:rPr>
              <w:t>п</w:t>
            </w:r>
            <w:proofErr w:type="spellEnd"/>
            <w:proofErr w:type="gramEnd"/>
            <w:r w:rsidRPr="001A2026">
              <w:rPr>
                <w:rFonts w:ascii="Times New Roman" w:eastAsia="Times New Roman" w:hAnsi="Times New Roman"/>
                <w:color w:val="000000"/>
                <w:sz w:val="24"/>
                <w:szCs w:val="24"/>
                <w:lang w:eastAsia="ru-RU"/>
              </w:rPr>
              <w:t>/</w:t>
            </w:r>
            <w:proofErr w:type="spellStart"/>
            <w:r w:rsidRPr="001A2026">
              <w:rPr>
                <w:rFonts w:ascii="Times New Roman" w:eastAsia="Times New Roman" w:hAnsi="Times New Roman"/>
                <w:color w:val="000000"/>
                <w:sz w:val="24"/>
                <w:szCs w:val="24"/>
                <w:lang w:eastAsia="ru-RU"/>
              </w:rPr>
              <w:t>п</w:t>
            </w:r>
            <w:proofErr w:type="spellEnd"/>
          </w:p>
        </w:tc>
        <w:tc>
          <w:tcPr>
            <w:tcW w:w="3248" w:type="dxa"/>
            <w:tcBorders>
              <w:top w:val="single" w:sz="4" w:space="0" w:color="auto"/>
              <w:left w:val="nil"/>
              <w:bottom w:val="single" w:sz="4" w:space="0" w:color="auto"/>
              <w:right w:val="nil"/>
            </w:tcBorders>
            <w:shd w:val="clear" w:color="000000" w:fill="FFFFFF"/>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Объект закупки</w:t>
            </w:r>
          </w:p>
        </w:tc>
        <w:tc>
          <w:tcPr>
            <w:tcW w:w="1319" w:type="dxa"/>
            <w:tcBorders>
              <w:top w:val="nil"/>
              <w:left w:val="single" w:sz="4" w:space="0" w:color="auto"/>
              <w:bottom w:val="single" w:sz="4" w:space="0" w:color="auto"/>
              <w:right w:val="single" w:sz="4" w:space="0" w:color="auto"/>
            </w:tcBorders>
            <w:shd w:val="clear" w:color="000000" w:fill="FFFFFF"/>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Ед. измерения</w:t>
            </w:r>
          </w:p>
        </w:tc>
        <w:tc>
          <w:tcPr>
            <w:tcW w:w="1373" w:type="dxa"/>
            <w:tcBorders>
              <w:top w:val="nil"/>
              <w:left w:val="nil"/>
              <w:bottom w:val="single" w:sz="4" w:space="0" w:color="auto"/>
              <w:right w:val="single" w:sz="4" w:space="0" w:color="auto"/>
            </w:tcBorders>
            <w:shd w:val="clear" w:color="000000" w:fill="FFFFFF"/>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количество товара</w:t>
            </w:r>
          </w:p>
        </w:tc>
        <w:tc>
          <w:tcPr>
            <w:tcW w:w="1519" w:type="dxa"/>
            <w:tcBorders>
              <w:top w:val="nil"/>
              <w:left w:val="nil"/>
              <w:bottom w:val="single" w:sz="4" w:space="0" w:color="auto"/>
              <w:right w:val="single" w:sz="4" w:space="0" w:color="auto"/>
            </w:tcBorders>
            <w:shd w:val="clear" w:color="auto" w:fill="auto"/>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 xml:space="preserve">КП № 1 </w:t>
            </w:r>
          </w:p>
        </w:tc>
        <w:tc>
          <w:tcPr>
            <w:tcW w:w="1519" w:type="dxa"/>
            <w:tcBorders>
              <w:top w:val="nil"/>
              <w:left w:val="nil"/>
              <w:bottom w:val="single" w:sz="4" w:space="0" w:color="auto"/>
              <w:right w:val="single" w:sz="4" w:space="0" w:color="auto"/>
            </w:tcBorders>
            <w:shd w:val="clear" w:color="auto" w:fill="auto"/>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 xml:space="preserve">КП № 2 </w:t>
            </w:r>
          </w:p>
        </w:tc>
        <w:tc>
          <w:tcPr>
            <w:tcW w:w="1379" w:type="dxa"/>
            <w:tcBorders>
              <w:top w:val="nil"/>
              <w:left w:val="nil"/>
              <w:bottom w:val="single" w:sz="4" w:space="0" w:color="auto"/>
              <w:right w:val="single" w:sz="4" w:space="0" w:color="auto"/>
            </w:tcBorders>
            <w:shd w:val="clear" w:color="auto" w:fill="auto"/>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КП № 3</w:t>
            </w:r>
          </w:p>
        </w:tc>
        <w:tc>
          <w:tcPr>
            <w:tcW w:w="1639" w:type="dxa"/>
            <w:tcBorders>
              <w:top w:val="nil"/>
              <w:left w:val="nil"/>
              <w:bottom w:val="single" w:sz="4" w:space="0" w:color="auto"/>
              <w:right w:val="single" w:sz="4" w:space="0" w:color="auto"/>
            </w:tcBorders>
            <w:shd w:val="clear" w:color="auto" w:fill="auto"/>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Коэффициент вариации цены</w:t>
            </w:r>
          </w:p>
        </w:tc>
        <w:tc>
          <w:tcPr>
            <w:tcW w:w="1312" w:type="dxa"/>
            <w:tcBorders>
              <w:top w:val="nil"/>
              <w:left w:val="nil"/>
              <w:bottom w:val="single" w:sz="4" w:space="0" w:color="auto"/>
              <w:right w:val="single" w:sz="4" w:space="0" w:color="auto"/>
            </w:tcBorders>
            <w:shd w:val="clear" w:color="000000" w:fill="FFFFFF"/>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ср</w:t>
            </w:r>
            <w:proofErr w:type="gramStart"/>
            <w:r w:rsidRPr="001A2026">
              <w:rPr>
                <w:rFonts w:ascii="Times New Roman" w:eastAsia="Times New Roman" w:hAnsi="Times New Roman"/>
                <w:color w:val="000000"/>
                <w:sz w:val="24"/>
                <w:szCs w:val="24"/>
                <w:lang w:eastAsia="ru-RU"/>
              </w:rPr>
              <w:t>.ц</w:t>
            </w:r>
            <w:proofErr w:type="gramEnd"/>
            <w:r w:rsidRPr="001A2026">
              <w:rPr>
                <w:rFonts w:ascii="Times New Roman" w:eastAsia="Times New Roman" w:hAnsi="Times New Roman"/>
                <w:color w:val="000000"/>
                <w:sz w:val="24"/>
                <w:szCs w:val="24"/>
                <w:lang w:eastAsia="ru-RU"/>
              </w:rPr>
              <w:t>ена</w:t>
            </w:r>
          </w:p>
        </w:tc>
        <w:tc>
          <w:tcPr>
            <w:tcW w:w="1466" w:type="dxa"/>
            <w:gridSpan w:val="4"/>
            <w:tcBorders>
              <w:top w:val="nil"/>
              <w:left w:val="nil"/>
              <w:bottom w:val="single" w:sz="4" w:space="0" w:color="auto"/>
              <w:right w:val="single" w:sz="4" w:space="0" w:color="auto"/>
            </w:tcBorders>
            <w:shd w:val="clear" w:color="000000" w:fill="FFFFFF"/>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 xml:space="preserve">НМЦ </w:t>
            </w:r>
            <w:proofErr w:type="spellStart"/>
            <w:r w:rsidRPr="001A2026">
              <w:rPr>
                <w:rFonts w:ascii="Times New Roman" w:eastAsia="Times New Roman" w:hAnsi="Times New Roman"/>
                <w:color w:val="000000"/>
                <w:sz w:val="24"/>
                <w:szCs w:val="24"/>
                <w:lang w:eastAsia="ru-RU"/>
              </w:rPr>
              <w:t>рын</w:t>
            </w:r>
            <w:proofErr w:type="spellEnd"/>
          </w:p>
        </w:tc>
      </w:tr>
      <w:tr w:rsidR="001A2026" w:rsidRPr="001A2026" w:rsidTr="001A2026">
        <w:trPr>
          <w:trHeight w:val="315"/>
        </w:trPr>
        <w:tc>
          <w:tcPr>
            <w:tcW w:w="677" w:type="dxa"/>
            <w:tcBorders>
              <w:top w:val="nil"/>
              <w:left w:val="single" w:sz="4" w:space="0" w:color="auto"/>
              <w:bottom w:val="single" w:sz="4" w:space="0" w:color="auto"/>
              <w:right w:val="single" w:sz="4" w:space="0" w:color="auto"/>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1</w:t>
            </w:r>
          </w:p>
        </w:tc>
        <w:tc>
          <w:tcPr>
            <w:tcW w:w="3248" w:type="dxa"/>
            <w:tcBorders>
              <w:top w:val="nil"/>
              <w:left w:val="nil"/>
              <w:bottom w:val="single" w:sz="4" w:space="0" w:color="auto"/>
              <w:right w:val="single" w:sz="4" w:space="0" w:color="auto"/>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Облучатель бактерицидный</w:t>
            </w:r>
          </w:p>
        </w:tc>
        <w:tc>
          <w:tcPr>
            <w:tcW w:w="1319" w:type="dxa"/>
            <w:tcBorders>
              <w:top w:val="nil"/>
              <w:left w:val="nil"/>
              <w:bottom w:val="single" w:sz="4" w:space="0" w:color="000000"/>
              <w:right w:val="single" w:sz="4" w:space="0" w:color="000000"/>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шт.</w:t>
            </w:r>
          </w:p>
        </w:tc>
        <w:tc>
          <w:tcPr>
            <w:tcW w:w="1373"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2</w:t>
            </w:r>
          </w:p>
        </w:tc>
        <w:tc>
          <w:tcPr>
            <w:tcW w:w="1519"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sz w:val="24"/>
                <w:szCs w:val="24"/>
                <w:lang w:eastAsia="ru-RU"/>
              </w:rPr>
            </w:pPr>
            <w:r w:rsidRPr="001A2026">
              <w:rPr>
                <w:rFonts w:ascii="Times New Roman" w:eastAsia="Times New Roman" w:hAnsi="Times New Roman"/>
                <w:sz w:val="24"/>
                <w:szCs w:val="24"/>
                <w:lang w:eastAsia="ru-RU"/>
              </w:rPr>
              <w:t>20 605,00</w:t>
            </w:r>
          </w:p>
        </w:tc>
        <w:tc>
          <w:tcPr>
            <w:tcW w:w="1519"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sz w:val="24"/>
                <w:szCs w:val="24"/>
                <w:lang w:eastAsia="ru-RU"/>
              </w:rPr>
            </w:pPr>
            <w:r w:rsidRPr="001A2026">
              <w:rPr>
                <w:rFonts w:ascii="Times New Roman" w:eastAsia="Times New Roman" w:hAnsi="Times New Roman"/>
                <w:sz w:val="24"/>
                <w:szCs w:val="24"/>
                <w:lang w:eastAsia="ru-RU"/>
              </w:rPr>
              <w:t>23 893,00</w:t>
            </w:r>
          </w:p>
        </w:tc>
        <w:tc>
          <w:tcPr>
            <w:tcW w:w="1379"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sz w:val="24"/>
                <w:szCs w:val="24"/>
                <w:lang w:eastAsia="ru-RU"/>
              </w:rPr>
            </w:pPr>
            <w:r w:rsidRPr="001A2026">
              <w:rPr>
                <w:rFonts w:ascii="Times New Roman" w:eastAsia="Times New Roman" w:hAnsi="Times New Roman"/>
                <w:sz w:val="24"/>
                <w:szCs w:val="24"/>
                <w:lang w:eastAsia="ru-RU"/>
              </w:rPr>
              <w:t>21 262,00</w:t>
            </w:r>
          </w:p>
        </w:tc>
        <w:tc>
          <w:tcPr>
            <w:tcW w:w="1639" w:type="dxa"/>
            <w:tcBorders>
              <w:top w:val="nil"/>
              <w:left w:val="nil"/>
              <w:bottom w:val="single" w:sz="4" w:space="0" w:color="auto"/>
              <w:right w:val="single" w:sz="4" w:space="0" w:color="auto"/>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7,94</w:t>
            </w:r>
          </w:p>
        </w:tc>
        <w:tc>
          <w:tcPr>
            <w:tcW w:w="1312" w:type="dxa"/>
            <w:tcBorders>
              <w:top w:val="nil"/>
              <w:left w:val="nil"/>
              <w:bottom w:val="single" w:sz="4" w:space="0" w:color="auto"/>
              <w:right w:val="single" w:sz="4" w:space="0" w:color="auto"/>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21 920,00</w:t>
            </w:r>
          </w:p>
        </w:tc>
        <w:tc>
          <w:tcPr>
            <w:tcW w:w="1466" w:type="dxa"/>
            <w:gridSpan w:val="4"/>
            <w:tcBorders>
              <w:top w:val="nil"/>
              <w:left w:val="nil"/>
              <w:bottom w:val="single" w:sz="4" w:space="0" w:color="auto"/>
              <w:right w:val="single" w:sz="4" w:space="0" w:color="auto"/>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43 840,00</w:t>
            </w:r>
          </w:p>
        </w:tc>
      </w:tr>
      <w:tr w:rsidR="001A2026" w:rsidRPr="001A2026" w:rsidTr="001A2026">
        <w:trPr>
          <w:trHeight w:val="315"/>
        </w:trPr>
        <w:tc>
          <w:tcPr>
            <w:tcW w:w="677" w:type="dxa"/>
            <w:tcBorders>
              <w:top w:val="nil"/>
              <w:left w:val="single" w:sz="4" w:space="0" w:color="auto"/>
              <w:bottom w:val="single" w:sz="4" w:space="0" w:color="auto"/>
              <w:right w:val="single" w:sz="4" w:space="0" w:color="auto"/>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2</w:t>
            </w:r>
          </w:p>
        </w:tc>
        <w:tc>
          <w:tcPr>
            <w:tcW w:w="3248" w:type="dxa"/>
            <w:tcBorders>
              <w:top w:val="nil"/>
              <w:left w:val="nil"/>
              <w:bottom w:val="single" w:sz="4" w:space="0" w:color="auto"/>
              <w:right w:val="single" w:sz="4" w:space="0" w:color="auto"/>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Облучатель бактерицидный</w:t>
            </w:r>
          </w:p>
        </w:tc>
        <w:tc>
          <w:tcPr>
            <w:tcW w:w="1319" w:type="dxa"/>
            <w:tcBorders>
              <w:top w:val="nil"/>
              <w:left w:val="nil"/>
              <w:bottom w:val="single" w:sz="4" w:space="0" w:color="000000"/>
              <w:right w:val="single" w:sz="4" w:space="0" w:color="000000"/>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шт.</w:t>
            </w:r>
          </w:p>
        </w:tc>
        <w:tc>
          <w:tcPr>
            <w:tcW w:w="1373"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1</w:t>
            </w:r>
          </w:p>
        </w:tc>
        <w:tc>
          <w:tcPr>
            <w:tcW w:w="1519"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sz w:val="24"/>
                <w:szCs w:val="24"/>
                <w:lang w:eastAsia="ru-RU"/>
              </w:rPr>
            </w:pPr>
            <w:r w:rsidRPr="001A2026">
              <w:rPr>
                <w:rFonts w:ascii="Times New Roman" w:eastAsia="Times New Roman" w:hAnsi="Times New Roman"/>
                <w:sz w:val="24"/>
                <w:szCs w:val="24"/>
                <w:lang w:eastAsia="ru-RU"/>
              </w:rPr>
              <w:t>21 673,00</w:t>
            </w:r>
          </w:p>
        </w:tc>
        <w:tc>
          <w:tcPr>
            <w:tcW w:w="1519"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sz w:val="24"/>
                <w:szCs w:val="24"/>
                <w:lang w:eastAsia="ru-RU"/>
              </w:rPr>
            </w:pPr>
            <w:r w:rsidRPr="001A2026">
              <w:rPr>
                <w:rFonts w:ascii="Times New Roman" w:eastAsia="Times New Roman" w:hAnsi="Times New Roman"/>
                <w:sz w:val="24"/>
                <w:szCs w:val="24"/>
                <w:lang w:eastAsia="ru-RU"/>
              </w:rPr>
              <w:t>25 132,00</w:t>
            </w:r>
          </w:p>
        </w:tc>
        <w:tc>
          <w:tcPr>
            <w:tcW w:w="1379"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sz w:val="24"/>
                <w:szCs w:val="24"/>
                <w:lang w:eastAsia="ru-RU"/>
              </w:rPr>
            </w:pPr>
            <w:r w:rsidRPr="001A2026">
              <w:rPr>
                <w:rFonts w:ascii="Times New Roman" w:eastAsia="Times New Roman" w:hAnsi="Times New Roman"/>
                <w:sz w:val="24"/>
                <w:szCs w:val="24"/>
                <w:lang w:eastAsia="ru-RU"/>
              </w:rPr>
              <w:t>23 065,00</w:t>
            </w:r>
          </w:p>
        </w:tc>
        <w:tc>
          <w:tcPr>
            <w:tcW w:w="1639" w:type="dxa"/>
            <w:tcBorders>
              <w:top w:val="nil"/>
              <w:left w:val="nil"/>
              <w:bottom w:val="single" w:sz="4" w:space="0" w:color="auto"/>
              <w:right w:val="single" w:sz="4" w:space="0" w:color="auto"/>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7,47</w:t>
            </w:r>
          </w:p>
        </w:tc>
        <w:tc>
          <w:tcPr>
            <w:tcW w:w="1312" w:type="dxa"/>
            <w:tcBorders>
              <w:top w:val="nil"/>
              <w:left w:val="nil"/>
              <w:bottom w:val="single" w:sz="4" w:space="0" w:color="auto"/>
              <w:right w:val="single" w:sz="4" w:space="0" w:color="auto"/>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23 290,00</w:t>
            </w:r>
          </w:p>
        </w:tc>
        <w:tc>
          <w:tcPr>
            <w:tcW w:w="1466" w:type="dxa"/>
            <w:gridSpan w:val="4"/>
            <w:tcBorders>
              <w:top w:val="nil"/>
              <w:left w:val="nil"/>
              <w:bottom w:val="single" w:sz="4" w:space="0" w:color="auto"/>
              <w:right w:val="single" w:sz="4" w:space="0" w:color="auto"/>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23 290,00</w:t>
            </w:r>
          </w:p>
        </w:tc>
      </w:tr>
      <w:tr w:rsidR="001A2026" w:rsidRPr="001A2026" w:rsidTr="001A2026">
        <w:trPr>
          <w:trHeight w:val="315"/>
        </w:trPr>
        <w:tc>
          <w:tcPr>
            <w:tcW w:w="677" w:type="dxa"/>
            <w:tcBorders>
              <w:top w:val="nil"/>
              <w:left w:val="single" w:sz="4" w:space="0" w:color="auto"/>
              <w:bottom w:val="single" w:sz="4" w:space="0" w:color="auto"/>
              <w:right w:val="single" w:sz="4" w:space="0" w:color="auto"/>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3</w:t>
            </w:r>
          </w:p>
        </w:tc>
        <w:tc>
          <w:tcPr>
            <w:tcW w:w="3248" w:type="dxa"/>
            <w:tcBorders>
              <w:top w:val="nil"/>
              <w:left w:val="nil"/>
              <w:bottom w:val="single" w:sz="4" w:space="0" w:color="auto"/>
              <w:right w:val="single" w:sz="4" w:space="0" w:color="auto"/>
            </w:tcBorders>
            <w:shd w:val="clear" w:color="000000" w:fill="FFFFFF"/>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Сплит-система</w:t>
            </w:r>
          </w:p>
        </w:tc>
        <w:tc>
          <w:tcPr>
            <w:tcW w:w="1319" w:type="dxa"/>
            <w:tcBorders>
              <w:top w:val="nil"/>
              <w:left w:val="nil"/>
              <w:bottom w:val="single" w:sz="4" w:space="0" w:color="000000"/>
              <w:right w:val="single" w:sz="4" w:space="0" w:color="000000"/>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шт.</w:t>
            </w:r>
          </w:p>
        </w:tc>
        <w:tc>
          <w:tcPr>
            <w:tcW w:w="1373"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3</w:t>
            </w:r>
          </w:p>
        </w:tc>
        <w:tc>
          <w:tcPr>
            <w:tcW w:w="1519"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sz w:val="24"/>
                <w:szCs w:val="24"/>
                <w:lang w:eastAsia="ru-RU"/>
              </w:rPr>
            </w:pPr>
            <w:r w:rsidRPr="001A2026">
              <w:rPr>
                <w:rFonts w:ascii="Times New Roman" w:eastAsia="Times New Roman" w:hAnsi="Times New Roman"/>
                <w:sz w:val="24"/>
                <w:szCs w:val="24"/>
                <w:lang w:eastAsia="ru-RU"/>
              </w:rPr>
              <w:t>75 560,00</w:t>
            </w:r>
          </w:p>
        </w:tc>
        <w:tc>
          <w:tcPr>
            <w:tcW w:w="1519"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sz w:val="24"/>
                <w:szCs w:val="24"/>
                <w:lang w:eastAsia="ru-RU"/>
              </w:rPr>
            </w:pPr>
            <w:r w:rsidRPr="001A2026">
              <w:rPr>
                <w:rFonts w:ascii="Times New Roman" w:eastAsia="Times New Roman" w:hAnsi="Times New Roman"/>
                <w:sz w:val="24"/>
                <w:szCs w:val="24"/>
                <w:lang w:eastAsia="ru-RU"/>
              </w:rPr>
              <w:t>87 617,00</w:t>
            </w:r>
          </w:p>
        </w:tc>
        <w:tc>
          <w:tcPr>
            <w:tcW w:w="1379" w:type="dxa"/>
            <w:tcBorders>
              <w:top w:val="nil"/>
              <w:left w:val="nil"/>
              <w:bottom w:val="single" w:sz="4" w:space="0" w:color="auto"/>
              <w:right w:val="single" w:sz="4" w:space="0" w:color="auto"/>
            </w:tcBorders>
            <w:shd w:val="clear" w:color="000000" w:fill="FFFFFF"/>
            <w:noWrap/>
            <w:vAlign w:val="center"/>
            <w:hideMark/>
          </w:tcPr>
          <w:p w:rsidR="001A2026" w:rsidRPr="001A2026" w:rsidRDefault="001A2026" w:rsidP="001A2026">
            <w:pPr>
              <w:spacing w:after="0" w:line="240" w:lineRule="auto"/>
              <w:jc w:val="center"/>
              <w:rPr>
                <w:rFonts w:ascii="Times New Roman" w:eastAsia="Times New Roman" w:hAnsi="Times New Roman"/>
                <w:sz w:val="24"/>
                <w:szCs w:val="24"/>
                <w:lang w:eastAsia="ru-RU"/>
              </w:rPr>
            </w:pPr>
            <w:r w:rsidRPr="001A2026">
              <w:rPr>
                <w:rFonts w:ascii="Times New Roman" w:eastAsia="Times New Roman" w:hAnsi="Times New Roman"/>
                <w:sz w:val="24"/>
                <w:szCs w:val="24"/>
                <w:lang w:eastAsia="ru-RU"/>
              </w:rPr>
              <w:t>77 969,00</w:t>
            </w:r>
          </w:p>
        </w:tc>
        <w:tc>
          <w:tcPr>
            <w:tcW w:w="1639" w:type="dxa"/>
            <w:tcBorders>
              <w:top w:val="nil"/>
              <w:left w:val="nil"/>
              <w:bottom w:val="single" w:sz="4" w:space="0" w:color="auto"/>
              <w:right w:val="single" w:sz="4" w:space="0" w:color="auto"/>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7,94</w:t>
            </w:r>
          </w:p>
        </w:tc>
        <w:tc>
          <w:tcPr>
            <w:tcW w:w="1312" w:type="dxa"/>
            <w:tcBorders>
              <w:top w:val="nil"/>
              <w:left w:val="nil"/>
              <w:bottom w:val="single" w:sz="4" w:space="0" w:color="auto"/>
              <w:right w:val="single" w:sz="4" w:space="0" w:color="auto"/>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80 382,00</w:t>
            </w:r>
          </w:p>
        </w:tc>
        <w:tc>
          <w:tcPr>
            <w:tcW w:w="1466" w:type="dxa"/>
            <w:gridSpan w:val="4"/>
            <w:tcBorders>
              <w:top w:val="nil"/>
              <w:left w:val="nil"/>
              <w:bottom w:val="single" w:sz="4" w:space="0" w:color="auto"/>
              <w:right w:val="single" w:sz="4" w:space="0" w:color="auto"/>
            </w:tcBorders>
            <w:shd w:val="clear" w:color="auto" w:fill="auto"/>
            <w:vAlign w:val="center"/>
            <w:hideMark/>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r w:rsidRPr="001A2026">
              <w:rPr>
                <w:rFonts w:ascii="Times New Roman" w:eastAsia="Times New Roman" w:hAnsi="Times New Roman"/>
                <w:color w:val="000000"/>
                <w:sz w:val="24"/>
                <w:szCs w:val="24"/>
                <w:lang w:eastAsia="ru-RU"/>
              </w:rPr>
              <w:t>241 146,00</w:t>
            </w:r>
          </w:p>
        </w:tc>
      </w:tr>
      <w:tr w:rsidR="001A2026" w:rsidRPr="001A2026" w:rsidTr="00AE5368">
        <w:trPr>
          <w:trHeight w:val="315"/>
        </w:trPr>
        <w:tc>
          <w:tcPr>
            <w:tcW w:w="677" w:type="dxa"/>
            <w:tcBorders>
              <w:top w:val="nil"/>
              <w:left w:val="single" w:sz="4" w:space="0" w:color="auto"/>
              <w:bottom w:val="single" w:sz="4" w:space="0" w:color="auto"/>
              <w:right w:val="single" w:sz="4" w:space="0" w:color="auto"/>
            </w:tcBorders>
            <w:shd w:val="clear" w:color="000000" w:fill="FFFFFF"/>
            <w:vAlign w:val="center"/>
          </w:tcPr>
          <w:p w:rsidR="001A2026" w:rsidRPr="001A2026" w:rsidRDefault="001A2026" w:rsidP="001A2026">
            <w:pPr>
              <w:spacing w:after="0" w:line="240" w:lineRule="auto"/>
              <w:jc w:val="center"/>
              <w:rPr>
                <w:rFonts w:ascii="Times New Roman" w:eastAsia="Times New Roman" w:hAnsi="Times New Roman"/>
                <w:color w:val="000000"/>
                <w:sz w:val="24"/>
                <w:szCs w:val="24"/>
                <w:lang w:eastAsia="ru-RU"/>
              </w:rPr>
            </w:pPr>
          </w:p>
        </w:tc>
        <w:tc>
          <w:tcPr>
            <w:tcW w:w="11996" w:type="dxa"/>
            <w:gridSpan w:val="7"/>
            <w:tcBorders>
              <w:top w:val="nil"/>
              <w:left w:val="nil"/>
              <w:bottom w:val="single" w:sz="4" w:space="0" w:color="auto"/>
              <w:right w:val="single" w:sz="4" w:space="0" w:color="auto"/>
            </w:tcBorders>
            <w:shd w:val="clear" w:color="000000" w:fill="FFFFFF"/>
            <w:vAlign w:val="center"/>
          </w:tcPr>
          <w:p w:rsidR="001A2026" w:rsidRPr="001A2026" w:rsidRDefault="001A2026" w:rsidP="001A2026">
            <w:pPr>
              <w:spacing w:after="0" w:line="240" w:lineRule="auto"/>
              <w:jc w:val="center"/>
              <w:rPr>
                <w:rFonts w:ascii="Times New Roman" w:eastAsia="Times New Roman" w:hAnsi="Times New Roman"/>
                <w:b/>
                <w:color w:val="000000"/>
                <w:sz w:val="24"/>
                <w:szCs w:val="24"/>
                <w:lang w:eastAsia="ru-RU"/>
              </w:rPr>
            </w:pPr>
            <w:r w:rsidRPr="001A2026">
              <w:rPr>
                <w:rFonts w:ascii="Times New Roman" w:eastAsia="Times New Roman" w:hAnsi="Times New Roman"/>
                <w:b/>
                <w:color w:val="000000"/>
                <w:sz w:val="24"/>
                <w:szCs w:val="24"/>
                <w:lang w:eastAsia="ru-RU"/>
              </w:rPr>
              <w:t>В результате проведения анализа рынка начальная (максимал</w:t>
            </w:r>
            <w:r>
              <w:rPr>
                <w:rFonts w:ascii="Times New Roman" w:eastAsia="Times New Roman" w:hAnsi="Times New Roman"/>
                <w:b/>
                <w:color w:val="000000"/>
                <w:sz w:val="24"/>
                <w:szCs w:val="24"/>
                <w:lang w:eastAsia="ru-RU"/>
              </w:rPr>
              <w:t>ьная) цена договора  составляет</w:t>
            </w:r>
            <w:r w:rsidRPr="001A2026">
              <w:rPr>
                <w:rFonts w:ascii="Times New Roman" w:eastAsia="Times New Roman" w:hAnsi="Times New Roman"/>
                <w:b/>
                <w:color w:val="000000"/>
                <w:sz w:val="24"/>
                <w:szCs w:val="24"/>
                <w:lang w:eastAsia="ru-RU"/>
              </w:rPr>
              <w:t>:</w:t>
            </w:r>
            <w:r w:rsidRPr="001A2026">
              <w:rPr>
                <w:rFonts w:ascii="Times New Roman" w:eastAsia="Times New Roman" w:hAnsi="Times New Roman"/>
                <w:b/>
                <w:color w:val="000000"/>
                <w:sz w:val="24"/>
                <w:szCs w:val="24"/>
                <w:lang w:eastAsia="ru-RU"/>
              </w:rPr>
              <w:tab/>
            </w:r>
            <w:r w:rsidRPr="001A2026">
              <w:rPr>
                <w:rFonts w:ascii="Times New Roman" w:eastAsia="Times New Roman" w:hAnsi="Times New Roman"/>
                <w:b/>
                <w:color w:val="000000"/>
                <w:sz w:val="24"/>
                <w:szCs w:val="24"/>
                <w:lang w:eastAsia="ru-RU"/>
              </w:rPr>
              <w:tab/>
            </w:r>
            <w:r w:rsidRPr="001A2026">
              <w:rPr>
                <w:rFonts w:ascii="Times New Roman" w:eastAsia="Times New Roman" w:hAnsi="Times New Roman"/>
                <w:b/>
                <w:color w:val="000000"/>
                <w:sz w:val="24"/>
                <w:szCs w:val="24"/>
                <w:lang w:eastAsia="ru-RU"/>
              </w:rPr>
              <w:tab/>
            </w:r>
            <w:r w:rsidRPr="001A2026">
              <w:rPr>
                <w:rFonts w:ascii="Times New Roman" w:eastAsia="Times New Roman" w:hAnsi="Times New Roman"/>
                <w:b/>
                <w:color w:val="000000"/>
                <w:sz w:val="24"/>
                <w:szCs w:val="24"/>
                <w:lang w:eastAsia="ru-RU"/>
              </w:rPr>
              <w:tab/>
            </w:r>
            <w:r w:rsidRPr="001A2026">
              <w:rPr>
                <w:rFonts w:ascii="Times New Roman" w:eastAsia="Times New Roman" w:hAnsi="Times New Roman"/>
                <w:b/>
                <w:color w:val="000000"/>
                <w:sz w:val="24"/>
                <w:szCs w:val="24"/>
                <w:lang w:eastAsia="ru-RU"/>
              </w:rPr>
              <w:tab/>
            </w:r>
            <w:r w:rsidRPr="001A2026">
              <w:rPr>
                <w:rFonts w:ascii="Times New Roman" w:eastAsia="Times New Roman" w:hAnsi="Times New Roman"/>
                <w:b/>
                <w:color w:val="000000"/>
                <w:sz w:val="24"/>
                <w:szCs w:val="24"/>
                <w:lang w:eastAsia="ru-RU"/>
              </w:rPr>
              <w:tab/>
            </w:r>
            <w:r w:rsidRPr="001A2026">
              <w:rPr>
                <w:rFonts w:ascii="Times New Roman" w:eastAsia="Times New Roman" w:hAnsi="Times New Roman"/>
                <w:b/>
                <w:color w:val="000000"/>
                <w:sz w:val="24"/>
                <w:szCs w:val="24"/>
                <w:lang w:eastAsia="ru-RU"/>
              </w:rPr>
              <w:tab/>
            </w:r>
            <w:r w:rsidRPr="001A2026">
              <w:rPr>
                <w:rFonts w:ascii="Times New Roman" w:eastAsia="Times New Roman" w:hAnsi="Times New Roman"/>
                <w:b/>
                <w:color w:val="000000"/>
                <w:sz w:val="24"/>
                <w:szCs w:val="24"/>
                <w:lang w:eastAsia="ru-RU"/>
              </w:rPr>
              <w:tab/>
            </w:r>
          </w:p>
        </w:tc>
        <w:tc>
          <w:tcPr>
            <w:tcW w:w="2778" w:type="dxa"/>
            <w:gridSpan w:val="5"/>
            <w:tcBorders>
              <w:top w:val="nil"/>
              <w:left w:val="nil"/>
              <w:bottom w:val="single" w:sz="4" w:space="0" w:color="auto"/>
              <w:right w:val="single" w:sz="4" w:space="0" w:color="auto"/>
            </w:tcBorders>
            <w:shd w:val="clear" w:color="auto" w:fill="auto"/>
            <w:vAlign w:val="center"/>
          </w:tcPr>
          <w:p w:rsidR="001A2026" w:rsidRPr="001A2026" w:rsidRDefault="001A2026" w:rsidP="001A2026">
            <w:pPr>
              <w:spacing w:after="0" w:line="240" w:lineRule="auto"/>
              <w:jc w:val="center"/>
              <w:rPr>
                <w:rFonts w:ascii="Times New Roman" w:eastAsia="Times New Roman" w:hAnsi="Times New Roman"/>
                <w:b/>
                <w:color w:val="000000"/>
                <w:sz w:val="24"/>
                <w:szCs w:val="24"/>
                <w:lang w:eastAsia="ru-RU"/>
              </w:rPr>
            </w:pPr>
            <w:r w:rsidRPr="001A2026">
              <w:rPr>
                <w:rFonts w:ascii="Times New Roman" w:eastAsia="Times New Roman" w:hAnsi="Times New Roman"/>
                <w:b/>
                <w:color w:val="000000"/>
                <w:sz w:val="24"/>
                <w:szCs w:val="24"/>
                <w:lang w:eastAsia="ru-RU"/>
              </w:rPr>
              <w:t>308 276,00</w:t>
            </w:r>
            <w:r>
              <w:rPr>
                <w:rFonts w:ascii="Times New Roman" w:eastAsia="Times New Roman" w:hAnsi="Times New Roman"/>
                <w:b/>
                <w:color w:val="000000"/>
                <w:sz w:val="24"/>
                <w:szCs w:val="24"/>
                <w:lang w:eastAsia="ru-RU"/>
              </w:rPr>
              <w:t xml:space="preserve"> </w:t>
            </w:r>
            <w:r w:rsidRPr="001A2026">
              <w:rPr>
                <w:rFonts w:ascii="Times New Roman" w:eastAsia="Times New Roman" w:hAnsi="Times New Roman"/>
                <w:color w:val="000000"/>
                <w:sz w:val="24"/>
                <w:szCs w:val="24"/>
                <w:lang w:eastAsia="ru-RU"/>
              </w:rPr>
              <w:t>(триста восемь тысяч двести семьдесят шесть) рублей 00 копеек.</w:t>
            </w:r>
          </w:p>
        </w:tc>
      </w:tr>
    </w:tbl>
    <w:p w:rsidR="005665A5" w:rsidRDefault="005665A5" w:rsidP="00F507EB">
      <w:pPr>
        <w:pStyle w:val="Default"/>
        <w:jc w:val="center"/>
        <w:rPr>
          <w:b/>
          <w:iCs/>
        </w:rPr>
      </w:pPr>
    </w:p>
    <w:p w:rsidR="005665A5" w:rsidRDefault="005665A5" w:rsidP="00F507EB">
      <w:pPr>
        <w:pStyle w:val="Default"/>
        <w:jc w:val="center"/>
        <w:rPr>
          <w:b/>
          <w:iCs/>
        </w:rPr>
      </w:pPr>
    </w:p>
    <w:p w:rsidR="00DC4164" w:rsidRDefault="00DC4164" w:rsidP="00F507EB">
      <w:pPr>
        <w:pStyle w:val="Default"/>
        <w:jc w:val="center"/>
        <w:rPr>
          <w:b/>
          <w:iCs/>
        </w:rPr>
        <w:sectPr w:rsidR="00DC4164" w:rsidSect="00DC4164">
          <w:pgSz w:w="16838" w:h="11906" w:orient="landscape"/>
          <w:pgMar w:top="851" w:right="851" w:bottom="1134" w:left="851" w:header="709" w:footer="709" w:gutter="0"/>
          <w:cols w:space="708"/>
          <w:docGrid w:linePitch="360"/>
        </w:sectPr>
      </w:pPr>
    </w:p>
    <w:p w:rsidR="00F507EB" w:rsidRPr="00044E5E" w:rsidRDefault="00A35A8D" w:rsidP="00F507EB">
      <w:pPr>
        <w:pStyle w:val="Default"/>
        <w:jc w:val="center"/>
        <w:rPr>
          <w:b/>
          <w:bCs/>
          <w:sz w:val="20"/>
          <w:szCs w:val="20"/>
        </w:rPr>
      </w:pPr>
      <w:r>
        <w:rPr>
          <w:b/>
          <w:bCs/>
          <w:sz w:val="20"/>
          <w:szCs w:val="20"/>
          <w:lang w:val="en-US"/>
        </w:rPr>
        <w:lastRenderedPageBreak/>
        <w:t>VIII</w:t>
      </w:r>
      <w:r w:rsidRPr="00A35A8D">
        <w:rPr>
          <w:b/>
          <w:bCs/>
          <w:sz w:val="20"/>
          <w:szCs w:val="20"/>
        </w:rPr>
        <w:t xml:space="preserve">. </w:t>
      </w:r>
      <w:r w:rsidR="00F507EB" w:rsidRPr="00044E5E">
        <w:rPr>
          <w:b/>
          <w:bCs/>
          <w:sz w:val="20"/>
          <w:szCs w:val="20"/>
        </w:rPr>
        <w:t xml:space="preserve">Образцы форм и документов для заполнения участниками </w:t>
      </w:r>
      <w:r w:rsidR="001B1C24">
        <w:rPr>
          <w:b/>
          <w:bCs/>
          <w:sz w:val="20"/>
          <w:szCs w:val="20"/>
        </w:rPr>
        <w:t>запроса предложений в электронной форм</w:t>
      </w:r>
      <w:r w:rsidR="002E4B74">
        <w:rPr>
          <w:b/>
          <w:bCs/>
          <w:sz w:val="20"/>
          <w:szCs w:val="20"/>
        </w:rPr>
        <w:t>е</w:t>
      </w:r>
    </w:p>
    <w:p w:rsidR="002D0F44" w:rsidRDefault="002D0F44" w:rsidP="00F507EB">
      <w:pPr>
        <w:pStyle w:val="Default"/>
        <w:jc w:val="center"/>
        <w:rPr>
          <w:b/>
          <w:bCs/>
          <w:sz w:val="20"/>
          <w:szCs w:val="20"/>
        </w:rPr>
      </w:pPr>
    </w:p>
    <w:p w:rsidR="002D0F44" w:rsidRDefault="002D0F44" w:rsidP="00F507EB">
      <w:pPr>
        <w:pStyle w:val="Default"/>
        <w:jc w:val="center"/>
        <w:rPr>
          <w:b/>
          <w:bCs/>
          <w:sz w:val="20"/>
          <w:szCs w:val="20"/>
        </w:rPr>
      </w:pPr>
    </w:p>
    <w:p w:rsidR="002D0F44" w:rsidRPr="002D0F44" w:rsidRDefault="002D0F44" w:rsidP="002D0F44">
      <w:pPr>
        <w:spacing w:after="0" w:line="240" w:lineRule="auto"/>
        <w:jc w:val="center"/>
        <w:rPr>
          <w:rFonts w:ascii="Times New Roman" w:eastAsia="Times New Roman" w:hAnsi="Times New Roman"/>
          <w:b/>
          <w:color w:val="FF0000"/>
          <w:sz w:val="32"/>
          <w:szCs w:val="32"/>
          <w:lang w:eastAsia="ru-RU"/>
        </w:rPr>
      </w:pPr>
      <w:r w:rsidRPr="002D0F44">
        <w:rPr>
          <w:rFonts w:ascii="Times New Roman" w:eastAsia="Times New Roman" w:hAnsi="Times New Roman"/>
          <w:b/>
          <w:color w:val="FF0000"/>
          <w:sz w:val="32"/>
          <w:szCs w:val="32"/>
          <w:lang w:eastAsia="ru-RU"/>
        </w:rPr>
        <w:t>(предоставляется в первой части заявки)</w:t>
      </w:r>
    </w:p>
    <w:p w:rsidR="002D0F44" w:rsidRPr="002D0F44" w:rsidRDefault="002D0F44" w:rsidP="002D0F44">
      <w:pPr>
        <w:spacing w:after="0" w:line="240" w:lineRule="auto"/>
        <w:jc w:val="center"/>
        <w:rPr>
          <w:rFonts w:ascii="Times New Roman" w:eastAsia="Times New Roman" w:hAnsi="Times New Roman"/>
          <w:b/>
          <w:lang w:eastAsia="ru-RU"/>
        </w:rPr>
      </w:pPr>
    </w:p>
    <w:p w:rsidR="002D0F44" w:rsidRDefault="00273D81" w:rsidP="00F507EB">
      <w:pPr>
        <w:pStyle w:val="Default"/>
        <w:jc w:val="center"/>
        <w:rPr>
          <w:b/>
          <w:bCs/>
          <w:sz w:val="20"/>
          <w:szCs w:val="20"/>
        </w:rPr>
      </w:pPr>
      <w:r>
        <w:rPr>
          <w:b/>
          <w:bCs/>
          <w:sz w:val="20"/>
          <w:szCs w:val="20"/>
        </w:rPr>
        <w:t>Предложение участника в отношении предмета закупки</w:t>
      </w:r>
    </w:p>
    <w:p w:rsidR="00273D81" w:rsidRDefault="00273D81" w:rsidP="00F507EB">
      <w:pPr>
        <w:pStyle w:val="Default"/>
        <w:jc w:val="center"/>
        <w:rPr>
          <w:b/>
          <w:bCs/>
          <w:sz w:val="20"/>
          <w:szCs w:val="20"/>
        </w:rPr>
      </w:pPr>
    </w:p>
    <w:p w:rsidR="00273D81" w:rsidRDefault="00273D81" w:rsidP="00F507EB">
      <w:pPr>
        <w:pStyle w:val="Default"/>
        <w:jc w:val="center"/>
        <w:rPr>
          <w:b/>
          <w:bCs/>
          <w:sz w:val="20"/>
          <w:szCs w:val="20"/>
        </w:rPr>
      </w:pPr>
    </w:p>
    <w:p w:rsidR="002D0F44" w:rsidRDefault="002D0F44" w:rsidP="00F507EB">
      <w:pPr>
        <w:pStyle w:val="Default"/>
        <w:jc w:val="center"/>
        <w:rPr>
          <w:b/>
          <w:bCs/>
          <w:sz w:val="20"/>
          <w:szCs w:val="20"/>
        </w:rPr>
      </w:pPr>
    </w:p>
    <w:p w:rsidR="007E34F6" w:rsidRDefault="007E34F6" w:rsidP="00A14A24">
      <w:pPr>
        <w:spacing w:after="0" w:line="240" w:lineRule="auto"/>
        <w:jc w:val="center"/>
        <w:rPr>
          <w:rFonts w:ascii="Times New Roman" w:hAnsi="Times New Roman"/>
          <w:b/>
        </w:rPr>
      </w:pPr>
    </w:p>
    <w:p w:rsidR="007E34F6" w:rsidRPr="0090085A" w:rsidRDefault="007E34F6" w:rsidP="007E34F6">
      <w:pPr>
        <w:spacing w:after="0" w:line="240" w:lineRule="auto"/>
        <w:jc w:val="center"/>
        <w:rPr>
          <w:rFonts w:ascii="Times New Roman" w:hAnsi="Times New Roman"/>
          <w:b/>
          <w:color w:val="FF0000"/>
          <w:sz w:val="32"/>
          <w:szCs w:val="32"/>
        </w:rPr>
      </w:pPr>
      <w:proofErr w:type="gramStart"/>
      <w:r w:rsidRPr="0090085A">
        <w:rPr>
          <w:rFonts w:ascii="Times New Roman" w:hAnsi="Times New Roman"/>
          <w:b/>
          <w:color w:val="FF0000"/>
          <w:sz w:val="32"/>
          <w:szCs w:val="32"/>
        </w:rPr>
        <w:t>(</w:t>
      </w:r>
      <w:r>
        <w:rPr>
          <w:rFonts w:ascii="Times New Roman" w:hAnsi="Times New Roman"/>
          <w:b/>
          <w:color w:val="FF0000"/>
          <w:sz w:val="32"/>
          <w:szCs w:val="32"/>
        </w:rPr>
        <w:t>З</w:t>
      </w:r>
      <w:r w:rsidRPr="0090085A">
        <w:rPr>
          <w:rFonts w:ascii="Times New Roman" w:hAnsi="Times New Roman"/>
          <w:b/>
          <w:color w:val="FF0000"/>
          <w:sz w:val="32"/>
          <w:szCs w:val="32"/>
        </w:rPr>
        <w:t xml:space="preserve">аполняется участником </w:t>
      </w:r>
      <w:r>
        <w:rPr>
          <w:rFonts w:ascii="Times New Roman" w:hAnsi="Times New Roman"/>
          <w:b/>
          <w:color w:val="FF0000"/>
          <w:sz w:val="32"/>
          <w:szCs w:val="32"/>
        </w:rPr>
        <w:t xml:space="preserve">закупки </w:t>
      </w:r>
      <w:r w:rsidRPr="0090085A">
        <w:rPr>
          <w:rFonts w:ascii="Times New Roman" w:hAnsi="Times New Roman"/>
          <w:b/>
          <w:color w:val="FF0000"/>
          <w:sz w:val="32"/>
          <w:szCs w:val="32"/>
        </w:rPr>
        <w:t>в соответствии с разделом V.</w:t>
      </w:r>
      <w:proofErr w:type="gramEnd"/>
      <w:r w:rsidRPr="0090085A">
        <w:rPr>
          <w:rFonts w:ascii="Times New Roman" w:hAnsi="Times New Roman"/>
          <w:b/>
          <w:color w:val="FF0000"/>
          <w:sz w:val="32"/>
          <w:szCs w:val="32"/>
        </w:rPr>
        <w:t xml:space="preserve"> «Описание </w:t>
      </w:r>
      <w:r w:rsidR="00AE5368">
        <w:rPr>
          <w:rFonts w:ascii="Times New Roman" w:hAnsi="Times New Roman"/>
          <w:b/>
          <w:color w:val="FF0000"/>
          <w:sz w:val="32"/>
          <w:szCs w:val="32"/>
        </w:rPr>
        <w:t>предмета</w:t>
      </w:r>
      <w:r w:rsidRPr="0090085A">
        <w:rPr>
          <w:rFonts w:ascii="Times New Roman" w:hAnsi="Times New Roman"/>
          <w:b/>
          <w:color w:val="FF0000"/>
          <w:sz w:val="32"/>
          <w:szCs w:val="32"/>
        </w:rPr>
        <w:t xml:space="preserve"> закупки</w:t>
      </w:r>
    </w:p>
    <w:p w:rsidR="007E34F6" w:rsidRPr="0090085A" w:rsidRDefault="007E34F6" w:rsidP="007E34F6">
      <w:pPr>
        <w:spacing w:after="0" w:line="240" w:lineRule="auto"/>
        <w:jc w:val="center"/>
        <w:rPr>
          <w:rFonts w:ascii="Times New Roman" w:hAnsi="Times New Roman"/>
          <w:b/>
          <w:color w:val="FF0000"/>
          <w:sz w:val="32"/>
          <w:szCs w:val="32"/>
        </w:rPr>
      </w:pPr>
      <w:r w:rsidRPr="0090085A">
        <w:rPr>
          <w:rFonts w:ascii="Times New Roman" w:hAnsi="Times New Roman"/>
          <w:b/>
          <w:color w:val="FF0000"/>
          <w:sz w:val="32"/>
          <w:szCs w:val="32"/>
        </w:rPr>
        <w:t>на поставку</w:t>
      </w:r>
      <w:r>
        <w:rPr>
          <w:rFonts w:ascii="Times New Roman" w:hAnsi="Times New Roman"/>
          <w:b/>
          <w:color w:val="FF0000"/>
          <w:sz w:val="32"/>
          <w:szCs w:val="32"/>
        </w:rPr>
        <w:t xml:space="preserve"> </w:t>
      </w:r>
      <w:r w:rsidR="002E035B" w:rsidRPr="00273D81">
        <w:rPr>
          <w:rFonts w:ascii="Times New Roman" w:hAnsi="Times New Roman"/>
          <w:b/>
          <w:color w:val="FF0000"/>
          <w:sz w:val="32"/>
          <w:szCs w:val="32"/>
        </w:rPr>
        <w:t>систем фильтрации, кондиционирования и обеззараживания воздуха</w:t>
      </w:r>
      <w:r w:rsidRPr="0090085A">
        <w:rPr>
          <w:rFonts w:ascii="Times New Roman" w:hAnsi="Times New Roman"/>
          <w:b/>
          <w:color w:val="FF0000"/>
          <w:sz w:val="32"/>
          <w:szCs w:val="32"/>
        </w:rPr>
        <w:t xml:space="preserve">» документации о проведении </w:t>
      </w:r>
      <w:r>
        <w:rPr>
          <w:rFonts w:ascii="Times New Roman" w:hAnsi="Times New Roman"/>
          <w:b/>
          <w:color w:val="FF0000"/>
          <w:sz w:val="32"/>
          <w:szCs w:val="32"/>
        </w:rPr>
        <w:t>запроса предложений</w:t>
      </w:r>
      <w:r w:rsidR="0033322A">
        <w:rPr>
          <w:rFonts w:ascii="Times New Roman" w:hAnsi="Times New Roman"/>
          <w:b/>
          <w:color w:val="FF0000"/>
          <w:sz w:val="32"/>
          <w:szCs w:val="32"/>
        </w:rPr>
        <w:t xml:space="preserve"> </w:t>
      </w:r>
      <w:r w:rsidRPr="0090085A">
        <w:rPr>
          <w:rFonts w:ascii="Times New Roman" w:hAnsi="Times New Roman"/>
          <w:b/>
          <w:color w:val="FF0000"/>
          <w:sz w:val="32"/>
          <w:szCs w:val="32"/>
        </w:rPr>
        <w:t xml:space="preserve">в электронной форме МСП в соответствии с положениями </w:t>
      </w:r>
      <w:proofErr w:type="spellStart"/>
      <w:proofErr w:type="gramStart"/>
      <w:r w:rsidRPr="0090085A">
        <w:rPr>
          <w:rFonts w:ascii="Times New Roman" w:hAnsi="Times New Roman"/>
          <w:b/>
          <w:color w:val="FF0000"/>
          <w:sz w:val="32"/>
          <w:szCs w:val="32"/>
        </w:rPr>
        <w:t>п</w:t>
      </w:r>
      <w:proofErr w:type="spellEnd"/>
      <w:proofErr w:type="gramEnd"/>
      <w:r w:rsidRPr="0090085A">
        <w:rPr>
          <w:rFonts w:ascii="Times New Roman" w:hAnsi="Times New Roman"/>
          <w:b/>
          <w:color w:val="FF0000"/>
          <w:sz w:val="32"/>
          <w:szCs w:val="32"/>
        </w:rPr>
        <w:t xml:space="preserve"> 1.3. </w:t>
      </w:r>
      <w:proofErr w:type="gramStart"/>
      <w:r w:rsidRPr="0090085A">
        <w:rPr>
          <w:rFonts w:ascii="Times New Roman" w:hAnsi="Times New Roman"/>
          <w:b/>
          <w:color w:val="FF0000"/>
          <w:sz w:val="32"/>
          <w:szCs w:val="32"/>
        </w:rPr>
        <w:t xml:space="preserve">«Инструкция по заполнению первой части заявки на участие в закупке при заключении договора на поставку товара (выполнение работ, оказание услуг)» главы 1 «Заявка на участие в </w:t>
      </w:r>
      <w:r>
        <w:rPr>
          <w:rFonts w:ascii="Times New Roman" w:hAnsi="Times New Roman"/>
          <w:b/>
          <w:color w:val="FF0000"/>
          <w:sz w:val="32"/>
          <w:szCs w:val="32"/>
        </w:rPr>
        <w:t>запросе предложений</w:t>
      </w:r>
      <w:r w:rsidRPr="0090085A">
        <w:rPr>
          <w:rFonts w:ascii="Times New Roman" w:hAnsi="Times New Roman"/>
          <w:b/>
          <w:color w:val="FF0000"/>
          <w:sz w:val="32"/>
          <w:szCs w:val="32"/>
        </w:rPr>
        <w:t xml:space="preserve"> в электронной форме, которую представляет Участник </w:t>
      </w:r>
      <w:r>
        <w:rPr>
          <w:rFonts w:ascii="Times New Roman" w:hAnsi="Times New Roman"/>
          <w:b/>
          <w:color w:val="FF0000"/>
          <w:sz w:val="32"/>
          <w:szCs w:val="32"/>
        </w:rPr>
        <w:t>запроса предложений</w:t>
      </w:r>
      <w:r w:rsidRPr="0090085A">
        <w:rPr>
          <w:rFonts w:ascii="Times New Roman" w:hAnsi="Times New Roman"/>
          <w:b/>
          <w:color w:val="FF0000"/>
          <w:sz w:val="32"/>
          <w:szCs w:val="32"/>
        </w:rPr>
        <w:t xml:space="preserve"> в электронной форме в соответствии с настоящей документацией о </w:t>
      </w:r>
      <w:r>
        <w:rPr>
          <w:rFonts w:ascii="Times New Roman" w:hAnsi="Times New Roman"/>
          <w:b/>
          <w:color w:val="FF0000"/>
          <w:sz w:val="32"/>
          <w:szCs w:val="32"/>
        </w:rPr>
        <w:t>запросе предложений</w:t>
      </w:r>
      <w:r w:rsidRPr="0090085A">
        <w:rPr>
          <w:rFonts w:ascii="Times New Roman" w:hAnsi="Times New Roman"/>
          <w:b/>
          <w:color w:val="FF0000"/>
          <w:sz w:val="32"/>
          <w:szCs w:val="32"/>
        </w:rPr>
        <w:t xml:space="preserve">, должна быть подготовлена по форме, установленной настоящей документацией о </w:t>
      </w:r>
      <w:r w:rsidR="0033322A">
        <w:rPr>
          <w:rFonts w:ascii="Times New Roman" w:hAnsi="Times New Roman"/>
          <w:b/>
          <w:color w:val="FF0000"/>
          <w:sz w:val="32"/>
          <w:szCs w:val="32"/>
        </w:rPr>
        <w:t>запросе предложений</w:t>
      </w:r>
      <w:r w:rsidRPr="0090085A">
        <w:rPr>
          <w:rFonts w:ascii="Times New Roman" w:hAnsi="Times New Roman"/>
          <w:b/>
          <w:color w:val="FF0000"/>
          <w:sz w:val="32"/>
          <w:szCs w:val="32"/>
        </w:rPr>
        <w:t>, и содержать</w:t>
      </w:r>
      <w:proofErr w:type="gramEnd"/>
      <w:r w:rsidRPr="0090085A">
        <w:rPr>
          <w:rFonts w:ascii="Times New Roman" w:hAnsi="Times New Roman"/>
          <w:b/>
          <w:color w:val="FF0000"/>
          <w:sz w:val="32"/>
          <w:szCs w:val="32"/>
        </w:rPr>
        <w:t xml:space="preserve"> следующие сведения, информацию и документы» раздела III.III. </w:t>
      </w:r>
      <w:proofErr w:type="gramStart"/>
      <w:r w:rsidRPr="0090085A">
        <w:rPr>
          <w:rFonts w:ascii="Times New Roman" w:hAnsi="Times New Roman"/>
          <w:b/>
          <w:color w:val="FF0000"/>
          <w:sz w:val="32"/>
          <w:szCs w:val="32"/>
        </w:rPr>
        <w:t xml:space="preserve">«Требования к содержанию и составу заявки на участие в </w:t>
      </w:r>
      <w:r w:rsidR="0033322A">
        <w:rPr>
          <w:rFonts w:ascii="Times New Roman" w:hAnsi="Times New Roman"/>
          <w:b/>
          <w:color w:val="FF0000"/>
          <w:sz w:val="32"/>
          <w:szCs w:val="32"/>
        </w:rPr>
        <w:t>запросе предложений</w:t>
      </w:r>
      <w:r w:rsidRPr="0090085A">
        <w:rPr>
          <w:rFonts w:ascii="Times New Roman" w:hAnsi="Times New Roman"/>
          <w:b/>
          <w:color w:val="FF0000"/>
          <w:sz w:val="32"/>
          <w:szCs w:val="32"/>
        </w:rPr>
        <w:t xml:space="preserve"> в электронной форме» документации о проведении </w:t>
      </w:r>
      <w:r w:rsidR="0033322A">
        <w:rPr>
          <w:rFonts w:ascii="Times New Roman" w:hAnsi="Times New Roman"/>
          <w:b/>
          <w:color w:val="FF0000"/>
          <w:sz w:val="32"/>
          <w:szCs w:val="32"/>
        </w:rPr>
        <w:t>запроса предложений</w:t>
      </w:r>
      <w:r w:rsidRPr="0090085A">
        <w:rPr>
          <w:rFonts w:ascii="Times New Roman" w:hAnsi="Times New Roman"/>
          <w:b/>
          <w:color w:val="FF0000"/>
          <w:sz w:val="32"/>
          <w:szCs w:val="32"/>
        </w:rPr>
        <w:t xml:space="preserve"> в электронной форме МСП)</w:t>
      </w:r>
      <w:proofErr w:type="gramEnd"/>
    </w:p>
    <w:p w:rsidR="007E34F6" w:rsidRPr="00C706F5" w:rsidRDefault="007E34F6" w:rsidP="007E34F6">
      <w:pPr>
        <w:spacing w:after="0" w:line="240" w:lineRule="auto"/>
        <w:rPr>
          <w:rFonts w:ascii="Times New Roman" w:hAnsi="Times New Roman"/>
          <w:b/>
        </w:rPr>
      </w:pPr>
    </w:p>
    <w:p w:rsidR="007E34F6" w:rsidRDefault="007E34F6" w:rsidP="007E34F6">
      <w:pPr>
        <w:spacing w:after="0" w:line="240" w:lineRule="auto"/>
        <w:rPr>
          <w:rFonts w:ascii="Times New Roman" w:hAnsi="Times New Roman"/>
          <w:b/>
        </w:rPr>
      </w:pPr>
    </w:p>
    <w:p w:rsidR="007E34F6" w:rsidRDefault="007E34F6" w:rsidP="007E34F6">
      <w:pPr>
        <w:spacing w:after="0" w:line="240" w:lineRule="auto"/>
        <w:rPr>
          <w:color w:val="FF0000"/>
        </w:rPr>
      </w:pPr>
    </w:p>
    <w:p w:rsidR="007E34F6" w:rsidRDefault="007E34F6" w:rsidP="007E34F6">
      <w:pPr>
        <w:spacing w:after="0" w:line="240" w:lineRule="auto"/>
        <w:jc w:val="center"/>
        <w:rPr>
          <w:rFonts w:ascii="Times New Roman" w:hAnsi="Times New Roman"/>
          <w:color w:val="0070C0"/>
          <w:sz w:val="32"/>
          <w:szCs w:val="32"/>
        </w:rPr>
      </w:pPr>
      <w:r w:rsidRPr="00AA6BF8">
        <w:rPr>
          <w:rFonts w:ascii="Times New Roman" w:hAnsi="Times New Roman"/>
          <w:color w:val="0070C0"/>
          <w:sz w:val="32"/>
          <w:szCs w:val="32"/>
        </w:rPr>
        <w:t>(Не допускается указание в первой части заявки на участие в закупке сведений об участнике закупки и (или) о ценовом предложении).</w:t>
      </w:r>
    </w:p>
    <w:p w:rsidR="007E34F6" w:rsidRDefault="007E34F6" w:rsidP="00A14A24">
      <w:pPr>
        <w:spacing w:after="0" w:line="240" w:lineRule="auto"/>
        <w:jc w:val="center"/>
        <w:rPr>
          <w:rFonts w:ascii="Times New Roman" w:hAnsi="Times New Roman"/>
          <w:b/>
        </w:rPr>
      </w:pPr>
    </w:p>
    <w:p w:rsidR="00C549AB" w:rsidRDefault="00C549AB" w:rsidP="002D0F44">
      <w:pPr>
        <w:spacing w:after="0" w:line="240" w:lineRule="auto"/>
        <w:jc w:val="center"/>
        <w:rPr>
          <w:rFonts w:ascii="Times New Roman" w:eastAsia="Times New Roman" w:hAnsi="Times New Roman"/>
          <w:b/>
          <w:color w:val="FF0000"/>
          <w:sz w:val="32"/>
          <w:szCs w:val="32"/>
          <w:lang w:eastAsia="ru-RU"/>
        </w:rPr>
      </w:pPr>
    </w:p>
    <w:p w:rsidR="00A14A24" w:rsidRDefault="00A14A24" w:rsidP="002D0F44">
      <w:pPr>
        <w:spacing w:after="0" w:line="240" w:lineRule="auto"/>
        <w:jc w:val="center"/>
        <w:rPr>
          <w:rFonts w:ascii="Times New Roman" w:eastAsia="Times New Roman" w:hAnsi="Times New Roman"/>
          <w:b/>
          <w:color w:val="FF0000"/>
          <w:sz w:val="32"/>
          <w:szCs w:val="32"/>
          <w:lang w:eastAsia="ru-RU"/>
        </w:rPr>
        <w:sectPr w:rsidR="00A14A24" w:rsidSect="00C549AB">
          <w:pgSz w:w="16838" w:h="11906" w:orient="landscape"/>
          <w:pgMar w:top="1134" w:right="851" w:bottom="851" w:left="851" w:header="709" w:footer="709" w:gutter="0"/>
          <w:cols w:space="708"/>
          <w:docGrid w:linePitch="360"/>
        </w:sectPr>
      </w:pPr>
    </w:p>
    <w:p w:rsidR="002D0F44" w:rsidRPr="002D0F44" w:rsidRDefault="00C549AB" w:rsidP="002D0F44">
      <w:pPr>
        <w:spacing w:after="0" w:line="240" w:lineRule="auto"/>
        <w:jc w:val="center"/>
        <w:rPr>
          <w:rFonts w:ascii="Times New Roman" w:eastAsia="Times New Roman" w:hAnsi="Times New Roman"/>
          <w:b/>
          <w:color w:val="FF0000"/>
          <w:sz w:val="32"/>
          <w:szCs w:val="32"/>
          <w:lang w:eastAsia="ru-RU"/>
        </w:rPr>
      </w:pPr>
      <w:r w:rsidRPr="002D0F44">
        <w:rPr>
          <w:rFonts w:ascii="Times New Roman" w:eastAsia="Times New Roman" w:hAnsi="Times New Roman"/>
          <w:b/>
          <w:color w:val="FF0000"/>
          <w:sz w:val="32"/>
          <w:szCs w:val="32"/>
          <w:lang w:eastAsia="ru-RU"/>
        </w:rPr>
        <w:lastRenderedPageBreak/>
        <w:t xml:space="preserve"> </w:t>
      </w:r>
      <w:r w:rsidR="002D0F44" w:rsidRPr="002D0F44">
        <w:rPr>
          <w:rFonts w:ascii="Times New Roman" w:eastAsia="Times New Roman" w:hAnsi="Times New Roman"/>
          <w:b/>
          <w:color w:val="FF0000"/>
          <w:sz w:val="32"/>
          <w:szCs w:val="32"/>
          <w:lang w:eastAsia="ru-RU"/>
        </w:rPr>
        <w:t xml:space="preserve">(предоставляется во </w:t>
      </w:r>
      <w:r w:rsidR="002D0F44">
        <w:rPr>
          <w:rFonts w:ascii="Times New Roman" w:eastAsia="Times New Roman" w:hAnsi="Times New Roman"/>
          <w:b/>
          <w:color w:val="FF0000"/>
          <w:sz w:val="32"/>
          <w:szCs w:val="32"/>
          <w:lang w:eastAsia="ru-RU"/>
        </w:rPr>
        <w:t>второ</w:t>
      </w:r>
      <w:r w:rsidR="002D0F44" w:rsidRPr="002D0F44">
        <w:rPr>
          <w:rFonts w:ascii="Times New Roman" w:eastAsia="Times New Roman" w:hAnsi="Times New Roman"/>
          <w:b/>
          <w:color w:val="FF0000"/>
          <w:sz w:val="32"/>
          <w:szCs w:val="32"/>
          <w:lang w:eastAsia="ru-RU"/>
        </w:rPr>
        <w:t>й части заявки)</w:t>
      </w:r>
    </w:p>
    <w:p w:rsidR="002D0F44" w:rsidRDefault="002D0F44" w:rsidP="00F507EB">
      <w:pPr>
        <w:pStyle w:val="Default"/>
        <w:jc w:val="center"/>
        <w:rPr>
          <w:b/>
          <w:bCs/>
          <w:sz w:val="20"/>
          <w:szCs w:val="20"/>
        </w:rPr>
      </w:pPr>
    </w:p>
    <w:p w:rsidR="00F507EB" w:rsidRPr="00B54B43" w:rsidRDefault="00F507EB" w:rsidP="00F507EB">
      <w:pPr>
        <w:pStyle w:val="Default"/>
        <w:jc w:val="center"/>
        <w:rPr>
          <w:b/>
          <w:bCs/>
          <w:sz w:val="22"/>
          <w:szCs w:val="22"/>
        </w:rPr>
      </w:pPr>
      <w:r>
        <w:rPr>
          <w:b/>
          <w:bCs/>
          <w:sz w:val="20"/>
          <w:szCs w:val="20"/>
        </w:rPr>
        <w:t>ФОРМА</w:t>
      </w:r>
      <w:r w:rsidRPr="00044E5E">
        <w:rPr>
          <w:b/>
          <w:bCs/>
          <w:sz w:val="20"/>
          <w:szCs w:val="20"/>
        </w:rPr>
        <w:t xml:space="preserve">. </w:t>
      </w:r>
      <w:r w:rsidRPr="00B54B43">
        <w:rPr>
          <w:b/>
          <w:bCs/>
          <w:sz w:val="22"/>
          <w:szCs w:val="22"/>
        </w:rPr>
        <w:t>Заявка на участие в</w:t>
      </w:r>
      <w:r w:rsidR="00B4150C">
        <w:rPr>
          <w:b/>
          <w:bCs/>
          <w:sz w:val="22"/>
          <w:szCs w:val="22"/>
        </w:rPr>
        <w:t xml:space="preserve"> </w:t>
      </w:r>
      <w:r w:rsidR="00EC1B90">
        <w:rPr>
          <w:b/>
          <w:bCs/>
          <w:sz w:val="22"/>
          <w:szCs w:val="22"/>
        </w:rPr>
        <w:t>запросе предложений</w:t>
      </w:r>
      <w:r w:rsidR="002E4B74">
        <w:rPr>
          <w:b/>
          <w:bCs/>
          <w:sz w:val="22"/>
          <w:szCs w:val="22"/>
        </w:rPr>
        <w:t xml:space="preserve"> в электронн</w:t>
      </w:r>
      <w:r w:rsidR="00EC1B90">
        <w:rPr>
          <w:b/>
          <w:bCs/>
          <w:sz w:val="22"/>
          <w:szCs w:val="22"/>
        </w:rPr>
        <w:t>ой форме</w:t>
      </w:r>
    </w:p>
    <w:p w:rsidR="00F507EB" w:rsidRPr="005A2070" w:rsidRDefault="00F507EB" w:rsidP="00F507EB">
      <w:pPr>
        <w:spacing w:after="0" w:line="240" w:lineRule="auto"/>
        <w:jc w:val="center"/>
        <w:rPr>
          <w:rFonts w:ascii="Times New Roman" w:hAnsi="Times New Roman"/>
          <w:sz w:val="20"/>
          <w:szCs w:val="20"/>
        </w:rPr>
      </w:pPr>
      <w:r w:rsidRPr="00B54B43">
        <w:rPr>
          <w:rFonts w:ascii="Times New Roman" w:hAnsi="Times New Roman"/>
        </w:rPr>
        <w:t xml:space="preserve">на </w:t>
      </w:r>
      <w:r w:rsidRPr="00930601">
        <w:rPr>
          <w:rFonts w:ascii="Times New Roman" w:hAnsi="Times New Roman"/>
          <w:sz w:val="20"/>
          <w:szCs w:val="20"/>
        </w:rPr>
        <w:t xml:space="preserve">право заключения договора </w:t>
      </w:r>
      <w:r w:rsidRPr="005A2070">
        <w:rPr>
          <w:rFonts w:ascii="Times New Roman" w:hAnsi="Times New Roman"/>
          <w:sz w:val="20"/>
          <w:szCs w:val="20"/>
        </w:rPr>
        <w:t>_____________ (по предмету закупки)</w:t>
      </w:r>
    </w:p>
    <w:p w:rsidR="00F507EB" w:rsidRPr="005A2070" w:rsidRDefault="00F507EB" w:rsidP="00F507EB">
      <w:pPr>
        <w:spacing w:after="0" w:line="240" w:lineRule="auto"/>
        <w:jc w:val="center"/>
        <w:rPr>
          <w:rFonts w:ascii="Times New Roman" w:hAnsi="Times New Roman"/>
          <w:sz w:val="20"/>
          <w:szCs w:val="20"/>
        </w:rPr>
      </w:pPr>
    </w:p>
    <w:p w:rsidR="0013185E" w:rsidRPr="00687A9C" w:rsidRDefault="0013185E" w:rsidP="00C1743F">
      <w:pPr>
        <w:pStyle w:val="a6"/>
        <w:keepNext/>
        <w:keepLines/>
        <w:widowControl w:val="0"/>
        <w:numPr>
          <w:ilvl w:val="0"/>
          <w:numId w:val="4"/>
        </w:numPr>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ind w:right="-83"/>
        <w:jc w:val="both"/>
        <w:rPr>
          <w:rFonts w:ascii="Times New Roman" w:hAnsi="Times New Roman"/>
          <w:sz w:val="20"/>
          <w:szCs w:val="20"/>
          <w:lang w:eastAsia="ru-RU"/>
        </w:rPr>
      </w:pPr>
      <w:r w:rsidRPr="00687A9C">
        <w:rPr>
          <w:rFonts w:ascii="Times New Roman" w:hAnsi="Times New Roman"/>
          <w:sz w:val="20"/>
          <w:szCs w:val="20"/>
          <w:lang w:eastAsia="ru-RU"/>
        </w:rPr>
        <w:t xml:space="preserve"> Изучив документацию </w:t>
      </w:r>
      <w:r w:rsidR="00EC1B90">
        <w:rPr>
          <w:rFonts w:ascii="Times New Roman" w:hAnsi="Times New Roman"/>
          <w:sz w:val="20"/>
          <w:szCs w:val="20"/>
          <w:lang w:eastAsia="ru-RU"/>
        </w:rPr>
        <w:t xml:space="preserve">о запросе предложений в электронной форме </w:t>
      </w:r>
      <w:r w:rsidRPr="00687A9C">
        <w:rPr>
          <w:rFonts w:ascii="Times New Roman" w:hAnsi="Times New Roman"/>
          <w:sz w:val="20"/>
          <w:szCs w:val="20"/>
          <w:lang w:eastAsia="ru-RU"/>
        </w:rPr>
        <w:t xml:space="preserve">на право заключения вышеупомянутого договора, а также применимые к данному </w:t>
      </w:r>
      <w:r w:rsidR="00DA1963">
        <w:rPr>
          <w:rFonts w:ascii="Times New Roman" w:hAnsi="Times New Roman"/>
          <w:sz w:val="20"/>
          <w:szCs w:val="20"/>
          <w:lang w:eastAsia="ru-RU"/>
        </w:rPr>
        <w:t>запросу предло</w:t>
      </w:r>
      <w:r w:rsidR="00EC1B90">
        <w:rPr>
          <w:rFonts w:ascii="Times New Roman" w:hAnsi="Times New Roman"/>
          <w:sz w:val="20"/>
          <w:szCs w:val="20"/>
          <w:lang w:eastAsia="ru-RU"/>
        </w:rPr>
        <w:t>жений</w:t>
      </w:r>
      <w:r w:rsidRPr="00687A9C">
        <w:rPr>
          <w:rFonts w:ascii="Times New Roman" w:hAnsi="Times New Roman"/>
          <w:sz w:val="20"/>
          <w:szCs w:val="20"/>
          <w:lang w:eastAsia="ru-RU"/>
        </w:rPr>
        <w:t xml:space="preserve"> законодательство и нормативно-правовые акты</w:t>
      </w:r>
    </w:p>
    <w:p w:rsidR="0013185E" w:rsidRPr="0013185E" w:rsidRDefault="0013185E" w:rsidP="0013185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ind w:right="-83"/>
        <w:jc w:val="both"/>
        <w:rPr>
          <w:rFonts w:ascii="Times New Roman" w:hAnsi="Times New Roman"/>
          <w:b/>
          <w:i/>
          <w:sz w:val="20"/>
          <w:szCs w:val="20"/>
          <w:lang w:eastAsia="ru-RU"/>
        </w:rPr>
      </w:pPr>
      <w:r w:rsidRPr="0013185E">
        <w:rPr>
          <w:rFonts w:ascii="Times New Roman" w:hAnsi="Times New Roman"/>
          <w:i/>
          <w:sz w:val="20"/>
          <w:szCs w:val="20"/>
          <w:lang w:eastAsia="ru-RU"/>
        </w:rPr>
        <w:t>________________________________________________________________________________________</w:t>
      </w:r>
    </w:p>
    <w:p w:rsidR="0013185E" w:rsidRPr="0013185E" w:rsidRDefault="0013185E" w:rsidP="0013185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ind w:right="-83"/>
        <w:jc w:val="center"/>
        <w:rPr>
          <w:rFonts w:ascii="Times New Roman" w:hAnsi="Times New Roman"/>
          <w:i/>
          <w:sz w:val="20"/>
          <w:szCs w:val="20"/>
          <w:lang w:eastAsia="ru-RU"/>
        </w:rPr>
      </w:pPr>
      <w:proofErr w:type="gramStart"/>
      <w:r w:rsidRPr="0013185E">
        <w:rPr>
          <w:rFonts w:ascii="Times New Roman" w:hAnsi="Times New Roman"/>
          <w:i/>
          <w:sz w:val="20"/>
          <w:szCs w:val="20"/>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13185E" w:rsidRPr="0013185E" w:rsidRDefault="0013185E" w:rsidP="0013185E">
      <w:pPr>
        <w:tabs>
          <w:tab w:val="left" w:pos="708"/>
        </w:tabs>
        <w:spacing w:after="0" w:line="240" w:lineRule="auto"/>
        <w:jc w:val="both"/>
        <w:rPr>
          <w:rFonts w:ascii="Times New Roman" w:hAnsi="Times New Roman"/>
          <w:sz w:val="20"/>
          <w:szCs w:val="20"/>
          <w:lang w:eastAsia="ru-RU"/>
        </w:rPr>
      </w:pPr>
      <w:r w:rsidRPr="0013185E">
        <w:rPr>
          <w:rFonts w:ascii="Times New Roman" w:hAnsi="Times New Roman"/>
          <w:sz w:val="20"/>
          <w:szCs w:val="20"/>
          <w:lang w:eastAsia="ru-RU"/>
        </w:rPr>
        <w:t xml:space="preserve"> в лице, _________________________________________________________________________</w:t>
      </w:r>
    </w:p>
    <w:p w:rsidR="0013185E" w:rsidRPr="0013185E" w:rsidRDefault="0013185E" w:rsidP="0013185E">
      <w:pPr>
        <w:tabs>
          <w:tab w:val="left" w:pos="708"/>
        </w:tabs>
        <w:spacing w:after="0" w:line="240" w:lineRule="auto"/>
        <w:ind w:firstLine="1000"/>
        <w:jc w:val="center"/>
        <w:rPr>
          <w:rFonts w:ascii="Times New Roman" w:hAnsi="Times New Roman"/>
          <w:i/>
          <w:sz w:val="20"/>
          <w:szCs w:val="20"/>
          <w:lang w:eastAsia="ru-RU"/>
        </w:rPr>
      </w:pPr>
      <w:r w:rsidRPr="0013185E">
        <w:rPr>
          <w:rFonts w:ascii="Times New Roman" w:hAnsi="Times New Roman"/>
          <w:i/>
          <w:sz w:val="20"/>
          <w:szCs w:val="20"/>
          <w:lang w:eastAsia="ru-RU"/>
        </w:rPr>
        <w:t>(наименование должности руководителя (уполномоченного лица)  и его Ф.И.О.)</w:t>
      </w:r>
    </w:p>
    <w:p w:rsidR="0013185E" w:rsidRPr="0013185E" w:rsidRDefault="0013185E" w:rsidP="0013185E">
      <w:pPr>
        <w:tabs>
          <w:tab w:val="left" w:pos="708"/>
        </w:tabs>
        <w:spacing w:after="0" w:line="240" w:lineRule="auto"/>
        <w:jc w:val="both"/>
        <w:rPr>
          <w:rFonts w:ascii="Times New Roman" w:hAnsi="Times New Roman"/>
          <w:sz w:val="20"/>
          <w:szCs w:val="20"/>
          <w:lang w:eastAsia="ru-RU"/>
        </w:rPr>
      </w:pPr>
      <w:r w:rsidRPr="0013185E">
        <w:rPr>
          <w:rFonts w:ascii="Times New Roman" w:hAnsi="Times New Roman"/>
          <w:sz w:val="20"/>
          <w:szCs w:val="20"/>
          <w:lang w:eastAsia="ru-RU"/>
        </w:rPr>
        <w:t>сообщает о</w:t>
      </w:r>
      <w:r w:rsidR="00EC1B90">
        <w:rPr>
          <w:rFonts w:ascii="Times New Roman" w:hAnsi="Times New Roman"/>
          <w:sz w:val="20"/>
          <w:szCs w:val="20"/>
          <w:lang w:eastAsia="ru-RU"/>
        </w:rPr>
        <w:t xml:space="preserve"> согласии участвовать в запросе предложений в электронной форме</w:t>
      </w:r>
      <w:r w:rsidRPr="0013185E">
        <w:rPr>
          <w:rFonts w:ascii="Times New Roman" w:hAnsi="Times New Roman"/>
          <w:sz w:val="20"/>
          <w:szCs w:val="20"/>
          <w:lang w:eastAsia="ru-RU"/>
        </w:rPr>
        <w:t xml:space="preserve"> на условиях, установленных в указанных выше документах, и направляет настоящую заявку.</w:t>
      </w:r>
    </w:p>
    <w:p w:rsidR="00F507EB" w:rsidRPr="00B54B43" w:rsidRDefault="00F507EB" w:rsidP="00F507EB">
      <w:pPr>
        <w:spacing w:after="0" w:line="240" w:lineRule="auto"/>
        <w:ind w:firstLine="708"/>
        <w:jc w:val="both"/>
        <w:rPr>
          <w:vertAlign w:val="superscript"/>
        </w:rPr>
      </w:pPr>
    </w:p>
    <w:tbl>
      <w:tblPr>
        <w:tblW w:w="10207" w:type="dxa"/>
        <w:tblCellMar>
          <w:left w:w="142" w:type="dxa"/>
          <w:right w:w="84" w:type="dxa"/>
        </w:tblCellMar>
        <w:tblLook w:val="04A0"/>
      </w:tblPr>
      <w:tblGrid>
        <w:gridCol w:w="562"/>
        <w:gridCol w:w="4946"/>
        <w:gridCol w:w="4699"/>
      </w:tblGrid>
      <w:tr w:rsidR="00F507EB" w:rsidRPr="00930601" w:rsidTr="00F507EB">
        <w:trPr>
          <w:trHeight w:val="564"/>
        </w:trPr>
        <w:tc>
          <w:tcPr>
            <w:tcW w:w="562"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jc w:val="center"/>
              <w:rPr>
                <w:sz w:val="20"/>
                <w:szCs w:val="20"/>
              </w:rPr>
            </w:pPr>
            <w:r w:rsidRPr="00930601">
              <w:rPr>
                <w:sz w:val="20"/>
                <w:szCs w:val="20"/>
              </w:rPr>
              <w:t>№</w:t>
            </w:r>
          </w:p>
          <w:p w:rsidR="00F507EB" w:rsidRPr="00930601" w:rsidRDefault="00F507EB" w:rsidP="00F507EB">
            <w:pPr>
              <w:pStyle w:val="Default"/>
              <w:jc w:val="center"/>
              <w:rPr>
                <w:sz w:val="20"/>
                <w:szCs w:val="20"/>
              </w:rPr>
            </w:pPr>
            <w:proofErr w:type="spellStart"/>
            <w:proofErr w:type="gramStart"/>
            <w:r w:rsidRPr="00930601">
              <w:rPr>
                <w:sz w:val="20"/>
                <w:szCs w:val="20"/>
              </w:rPr>
              <w:t>п</w:t>
            </w:r>
            <w:proofErr w:type="spellEnd"/>
            <w:proofErr w:type="gramEnd"/>
            <w:r w:rsidRPr="00930601">
              <w:rPr>
                <w:sz w:val="20"/>
                <w:szCs w:val="20"/>
              </w:rPr>
              <w:t>/</w:t>
            </w:r>
            <w:proofErr w:type="spellStart"/>
            <w:r w:rsidRPr="00930601">
              <w:rPr>
                <w:sz w:val="20"/>
                <w:szCs w:val="20"/>
              </w:rPr>
              <w:t>п</w:t>
            </w:r>
            <w:proofErr w:type="spellEnd"/>
          </w:p>
        </w:tc>
        <w:tc>
          <w:tcPr>
            <w:tcW w:w="4946"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jc w:val="center"/>
              <w:rPr>
                <w:sz w:val="20"/>
                <w:szCs w:val="20"/>
              </w:rPr>
            </w:pPr>
            <w:r w:rsidRPr="00930601">
              <w:rPr>
                <w:sz w:val="20"/>
                <w:szCs w:val="20"/>
              </w:rPr>
              <w:t>Наименование</w:t>
            </w:r>
          </w:p>
        </w:tc>
        <w:tc>
          <w:tcPr>
            <w:tcW w:w="4699" w:type="dxa"/>
            <w:tcBorders>
              <w:top w:val="single" w:sz="4" w:space="0" w:color="000000"/>
              <w:left w:val="single" w:sz="4" w:space="0" w:color="000000"/>
              <w:bottom w:val="single" w:sz="4" w:space="0" w:color="000000"/>
              <w:right w:val="single" w:sz="4" w:space="0" w:color="000000"/>
            </w:tcBorders>
            <w:hideMark/>
          </w:tcPr>
          <w:p w:rsidR="00F507EB" w:rsidRPr="00930601" w:rsidRDefault="00EC1B90" w:rsidP="00F507EB">
            <w:pPr>
              <w:pStyle w:val="Default"/>
              <w:jc w:val="center"/>
              <w:rPr>
                <w:sz w:val="20"/>
                <w:szCs w:val="20"/>
              </w:rPr>
            </w:pPr>
            <w:r>
              <w:rPr>
                <w:sz w:val="20"/>
                <w:szCs w:val="20"/>
              </w:rPr>
              <w:t>Сведения об участнике запроса предложений</w:t>
            </w:r>
          </w:p>
        </w:tc>
      </w:tr>
      <w:tr w:rsidR="00F507EB" w:rsidRPr="00930601" w:rsidTr="00F507EB">
        <w:trPr>
          <w:trHeight w:val="299"/>
        </w:trPr>
        <w:tc>
          <w:tcPr>
            <w:tcW w:w="562"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rPr>
                <w:sz w:val="20"/>
                <w:szCs w:val="20"/>
              </w:rPr>
            </w:pPr>
            <w:r w:rsidRPr="00930601">
              <w:rPr>
                <w:sz w:val="20"/>
                <w:szCs w:val="20"/>
              </w:rPr>
              <w:t xml:space="preserve">1 </w:t>
            </w:r>
          </w:p>
        </w:tc>
        <w:tc>
          <w:tcPr>
            <w:tcW w:w="4946"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rPr>
                <w:sz w:val="20"/>
                <w:szCs w:val="20"/>
              </w:rPr>
            </w:pPr>
            <w:r w:rsidRPr="00930601">
              <w:rPr>
                <w:bCs/>
                <w:sz w:val="20"/>
                <w:szCs w:val="20"/>
              </w:rPr>
              <w:t>Полное наименование участника</w:t>
            </w:r>
            <w:r w:rsidR="00EC1B90">
              <w:rPr>
                <w:sz w:val="20"/>
                <w:szCs w:val="20"/>
              </w:rPr>
              <w:t xml:space="preserve"> запроса предложений</w:t>
            </w:r>
          </w:p>
        </w:tc>
        <w:tc>
          <w:tcPr>
            <w:tcW w:w="4699"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rPr>
                <w:sz w:val="20"/>
                <w:szCs w:val="20"/>
              </w:rPr>
            </w:pPr>
          </w:p>
        </w:tc>
      </w:tr>
      <w:tr w:rsidR="00F507EB" w:rsidRPr="00930601" w:rsidTr="00F507EB">
        <w:trPr>
          <w:trHeight w:val="309"/>
        </w:trPr>
        <w:tc>
          <w:tcPr>
            <w:tcW w:w="562"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rPr>
                <w:sz w:val="20"/>
                <w:szCs w:val="20"/>
              </w:rPr>
            </w:pPr>
            <w:r w:rsidRPr="00930601">
              <w:rPr>
                <w:sz w:val="20"/>
                <w:szCs w:val="20"/>
              </w:rPr>
              <w:t xml:space="preserve">2 </w:t>
            </w:r>
          </w:p>
        </w:tc>
        <w:tc>
          <w:tcPr>
            <w:tcW w:w="4946"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rPr>
                <w:sz w:val="20"/>
                <w:szCs w:val="20"/>
              </w:rPr>
            </w:pPr>
            <w:r w:rsidRPr="00930601">
              <w:rPr>
                <w:sz w:val="20"/>
                <w:szCs w:val="20"/>
              </w:rPr>
              <w:t>Организационно-п</w:t>
            </w:r>
            <w:r w:rsidR="00EC1B90">
              <w:rPr>
                <w:sz w:val="20"/>
                <w:szCs w:val="20"/>
              </w:rPr>
              <w:t>равовая форма участника запроса предложений</w:t>
            </w:r>
          </w:p>
        </w:tc>
        <w:tc>
          <w:tcPr>
            <w:tcW w:w="4699"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rPr>
                <w:sz w:val="20"/>
                <w:szCs w:val="20"/>
              </w:rPr>
            </w:pPr>
          </w:p>
        </w:tc>
      </w:tr>
      <w:tr w:rsidR="00F507EB" w:rsidRPr="00930601" w:rsidTr="00F507EB">
        <w:trPr>
          <w:trHeight w:val="562"/>
        </w:trPr>
        <w:tc>
          <w:tcPr>
            <w:tcW w:w="562"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rPr>
                <w:sz w:val="20"/>
                <w:szCs w:val="20"/>
              </w:rPr>
            </w:pPr>
            <w:r w:rsidRPr="00930601">
              <w:rPr>
                <w:sz w:val="20"/>
                <w:szCs w:val="20"/>
              </w:rPr>
              <w:t xml:space="preserve">3 </w:t>
            </w:r>
          </w:p>
        </w:tc>
        <w:tc>
          <w:tcPr>
            <w:tcW w:w="4946"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rPr>
                <w:sz w:val="20"/>
                <w:szCs w:val="20"/>
              </w:rPr>
            </w:pPr>
            <w:r w:rsidRPr="00930601">
              <w:rPr>
                <w:bCs/>
                <w:sz w:val="20"/>
                <w:szCs w:val="20"/>
              </w:rPr>
              <w:t>Информация о месте нахождения</w:t>
            </w:r>
            <w:r w:rsidRPr="00930601">
              <w:rPr>
                <w:sz w:val="20"/>
                <w:szCs w:val="20"/>
              </w:rPr>
              <w:t xml:space="preserve"> (юриди</w:t>
            </w:r>
            <w:r w:rsidR="00EC1B90">
              <w:rPr>
                <w:sz w:val="20"/>
                <w:szCs w:val="20"/>
              </w:rPr>
              <w:t>ческий адрес) участника запроса предложений</w:t>
            </w:r>
          </w:p>
        </w:tc>
        <w:tc>
          <w:tcPr>
            <w:tcW w:w="4699" w:type="dxa"/>
            <w:tcBorders>
              <w:top w:val="single" w:sz="4" w:space="0" w:color="000000"/>
              <w:left w:val="single" w:sz="4" w:space="0" w:color="000000"/>
              <w:bottom w:val="single" w:sz="4" w:space="0" w:color="000000"/>
              <w:right w:val="single" w:sz="4" w:space="0" w:color="000000"/>
            </w:tcBorders>
            <w:hideMark/>
          </w:tcPr>
          <w:p w:rsidR="00F507EB" w:rsidRPr="00930601" w:rsidRDefault="00F507EB" w:rsidP="00F507EB">
            <w:pPr>
              <w:pStyle w:val="Default"/>
              <w:rPr>
                <w:sz w:val="20"/>
                <w:szCs w:val="20"/>
              </w:rPr>
            </w:pPr>
          </w:p>
        </w:tc>
      </w:tr>
      <w:tr w:rsidR="005A2070" w:rsidRPr="00930601" w:rsidTr="00F507EB">
        <w:trPr>
          <w:trHeight w:val="279"/>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4</w:t>
            </w:r>
          </w:p>
        </w:tc>
        <w:tc>
          <w:tcPr>
            <w:tcW w:w="4946"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Почтовый (факти</w:t>
            </w:r>
            <w:r w:rsidR="00EC1B90">
              <w:rPr>
                <w:sz w:val="20"/>
                <w:szCs w:val="20"/>
              </w:rPr>
              <w:t>ческий) адрес участника запроса предложений</w:t>
            </w:r>
          </w:p>
        </w:tc>
        <w:tc>
          <w:tcPr>
            <w:tcW w:w="4699"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p>
        </w:tc>
      </w:tr>
      <w:tr w:rsidR="005A2070" w:rsidRPr="00930601" w:rsidTr="00F507EB">
        <w:trPr>
          <w:trHeight w:val="255"/>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5</w:t>
            </w:r>
          </w:p>
        </w:tc>
        <w:tc>
          <w:tcPr>
            <w:tcW w:w="4946"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Адрес элек</w:t>
            </w:r>
            <w:r w:rsidR="00EC1B90">
              <w:rPr>
                <w:sz w:val="20"/>
                <w:szCs w:val="20"/>
              </w:rPr>
              <w:t>тронной почты участника запроса предложений</w:t>
            </w:r>
          </w:p>
        </w:tc>
        <w:tc>
          <w:tcPr>
            <w:tcW w:w="4699"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p>
        </w:tc>
      </w:tr>
      <w:tr w:rsidR="005A2070" w:rsidRPr="00930601" w:rsidTr="00F507EB">
        <w:trPr>
          <w:trHeight w:val="429"/>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6</w:t>
            </w:r>
          </w:p>
        </w:tc>
        <w:tc>
          <w:tcPr>
            <w:tcW w:w="4946"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Номер телефона (с указанием кода города и кон</w:t>
            </w:r>
            <w:r w:rsidR="00EC1B90">
              <w:rPr>
                <w:sz w:val="20"/>
                <w:szCs w:val="20"/>
              </w:rPr>
              <w:t>тактного лица участника запроса предложений</w:t>
            </w:r>
            <w:r w:rsidRPr="00930601">
              <w:rPr>
                <w:sz w:val="20"/>
                <w:szCs w:val="20"/>
              </w:rPr>
              <w:t>)</w:t>
            </w:r>
          </w:p>
        </w:tc>
        <w:tc>
          <w:tcPr>
            <w:tcW w:w="4699"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p>
        </w:tc>
      </w:tr>
      <w:tr w:rsidR="005A2070" w:rsidRPr="00930601" w:rsidTr="00F507EB">
        <w:trPr>
          <w:trHeight w:val="379"/>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7</w:t>
            </w:r>
          </w:p>
        </w:tc>
        <w:tc>
          <w:tcPr>
            <w:tcW w:w="4946"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Ф.И.О. руководителя уч</w:t>
            </w:r>
            <w:r w:rsidR="00EC1B90">
              <w:rPr>
                <w:sz w:val="20"/>
                <w:szCs w:val="20"/>
              </w:rPr>
              <w:t>астника запроса предложений</w:t>
            </w:r>
          </w:p>
          <w:p w:rsidR="005A2070" w:rsidRPr="00930601" w:rsidRDefault="005A2070" w:rsidP="005A2070">
            <w:pPr>
              <w:pStyle w:val="Default"/>
              <w:rPr>
                <w:sz w:val="20"/>
                <w:szCs w:val="20"/>
              </w:rPr>
            </w:pPr>
            <w:r w:rsidRPr="00930601">
              <w:rPr>
                <w:sz w:val="20"/>
                <w:szCs w:val="20"/>
              </w:rPr>
              <w:t xml:space="preserve"> (с указанием должности) </w:t>
            </w:r>
          </w:p>
        </w:tc>
        <w:tc>
          <w:tcPr>
            <w:tcW w:w="4699"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p>
        </w:tc>
      </w:tr>
      <w:tr w:rsidR="005A2070" w:rsidRPr="00930601" w:rsidTr="00F507EB">
        <w:trPr>
          <w:trHeight w:val="288"/>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8</w:t>
            </w:r>
          </w:p>
        </w:tc>
        <w:tc>
          <w:tcPr>
            <w:tcW w:w="4946"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r w:rsidRPr="00930601">
              <w:rPr>
                <w:sz w:val="20"/>
                <w:szCs w:val="20"/>
              </w:rPr>
              <w:t xml:space="preserve">ИНН, КПП </w:t>
            </w:r>
          </w:p>
        </w:tc>
        <w:tc>
          <w:tcPr>
            <w:tcW w:w="4699"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p>
        </w:tc>
      </w:tr>
      <w:tr w:rsidR="005A2070" w:rsidRPr="00930601" w:rsidTr="00F507EB">
        <w:trPr>
          <w:trHeight w:val="286"/>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9</w:t>
            </w:r>
          </w:p>
        </w:tc>
        <w:tc>
          <w:tcPr>
            <w:tcW w:w="4946"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r w:rsidRPr="00930601">
              <w:rPr>
                <w:sz w:val="20"/>
                <w:szCs w:val="20"/>
              </w:rPr>
              <w:t>ОГРН /ОГИП</w:t>
            </w:r>
          </w:p>
        </w:tc>
        <w:tc>
          <w:tcPr>
            <w:tcW w:w="4699"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p>
        </w:tc>
      </w:tr>
      <w:tr w:rsidR="005A2070" w:rsidRPr="00930601" w:rsidTr="00F507EB">
        <w:trPr>
          <w:trHeight w:val="166"/>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10</w:t>
            </w:r>
          </w:p>
        </w:tc>
        <w:tc>
          <w:tcPr>
            <w:tcW w:w="4946"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r w:rsidRPr="00930601">
              <w:rPr>
                <w:iCs/>
                <w:sz w:val="20"/>
                <w:szCs w:val="20"/>
              </w:rPr>
              <w:t>Дата постановки на учет</w:t>
            </w:r>
          </w:p>
        </w:tc>
        <w:tc>
          <w:tcPr>
            <w:tcW w:w="4699"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p>
        </w:tc>
      </w:tr>
      <w:tr w:rsidR="005A2070" w:rsidRPr="00930601" w:rsidTr="00F507EB">
        <w:trPr>
          <w:trHeight w:val="213"/>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11</w:t>
            </w:r>
          </w:p>
        </w:tc>
        <w:tc>
          <w:tcPr>
            <w:tcW w:w="4946"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iCs/>
                <w:sz w:val="20"/>
                <w:szCs w:val="20"/>
              </w:rPr>
              <w:t>ОКПО</w:t>
            </w:r>
          </w:p>
        </w:tc>
        <w:tc>
          <w:tcPr>
            <w:tcW w:w="4699"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p>
        </w:tc>
      </w:tr>
      <w:tr w:rsidR="005A2070" w:rsidRPr="00930601" w:rsidTr="00F507EB">
        <w:trPr>
          <w:trHeight w:val="322"/>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12</w:t>
            </w:r>
          </w:p>
        </w:tc>
        <w:tc>
          <w:tcPr>
            <w:tcW w:w="4946"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ОКОПФ (Общероссийский классификатор организационно - правовых форм)</w:t>
            </w:r>
          </w:p>
        </w:tc>
        <w:tc>
          <w:tcPr>
            <w:tcW w:w="4699"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p>
        </w:tc>
      </w:tr>
      <w:tr w:rsidR="005A2070" w:rsidRPr="00930601" w:rsidTr="00F507EB">
        <w:trPr>
          <w:trHeight w:val="359"/>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13</w:t>
            </w:r>
          </w:p>
        </w:tc>
        <w:tc>
          <w:tcPr>
            <w:tcW w:w="4946"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r w:rsidRPr="00930601">
              <w:rPr>
                <w:sz w:val="20"/>
                <w:szCs w:val="20"/>
              </w:rPr>
              <w:t>Свидетельство о государственн</w:t>
            </w:r>
            <w:r w:rsidR="0043247B">
              <w:rPr>
                <w:sz w:val="20"/>
                <w:szCs w:val="20"/>
              </w:rPr>
              <w:t>ой регистрации участника запрос</w:t>
            </w:r>
            <w:r w:rsidRPr="00930601">
              <w:rPr>
                <w:sz w:val="20"/>
                <w:szCs w:val="20"/>
              </w:rPr>
              <w:t xml:space="preserve">а </w:t>
            </w:r>
            <w:r w:rsidR="0043247B">
              <w:rPr>
                <w:sz w:val="20"/>
                <w:szCs w:val="20"/>
              </w:rPr>
              <w:t xml:space="preserve">предложений </w:t>
            </w:r>
            <w:r w:rsidRPr="00930601">
              <w:rPr>
                <w:sz w:val="20"/>
                <w:szCs w:val="20"/>
              </w:rPr>
              <w:t>(дата и номер, кем выдано)</w:t>
            </w:r>
          </w:p>
        </w:tc>
        <w:tc>
          <w:tcPr>
            <w:tcW w:w="4699"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p>
        </w:tc>
      </w:tr>
      <w:tr w:rsidR="005A2070" w:rsidRPr="00930601" w:rsidTr="00F507EB">
        <w:trPr>
          <w:trHeight w:val="276"/>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14</w:t>
            </w:r>
          </w:p>
        </w:tc>
        <w:tc>
          <w:tcPr>
            <w:tcW w:w="4946"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r w:rsidRPr="00930601">
              <w:rPr>
                <w:sz w:val="20"/>
                <w:szCs w:val="20"/>
              </w:rPr>
              <w:t>Банков</w:t>
            </w:r>
            <w:r w:rsidR="0043247B">
              <w:rPr>
                <w:sz w:val="20"/>
                <w:szCs w:val="20"/>
              </w:rPr>
              <w:t>ские реквизиты участника запрос</w:t>
            </w:r>
            <w:r w:rsidRPr="00930601">
              <w:rPr>
                <w:sz w:val="20"/>
                <w:szCs w:val="20"/>
              </w:rPr>
              <w:t>а</w:t>
            </w:r>
            <w:r w:rsidR="0043247B">
              <w:rPr>
                <w:sz w:val="20"/>
                <w:szCs w:val="20"/>
              </w:rPr>
              <w:t xml:space="preserve"> предложени</w:t>
            </w:r>
            <w:proofErr w:type="gramStart"/>
            <w:r w:rsidR="0043247B">
              <w:rPr>
                <w:sz w:val="20"/>
                <w:szCs w:val="20"/>
              </w:rPr>
              <w:t>й</w:t>
            </w:r>
            <w:r w:rsidRPr="00930601">
              <w:rPr>
                <w:bCs/>
                <w:sz w:val="20"/>
                <w:szCs w:val="20"/>
              </w:rPr>
              <w:t>(</w:t>
            </w:r>
            <w:proofErr w:type="gramEnd"/>
            <w:r w:rsidRPr="00930601">
              <w:rPr>
                <w:bCs/>
                <w:sz w:val="20"/>
                <w:szCs w:val="20"/>
              </w:rPr>
              <w:t>наименование банка, расчетный счет, корреспондентский счет)</w:t>
            </w:r>
          </w:p>
        </w:tc>
        <w:tc>
          <w:tcPr>
            <w:tcW w:w="4699"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p>
        </w:tc>
      </w:tr>
      <w:tr w:rsidR="005A2070" w:rsidRPr="00930601" w:rsidTr="00F507EB">
        <w:trPr>
          <w:trHeight w:val="452"/>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sz w:val="20"/>
                <w:szCs w:val="20"/>
              </w:rPr>
              <w:t>15</w:t>
            </w:r>
          </w:p>
        </w:tc>
        <w:tc>
          <w:tcPr>
            <w:tcW w:w="4946"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sidRPr="00930601">
              <w:rPr>
                <w:iCs/>
                <w:sz w:val="20"/>
                <w:szCs w:val="20"/>
              </w:rPr>
              <w:t>Является ли организация налогоплательщиком НДС (Да</w:t>
            </w:r>
            <w:proofErr w:type="gramStart"/>
            <w:r w:rsidRPr="00930601">
              <w:rPr>
                <w:iCs/>
                <w:sz w:val="20"/>
                <w:szCs w:val="20"/>
              </w:rPr>
              <w:t>/Н</w:t>
            </w:r>
            <w:proofErr w:type="gramEnd"/>
            <w:r w:rsidRPr="00930601">
              <w:rPr>
                <w:iCs/>
                <w:sz w:val="20"/>
                <w:szCs w:val="20"/>
              </w:rPr>
              <w:t>ет)</w:t>
            </w:r>
          </w:p>
        </w:tc>
        <w:tc>
          <w:tcPr>
            <w:tcW w:w="4699" w:type="dxa"/>
            <w:tcBorders>
              <w:top w:val="single" w:sz="4" w:space="0" w:color="000000"/>
              <w:left w:val="single" w:sz="4" w:space="0" w:color="000000"/>
              <w:bottom w:val="single" w:sz="4" w:space="0" w:color="000000"/>
              <w:right w:val="single" w:sz="4" w:space="0" w:color="000000"/>
            </w:tcBorders>
            <w:hideMark/>
          </w:tcPr>
          <w:p w:rsidR="005A2070" w:rsidRPr="00930601" w:rsidRDefault="005A2070" w:rsidP="005A2070">
            <w:pPr>
              <w:pStyle w:val="Default"/>
              <w:rPr>
                <w:sz w:val="20"/>
                <w:szCs w:val="20"/>
              </w:rPr>
            </w:pPr>
          </w:p>
        </w:tc>
      </w:tr>
      <w:tr w:rsidR="005A2070" w:rsidRPr="00930601" w:rsidTr="00F507EB">
        <w:trPr>
          <w:trHeight w:val="361"/>
        </w:trPr>
        <w:tc>
          <w:tcPr>
            <w:tcW w:w="562"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r>
              <w:rPr>
                <w:sz w:val="20"/>
                <w:szCs w:val="20"/>
              </w:rPr>
              <w:t>16</w:t>
            </w:r>
          </w:p>
        </w:tc>
        <w:tc>
          <w:tcPr>
            <w:tcW w:w="4946"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iCs/>
                <w:sz w:val="20"/>
                <w:szCs w:val="20"/>
              </w:rPr>
            </w:pPr>
            <w:r w:rsidRPr="00930601">
              <w:rPr>
                <w:bCs/>
                <w:iCs/>
                <w:sz w:val="20"/>
                <w:szCs w:val="20"/>
              </w:rPr>
              <w:t>Использование печати (Да</w:t>
            </w:r>
            <w:proofErr w:type="gramStart"/>
            <w:r w:rsidRPr="00930601">
              <w:rPr>
                <w:bCs/>
                <w:iCs/>
                <w:sz w:val="20"/>
                <w:szCs w:val="20"/>
              </w:rPr>
              <w:t>/Н</w:t>
            </w:r>
            <w:proofErr w:type="gramEnd"/>
            <w:r w:rsidRPr="00930601">
              <w:rPr>
                <w:bCs/>
                <w:iCs/>
                <w:sz w:val="20"/>
                <w:szCs w:val="20"/>
              </w:rPr>
              <w:t>ет)</w:t>
            </w:r>
          </w:p>
        </w:tc>
        <w:tc>
          <w:tcPr>
            <w:tcW w:w="4699" w:type="dxa"/>
            <w:tcBorders>
              <w:top w:val="single" w:sz="4" w:space="0" w:color="000000"/>
              <w:left w:val="single" w:sz="4" w:space="0" w:color="000000"/>
              <w:bottom w:val="single" w:sz="4" w:space="0" w:color="000000"/>
              <w:right w:val="single" w:sz="4" w:space="0" w:color="000000"/>
            </w:tcBorders>
          </w:tcPr>
          <w:p w:rsidR="005A2070" w:rsidRPr="00930601" w:rsidRDefault="005A2070" w:rsidP="005A2070">
            <w:pPr>
              <w:pStyle w:val="Default"/>
              <w:rPr>
                <w:sz w:val="20"/>
                <w:szCs w:val="20"/>
              </w:rPr>
            </w:pPr>
          </w:p>
        </w:tc>
      </w:tr>
    </w:tbl>
    <w:p w:rsidR="00BA2ED0" w:rsidRDefault="00BA2ED0" w:rsidP="00BA2ED0">
      <w:pPr>
        <w:spacing w:after="0" w:line="240" w:lineRule="auto"/>
        <w:ind w:left="680"/>
        <w:jc w:val="both"/>
        <w:rPr>
          <w:rFonts w:ascii="Times New Roman" w:hAnsi="Times New Roman"/>
          <w:color w:val="000000"/>
          <w:sz w:val="20"/>
          <w:szCs w:val="20"/>
        </w:rPr>
      </w:pPr>
    </w:p>
    <w:p w:rsidR="00502255" w:rsidRPr="00BA2ED0" w:rsidRDefault="00502255" w:rsidP="00C1743F">
      <w:pPr>
        <w:pStyle w:val="a6"/>
        <w:numPr>
          <w:ilvl w:val="0"/>
          <w:numId w:val="4"/>
        </w:numPr>
        <w:spacing w:after="0" w:line="240" w:lineRule="auto"/>
        <w:jc w:val="both"/>
        <w:rPr>
          <w:rFonts w:ascii="Times New Roman" w:hAnsi="Times New Roman"/>
          <w:color w:val="000000"/>
          <w:sz w:val="20"/>
          <w:szCs w:val="20"/>
        </w:rPr>
      </w:pPr>
      <w:r w:rsidRPr="00BA2ED0">
        <w:rPr>
          <w:rFonts w:ascii="Times New Roman" w:hAnsi="Times New Roman"/>
          <w:color w:val="000000"/>
          <w:sz w:val="20"/>
          <w:szCs w:val="20"/>
        </w:rPr>
        <w:t xml:space="preserve">Для проведения оценки и сопоставления заявок участников закупки _____________ (наименование участника закупки) сообщает следующие сведения: </w:t>
      </w:r>
    </w:p>
    <w:p w:rsidR="00AD1C50" w:rsidRPr="00930601" w:rsidRDefault="00F507EB" w:rsidP="009F7C27">
      <w:pPr>
        <w:spacing w:after="0" w:line="240" w:lineRule="auto"/>
        <w:ind w:firstLine="709"/>
        <w:jc w:val="both"/>
        <w:rPr>
          <w:rFonts w:ascii="Times New Roman" w:hAnsi="Times New Roman"/>
          <w:sz w:val="20"/>
          <w:szCs w:val="20"/>
        </w:rPr>
      </w:pPr>
      <w:r w:rsidRPr="00930601">
        <w:rPr>
          <w:rFonts w:ascii="Times New Roman" w:hAnsi="Times New Roman"/>
          <w:sz w:val="20"/>
          <w:szCs w:val="20"/>
        </w:rPr>
        <w:t xml:space="preserve">- сведения, необходимые для оценки заявки по критериям, содержащимся в </w:t>
      </w:r>
      <w:r w:rsidR="00482341">
        <w:rPr>
          <w:rFonts w:ascii="Times New Roman" w:hAnsi="Times New Roman"/>
          <w:sz w:val="20"/>
          <w:szCs w:val="20"/>
        </w:rPr>
        <w:t xml:space="preserve">разделе </w:t>
      </w:r>
      <w:r w:rsidR="00482341">
        <w:rPr>
          <w:rFonts w:ascii="Times New Roman" w:hAnsi="Times New Roman"/>
          <w:sz w:val="20"/>
          <w:szCs w:val="20"/>
          <w:lang w:val="en-US"/>
        </w:rPr>
        <w:t>IV</w:t>
      </w:r>
      <w:r w:rsidRPr="00930601">
        <w:rPr>
          <w:rFonts w:ascii="Times New Roman" w:hAnsi="Times New Roman"/>
          <w:sz w:val="20"/>
          <w:szCs w:val="20"/>
        </w:rPr>
        <w:t xml:space="preserve"> документации</w:t>
      </w:r>
      <w:r w:rsidR="00EC1B90">
        <w:rPr>
          <w:rFonts w:ascii="Times New Roman" w:hAnsi="Times New Roman"/>
          <w:sz w:val="20"/>
          <w:szCs w:val="20"/>
        </w:rPr>
        <w:t xml:space="preserve"> о запросе предложений</w:t>
      </w:r>
      <w:r w:rsidR="009F7C27">
        <w:rPr>
          <w:rFonts w:ascii="Times New Roman" w:hAnsi="Times New Roman"/>
          <w:sz w:val="20"/>
          <w:szCs w:val="2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678"/>
        <w:gridCol w:w="2722"/>
        <w:gridCol w:w="2239"/>
      </w:tblGrid>
      <w:tr w:rsidR="00F507EB" w:rsidRPr="00044E5E" w:rsidTr="004F6BDA">
        <w:tc>
          <w:tcPr>
            <w:tcW w:w="567" w:type="dxa"/>
            <w:vAlign w:val="center"/>
          </w:tcPr>
          <w:p w:rsidR="00F507EB" w:rsidRPr="00044E5E" w:rsidRDefault="00F507EB" w:rsidP="00F507EB">
            <w:pPr>
              <w:spacing w:after="0" w:line="240" w:lineRule="auto"/>
              <w:jc w:val="center"/>
              <w:rPr>
                <w:rFonts w:ascii="Times New Roman" w:hAnsi="Times New Roman"/>
                <w:bCs/>
                <w:sz w:val="20"/>
                <w:szCs w:val="20"/>
              </w:rPr>
            </w:pPr>
            <w:r w:rsidRPr="00044E5E">
              <w:rPr>
                <w:rFonts w:ascii="Times New Roman" w:hAnsi="Times New Roman"/>
                <w:bCs/>
                <w:sz w:val="20"/>
                <w:szCs w:val="20"/>
              </w:rPr>
              <w:t>№</w:t>
            </w:r>
          </w:p>
          <w:p w:rsidR="00F507EB" w:rsidRPr="00044E5E" w:rsidRDefault="00F507EB" w:rsidP="00F507EB">
            <w:pPr>
              <w:spacing w:after="0" w:line="240" w:lineRule="auto"/>
              <w:jc w:val="center"/>
              <w:rPr>
                <w:rFonts w:ascii="Times New Roman" w:hAnsi="Times New Roman"/>
                <w:bCs/>
                <w:sz w:val="20"/>
                <w:szCs w:val="20"/>
              </w:rPr>
            </w:pPr>
            <w:proofErr w:type="spellStart"/>
            <w:proofErr w:type="gramStart"/>
            <w:r w:rsidRPr="00044E5E">
              <w:rPr>
                <w:rFonts w:ascii="Times New Roman" w:hAnsi="Times New Roman"/>
                <w:bCs/>
                <w:sz w:val="20"/>
                <w:szCs w:val="20"/>
              </w:rPr>
              <w:t>п</w:t>
            </w:r>
            <w:proofErr w:type="spellEnd"/>
            <w:proofErr w:type="gramEnd"/>
            <w:r w:rsidRPr="00044E5E">
              <w:rPr>
                <w:rFonts w:ascii="Times New Roman" w:hAnsi="Times New Roman"/>
                <w:bCs/>
                <w:sz w:val="20"/>
                <w:szCs w:val="20"/>
              </w:rPr>
              <w:t>/</w:t>
            </w:r>
            <w:proofErr w:type="spellStart"/>
            <w:r w:rsidRPr="00044E5E">
              <w:rPr>
                <w:rFonts w:ascii="Times New Roman" w:hAnsi="Times New Roman"/>
                <w:bCs/>
                <w:sz w:val="20"/>
                <w:szCs w:val="20"/>
              </w:rPr>
              <w:t>п</w:t>
            </w:r>
            <w:proofErr w:type="spellEnd"/>
          </w:p>
        </w:tc>
        <w:tc>
          <w:tcPr>
            <w:tcW w:w="4678" w:type="dxa"/>
            <w:vAlign w:val="center"/>
          </w:tcPr>
          <w:p w:rsidR="00F507EB" w:rsidRPr="00044E5E" w:rsidRDefault="00F507EB" w:rsidP="00F507EB">
            <w:pPr>
              <w:spacing w:after="0" w:line="240" w:lineRule="auto"/>
              <w:jc w:val="center"/>
              <w:rPr>
                <w:rFonts w:ascii="Times New Roman" w:hAnsi="Times New Roman"/>
                <w:bCs/>
                <w:sz w:val="20"/>
                <w:szCs w:val="20"/>
              </w:rPr>
            </w:pPr>
            <w:r w:rsidRPr="00044E5E">
              <w:rPr>
                <w:rFonts w:ascii="Times New Roman" w:hAnsi="Times New Roman"/>
                <w:bCs/>
                <w:sz w:val="20"/>
                <w:szCs w:val="20"/>
              </w:rPr>
              <w:t>Критерии</w:t>
            </w:r>
          </w:p>
        </w:tc>
        <w:tc>
          <w:tcPr>
            <w:tcW w:w="2722" w:type="dxa"/>
            <w:vAlign w:val="center"/>
          </w:tcPr>
          <w:p w:rsidR="00F507EB" w:rsidRPr="00044E5E" w:rsidRDefault="00F507EB" w:rsidP="00F507EB">
            <w:pPr>
              <w:spacing w:after="0" w:line="240" w:lineRule="auto"/>
              <w:jc w:val="center"/>
              <w:rPr>
                <w:rFonts w:ascii="Times New Roman" w:hAnsi="Times New Roman"/>
                <w:bCs/>
                <w:sz w:val="20"/>
                <w:szCs w:val="20"/>
              </w:rPr>
            </w:pPr>
            <w:r w:rsidRPr="00044E5E">
              <w:rPr>
                <w:rFonts w:ascii="Times New Roman" w:hAnsi="Times New Roman"/>
                <w:bCs/>
                <w:sz w:val="20"/>
                <w:szCs w:val="20"/>
              </w:rPr>
              <w:t>Показатели</w:t>
            </w:r>
          </w:p>
        </w:tc>
        <w:tc>
          <w:tcPr>
            <w:tcW w:w="2239" w:type="dxa"/>
            <w:vAlign w:val="center"/>
          </w:tcPr>
          <w:p w:rsidR="00F507EB" w:rsidRPr="00044E5E" w:rsidRDefault="00F507EB" w:rsidP="00F507EB">
            <w:pPr>
              <w:spacing w:after="0" w:line="240" w:lineRule="auto"/>
              <w:ind w:left="-57" w:right="-57"/>
              <w:jc w:val="center"/>
              <w:rPr>
                <w:rFonts w:ascii="Times New Roman" w:hAnsi="Times New Roman"/>
                <w:bCs/>
                <w:sz w:val="20"/>
                <w:szCs w:val="20"/>
              </w:rPr>
            </w:pPr>
            <w:r w:rsidRPr="00044E5E">
              <w:rPr>
                <w:rFonts w:ascii="Times New Roman" w:hAnsi="Times New Roman"/>
                <w:bCs/>
                <w:sz w:val="20"/>
                <w:szCs w:val="20"/>
              </w:rPr>
              <w:t>Предложения/инф</w:t>
            </w:r>
            <w:r w:rsidR="00EC1B90">
              <w:rPr>
                <w:rFonts w:ascii="Times New Roman" w:hAnsi="Times New Roman"/>
                <w:bCs/>
                <w:sz w:val="20"/>
                <w:szCs w:val="20"/>
              </w:rPr>
              <w:t>ормация участника запроса предложений</w:t>
            </w:r>
          </w:p>
        </w:tc>
      </w:tr>
      <w:tr w:rsidR="00F507EB" w:rsidRPr="00044E5E" w:rsidTr="00F507EB">
        <w:tc>
          <w:tcPr>
            <w:tcW w:w="10206" w:type="dxa"/>
            <w:gridSpan w:val="4"/>
            <w:vAlign w:val="center"/>
          </w:tcPr>
          <w:p w:rsidR="00F507EB" w:rsidRPr="00B54B43" w:rsidRDefault="00F507EB" w:rsidP="00F507EB">
            <w:pPr>
              <w:spacing w:after="0" w:line="240" w:lineRule="auto"/>
              <w:ind w:left="-57" w:right="-57"/>
              <w:jc w:val="center"/>
              <w:rPr>
                <w:rFonts w:ascii="Times New Roman" w:hAnsi="Times New Roman"/>
                <w:b/>
                <w:bCs/>
                <w:sz w:val="20"/>
                <w:szCs w:val="20"/>
              </w:rPr>
            </w:pPr>
            <w:r w:rsidRPr="00B54B43">
              <w:rPr>
                <w:rFonts w:ascii="Times New Roman" w:hAnsi="Times New Roman"/>
                <w:b/>
                <w:bCs/>
                <w:sz w:val="20"/>
                <w:szCs w:val="20"/>
              </w:rPr>
              <w:t>1. Стоимостные критерии</w:t>
            </w:r>
          </w:p>
        </w:tc>
      </w:tr>
      <w:tr w:rsidR="00F507EB" w:rsidRPr="00044E5E" w:rsidTr="004F6BDA">
        <w:trPr>
          <w:trHeight w:val="383"/>
        </w:trPr>
        <w:tc>
          <w:tcPr>
            <w:tcW w:w="567" w:type="dxa"/>
          </w:tcPr>
          <w:p w:rsidR="00F507EB" w:rsidRPr="00044E5E" w:rsidRDefault="00F507EB" w:rsidP="00F507EB">
            <w:pPr>
              <w:spacing w:after="0" w:line="240" w:lineRule="auto"/>
              <w:jc w:val="center"/>
              <w:rPr>
                <w:rFonts w:ascii="Times New Roman" w:hAnsi="Times New Roman"/>
                <w:bCs/>
                <w:sz w:val="20"/>
                <w:szCs w:val="20"/>
              </w:rPr>
            </w:pPr>
            <w:r w:rsidRPr="00044E5E">
              <w:rPr>
                <w:rFonts w:ascii="Times New Roman" w:hAnsi="Times New Roman"/>
                <w:bCs/>
                <w:sz w:val="20"/>
                <w:szCs w:val="20"/>
              </w:rPr>
              <w:t>1</w:t>
            </w:r>
          </w:p>
        </w:tc>
        <w:tc>
          <w:tcPr>
            <w:tcW w:w="4678" w:type="dxa"/>
          </w:tcPr>
          <w:p w:rsidR="00F507EB" w:rsidRPr="00044E5E" w:rsidRDefault="00F507EB" w:rsidP="00F507EB">
            <w:pPr>
              <w:spacing w:after="0" w:line="240" w:lineRule="auto"/>
              <w:rPr>
                <w:rFonts w:ascii="Times New Roman" w:hAnsi="Times New Roman"/>
                <w:sz w:val="20"/>
                <w:szCs w:val="20"/>
              </w:rPr>
            </w:pPr>
            <w:r w:rsidRPr="00044E5E">
              <w:rPr>
                <w:rFonts w:ascii="Times New Roman" w:hAnsi="Times New Roman"/>
                <w:sz w:val="20"/>
                <w:szCs w:val="20"/>
              </w:rPr>
              <w:t xml:space="preserve">Цена договора </w:t>
            </w:r>
          </w:p>
          <w:p w:rsidR="00F507EB" w:rsidRPr="00044E5E" w:rsidRDefault="00F507EB" w:rsidP="00F507EB">
            <w:pPr>
              <w:spacing w:after="0" w:line="240" w:lineRule="auto"/>
              <w:rPr>
                <w:rFonts w:ascii="Times New Roman" w:hAnsi="Times New Roman"/>
                <w:sz w:val="20"/>
                <w:szCs w:val="20"/>
              </w:rPr>
            </w:pPr>
          </w:p>
        </w:tc>
        <w:tc>
          <w:tcPr>
            <w:tcW w:w="2722" w:type="dxa"/>
          </w:tcPr>
          <w:p w:rsidR="00F507EB" w:rsidRDefault="00F507EB" w:rsidP="00F507EB">
            <w:pPr>
              <w:spacing w:after="0" w:line="240" w:lineRule="auto"/>
              <w:jc w:val="center"/>
              <w:rPr>
                <w:rFonts w:ascii="Times New Roman" w:hAnsi="Times New Roman"/>
                <w:sz w:val="20"/>
                <w:szCs w:val="20"/>
              </w:rPr>
            </w:pPr>
            <w:r w:rsidRPr="00044E5E">
              <w:rPr>
                <w:rFonts w:ascii="Times New Roman" w:hAnsi="Times New Roman"/>
                <w:sz w:val="20"/>
                <w:szCs w:val="20"/>
              </w:rPr>
              <w:t>российский рубль</w:t>
            </w:r>
          </w:p>
          <w:p w:rsidR="00BA2ED0" w:rsidRDefault="00BA2ED0" w:rsidP="00F507EB">
            <w:pPr>
              <w:spacing w:after="0" w:line="240" w:lineRule="auto"/>
              <w:jc w:val="center"/>
              <w:rPr>
                <w:rFonts w:ascii="Times New Roman" w:hAnsi="Times New Roman"/>
                <w:sz w:val="20"/>
                <w:szCs w:val="20"/>
              </w:rPr>
            </w:pPr>
          </w:p>
          <w:p w:rsidR="00BA2ED0" w:rsidRPr="00044E5E" w:rsidRDefault="00BA2ED0" w:rsidP="00F507EB">
            <w:pPr>
              <w:spacing w:after="0" w:line="240" w:lineRule="auto"/>
              <w:jc w:val="center"/>
              <w:rPr>
                <w:rFonts w:ascii="Times New Roman" w:hAnsi="Times New Roman"/>
                <w:sz w:val="20"/>
                <w:szCs w:val="20"/>
              </w:rPr>
            </w:pPr>
          </w:p>
        </w:tc>
        <w:tc>
          <w:tcPr>
            <w:tcW w:w="2239" w:type="dxa"/>
          </w:tcPr>
          <w:p w:rsidR="00F507EB" w:rsidRPr="00044E5E" w:rsidRDefault="00F507EB" w:rsidP="00F507EB">
            <w:pPr>
              <w:spacing w:after="0" w:line="240" w:lineRule="auto"/>
              <w:jc w:val="center"/>
              <w:rPr>
                <w:rFonts w:ascii="Times New Roman" w:hAnsi="Times New Roman"/>
                <w:sz w:val="20"/>
                <w:szCs w:val="20"/>
              </w:rPr>
            </w:pPr>
          </w:p>
        </w:tc>
      </w:tr>
      <w:tr w:rsidR="00F507EB" w:rsidRPr="00044E5E" w:rsidTr="00F507EB">
        <w:tc>
          <w:tcPr>
            <w:tcW w:w="10206" w:type="dxa"/>
            <w:gridSpan w:val="4"/>
          </w:tcPr>
          <w:p w:rsidR="00F507EB" w:rsidRPr="00930601" w:rsidRDefault="002E4B74" w:rsidP="00C1743F">
            <w:pPr>
              <w:pStyle w:val="a6"/>
              <w:numPr>
                <w:ilvl w:val="0"/>
                <w:numId w:val="3"/>
              </w:numPr>
              <w:spacing w:after="0" w:line="240" w:lineRule="auto"/>
              <w:jc w:val="center"/>
              <w:rPr>
                <w:rFonts w:ascii="Times New Roman" w:hAnsi="Times New Roman"/>
                <w:b/>
                <w:sz w:val="20"/>
                <w:szCs w:val="20"/>
              </w:rPr>
            </w:pPr>
            <w:r>
              <w:rPr>
                <w:rFonts w:ascii="Times New Roman" w:hAnsi="Times New Roman"/>
                <w:b/>
                <w:sz w:val="20"/>
                <w:szCs w:val="20"/>
              </w:rPr>
              <w:t>Квалификация участника</w:t>
            </w:r>
          </w:p>
          <w:p w:rsidR="00F507EB" w:rsidRPr="004F6BDA" w:rsidRDefault="00F507EB" w:rsidP="004F6BDA">
            <w:pPr>
              <w:spacing w:after="0" w:line="240" w:lineRule="auto"/>
              <w:rPr>
                <w:rFonts w:ascii="Times New Roman" w:hAnsi="Times New Roman"/>
                <w:sz w:val="20"/>
                <w:szCs w:val="20"/>
              </w:rPr>
            </w:pPr>
          </w:p>
        </w:tc>
      </w:tr>
      <w:tr w:rsidR="0079750D" w:rsidRPr="00044E5E" w:rsidTr="004F6BDA">
        <w:tc>
          <w:tcPr>
            <w:tcW w:w="567" w:type="dxa"/>
          </w:tcPr>
          <w:p w:rsidR="0079750D" w:rsidRPr="0079750D" w:rsidRDefault="0079750D" w:rsidP="0079750D">
            <w:pPr>
              <w:spacing w:after="0" w:line="240" w:lineRule="auto"/>
              <w:jc w:val="center"/>
              <w:rPr>
                <w:rFonts w:ascii="Times New Roman" w:hAnsi="Times New Roman"/>
                <w:sz w:val="20"/>
                <w:szCs w:val="20"/>
              </w:rPr>
            </w:pPr>
            <w:r w:rsidRPr="0079750D">
              <w:rPr>
                <w:rFonts w:ascii="Times New Roman" w:hAnsi="Times New Roman"/>
                <w:sz w:val="20"/>
                <w:szCs w:val="20"/>
              </w:rPr>
              <w:lastRenderedPageBreak/>
              <w:t>2.1.</w:t>
            </w:r>
          </w:p>
        </w:tc>
        <w:tc>
          <w:tcPr>
            <w:tcW w:w="4678" w:type="dxa"/>
          </w:tcPr>
          <w:p w:rsidR="0079750D" w:rsidRPr="00A47555" w:rsidRDefault="00BF06F0" w:rsidP="002E035B">
            <w:pPr>
              <w:keepNext/>
              <w:spacing w:after="0" w:line="240" w:lineRule="auto"/>
              <w:jc w:val="both"/>
              <w:rPr>
                <w:rFonts w:ascii="Times New Roman" w:hAnsi="Times New Roman"/>
              </w:rPr>
            </w:pPr>
            <w:r w:rsidRPr="00BF06F0">
              <w:rPr>
                <w:rFonts w:ascii="Times New Roman" w:hAnsi="Times New Roman"/>
              </w:rPr>
              <w:t xml:space="preserve">Общее количество  исполненных контрактов (договоров), предметом </w:t>
            </w:r>
            <w:proofErr w:type="gramStart"/>
            <w:r w:rsidRPr="00BF06F0">
              <w:rPr>
                <w:rFonts w:ascii="Times New Roman" w:hAnsi="Times New Roman"/>
              </w:rPr>
              <w:t>поставки</w:t>
            </w:r>
            <w:proofErr w:type="gramEnd"/>
            <w:r w:rsidRPr="00BF06F0">
              <w:rPr>
                <w:rFonts w:ascii="Times New Roman" w:hAnsi="Times New Roman"/>
              </w:rPr>
              <w:t xml:space="preserve"> по которым являются оборудование для обеззараживания воздуха в дошкольные и (или) общеобразовательные учреждения, осуществленные участником закупки с 01.01.20</w:t>
            </w:r>
            <w:r w:rsidR="002E035B">
              <w:rPr>
                <w:rFonts w:ascii="Times New Roman" w:hAnsi="Times New Roman"/>
              </w:rPr>
              <w:t>22</w:t>
            </w:r>
            <w:r w:rsidRPr="00BF06F0">
              <w:rPr>
                <w:rFonts w:ascii="Times New Roman" w:hAnsi="Times New Roman"/>
              </w:rPr>
              <w:t xml:space="preserve"> г. до даты подачи заявки на участие в закупке, при исполнении которых к участнику закупки не применялись штрафные санкции в рамках Федеральных законов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 а также отсутствуют судебные решения, ответчиком по которым являлся участник закупки, а предметом судебного разбирательства являлась поставка оборудования для обеззараживания воздуха и решение принято в пользу истца.</w:t>
            </w:r>
          </w:p>
        </w:tc>
        <w:tc>
          <w:tcPr>
            <w:tcW w:w="2722" w:type="dxa"/>
          </w:tcPr>
          <w:p w:rsidR="0079750D" w:rsidRPr="00A47555" w:rsidRDefault="004F6BDA" w:rsidP="004F6BDA">
            <w:pPr>
              <w:spacing w:after="0" w:line="240" w:lineRule="auto"/>
              <w:jc w:val="center"/>
              <w:rPr>
                <w:rFonts w:ascii="Times New Roman" w:hAnsi="Times New Roman"/>
              </w:rPr>
            </w:pPr>
            <w:r w:rsidRPr="00A47555">
              <w:rPr>
                <w:rFonts w:ascii="Times New Roman" w:hAnsi="Times New Roman"/>
              </w:rPr>
              <w:t>Указать общее количество</w:t>
            </w:r>
          </w:p>
        </w:tc>
        <w:tc>
          <w:tcPr>
            <w:tcW w:w="2239" w:type="dxa"/>
          </w:tcPr>
          <w:p w:rsidR="0079750D" w:rsidRPr="00044E5E" w:rsidRDefault="0079750D" w:rsidP="0079750D">
            <w:pPr>
              <w:spacing w:after="0" w:line="240" w:lineRule="auto"/>
              <w:jc w:val="center"/>
              <w:rPr>
                <w:rFonts w:ascii="Times New Roman" w:hAnsi="Times New Roman"/>
                <w:sz w:val="20"/>
                <w:szCs w:val="20"/>
              </w:rPr>
            </w:pPr>
          </w:p>
        </w:tc>
      </w:tr>
      <w:tr w:rsidR="004F6BDA" w:rsidRPr="00044E5E" w:rsidTr="004F6BDA">
        <w:tc>
          <w:tcPr>
            <w:tcW w:w="567" w:type="dxa"/>
          </w:tcPr>
          <w:p w:rsidR="004F6BDA" w:rsidRPr="0079750D" w:rsidRDefault="004F6BDA" w:rsidP="004F6BDA">
            <w:pPr>
              <w:spacing w:after="0" w:line="240" w:lineRule="auto"/>
              <w:jc w:val="center"/>
              <w:rPr>
                <w:rFonts w:ascii="Times New Roman" w:hAnsi="Times New Roman"/>
                <w:sz w:val="20"/>
                <w:szCs w:val="20"/>
              </w:rPr>
            </w:pPr>
            <w:r>
              <w:rPr>
                <w:rFonts w:ascii="Times New Roman" w:hAnsi="Times New Roman"/>
                <w:sz w:val="20"/>
                <w:szCs w:val="20"/>
              </w:rPr>
              <w:t>2.2.</w:t>
            </w:r>
          </w:p>
        </w:tc>
        <w:tc>
          <w:tcPr>
            <w:tcW w:w="4678" w:type="dxa"/>
          </w:tcPr>
          <w:p w:rsidR="004F6BDA" w:rsidRPr="004F6BDA" w:rsidRDefault="00BF06F0" w:rsidP="002E035B">
            <w:pPr>
              <w:pStyle w:val="a8"/>
              <w:jc w:val="both"/>
              <w:rPr>
                <w:sz w:val="22"/>
                <w:szCs w:val="22"/>
              </w:rPr>
            </w:pPr>
            <w:r w:rsidRPr="00BF06F0">
              <w:rPr>
                <w:sz w:val="22"/>
                <w:szCs w:val="22"/>
              </w:rPr>
              <w:t xml:space="preserve">Общее сумма  исполненных контрактов (договоров), предметом </w:t>
            </w:r>
            <w:proofErr w:type="gramStart"/>
            <w:r w:rsidRPr="00BF06F0">
              <w:rPr>
                <w:sz w:val="22"/>
                <w:szCs w:val="22"/>
              </w:rPr>
              <w:t>поставки</w:t>
            </w:r>
            <w:proofErr w:type="gramEnd"/>
            <w:r w:rsidRPr="00BF06F0">
              <w:rPr>
                <w:sz w:val="22"/>
                <w:szCs w:val="22"/>
              </w:rPr>
              <w:t xml:space="preserve"> по которым являются оборудование для обеззараживания воздуха в дошкольные и (или) общеобразовательные учреждения, осуществленные участником закупки с 01.01.20</w:t>
            </w:r>
            <w:r w:rsidR="002E035B">
              <w:rPr>
                <w:sz w:val="22"/>
                <w:szCs w:val="22"/>
              </w:rPr>
              <w:t>22</w:t>
            </w:r>
            <w:r w:rsidRPr="00BF06F0">
              <w:rPr>
                <w:sz w:val="22"/>
                <w:szCs w:val="22"/>
              </w:rPr>
              <w:t xml:space="preserve"> г. до даты подачи заявки на участие в закупке, при исполнении которых к участнику закупки не применялись штрафные санкции в рамках Федеральных законов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 а также отсутствуют судебные решения, ответчиком по которым являлся участник закупки, а предметом судебного разбирательства являлась поставка оборудования для обеззараживания воздуха и решение принято в пользу истца</w:t>
            </w:r>
          </w:p>
        </w:tc>
        <w:tc>
          <w:tcPr>
            <w:tcW w:w="2722" w:type="dxa"/>
          </w:tcPr>
          <w:p w:rsidR="004F6BDA" w:rsidRPr="004F6BDA" w:rsidRDefault="004F6BDA" w:rsidP="004F6BDA">
            <w:pPr>
              <w:spacing w:after="0" w:line="240" w:lineRule="auto"/>
              <w:jc w:val="center"/>
              <w:rPr>
                <w:rFonts w:ascii="Times New Roman" w:hAnsi="Times New Roman"/>
              </w:rPr>
            </w:pPr>
            <w:r w:rsidRPr="004F6BDA">
              <w:rPr>
                <w:rFonts w:ascii="Times New Roman" w:hAnsi="Times New Roman"/>
              </w:rPr>
              <w:t>Указать общую сумму в рублях РФ</w:t>
            </w:r>
          </w:p>
        </w:tc>
        <w:tc>
          <w:tcPr>
            <w:tcW w:w="2239" w:type="dxa"/>
          </w:tcPr>
          <w:p w:rsidR="004F6BDA" w:rsidRPr="00044E5E" w:rsidRDefault="004F6BDA" w:rsidP="004F6BDA">
            <w:pPr>
              <w:spacing w:after="0" w:line="240" w:lineRule="auto"/>
              <w:jc w:val="center"/>
              <w:rPr>
                <w:rFonts w:ascii="Times New Roman" w:hAnsi="Times New Roman"/>
                <w:sz w:val="20"/>
                <w:szCs w:val="20"/>
              </w:rPr>
            </w:pPr>
          </w:p>
        </w:tc>
      </w:tr>
      <w:tr w:rsidR="004F6BDA" w:rsidRPr="00044E5E" w:rsidTr="00A47555">
        <w:trPr>
          <w:trHeight w:val="558"/>
        </w:trPr>
        <w:tc>
          <w:tcPr>
            <w:tcW w:w="567" w:type="dxa"/>
          </w:tcPr>
          <w:p w:rsidR="004F6BDA" w:rsidRPr="0079750D" w:rsidRDefault="004F6BDA" w:rsidP="004F6BDA">
            <w:pPr>
              <w:spacing w:after="0" w:line="240" w:lineRule="auto"/>
              <w:jc w:val="center"/>
              <w:rPr>
                <w:rFonts w:ascii="Times New Roman" w:hAnsi="Times New Roman"/>
                <w:sz w:val="20"/>
                <w:szCs w:val="20"/>
              </w:rPr>
            </w:pPr>
            <w:r>
              <w:rPr>
                <w:rFonts w:ascii="Times New Roman" w:hAnsi="Times New Roman"/>
                <w:sz w:val="20"/>
                <w:szCs w:val="20"/>
              </w:rPr>
              <w:t>2.3</w:t>
            </w:r>
            <w:r w:rsidRPr="0079750D">
              <w:rPr>
                <w:rFonts w:ascii="Times New Roman" w:hAnsi="Times New Roman"/>
                <w:sz w:val="20"/>
                <w:szCs w:val="20"/>
              </w:rPr>
              <w:t>.</w:t>
            </w:r>
          </w:p>
        </w:tc>
        <w:tc>
          <w:tcPr>
            <w:tcW w:w="4678" w:type="dxa"/>
          </w:tcPr>
          <w:p w:rsidR="004F6BDA" w:rsidRPr="004F6BDA" w:rsidRDefault="00381F47" w:rsidP="002E035B">
            <w:pPr>
              <w:pStyle w:val="a8"/>
              <w:jc w:val="both"/>
              <w:rPr>
                <w:sz w:val="22"/>
                <w:szCs w:val="22"/>
              </w:rPr>
            </w:pPr>
            <w:r w:rsidRPr="00381F47">
              <w:rPr>
                <w:sz w:val="22"/>
                <w:szCs w:val="22"/>
              </w:rPr>
              <w:t>Обеспеченность финансовыми ресурсами: объем выручки участника закупки за 202</w:t>
            </w:r>
            <w:r w:rsidR="002E035B">
              <w:rPr>
                <w:sz w:val="22"/>
                <w:szCs w:val="22"/>
              </w:rPr>
              <w:t>4</w:t>
            </w:r>
            <w:r w:rsidRPr="00381F47">
              <w:rPr>
                <w:sz w:val="22"/>
                <w:szCs w:val="22"/>
              </w:rPr>
              <w:t xml:space="preserve"> г.</w:t>
            </w:r>
          </w:p>
        </w:tc>
        <w:tc>
          <w:tcPr>
            <w:tcW w:w="2722" w:type="dxa"/>
          </w:tcPr>
          <w:p w:rsidR="00381F47" w:rsidRPr="00381F47" w:rsidRDefault="00381F47" w:rsidP="00381F47">
            <w:pPr>
              <w:spacing w:after="0" w:line="240" w:lineRule="auto"/>
              <w:rPr>
                <w:rFonts w:ascii="Times New Roman" w:hAnsi="Times New Roman"/>
              </w:rPr>
            </w:pPr>
            <w:r w:rsidRPr="00381F47">
              <w:rPr>
                <w:rFonts w:ascii="Times New Roman" w:hAnsi="Times New Roman"/>
              </w:rPr>
              <w:t>Указать размер выручки в руб. РФ</w:t>
            </w:r>
          </w:p>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 xml:space="preserve">Отсутствие и менее </w:t>
            </w:r>
            <w:r w:rsidR="00A46B4F">
              <w:rPr>
                <w:rFonts w:ascii="Times New Roman" w:hAnsi="Times New Roman"/>
              </w:rPr>
              <w:t xml:space="preserve">             </w:t>
            </w:r>
            <w:r w:rsidRPr="00381F47">
              <w:rPr>
                <w:rFonts w:ascii="Times New Roman" w:hAnsi="Times New Roman"/>
              </w:rPr>
              <w:t xml:space="preserve">2 000 </w:t>
            </w:r>
            <w:proofErr w:type="spellStart"/>
            <w:r w:rsidRPr="00381F47">
              <w:rPr>
                <w:rFonts w:ascii="Times New Roman" w:hAnsi="Times New Roman"/>
              </w:rPr>
              <w:t>000</w:t>
            </w:r>
            <w:proofErr w:type="spellEnd"/>
            <w:r w:rsidRPr="00381F47">
              <w:rPr>
                <w:rFonts w:ascii="Times New Roman" w:hAnsi="Times New Roman"/>
              </w:rPr>
              <w:t>, 00 рублей</w:t>
            </w:r>
          </w:p>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 xml:space="preserve">2 000 </w:t>
            </w:r>
            <w:proofErr w:type="spellStart"/>
            <w:r w:rsidRPr="00381F47">
              <w:rPr>
                <w:rFonts w:ascii="Times New Roman" w:hAnsi="Times New Roman"/>
              </w:rPr>
              <w:t>000</w:t>
            </w:r>
            <w:proofErr w:type="spellEnd"/>
            <w:r w:rsidRPr="00381F47">
              <w:rPr>
                <w:rFonts w:ascii="Times New Roman" w:hAnsi="Times New Roman"/>
              </w:rPr>
              <w:t>, 00 рублей</w:t>
            </w:r>
          </w:p>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 xml:space="preserve">4 000 </w:t>
            </w:r>
            <w:proofErr w:type="spellStart"/>
            <w:r w:rsidRPr="00381F47">
              <w:rPr>
                <w:rFonts w:ascii="Times New Roman" w:hAnsi="Times New Roman"/>
              </w:rPr>
              <w:t>000</w:t>
            </w:r>
            <w:proofErr w:type="spellEnd"/>
            <w:r w:rsidRPr="00381F47">
              <w:rPr>
                <w:rFonts w:ascii="Times New Roman" w:hAnsi="Times New Roman"/>
              </w:rPr>
              <w:t>, 00 рублей</w:t>
            </w:r>
          </w:p>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 xml:space="preserve">6 000 </w:t>
            </w:r>
            <w:proofErr w:type="spellStart"/>
            <w:r w:rsidRPr="00381F47">
              <w:rPr>
                <w:rFonts w:ascii="Times New Roman" w:hAnsi="Times New Roman"/>
              </w:rPr>
              <w:t>000</w:t>
            </w:r>
            <w:proofErr w:type="spellEnd"/>
            <w:r w:rsidRPr="00381F47">
              <w:rPr>
                <w:rFonts w:ascii="Times New Roman" w:hAnsi="Times New Roman"/>
              </w:rPr>
              <w:t>, 00 рублей</w:t>
            </w:r>
          </w:p>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 xml:space="preserve">8 000 </w:t>
            </w:r>
            <w:proofErr w:type="spellStart"/>
            <w:r w:rsidRPr="00381F47">
              <w:rPr>
                <w:rFonts w:ascii="Times New Roman" w:hAnsi="Times New Roman"/>
              </w:rPr>
              <w:t>000</w:t>
            </w:r>
            <w:proofErr w:type="spellEnd"/>
            <w:r w:rsidRPr="00381F47">
              <w:rPr>
                <w:rFonts w:ascii="Times New Roman" w:hAnsi="Times New Roman"/>
              </w:rPr>
              <w:t>, 00 рублей</w:t>
            </w:r>
          </w:p>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 xml:space="preserve">10 000 </w:t>
            </w:r>
            <w:proofErr w:type="spellStart"/>
            <w:r w:rsidRPr="00381F47">
              <w:rPr>
                <w:rFonts w:ascii="Times New Roman" w:hAnsi="Times New Roman"/>
              </w:rPr>
              <w:t>000</w:t>
            </w:r>
            <w:proofErr w:type="spellEnd"/>
            <w:r w:rsidRPr="00381F47">
              <w:rPr>
                <w:rFonts w:ascii="Times New Roman" w:hAnsi="Times New Roman"/>
              </w:rPr>
              <w:t>, 00 рублей</w:t>
            </w:r>
          </w:p>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 xml:space="preserve">12 000 </w:t>
            </w:r>
            <w:proofErr w:type="spellStart"/>
            <w:r w:rsidRPr="00381F47">
              <w:rPr>
                <w:rFonts w:ascii="Times New Roman" w:hAnsi="Times New Roman"/>
              </w:rPr>
              <w:t>000</w:t>
            </w:r>
            <w:proofErr w:type="spellEnd"/>
            <w:r w:rsidRPr="00381F47">
              <w:rPr>
                <w:rFonts w:ascii="Times New Roman" w:hAnsi="Times New Roman"/>
              </w:rPr>
              <w:t>, 00 рублей</w:t>
            </w:r>
          </w:p>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 xml:space="preserve">14 000 </w:t>
            </w:r>
            <w:proofErr w:type="spellStart"/>
            <w:r w:rsidRPr="00381F47">
              <w:rPr>
                <w:rFonts w:ascii="Times New Roman" w:hAnsi="Times New Roman"/>
              </w:rPr>
              <w:t>000</w:t>
            </w:r>
            <w:proofErr w:type="spellEnd"/>
            <w:r w:rsidRPr="00381F47">
              <w:rPr>
                <w:rFonts w:ascii="Times New Roman" w:hAnsi="Times New Roman"/>
              </w:rPr>
              <w:t>, 00 рублей</w:t>
            </w:r>
          </w:p>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 xml:space="preserve">16 000 </w:t>
            </w:r>
            <w:proofErr w:type="spellStart"/>
            <w:r w:rsidRPr="00381F47">
              <w:rPr>
                <w:rFonts w:ascii="Times New Roman" w:hAnsi="Times New Roman"/>
              </w:rPr>
              <w:t>000</w:t>
            </w:r>
            <w:proofErr w:type="spellEnd"/>
            <w:r w:rsidRPr="00381F47">
              <w:rPr>
                <w:rFonts w:ascii="Times New Roman" w:hAnsi="Times New Roman"/>
              </w:rPr>
              <w:t>, 00 рублей</w:t>
            </w:r>
          </w:p>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 xml:space="preserve">18 000 </w:t>
            </w:r>
            <w:proofErr w:type="spellStart"/>
            <w:r w:rsidRPr="00381F47">
              <w:rPr>
                <w:rFonts w:ascii="Times New Roman" w:hAnsi="Times New Roman"/>
              </w:rPr>
              <w:t>000</w:t>
            </w:r>
            <w:proofErr w:type="spellEnd"/>
            <w:r w:rsidRPr="00381F47">
              <w:rPr>
                <w:rFonts w:ascii="Times New Roman" w:hAnsi="Times New Roman"/>
              </w:rPr>
              <w:t>, 00 рублей</w:t>
            </w:r>
          </w:p>
          <w:p w:rsidR="004F6BDA" w:rsidRPr="004F6BDA" w:rsidRDefault="00B84067" w:rsidP="00381F47">
            <w:pPr>
              <w:spacing w:after="0" w:line="240" w:lineRule="auto"/>
              <w:jc w:val="center"/>
              <w:rPr>
                <w:rFonts w:ascii="Times New Roman" w:hAnsi="Times New Roman"/>
              </w:rPr>
            </w:pPr>
            <w:r>
              <w:rPr>
                <w:rFonts w:ascii="Times New Roman" w:hAnsi="Times New Roman"/>
              </w:rPr>
              <w:t xml:space="preserve">20 000 </w:t>
            </w:r>
            <w:proofErr w:type="spellStart"/>
            <w:r>
              <w:rPr>
                <w:rFonts w:ascii="Times New Roman" w:hAnsi="Times New Roman"/>
              </w:rPr>
              <w:t>000</w:t>
            </w:r>
            <w:proofErr w:type="spellEnd"/>
            <w:r>
              <w:rPr>
                <w:rFonts w:ascii="Times New Roman" w:hAnsi="Times New Roman"/>
              </w:rPr>
              <w:t xml:space="preserve">, 00 рублей и более </w:t>
            </w:r>
          </w:p>
        </w:tc>
        <w:tc>
          <w:tcPr>
            <w:tcW w:w="2239" w:type="dxa"/>
          </w:tcPr>
          <w:p w:rsidR="004F6BDA" w:rsidRPr="00044E5E" w:rsidRDefault="004F6BDA" w:rsidP="004F6BDA">
            <w:pPr>
              <w:spacing w:after="0" w:line="240" w:lineRule="auto"/>
              <w:jc w:val="center"/>
              <w:rPr>
                <w:rFonts w:ascii="Times New Roman" w:hAnsi="Times New Roman"/>
                <w:sz w:val="20"/>
                <w:szCs w:val="20"/>
              </w:rPr>
            </w:pPr>
          </w:p>
        </w:tc>
      </w:tr>
      <w:tr w:rsidR="004F6BDA" w:rsidRPr="00044E5E" w:rsidTr="004F6BDA">
        <w:trPr>
          <w:trHeight w:val="978"/>
        </w:trPr>
        <w:tc>
          <w:tcPr>
            <w:tcW w:w="567" w:type="dxa"/>
          </w:tcPr>
          <w:p w:rsidR="004F6BDA" w:rsidRDefault="004F6BDA" w:rsidP="004F6BDA">
            <w:pPr>
              <w:spacing w:after="0" w:line="240" w:lineRule="auto"/>
              <w:jc w:val="center"/>
              <w:rPr>
                <w:rFonts w:ascii="Times New Roman" w:hAnsi="Times New Roman"/>
                <w:sz w:val="20"/>
                <w:szCs w:val="20"/>
              </w:rPr>
            </w:pPr>
            <w:r>
              <w:rPr>
                <w:rFonts w:ascii="Times New Roman" w:hAnsi="Times New Roman"/>
                <w:sz w:val="20"/>
                <w:szCs w:val="20"/>
              </w:rPr>
              <w:lastRenderedPageBreak/>
              <w:t>2.4</w:t>
            </w:r>
          </w:p>
        </w:tc>
        <w:tc>
          <w:tcPr>
            <w:tcW w:w="4678" w:type="dxa"/>
            <w:shd w:val="clear" w:color="auto" w:fill="auto"/>
          </w:tcPr>
          <w:p w:rsidR="004F6BDA" w:rsidRPr="00A47555" w:rsidRDefault="00381F47" w:rsidP="004F6BDA">
            <w:pPr>
              <w:spacing w:after="0" w:line="240" w:lineRule="auto"/>
              <w:jc w:val="both"/>
              <w:rPr>
                <w:rFonts w:ascii="Times New Roman" w:hAnsi="Times New Roman"/>
              </w:rPr>
            </w:pPr>
            <w:r w:rsidRPr="00381F47">
              <w:rPr>
                <w:rFonts w:ascii="Times New Roman" w:hAnsi="Times New Roman"/>
              </w:rPr>
              <w:t>Наличие сертификата качества ISO 9001.</w:t>
            </w:r>
          </w:p>
        </w:tc>
        <w:tc>
          <w:tcPr>
            <w:tcW w:w="2722" w:type="dxa"/>
          </w:tcPr>
          <w:p w:rsidR="004F6BDA" w:rsidRPr="00A47555" w:rsidRDefault="00381F47" w:rsidP="004F6BDA">
            <w:pPr>
              <w:spacing w:after="0" w:line="240" w:lineRule="auto"/>
              <w:jc w:val="center"/>
              <w:rPr>
                <w:rFonts w:ascii="Times New Roman" w:hAnsi="Times New Roman"/>
              </w:rPr>
            </w:pPr>
            <w:r w:rsidRPr="00381F47">
              <w:rPr>
                <w:rFonts w:ascii="Times New Roman" w:hAnsi="Times New Roman"/>
              </w:rPr>
              <w:t>Указать наличие/отсутствие</w:t>
            </w:r>
          </w:p>
        </w:tc>
        <w:tc>
          <w:tcPr>
            <w:tcW w:w="2239" w:type="dxa"/>
          </w:tcPr>
          <w:p w:rsidR="004F6BDA" w:rsidRPr="00044E5E" w:rsidRDefault="004F6BDA" w:rsidP="004F6BDA">
            <w:pPr>
              <w:spacing w:after="0" w:line="240" w:lineRule="auto"/>
              <w:jc w:val="center"/>
              <w:rPr>
                <w:rFonts w:ascii="Times New Roman" w:hAnsi="Times New Roman"/>
                <w:sz w:val="20"/>
                <w:szCs w:val="20"/>
              </w:rPr>
            </w:pPr>
          </w:p>
        </w:tc>
      </w:tr>
      <w:tr w:rsidR="00B4150C" w:rsidRPr="00044E5E" w:rsidTr="004F6BDA">
        <w:trPr>
          <w:trHeight w:val="978"/>
        </w:trPr>
        <w:tc>
          <w:tcPr>
            <w:tcW w:w="567" w:type="dxa"/>
          </w:tcPr>
          <w:p w:rsidR="00B4150C" w:rsidRDefault="00B4150C" w:rsidP="004F6BDA">
            <w:pPr>
              <w:spacing w:after="0" w:line="240" w:lineRule="auto"/>
              <w:jc w:val="center"/>
              <w:rPr>
                <w:rFonts w:ascii="Times New Roman" w:hAnsi="Times New Roman"/>
                <w:sz w:val="20"/>
                <w:szCs w:val="20"/>
              </w:rPr>
            </w:pPr>
            <w:r>
              <w:rPr>
                <w:rFonts w:ascii="Times New Roman" w:hAnsi="Times New Roman"/>
                <w:sz w:val="20"/>
                <w:szCs w:val="20"/>
              </w:rPr>
              <w:t>2.5</w:t>
            </w:r>
          </w:p>
        </w:tc>
        <w:tc>
          <w:tcPr>
            <w:tcW w:w="4678" w:type="dxa"/>
            <w:shd w:val="clear" w:color="auto" w:fill="auto"/>
          </w:tcPr>
          <w:p w:rsidR="00B4150C" w:rsidRPr="00A47555" w:rsidRDefault="00381F47" w:rsidP="002E035B">
            <w:pPr>
              <w:spacing w:after="0" w:line="240" w:lineRule="auto"/>
              <w:jc w:val="both"/>
              <w:rPr>
                <w:rFonts w:ascii="Times New Roman" w:hAnsi="Times New Roman"/>
              </w:rPr>
            </w:pPr>
            <w:proofErr w:type="gramStart"/>
            <w:r w:rsidRPr="00381F47">
              <w:rPr>
                <w:rFonts w:ascii="Times New Roman" w:hAnsi="Times New Roman"/>
              </w:rPr>
              <w:t xml:space="preserve">Наличие судебных решений не в пользу участника закупки в качестве ответчика, связанного с неисполнением и (или) ненадлежащим исполнением обязательств по контракту (договору) в  рамках Федеральных законов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 сопоставимого </w:t>
            </w:r>
            <w:r w:rsidR="00E20EFE">
              <w:rPr>
                <w:rFonts w:ascii="Times New Roman" w:hAnsi="Times New Roman"/>
              </w:rPr>
              <w:t>с предметом закупки</w:t>
            </w:r>
            <w:proofErr w:type="gramEnd"/>
            <w:r w:rsidR="00E20EFE">
              <w:rPr>
                <w:rFonts w:ascii="Times New Roman" w:hAnsi="Times New Roman"/>
              </w:rPr>
              <w:t xml:space="preserve"> с 01.01.20</w:t>
            </w:r>
            <w:r w:rsidR="002E035B">
              <w:rPr>
                <w:rFonts w:ascii="Times New Roman" w:hAnsi="Times New Roman"/>
              </w:rPr>
              <w:t>22</w:t>
            </w:r>
            <w:r w:rsidRPr="00381F47">
              <w:rPr>
                <w:rFonts w:ascii="Times New Roman" w:hAnsi="Times New Roman"/>
              </w:rPr>
              <w:t xml:space="preserve"> г. до даты подачи участником заявки на участие в запросе предложений в электронной форме</w:t>
            </w:r>
          </w:p>
        </w:tc>
        <w:tc>
          <w:tcPr>
            <w:tcW w:w="2722" w:type="dxa"/>
          </w:tcPr>
          <w:p w:rsidR="00B4150C" w:rsidRPr="00A47555" w:rsidRDefault="00381F47" w:rsidP="004F6BDA">
            <w:pPr>
              <w:spacing w:after="0" w:line="240" w:lineRule="auto"/>
              <w:jc w:val="center"/>
              <w:rPr>
                <w:rFonts w:ascii="Times New Roman" w:hAnsi="Times New Roman"/>
              </w:rPr>
            </w:pPr>
            <w:r w:rsidRPr="00381F47">
              <w:rPr>
                <w:rFonts w:ascii="Times New Roman" w:hAnsi="Times New Roman"/>
              </w:rPr>
              <w:t>Указать наличие/отсутствие</w:t>
            </w:r>
          </w:p>
        </w:tc>
        <w:tc>
          <w:tcPr>
            <w:tcW w:w="2239" w:type="dxa"/>
          </w:tcPr>
          <w:p w:rsidR="00B4150C" w:rsidRPr="00044E5E" w:rsidRDefault="00B4150C" w:rsidP="004F6BDA">
            <w:pPr>
              <w:spacing w:after="0" w:line="240" w:lineRule="auto"/>
              <w:jc w:val="center"/>
              <w:rPr>
                <w:rFonts w:ascii="Times New Roman" w:hAnsi="Times New Roman"/>
                <w:sz w:val="20"/>
                <w:szCs w:val="20"/>
              </w:rPr>
            </w:pPr>
          </w:p>
        </w:tc>
      </w:tr>
      <w:tr w:rsidR="00381F47" w:rsidRPr="00044E5E" w:rsidTr="004F6BDA">
        <w:trPr>
          <w:trHeight w:val="978"/>
        </w:trPr>
        <w:tc>
          <w:tcPr>
            <w:tcW w:w="567" w:type="dxa"/>
          </w:tcPr>
          <w:p w:rsidR="00381F47" w:rsidRDefault="00381F47" w:rsidP="004F6BDA">
            <w:pPr>
              <w:spacing w:after="0" w:line="240" w:lineRule="auto"/>
              <w:jc w:val="center"/>
              <w:rPr>
                <w:rFonts w:ascii="Times New Roman" w:hAnsi="Times New Roman"/>
                <w:sz w:val="20"/>
                <w:szCs w:val="20"/>
              </w:rPr>
            </w:pPr>
            <w:r>
              <w:rPr>
                <w:rFonts w:ascii="Times New Roman" w:hAnsi="Times New Roman"/>
                <w:sz w:val="20"/>
                <w:szCs w:val="20"/>
              </w:rPr>
              <w:t>2.6</w:t>
            </w:r>
          </w:p>
        </w:tc>
        <w:tc>
          <w:tcPr>
            <w:tcW w:w="4678" w:type="dxa"/>
            <w:shd w:val="clear" w:color="auto" w:fill="auto"/>
          </w:tcPr>
          <w:p w:rsidR="00381F47" w:rsidRPr="00381F47" w:rsidRDefault="00381F47" w:rsidP="00381F47">
            <w:pPr>
              <w:spacing w:after="0" w:line="240" w:lineRule="auto"/>
              <w:jc w:val="both"/>
              <w:rPr>
                <w:rFonts w:ascii="Times New Roman" w:hAnsi="Times New Roman"/>
              </w:rPr>
            </w:pPr>
            <w:r w:rsidRPr="00381F47">
              <w:rPr>
                <w:rFonts w:ascii="Times New Roman" w:hAnsi="Times New Roman"/>
              </w:rPr>
              <w:t>Деловая репутация.</w:t>
            </w:r>
          </w:p>
          <w:p w:rsidR="00381F47" w:rsidRPr="00A47555" w:rsidRDefault="00381F47" w:rsidP="00381F47">
            <w:pPr>
              <w:spacing w:after="0" w:line="240" w:lineRule="auto"/>
              <w:jc w:val="both"/>
              <w:rPr>
                <w:rFonts w:ascii="Times New Roman" w:hAnsi="Times New Roman"/>
              </w:rPr>
            </w:pPr>
            <w:proofErr w:type="gramStart"/>
            <w:r w:rsidRPr="00381F47">
              <w:rPr>
                <w:rFonts w:ascii="Times New Roman" w:hAnsi="Times New Roman"/>
              </w:rPr>
              <w:t>Оценивается деловая репутация участника закупки, которая подтверждается рекомендательными, благодарственными письмами, положительными отзывами, полученными участником закупки от государственных (муниципальных) Заказчиков осуществляющих закупки в рамках действия Федерального закона "О контрактной системе в сфере закупок товаров, работ, услуг для обеспечения государственных и муниципальных нужд" от 05.04.2013 N 44-ФЗ, Заказчиков осуществляющих закупки в рамках действия Федерального закона "О закупках товаров, работ, услуг отдельными видами</w:t>
            </w:r>
            <w:proofErr w:type="gramEnd"/>
            <w:r w:rsidRPr="00381F47">
              <w:rPr>
                <w:rFonts w:ascii="Times New Roman" w:hAnsi="Times New Roman"/>
              </w:rPr>
              <w:t xml:space="preserve"> </w:t>
            </w:r>
            <w:proofErr w:type="gramStart"/>
            <w:r w:rsidRPr="00381F47">
              <w:rPr>
                <w:rFonts w:ascii="Times New Roman" w:hAnsi="Times New Roman"/>
              </w:rPr>
              <w:t>юридических лиц" от 18.07.2011 N 223-ФЗ, общественности, коммерческих организаций, свидетельствующими о надежности участника закупки, качестве поставленных им  ранее товаров, соблюдения объемов и сроков поставки, неприменения штрафных санкций в рамках Федеральных законов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w:t>
            </w:r>
            <w:proofErr w:type="gramEnd"/>
            <w:r w:rsidRPr="00381F47">
              <w:rPr>
                <w:rFonts w:ascii="Times New Roman" w:hAnsi="Times New Roman"/>
              </w:rPr>
              <w:t xml:space="preserve"> нужд» со стороны Заказчиков.</w:t>
            </w:r>
          </w:p>
        </w:tc>
        <w:tc>
          <w:tcPr>
            <w:tcW w:w="2722" w:type="dxa"/>
          </w:tcPr>
          <w:p w:rsidR="00381F47" w:rsidRPr="00381F47" w:rsidRDefault="00381F47" w:rsidP="00381F47">
            <w:pPr>
              <w:spacing w:after="0" w:line="240" w:lineRule="auto"/>
              <w:jc w:val="center"/>
              <w:rPr>
                <w:rFonts w:ascii="Times New Roman" w:hAnsi="Times New Roman"/>
              </w:rPr>
            </w:pPr>
            <w:r w:rsidRPr="00381F47">
              <w:rPr>
                <w:rFonts w:ascii="Times New Roman" w:hAnsi="Times New Roman"/>
              </w:rPr>
              <w:t>Указать количество</w:t>
            </w:r>
          </w:p>
          <w:p w:rsidR="00381F47" w:rsidRPr="00A47555" w:rsidRDefault="00381F47" w:rsidP="00381F47">
            <w:pPr>
              <w:spacing w:after="0" w:line="240" w:lineRule="auto"/>
              <w:jc w:val="center"/>
              <w:rPr>
                <w:rFonts w:ascii="Times New Roman" w:hAnsi="Times New Roman"/>
              </w:rPr>
            </w:pPr>
          </w:p>
        </w:tc>
        <w:tc>
          <w:tcPr>
            <w:tcW w:w="2239" w:type="dxa"/>
          </w:tcPr>
          <w:p w:rsidR="00381F47" w:rsidRPr="00044E5E" w:rsidRDefault="00381F47" w:rsidP="004F6BDA">
            <w:pPr>
              <w:spacing w:after="0" w:line="240" w:lineRule="auto"/>
              <w:jc w:val="center"/>
              <w:rPr>
                <w:rFonts w:ascii="Times New Roman" w:hAnsi="Times New Roman"/>
                <w:sz w:val="20"/>
                <w:szCs w:val="20"/>
              </w:rPr>
            </w:pPr>
          </w:p>
        </w:tc>
      </w:tr>
    </w:tbl>
    <w:p w:rsidR="00BA2ED0" w:rsidRDefault="00BA2ED0" w:rsidP="00BA2ED0">
      <w:pPr>
        <w:spacing w:after="0" w:line="240" w:lineRule="auto"/>
        <w:ind w:left="960"/>
        <w:jc w:val="both"/>
        <w:rPr>
          <w:rFonts w:ascii="Times New Roman" w:hAnsi="Times New Roman"/>
          <w:sz w:val="20"/>
          <w:szCs w:val="20"/>
        </w:rPr>
      </w:pPr>
    </w:p>
    <w:p w:rsidR="00F507EB" w:rsidRPr="00BA2ED0" w:rsidRDefault="00F507EB" w:rsidP="00C1743F">
      <w:pPr>
        <w:pStyle w:val="a6"/>
        <w:numPr>
          <w:ilvl w:val="0"/>
          <w:numId w:val="4"/>
        </w:numPr>
        <w:spacing w:after="0" w:line="240" w:lineRule="auto"/>
        <w:jc w:val="both"/>
        <w:rPr>
          <w:rFonts w:ascii="Times New Roman" w:hAnsi="Times New Roman"/>
          <w:sz w:val="20"/>
          <w:szCs w:val="20"/>
        </w:rPr>
      </w:pPr>
      <w:r w:rsidRPr="00BA2ED0">
        <w:rPr>
          <w:rFonts w:ascii="Times New Roman" w:hAnsi="Times New Roman"/>
          <w:sz w:val="20"/>
          <w:szCs w:val="20"/>
        </w:rPr>
        <w:t xml:space="preserve">Если наши предложения, будут приняты, мы берем на себя обязательство </w:t>
      </w:r>
      <w:r w:rsidR="00381F47">
        <w:rPr>
          <w:rFonts w:ascii="Times New Roman" w:hAnsi="Times New Roman"/>
          <w:sz w:val="20"/>
          <w:szCs w:val="20"/>
        </w:rPr>
        <w:t>поставить Товар</w:t>
      </w:r>
      <w:r w:rsidR="009F7C27" w:rsidRPr="00BA2ED0">
        <w:rPr>
          <w:rFonts w:ascii="Times New Roman" w:hAnsi="Times New Roman"/>
          <w:sz w:val="20"/>
          <w:szCs w:val="20"/>
        </w:rPr>
        <w:t>,</w:t>
      </w:r>
      <w:r w:rsidRPr="00BA2ED0">
        <w:rPr>
          <w:rFonts w:ascii="Times New Roman" w:hAnsi="Times New Roman"/>
          <w:sz w:val="20"/>
          <w:szCs w:val="20"/>
        </w:rPr>
        <w:t xml:space="preserve"> в соответствии с требованиями документации</w:t>
      </w:r>
      <w:r w:rsidR="00EC1B90" w:rsidRPr="00BA2ED0">
        <w:rPr>
          <w:rFonts w:ascii="Times New Roman" w:hAnsi="Times New Roman"/>
          <w:sz w:val="20"/>
          <w:szCs w:val="20"/>
        </w:rPr>
        <w:t xml:space="preserve"> о запросе предложений</w:t>
      </w:r>
      <w:r w:rsidRPr="00BA2ED0">
        <w:rPr>
          <w:rFonts w:ascii="Times New Roman" w:hAnsi="Times New Roman"/>
          <w:sz w:val="20"/>
          <w:szCs w:val="20"/>
        </w:rPr>
        <w:t xml:space="preserve">. </w:t>
      </w:r>
    </w:p>
    <w:p w:rsidR="00F507EB" w:rsidRPr="00044E5E" w:rsidRDefault="00F507EB" w:rsidP="00C1743F">
      <w:pPr>
        <w:numPr>
          <w:ilvl w:val="0"/>
          <w:numId w:val="4"/>
        </w:numPr>
        <w:spacing w:after="0" w:line="240" w:lineRule="auto"/>
        <w:jc w:val="both"/>
        <w:rPr>
          <w:rFonts w:ascii="Times New Roman" w:hAnsi="Times New Roman"/>
          <w:sz w:val="20"/>
          <w:szCs w:val="20"/>
        </w:rPr>
      </w:pPr>
      <w:proofErr w:type="gramStart"/>
      <w:r w:rsidRPr="00044E5E">
        <w:rPr>
          <w:rFonts w:ascii="Times New Roman" w:hAnsi="Times New Roman"/>
          <w:sz w:val="20"/>
          <w:szCs w:val="20"/>
        </w:rPr>
        <w:t xml:space="preserve">Настоящей заявкой гарантируем достоверность представленной нами в заявке на участие в </w:t>
      </w:r>
      <w:r w:rsidR="00EC1B90">
        <w:rPr>
          <w:rFonts w:ascii="Times New Roman" w:hAnsi="Times New Roman"/>
          <w:sz w:val="20"/>
          <w:szCs w:val="20"/>
        </w:rPr>
        <w:t>запросе предложений</w:t>
      </w:r>
      <w:r w:rsidRPr="00044E5E">
        <w:rPr>
          <w:rFonts w:ascii="Times New Roman" w:hAnsi="Times New Roman"/>
          <w:sz w:val="20"/>
          <w:szCs w:val="20"/>
        </w:rPr>
        <w:t xml:space="preserve"> информации (достоверность всех приложений к заявке) и подтверждаем право заказчика, не противоречащее требованию формирования равных для всех участников </w:t>
      </w:r>
      <w:r w:rsidR="00091CD7">
        <w:rPr>
          <w:rFonts w:ascii="Times New Roman" w:hAnsi="Times New Roman"/>
          <w:sz w:val="20"/>
          <w:szCs w:val="20"/>
        </w:rPr>
        <w:t>запро</w:t>
      </w:r>
      <w:r w:rsidRPr="00044E5E">
        <w:rPr>
          <w:rFonts w:ascii="Times New Roman" w:hAnsi="Times New Roman"/>
          <w:sz w:val="20"/>
          <w:szCs w:val="20"/>
        </w:rPr>
        <w:t>са</w:t>
      </w:r>
      <w:r w:rsidR="00091CD7">
        <w:rPr>
          <w:rFonts w:ascii="Times New Roman" w:hAnsi="Times New Roman"/>
          <w:sz w:val="20"/>
          <w:szCs w:val="20"/>
        </w:rPr>
        <w:t xml:space="preserve"> предложений</w:t>
      </w:r>
      <w:r w:rsidRPr="00044E5E">
        <w:rPr>
          <w:rFonts w:ascii="Times New Roman" w:hAnsi="Times New Roman"/>
          <w:sz w:val="20"/>
          <w:szCs w:val="20"/>
        </w:rPr>
        <w:t xml:space="preserve"> условий,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 </w:t>
      </w:r>
      <w:proofErr w:type="gramEnd"/>
    </w:p>
    <w:p w:rsidR="00D64B15" w:rsidRPr="00D64B15" w:rsidRDefault="00D64B15" w:rsidP="00C1743F">
      <w:pPr>
        <w:pStyle w:val="a6"/>
        <w:numPr>
          <w:ilvl w:val="0"/>
          <w:numId w:val="4"/>
        </w:numPr>
        <w:autoSpaceDE w:val="0"/>
        <w:autoSpaceDN w:val="0"/>
        <w:adjustRightInd w:val="0"/>
        <w:jc w:val="both"/>
        <w:rPr>
          <w:rFonts w:ascii="Times New Roman" w:hAnsi="Times New Roman" w:cs="Calibri"/>
          <w:color w:val="000000"/>
          <w:sz w:val="20"/>
          <w:szCs w:val="20"/>
          <w:lang w:eastAsia="ru-RU"/>
        </w:rPr>
      </w:pPr>
      <w:r w:rsidRPr="00D64B15">
        <w:rPr>
          <w:rFonts w:ascii="Times New Roman" w:hAnsi="Times New Roman" w:cs="Calibri"/>
          <w:color w:val="000000"/>
          <w:sz w:val="20"/>
          <w:szCs w:val="20"/>
          <w:lang w:eastAsia="ru-RU"/>
        </w:rPr>
        <w:t>Мы ознакомлены с материалами, содержащимися в документации, и ее технической частью, влияющими на стоимость товаров, работ, услуг, и не имеем к ней претензий.</w:t>
      </w:r>
    </w:p>
    <w:p w:rsidR="00D64B15" w:rsidRPr="00D64B15" w:rsidRDefault="00D64B15" w:rsidP="00C1743F">
      <w:pPr>
        <w:pStyle w:val="a6"/>
        <w:numPr>
          <w:ilvl w:val="0"/>
          <w:numId w:val="4"/>
        </w:numPr>
        <w:autoSpaceDE w:val="0"/>
        <w:autoSpaceDN w:val="0"/>
        <w:adjustRightInd w:val="0"/>
        <w:spacing w:after="0" w:line="240" w:lineRule="auto"/>
        <w:jc w:val="both"/>
        <w:rPr>
          <w:rFonts w:ascii="Times New Roman" w:eastAsia="Calibri" w:hAnsi="Times New Roman" w:cs="Times New Roman"/>
          <w:sz w:val="20"/>
          <w:szCs w:val="20"/>
        </w:rPr>
      </w:pPr>
      <w:proofErr w:type="gramStart"/>
      <w:r w:rsidRPr="00D64B15">
        <w:rPr>
          <w:rFonts w:ascii="Times New Roman" w:eastAsia="Calibri" w:hAnsi="Times New Roman" w:cs="Times New Roman"/>
          <w:sz w:val="20"/>
          <w:szCs w:val="20"/>
        </w:rPr>
        <w:t xml:space="preserve">Мы согласны с тем, что в случае, если нами не были учтены какие-либо расценки на поставку товаров (выполнение работ, оказание услуг), которые должны быть поставлены (выполнены, оказаны) в </w:t>
      </w:r>
      <w:r w:rsidR="00F07E75">
        <w:rPr>
          <w:rFonts w:ascii="Times New Roman" w:eastAsia="Calibri" w:hAnsi="Times New Roman" w:cs="Times New Roman"/>
          <w:sz w:val="20"/>
          <w:szCs w:val="20"/>
        </w:rPr>
        <w:t>соответствии с предметом запрос</w:t>
      </w:r>
      <w:r w:rsidRPr="00D64B15">
        <w:rPr>
          <w:rFonts w:ascii="Times New Roman" w:eastAsia="Calibri" w:hAnsi="Times New Roman" w:cs="Times New Roman"/>
          <w:sz w:val="20"/>
          <w:szCs w:val="20"/>
        </w:rPr>
        <w:t>а</w:t>
      </w:r>
      <w:r w:rsidR="00F07E75">
        <w:rPr>
          <w:rFonts w:ascii="Times New Roman" w:eastAsia="Calibri" w:hAnsi="Times New Roman" w:cs="Times New Roman"/>
          <w:sz w:val="20"/>
          <w:szCs w:val="20"/>
        </w:rPr>
        <w:t xml:space="preserve"> предложений</w:t>
      </w:r>
      <w:r w:rsidRPr="00D64B15">
        <w:rPr>
          <w:rFonts w:ascii="Times New Roman" w:eastAsia="Calibri" w:hAnsi="Times New Roman" w:cs="Times New Roman"/>
          <w:sz w:val="20"/>
          <w:szCs w:val="20"/>
        </w:rPr>
        <w:t>, данные товары (работы, услуги) будут в любом случае поставлены (выполнены, оказаны) в полном соответствии с требованиями документации</w:t>
      </w:r>
      <w:r w:rsidR="00EC1B90">
        <w:rPr>
          <w:rFonts w:ascii="Times New Roman" w:eastAsia="Calibri" w:hAnsi="Times New Roman" w:cs="Times New Roman"/>
          <w:sz w:val="20"/>
          <w:szCs w:val="20"/>
        </w:rPr>
        <w:t xml:space="preserve"> о запросе </w:t>
      </w:r>
      <w:r w:rsidR="00EC1B90">
        <w:rPr>
          <w:rFonts w:ascii="Times New Roman" w:eastAsia="Calibri" w:hAnsi="Times New Roman" w:cs="Times New Roman"/>
          <w:sz w:val="20"/>
          <w:szCs w:val="20"/>
        </w:rPr>
        <w:lastRenderedPageBreak/>
        <w:t>предложений</w:t>
      </w:r>
      <w:r w:rsidRPr="00D64B15">
        <w:rPr>
          <w:rFonts w:ascii="Times New Roman" w:eastAsia="Calibri" w:hAnsi="Times New Roman" w:cs="Times New Roman"/>
          <w:sz w:val="20"/>
          <w:szCs w:val="20"/>
        </w:rPr>
        <w:t>, включая требования, содержащиеся в технической части документации</w:t>
      </w:r>
      <w:proofErr w:type="gramEnd"/>
      <w:r w:rsidR="00EC1B90">
        <w:rPr>
          <w:rFonts w:ascii="Times New Roman" w:eastAsia="Calibri" w:hAnsi="Times New Roman" w:cs="Times New Roman"/>
          <w:sz w:val="20"/>
          <w:szCs w:val="20"/>
        </w:rPr>
        <w:t xml:space="preserve"> о запросе предложений</w:t>
      </w:r>
      <w:r w:rsidRPr="00D64B15">
        <w:rPr>
          <w:rFonts w:ascii="Times New Roman" w:eastAsia="Calibri" w:hAnsi="Times New Roman" w:cs="Times New Roman"/>
          <w:sz w:val="20"/>
          <w:szCs w:val="20"/>
        </w:rPr>
        <w:t>, в пределах предлагаемой нами стоимости договора.</w:t>
      </w:r>
    </w:p>
    <w:p w:rsidR="00D64B15" w:rsidRPr="00D64B15" w:rsidRDefault="00D64B15" w:rsidP="00C1743F">
      <w:pPr>
        <w:pStyle w:val="a6"/>
        <w:numPr>
          <w:ilvl w:val="0"/>
          <w:numId w:val="4"/>
        </w:numPr>
        <w:autoSpaceDE w:val="0"/>
        <w:autoSpaceDN w:val="0"/>
        <w:adjustRightInd w:val="0"/>
        <w:spacing w:after="0" w:line="240" w:lineRule="auto"/>
        <w:jc w:val="both"/>
        <w:rPr>
          <w:rFonts w:ascii="Times New Roman" w:eastAsia="Calibri" w:hAnsi="Times New Roman" w:cs="Times New Roman"/>
          <w:sz w:val="20"/>
          <w:szCs w:val="20"/>
        </w:rPr>
      </w:pPr>
      <w:bookmarkStart w:id="8" w:name="Par133"/>
      <w:bookmarkEnd w:id="8"/>
      <w:r w:rsidRPr="00D64B15">
        <w:rPr>
          <w:rFonts w:ascii="Times New Roman" w:eastAsia="Calibri" w:hAnsi="Times New Roman" w:cs="Times New Roman"/>
          <w:sz w:val="20"/>
          <w:szCs w:val="20"/>
        </w:rPr>
        <w:t>Представляем комплект обязательных документов в соответствии с действующим законодательством,  а также документы, приложенные по усмотрению участника закупки.</w:t>
      </w:r>
    </w:p>
    <w:p w:rsidR="00D64B15" w:rsidRPr="00D64B15" w:rsidRDefault="00D64B15" w:rsidP="00C1743F">
      <w:pPr>
        <w:pStyle w:val="a6"/>
        <w:numPr>
          <w:ilvl w:val="0"/>
          <w:numId w:val="4"/>
        </w:numPr>
        <w:autoSpaceDE w:val="0"/>
        <w:autoSpaceDN w:val="0"/>
        <w:adjustRightInd w:val="0"/>
        <w:spacing w:after="0" w:line="240" w:lineRule="auto"/>
        <w:jc w:val="both"/>
        <w:rPr>
          <w:rFonts w:ascii="Times New Roman" w:eastAsia="Calibri" w:hAnsi="Times New Roman" w:cs="Times New Roman"/>
          <w:sz w:val="20"/>
          <w:szCs w:val="20"/>
        </w:rPr>
      </w:pPr>
      <w:bookmarkStart w:id="9" w:name="Par195"/>
      <w:bookmarkEnd w:id="9"/>
      <w:r w:rsidRPr="00D64B15">
        <w:rPr>
          <w:rFonts w:ascii="Times New Roman" w:eastAsia="Calibri" w:hAnsi="Times New Roman" w:cs="Times New Roman"/>
          <w:sz w:val="20"/>
          <w:szCs w:val="20"/>
        </w:rPr>
        <w:t>В случае если наши предложения будут признаны лучшими, мы берем на себя обязательства под</w:t>
      </w:r>
      <w:r w:rsidR="003D1C3E">
        <w:rPr>
          <w:rFonts w:ascii="Times New Roman" w:eastAsia="Calibri" w:hAnsi="Times New Roman" w:cs="Times New Roman"/>
          <w:sz w:val="20"/>
          <w:szCs w:val="20"/>
        </w:rPr>
        <w:t xml:space="preserve">писать договор на поставку товара </w:t>
      </w:r>
      <w:r w:rsidRPr="00D64B15">
        <w:rPr>
          <w:rFonts w:ascii="Times New Roman" w:eastAsia="Calibri" w:hAnsi="Times New Roman" w:cs="Times New Roman"/>
          <w:sz w:val="20"/>
          <w:szCs w:val="20"/>
        </w:rPr>
        <w:t>в соответствии с требованиями документации и условиями наших предложений.</w:t>
      </w:r>
    </w:p>
    <w:p w:rsidR="00D64B15" w:rsidRPr="00D64B15" w:rsidRDefault="00D64B15" w:rsidP="00C1743F">
      <w:pPr>
        <w:pStyle w:val="a6"/>
        <w:numPr>
          <w:ilvl w:val="0"/>
          <w:numId w:val="4"/>
        </w:numPr>
        <w:autoSpaceDE w:val="0"/>
        <w:autoSpaceDN w:val="0"/>
        <w:adjustRightInd w:val="0"/>
        <w:spacing w:after="0" w:line="240" w:lineRule="auto"/>
        <w:jc w:val="both"/>
        <w:rPr>
          <w:rFonts w:ascii="Times New Roman" w:eastAsia="Calibri" w:hAnsi="Times New Roman" w:cs="Times New Roman"/>
          <w:sz w:val="20"/>
          <w:szCs w:val="20"/>
        </w:rPr>
      </w:pPr>
      <w:r w:rsidRPr="00D64B15">
        <w:rPr>
          <w:rFonts w:ascii="Times New Roman" w:eastAsia="Calibri" w:hAnsi="Times New Roman" w:cs="Times New Roman"/>
          <w:sz w:val="20"/>
          <w:szCs w:val="20"/>
        </w:rPr>
        <w:t xml:space="preserve">В случае если наши предложения будут лучшими после предложений победителя </w:t>
      </w:r>
      <w:r w:rsidR="00EC1B90">
        <w:rPr>
          <w:rFonts w:ascii="Times New Roman" w:eastAsia="Calibri" w:hAnsi="Times New Roman" w:cs="Times New Roman"/>
          <w:sz w:val="20"/>
          <w:szCs w:val="20"/>
        </w:rPr>
        <w:t>запроса предложений, а победитель запроса предложений</w:t>
      </w:r>
      <w:r w:rsidRPr="00D64B15">
        <w:rPr>
          <w:rFonts w:ascii="Times New Roman" w:eastAsia="Calibri" w:hAnsi="Times New Roman" w:cs="Times New Roman"/>
          <w:sz w:val="20"/>
          <w:szCs w:val="20"/>
        </w:rPr>
        <w:t xml:space="preserve"> будет признан уклонившимся от заключения договора, в случае нашего согласия обязуемся подписать данный договор на поставку товара (выполнение работ, оказание услуг) в соответствии с требованиями документации </w:t>
      </w:r>
      <w:r w:rsidR="00EC1B90">
        <w:rPr>
          <w:rFonts w:ascii="Times New Roman" w:eastAsia="Calibri" w:hAnsi="Times New Roman" w:cs="Times New Roman"/>
          <w:sz w:val="20"/>
          <w:szCs w:val="20"/>
        </w:rPr>
        <w:t xml:space="preserve">о запросе предложений </w:t>
      </w:r>
      <w:r w:rsidRPr="00D64B15">
        <w:rPr>
          <w:rFonts w:ascii="Times New Roman" w:eastAsia="Calibri" w:hAnsi="Times New Roman" w:cs="Times New Roman"/>
          <w:sz w:val="20"/>
          <w:szCs w:val="20"/>
        </w:rPr>
        <w:t>и условиями нашего предложения.</w:t>
      </w:r>
    </w:p>
    <w:p w:rsidR="00D64B15" w:rsidRPr="00D64B15" w:rsidRDefault="00D64B15" w:rsidP="00C1743F">
      <w:pPr>
        <w:pStyle w:val="ConsPlusNonformat"/>
        <w:numPr>
          <w:ilvl w:val="0"/>
          <w:numId w:val="4"/>
        </w:numPr>
        <w:contextualSpacing/>
        <w:jc w:val="both"/>
        <w:rPr>
          <w:rFonts w:ascii="Times New Roman" w:hAnsi="Times New Roman"/>
          <w:color w:val="auto"/>
          <w:sz w:val="20"/>
          <w:szCs w:val="20"/>
          <w:lang w:eastAsia="en-US"/>
        </w:rPr>
      </w:pPr>
      <w:bookmarkStart w:id="10" w:name="Par197"/>
      <w:bookmarkEnd w:id="10"/>
      <w:r w:rsidRPr="00D64B15">
        <w:rPr>
          <w:rFonts w:ascii="Times New Roman" w:hAnsi="Times New Roman"/>
          <w:color w:val="auto"/>
          <w:sz w:val="20"/>
          <w:szCs w:val="20"/>
          <w:lang w:eastAsia="en-US"/>
        </w:rPr>
        <w:t xml:space="preserve"> Также  подтверждаем,  что  мы  извещены  о  включении  сведений  о ____________________________________ (наименование участника закупки</w:t>
      </w:r>
      <w:proofErr w:type="gramStart"/>
      <w:r w:rsidRPr="00D64B15">
        <w:rPr>
          <w:rFonts w:ascii="Times New Roman" w:hAnsi="Times New Roman"/>
          <w:color w:val="auto"/>
          <w:sz w:val="20"/>
          <w:szCs w:val="20"/>
          <w:lang w:eastAsia="en-US"/>
        </w:rPr>
        <w:t>)в</w:t>
      </w:r>
      <w:proofErr w:type="gramEnd"/>
      <w:r w:rsidRPr="00D64B15">
        <w:rPr>
          <w:rFonts w:ascii="Times New Roman" w:hAnsi="Times New Roman"/>
          <w:color w:val="auto"/>
          <w:sz w:val="20"/>
          <w:szCs w:val="20"/>
          <w:lang w:eastAsia="en-US"/>
        </w:rPr>
        <w:t xml:space="preserve"> Реестр недобросовестных поставщиков в случае уклонения нами от заключения договора.</w:t>
      </w:r>
    </w:p>
    <w:p w:rsidR="00D64B15" w:rsidRPr="00D64B15" w:rsidRDefault="00D64B15" w:rsidP="00C1743F">
      <w:pPr>
        <w:pStyle w:val="ConsPlusNonformat"/>
        <w:numPr>
          <w:ilvl w:val="0"/>
          <w:numId w:val="4"/>
        </w:numPr>
        <w:contextualSpacing/>
        <w:jc w:val="both"/>
        <w:rPr>
          <w:rFonts w:ascii="Times New Roman" w:hAnsi="Times New Roman"/>
          <w:color w:val="auto"/>
          <w:sz w:val="20"/>
          <w:szCs w:val="20"/>
          <w:lang w:eastAsia="en-US"/>
        </w:rPr>
      </w:pPr>
      <w:bookmarkStart w:id="11" w:name="Par202"/>
      <w:bookmarkEnd w:id="11"/>
      <w:r w:rsidRPr="00D64B15">
        <w:rPr>
          <w:rFonts w:ascii="Times New Roman" w:hAnsi="Times New Roman"/>
          <w:color w:val="auto"/>
          <w:sz w:val="20"/>
          <w:szCs w:val="20"/>
          <w:lang w:eastAsia="en-US"/>
        </w:rPr>
        <w:t xml:space="preserve"> Сообщаем,  что  для  оперативного  уведомления  нас  по  вопросам организационного  характера  и  взаимодействия с заказчиком, уполномоченным органом     и     специализированной    организацией    нами    </w:t>
      </w:r>
      <w:proofErr w:type="gramStart"/>
      <w:r w:rsidRPr="00D64B15">
        <w:rPr>
          <w:rFonts w:ascii="Times New Roman" w:hAnsi="Times New Roman"/>
          <w:color w:val="auto"/>
          <w:sz w:val="20"/>
          <w:szCs w:val="20"/>
          <w:lang w:eastAsia="en-US"/>
        </w:rPr>
        <w:t>уполномочен</w:t>
      </w:r>
      <w:proofErr w:type="gramEnd"/>
      <w:r w:rsidRPr="00D64B15">
        <w:rPr>
          <w:rFonts w:ascii="Times New Roman" w:hAnsi="Times New Roman"/>
          <w:color w:val="auto"/>
          <w:sz w:val="20"/>
          <w:szCs w:val="20"/>
          <w:lang w:eastAsia="en-US"/>
        </w:rPr>
        <w:t xml:space="preserve"> ______________________________________________________________________________________</w:t>
      </w:r>
    </w:p>
    <w:p w:rsidR="00D64B15" w:rsidRPr="00D64B15" w:rsidRDefault="00D64B15" w:rsidP="00D64B15">
      <w:pPr>
        <w:pStyle w:val="ConsPlusNonformat"/>
        <w:ind w:left="680"/>
        <w:contextualSpacing/>
        <w:jc w:val="center"/>
        <w:rPr>
          <w:rFonts w:ascii="Times New Roman" w:hAnsi="Times New Roman"/>
          <w:color w:val="auto"/>
          <w:sz w:val="16"/>
          <w:szCs w:val="16"/>
          <w:lang w:eastAsia="en-US"/>
        </w:rPr>
      </w:pPr>
      <w:r w:rsidRPr="00D64B15">
        <w:rPr>
          <w:rFonts w:ascii="Times New Roman" w:hAnsi="Times New Roman"/>
          <w:color w:val="auto"/>
          <w:sz w:val="16"/>
          <w:szCs w:val="16"/>
          <w:lang w:eastAsia="en-US"/>
        </w:rPr>
        <w:t>(указать Ф.И.О. полностью, должность и контактную информацию уполномоченного лица, включая телефон, факс (с указанием кода), адрес)</w:t>
      </w:r>
    </w:p>
    <w:p w:rsidR="00D64B15" w:rsidRPr="00D64B15" w:rsidRDefault="00D64B15" w:rsidP="00C1743F">
      <w:pPr>
        <w:pStyle w:val="ConsPlusNonformat"/>
        <w:numPr>
          <w:ilvl w:val="0"/>
          <w:numId w:val="4"/>
        </w:numPr>
        <w:contextualSpacing/>
        <w:jc w:val="both"/>
        <w:rPr>
          <w:rFonts w:ascii="Times New Roman" w:hAnsi="Times New Roman"/>
          <w:color w:val="auto"/>
          <w:sz w:val="20"/>
          <w:szCs w:val="20"/>
          <w:lang w:eastAsia="en-US"/>
        </w:rPr>
      </w:pPr>
      <w:r w:rsidRPr="00D64B15">
        <w:rPr>
          <w:rFonts w:ascii="Times New Roman" w:hAnsi="Times New Roman"/>
          <w:color w:val="auto"/>
          <w:sz w:val="20"/>
          <w:szCs w:val="20"/>
          <w:lang w:eastAsia="en-US"/>
        </w:rPr>
        <w:t xml:space="preserve">Все сведения о проведении </w:t>
      </w:r>
      <w:r w:rsidR="00EC1B90">
        <w:rPr>
          <w:rFonts w:ascii="Times New Roman" w:hAnsi="Times New Roman"/>
          <w:color w:val="auto"/>
          <w:sz w:val="20"/>
          <w:szCs w:val="20"/>
          <w:lang w:eastAsia="en-US"/>
        </w:rPr>
        <w:t>запросе предложений</w:t>
      </w:r>
      <w:r w:rsidRPr="00D64B15">
        <w:rPr>
          <w:rFonts w:ascii="Times New Roman" w:hAnsi="Times New Roman"/>
          <w:color w:val="auto"/>
          <w:sz w:val="20"/>
          <w:szCs w:val="20"/>
          <w:lang w:eastAsia="en-US"/>
        </w:rPr>
        <w:t xml:space="preserve"> просим сообщать указанному уполномоченному лицу.</w:t>
      </w:r>
    </w:p>
    <w:p w:rsidR="00F507EB" w:rsidRDefault="00F507EB" w:rsidP="00C1743F">
      <w:pPr>
        <w:pStyle w:val="a6"/>
        <w:numPr>
          <w:ilvl w:val="0"/>
          <w:numId w:val="4"/>
        </w:numPr>
        <w:autoSpaceDE w:val="0"/>
        <w:autoSpaceDN w:val="0"/>
        <w:adjustRightInd w:val="0"/>
        <w:spacing w:after="0" w:line="240" w:lineRule="auto"/>
        <w:jc w:val="both"/>
        <w:rPr>
          <w:rFonts w:ascii="Times New Roman" w:hAnsi="Times New Roman"/>
          <w:sz w:val="20"/>
          <w:szCs w:val="20"/>
        </w:rPr>
      </w:pPr>
      <w:r w:rsidRPr="00D64B15">
        <w:rPr>
          <w:rFonts w:ascii="Times New Roman" w:hAnsi="Times New Roman"/>
          <w:sz w:val="20"/>
          <w:szCs w:val="20"/>
        </w:rPr>
        <w:t>Настоящая заявка действует до завершен</w:t>
      </w:r>
      <w:r w:rsidR="00EC1B90">
        <w:rPr>
          <w:rFonts w:ascii="Times New Roman" w:hAnsi="Times New Roman"/>
          <w:sz w:val="20"/>
          <w:szCs w:val="20"/>
        </w:rPr>
        <w:t>ия процедуры проведения запроса предложений</w:t>
      </w:r>
      <w:r w:rsidRPr="00D64B15">
        <w:rPr>
          <w:rFonts w:ascii="Times New Roman" w:hAnsi="Times New Roman"/>
          <w:sz w:val="20"/>
          <w:szCs w:val="20"/>
        </w:rPr>
        <w:t>.</w:t>
      </w:r>
    </w:p>
    <w:p w:rsidR="00D64B15" w:rsidRPr="00D64B15" w:rsidRDefault="00D64B15" w:rsidP="00D64B15">
      <w:pPr>
        <w:autoSpaceDE w:val="0"/>
        <w:autoSpaceDN w:val="0"/>
        <w:adjustRightInd w:val="0"/>
        <w:spacing w:after="0" w:line="240" w:lineRule="auto"/>
        <w:jc w:val="both"/>
        <w:rPr>
          <w:rFonts w:ascii="Times New Roman" w:hAnsi="Times New Roman"/>
          <w:sz w:val="20"/>
          <w:szCs w:val="20"/>
        </w:rPr>
      </w:pPr>
    </w:p>
    <w:p w:rsidR="00F507EB" w:rsidRPr="00D64B15" w:rsidRDefault="00F507EB" w:rsidP="00D64B15">
      <w:pPr>
        <w:spacing w:after="0" w:line="240" w:lineRule="auto"/>
        <w:contextualSpacing/>
        <w:rPr>
          <w:rFonts w:ascii="Times New Roman" w:hAnsi="Times New Roman"/>
          <w:sz w:val="20"/>
          <w:szCs w:val="20"/>
        </w:rPr>
      </w:pPr>
      <w:r w:rsidRPr="00D64B15">
        <w:rPr>
          <w:rFonts w:ascii="Times New Roman" w:hAnsi="Times New Roman"/>
          <w:sz w:val="20"/>
          <w:szCs w:val="20"/>
        </w:rPr>
        <w:t>__________________                            ______________                  __________________</w:t>
      </w:r>
    </w:p>
    <w:p w:rsidR="00F507EB" w:rsidRPr="00D64B15" w:rsidRDefault="00F507EB" w:rsidP="00D64B15">
      <w:pPr>
        <w:spacing w:after="0" w:line="240" w:lineRule="auto"/>
        <w:contextualSpacing/>
        <w:rPr>
          <w:rFonts w:ascii="Times New Roman" w:hAnsi="Times New Roman"/>
          <w:sz w:val="20"/>
          <w:szCs w:val="20"/>
        </w:rPr>
      </w:pPr>
      <w:r w:rsidRPr="00D64B15">
        <w:rPr>
          <w:rFonts w:ascii="Times New Roman" w:hAnsi="Times New Roman"/>
          <w:sz w:val="20"/>
          <w:szCs w:val="20"/>
        </w:rPr>
        <w:t xml:space="preserve">              Должность                                                                             подпись                                                                    Ф.И.О.</w:t>
      </w:r>
    </w:p>
    <w:p w:rsidR="00F507EB" w:rsidRPr="00D64B15" w:rsidRDefault="004F6BDA" w:rsidP="00D64B15">
      <w:pPr>
        <w:spacing w:after="0" w:line="240" w:lineRule="auto"/>
        <w:contextualSpacing/>
        <w:rPr>
          <w:rFonts w:ascii="Times New Roman" w:hAnsi="Times New Roman"/>
          <w:sz w:val="20"/>
          <w:szCs w:val="20"/>
        </w:rPr>
      </w:pPr>
      <w:r>
        <w:rPr>
          <w:rFonts w:ascii="Times New Roman" w:hAnsi="Times New Roman"/>
          <w:sz w:val="20"/>
          <w:szCs w:val="20"/>
        </w:rPr>
        <w:t xml:space="preserve">                           ЭП</w:t>
      </w:r>
    </w:p>
    <w:p w:rsidR="00F507EB" w:rsidRPr="00D64B15" w:rsidRDefault="00F507EB" w:rsidP="00D64B15">
      <w:pPr>
        <w:spacing w:after="0" w:line="240" w:lineRule="auto"/>
        <w:contextualSpacing/>
        <w:rPr>
          <w:rFonts w:ascii="Times New Roman" w:hAnsi="Times New Roman"/>
          <w:sz w:val="20"/>
          <w:szCs w:val="20"/>
        </w:rPr>
      </w:pPr>
    </w:p>
    <w:p w:rsidR="00F507EB" w:rsidRPr="00D64B15" w:rsidRDefault="00F507EB" w:rsidP="00D64B15">
      <w:pPr>
        <w:spacing w:after="0" w:line="240" w:lineRule="auto"/>
        <w:contextualSpacing/>
        <w:rPr>
          <w:rFonts w:ascii="Times New Roman" w:hAnsi="Times New Roman"/>
          <w:sz w:val="20"/>
          <w:szCs w:val="20"/>
        </w:rPr>
      </w:pPr>
    </w:p>
    <w:p w:rsidR="00F507EB" w:rsidRPr="00D64B15" w:rsidRDefault="00F507EB" w:rsidP="00D64B15">
      <w:pPr>
        <w:spacing w:after="0" w:line="240" w:lineRule="auto"/>
        <w:contextualSpacing/>
        <w:rPr>
          <w:rFonts w:ascii="Times New Roman" w:hAnsi="Times New Roman"/>
          <w:sz w:val="20"/>
          <w:szCs w:val="20"/>
        </w:rPr>
      </w:pPr>
    </w:p>
    <w:p w:rsidR="00F507EB" w:rsidRPr="00D64B15" w:rsidRDefault="00F507EB" w:rsidP="00D64B15">
      <w:pPr>
        <w:spacing w:after="0" w:line="240" w:lineRule="auto"/>
        <w:contextualSpacing/>
        <w:rPr>
          <w:rFonts w:ascii="Times New Roman" w:hAnsi="Times New Roman"/>
          <w:sz w:val="20"/>
          <w:szCs w:val="20"/>
        </w:rPr>
      </w:pPr>
    </w:p>
    <w:p w:rsidR="00482341" w:rsidRPr="00D64B15" w:rsidRDefault="00482341" w:rsidP="00D64B15">
      <w:pPr>
        <w:spacing w:after="0" w:line="240" w:lineRule="auto"/>
        <w:contextualSpacing/>
        <w:jc w:val="right"/>
        <w:rPr>
          <w:rFonts w:ascii="Times New Roman" w:hAnsi="Times New Roman"/>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381F47" w:rsidRDefault="00381F47" w:rsidP="00497C10">
      <w:pPr>
        <w:spacing w:after="0" w:line="240" w:lineRule="auto"/>
        <w:jc w:val="right"/>
        <w:rPr>
          <w:rFonts w:ascii="Times New Roman" w:eastAsia="Times New Roman" w:hAnsi="Times New Roman"/>
          <w:b/>
          <w:snapToGrid w:val="0"/>
          <w:sz w:val="20"/>
          <w:szCs w:val="20"/>
        </w:rPr>
      </w:pPr>
    </w:p>
    <w:p w:rsidR="00606A58" w:rsidRDefault="00606A58" w:rsidP="00497C10">
      <w:pPr>
        <w:spacing w:after="0" w:line="240" w:lineRule="auto"/>
        <w:jc w:val="right"/>
        <w:rPr>
          <w:rFonts w:ascii="Times New Roman" w:eastAsia="Times New Roman" w:hAnsi="Times New Roman"/>
          <w:b/>
          <w:snapToGrid w:val="0"/>
          <w:sz w:val="20"/>
          <w:szCs w:val="20"/>
        </w:rPr>
      </w:pPr>
    </w:p>
    <w:p w:rsidR="00497C10" w:rsidRPr="00497C10" w:rsidRDefault="00F53EBE" w:rsidP="00497C10">
      <w:pPr>
        <w:spacing w:after="0" w:line="240" w:lineRule="auto"/>
        <w:jc w:val="right"/>
        <w:rPr>
          <w:rFonts w:ascii="Times New Roman" w:eastAsia="Times New Roman" w:hAnsi="Times New Roman"/>
          <w:b/>
          <w:snapToGrid w:val="0"/>
          <w:sz w:val="20"/>
          <w:szCs w:val="20"/>
        </w:rPr>
      </w:pPr>
      <w:r>
        <w:rPr>
          <w:rFonts w:ascii="Times New Roman" w:eastAsia="Times New Roman" w:hAnsi="Times New Roman"/>
          <w:b/>
          <w:snapToGrid w:val="0"/>
          <w:sz w:val="20"/>
          <w:szCs w:val="20"/>
        </w:rPr>
        <w:lastRenderedPageBreak/>
        <w:t>Приложение № 1</w:t>
      </w:r>
    </w:p>
    <w:p w:rsidR="00497C10" w:rsidRPr="00497C10" w:rsidRDefault="00497C10" w:rsidP="00497C10">
      <w:pPr>
        <w:spacing w:after="0" w:line="240" w:lineRule="auto"/>
        <w:jc w:val="right"/>
        <w:rPr>
          <w:rFonts w:ascii="Times New Roman" w:eastAsia="Times New Roman" w:hAnsi="Times New Roman"/>
          <w:b/>
          <w:snapToGrid w:val="0"/>
          <w:sz w:val="20"/>
          <w:szCs w:val="20"/>
        </w:rPr>
      </w:pPr>
      <w:r w:rsidRPr="00497C10">
        <w:rPr>
          <w:rFonts w:ascii="Times New Roman" w:eastAsia="Times New Roman" w:hAnsi="Times New Roman"/>
          <w:b/>
          <w:snapToGrid w:val="0"/>
          <w:sz w:val="20"/>
          <w:szCs w:val="20"/>
        </w:rPr>
        <w:t>к заявке участника</w:t>
      </w:r>
    </w:p>
    <w:p w:rsidR="00497C10" w:rsidRPr="00425C8A" w:rsidRDefault="00497C10" w:rsidP="00497C10">
      <w:pPr>
        <w:ind w:firstLine="709"/>
        <w:jc w:val="center"/>
        <w:rPr>
          <w:rFonts w:ascii="Times New Roman" w:eastAsia="Times New Roman" w:hAnsi="Times New Roman"/>
          <w:b/>
          <w:sz w:val="20"/>
          <w:szCs w:val="20"/>
        </w:rPr>
      </w:pPr>
      <w:r w:rsidRPr="00425C8A">
        <w:rPr>
          <w:rFonts w:ascii="Times New Roman" w:eastAsia="Times New Roman" w:hAnsi="Times New Roman"/>
          <w:b/>
          <w:sz w:val="20"/>
          <w:szCs w:val="20"/>
        </w:rPr>
        <w:t>ФОРМА</w:t>
      </w:r>
      <w:r w:rsidR="004F6BDA">
        <w:rPr>
          <w:rFonts w:ascii="Times New Roman" w:eastAsia="Times New Roman" w:hAnsi="Times New Roman"/>
          <w:b/>
          <w:sz w:val="20"/>
          <w:szCs w:val="20"/>
        </w:rPr>
        <w:t xml:space="preserve">. </w:t>
      </w:r>
      <w:r w:rsidR="00BF06F0" w:rsidRPr="00BF06F0">
        <w:rPr>
          <w:rFonts w:ascii="Times New Roman" w:eastAsia="Times New Roman" w:hAnsi="Times New Roman"/>
          <w:b/>
          <w:sz w:val="20"/>
          <w:szCs w:val="20"/>
        </w:rPr>
        <w:t xml:space="preserve">Общее количество  исполненных контрактов (договоров), предметом </w:t>
      </w:r>
      <w:proofErr w:type="gramStart"/>
      <w:r w:rsidR="00BF06F0" w:rsidRPr="00BF06F0">
        <w:rPr>
          <w:rFonts w:ascii="Times New Roman" w:eastAsia="Times New Roman" w:hAnsi="Times New Roman"/>
          <w:b/>
          <w:sz w:val="20"/>
          <w:szCs w:val="20"/>
        </w:rPr>
        <w:t>поставки</w:t>
      </w:r>
      <w:proofErr w:type="gramEnd"/>
      <w:r w:rsidR="00BF06F0" w:rsidRPr="00BF06F0">
        <w:rPr>
          <w:rFonts w:ascii="Times New Roman" w:eastAsia="Times New Roman" w:hAnsi="Times New Roman"/>
          <w:b/>
          <w:sz w:val="20"/>
          <w:szCs w:val="20"/>
        </w:rPr>
        <w:t xml:space="preserve"> по которым являются оборудование для обеззараживания воздуха в дошкольные и (или) общеобразовательные учреждения, осуществленные участником закупки с 01.01.20</w:t>
      </w:r>
      <w:r w:rsidR="002E035B">
        <w:rPr>
          <w:rFonts w:ascii="Times New Roman" w:eastAsia="Times New Roman" w:hAnsi="Times New Roman"/>
          <w:b/>
          <w:sz w:val="20"/>
          <w:szCs w:val="20"/>
        </w:rPr>
        <w:t>22</w:t>
      </w:r>
      <w:r w:rsidR="00BF06F0" w:rsidRPr="00BF06F0">
        <w:rPr>
          <w:rFonts w:ascii="Times New Roman" w:eastAsia="Times New Roman" w:hAnsi="Times New Roman"/>
          <w:b/>
          <w:sz w:val="20"/>
          <w:szCs w:val="20"/>
        </w:rPr>
        <w:t xml:space="preserve"> г. до даты подачи заявки на участие в закупке, при исполнении которых к участнику закупки не применялись штрафные санкции в рамках Федеральных законов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 а также отсутствуют судебные решения, ответчиком по которым являлся участник закупки, а предметом судебного разбирательства являлась поставка оборудования для обеззараживания воздуха и решение принято в пользу истца.</w:t>
      </w:r>
    </w:p>
    <w:p w:rsidR="00497C10" w:rsidRPr="00425C8A" w:rsidRDefault="00497C10" w:rsidP="00497C10">
      <w:pPr>
        <w:spacing w:after="0" w:line="240" w:lineRule="auto"/>
        <w:ind w:firstLine="709"/>
        <w:jc w:val="right"/>
        <w:rPr>
          <w:rFonts w:ascii="Times New Roman" w:eastAsia="Times New Roman" w:hAnsi="Times New Roman"/>
          <w:b/>
          <w:sz w:val="20"/>
          <w:szCs w:val="20"/>
        </w:rPr>
      </w:pPr>
    </w:p>
    <w:p w:rsidR="00A46B4F" w:rsidRDefault="00497C10" w:rsidP="00497C10">
      <w:pPr>
        <w:spacing w:after="0"/>
        <w:ind w:firstLine="708"/>
        <w:jc w:val="both"/>
        <w:rPr>
          <w:rFonts w:ascii="Times New Roman" w:hAnsi="Times New Roman"/>
          <w:sz w:val="20"/>
          <w:szCs w:val="20"/>
        </w:rPr>
      </w:pPr>
      <w:r w:rsidRPr="00425C8A">
        <w:rPr>
          <w:rFonts w:ascii="Times New Roman" w:hAnsi="Times New Roman"/>
          <w:sz w:val="20"/>
          <w:szCs w:val="20"/>
        </w:rPr>
        <w:t>Настоящим ______________</w:t>
      </w:r>
      <w:r w:rsidR="00127B7B">
        <w:rPr>
          <w:rFonts w:ascii="Times New Roman" w:hAnsi="Times New Roman"/>
          <w:sz w:val="20"/>
          <w:szCs w:val="20"/>
        </w:rPr>
        <w:t>(наименование Участника запроса предложений</w:t>
      </w:r>
      <w:r w:rsidRPr="00425C8A">
        <w:rPr>
          <w:rFonts w:ascii="Times New Roman" w:hAnsi="Times New Roman"/>
          <w:sz w:val="20"/>
          <w:szCs w:val="20"/>
        </w:rPr>
        <w:t>)_______________</w:t>
      </w:r>
      <w:r>
        <w:rPr>
          <w:rFonts w:ascii="Times New Roman" w:hAnsi="Times New Roman"/>
          <w:sz w:val="20"/>
          <w:szCs w:val="20"/>
        </w:rPr>
        <w:t xml:space="preserve">___  подтверждает, что участник закупки </w:t>
      </w:r>
      <w:r w:rsidR="006560BD">
        <w:rPr>
          <w:rFonts w:ascii="Times New Roman" w:hAnsi="Times New Roman"/>
          <w:sz w:val="20"/>
          <w:szCs w:val="20"/>
        </w:rPr>
        <w:t>имеет опыт в</w:t>
      </w:r>
      <w:r w:rsidR="00A46B4F">
        <w:rPr>
          <w:rFonts w:ascii="Times New Roman" w:hAnsi="Times New Roman"/>
          <w:sz w:val="20"/>
          <w:szCs w:val="20"/>
        </w:rPr>
        <w:t xml:space="preserve"> осуществлении поставок </w:t>
      </w:r>
      <w:r w:rsidR="00E20EFE" w:rsidRPr="00E20EFE">
        <w:rPr>
          <w:rFonts w:ascii="Times New Roman" w:hAnsi="Times New Roman"/>
          <w:sz w:val="20"/>
          <w:szCs w:val="20"/>
        </w:rPr>
        <w:t xml:space="preserve">оборудование для обеззараживания воздуха </w:t>
      </w:r>
      <w:r w:rsidR="00A46B4F" w:rsidRPr="00A46B4F">
        <w:rPr>
          <w:rFonts w:ascii="Times New Roman" w:hAnsi="Times New Roman"/>
          <w:sz w:val="20"/>
          <w:szCs w:val="20"/>
        </w:rPr>
        <w:t>для дошкольных и (или) общеобразовательных учреждений</w:t>
      </w:r>
      <w:r w:rsidR="00AB1780">
        <w:rPr>
          <w:rFonts w:ascii="Times New Roman" w:hAnsi="Times New Roman"/>
          <w:sz w:val="20"/>
          <w:szCs w:val="20"/>
        </w:rPr>
        <w:t>:</w:t>
      </w:r>
    </w:p>
    <w:p w:rsidR="00497C10" w:rsidRPr="00425C8A" w:rsidRDefault="00497C10" w:rsidP="00497C10">
      <w:pPr>
        <w:spacing w:after="0"/>
        <w:ind w:firstLine="708"/>
        <w:jc w:val="both"/>
        <w:rPr>
          <w:rFonts w:ascii="Times New Roman" w:hAnsi="Times New Roman"/>
          <w:sz w:val="20"/>
          <w:szCs w:val="20"/>
        </w:rPr>
      </w:pPr>
      <w:r w:rsidRPr="00425C8A">
        <w:rPr>
          <w:rFonts w:ascii="Times New Roman" w:hAnsi="Times New Roman"/>
          <w:sz w:val="20"/>
          <w:szCs w:val="20"/>
        </w:rPr>
        <w:t>:</w:t>
      </w:r>
    </w:p>
    <w:p w:rsidR="00497C10" w:rsidRPr="00425C8A" w:rsidRDefault="00497C10" w:rsidP="00497C10">
      <w:pPr>
        <w:spacing w:after="0"/>
        <w:jc w:val="both"/>
        <w:rPr>
          <w:rFonts w:ascii="Times New Roman" w:eastAsia="Times New Roman" w:hAnsi="Times New Roman"/>
          <w:b/>
          <w:sz w:val="20"/>
          <w:szCs w:val="20"/>
        </w:rPr>
      </w:pPr>
    </w:p>
    <w:tbl>
      <w:tblPr>
        <w:tblW w:w="10050" w:type="dxa"/>
        <w:tblLayout w:type="fixed"/>
        <w:tblCellMar>
          <w:left w:w="30" w:type="dxa"/>
          <w:right w:w="30" w:type="dxa"/>
        </w:tblCellMar>
        <w:tblLook w:val="04A0"/>
      </w:tblPr>
      <w:tblGrid>
        <w:gridCol w:w="514"/>
        <w:gridCol w:w="3724"/>
        <w:gridCol w:w="1276"/>
        <w:gridCol w:w="2409"/>
        <w:gridCol w:w="2127"/>
      </w:tblGrid>
      <w:tr w:rsidR="00497C10" w:rsidRPr="00425C8A" w:rsidTr="0009433D">
        <w:trPr>
          <w:cantSplit/>
          <w:trHeight w:val="451"/>
        </w:trPr>
        <w:tc>
          <w:tcPr>
            <w:tcW w:w="514" w:type="dxa"/>
            <w:tcBorders>
              <w:top w:val="single" w:sz="12" w:space="0" w:color="auto"/>
              <w:left w:val="single" w:sz="12" w:space="0" w:color="auto"/>
              <w:bottom w:val="nil"/>
              <w:right w:val="single" w:sz="6" w:space="0" w:color="auto"/>
            </w:tcBorders>
          </w:tcPr>
          <w:p w:rsidR="00497C10" w:rsidRPr="00425C8A" w:rsidRDefault="00497C10" w:rsidP="0009433D">
            <w:pPr>
              <w:spacing w:after="0" w:line="240" w:lineRule="auto"/>
              <w:jc w:val="center"/>
              <w:rPr>
                <w:rFonts w:ascii="Times New Roman" w:eastAsia="Times New Roman" w:hAnsi="Times New Roman"/>
                <w:b/>
                <w:snapToGrid w:val="0"/>
                <w:sz w:val="20"/>
                <w:szCs w:val="20"/>
              </w:rPr>
            </w:pPr>
          </w:p>
        </w:tc>
        <w:tc>
          <w:tcPr>
            <w:tcW w:w="3724" w:type="dxa"/>
            <w:vMerge w:val="restart"/>
            <w:tcBorders>
              <w:top w:val="single" w:sz="12" w:space="0" w:color="auto"/>
              <w:left w:val="single" w:sz="12" w:space="0" w:color="auto"/>
              <w:right w:val="single" w:sz="12" w:space="0" w:color="auto"/>
            </w:tcBorders>
          </w:tcPr>
          <w:p w:rsidR="00497C10" w:rsidRPr="00425C8A" w:rsidRDefault="00497C10" w:rsidP="0009433D">
            <w:pPr>
              <w:spacing w:after="0" w:line="240" w:lineRule="auto"/>
              <w:jc w:val="center"/>
              <w:rPr>
                <w:rFonts w:ascii="Times New Roman" w:eastAsia="Times New Roman" w:hAnsi="Times New Roman"/>
                <w:snapToGrid w:val="0"/>
                <w:sz w:val="20"/>
                <w:szCs w:val="20"/>
              </w:rPr>
            </w:pPr>
          </w:p>
          <w:p w:rsidR="00497C10" w:rsidRPr="00425C8A" w:rsidRDefault="00497C10" w:rsidP="0009433D">
            <w:pPr>
              <w:spacing w:after="0" w:line="240" w:lineRule="auto"/>
              <w:jc w:val="center"/>
              <w:rPr>
                <w:rFonts w:ascii="Times New Roman" w:eastAsia="Times New Roman" w:hAnsi="Times New Roman"/>
                <w:snapToGrid w:val="0"/>
                <w:sz w:val="20"/>
                <w:szCs w:val="20"/>
              </w:rPr>
            </w:pPr>
          </w:p>
          <w:p w:rsidR="00497C10" w:rsidRPr="00425C8A" w:rsidRDefault="00497C10" w:rsidP="0009433D">
            <w:pPr>
              <w:spacing w:after="0" w:line="240" w:lineRule="auto"/>
              <w:jc w:val="center"/>
              <w:rPr>
                <w:rFonts w:ascii="Times New Roman" w:eastAsia="Times New Roman" w:hAnsi="Times New Roman"/>
                <w:snapToGrid w:val="0"/>
                <w:sz w:val="20"/>
                <w:szCs w:val="20"/>
              </w:rPr>
            </w:pPr>
            <w:r w:rsidRPr="00425C8A">
              <w:rPr>
                <w:rFonts w:ascii="Times New Roman" w:eastAsia="Times New Roman" w:hAnsi="Times New Roman"/>
                <w:snapToGrid w:val="0"/>
                <w:sz w:val="20"/>
                <w:szCs w:val="20"/>
              </w:rPr>
              <w:t>Наименование Заказчика</w:t>
            </w:r>
          </w:p>
          <w:p w:rsidR="00497C10" w:rsidRPr="00425C8A" w:rsidRDefault="00497C10" w:rsidP="0009433D">
            <w:pPr>
              <w:spacing w:after="0" w:line="240" w:lineRule="auto"/>
              <w:jc w:val="center"/>
              <w:rPr>
                <w:rFonts w:ascii="Times New Roman" w:eastAsia="Times New Roman" w:hAnsi="Times New Roman"/>
                <w:snapToGrid w:val="0"/>
                <w:sz w:val="20"/>
                <w:szCs w:val="20"/>
              </w:rPr>
            </w:pPr>
          </w:p>
        </w:tc>
        <w:tc>
          <w:tcPr>
            <w:tcW w:w="1276" w:type="dxa"/>
            <w:tcBorders>
              <w:top w:val="single" w:sz="12" w:space="0" w:color="auto"/>
              <w:left w:val="single" w:sz="12" w:space="0" w:color="auto"/>
              <w:right w:val="single" w:sz="4" w:space="0" w:color="auto"/>
            </w:tcBorders>
          </w:tcPr>
          <w:p w:rsidR="00497C10" w:rsidRPr="00425C8A" w:rsidRDefault="00497C10" w:rsidP="0009433D">
            <w:pPr>
              <w:spacing w:after="0" w:line="240" w:lineRule="auto"/>
              <w:jc w:val="center"/>
              <w:rPr>
                <w:rFonts w:ascii="Times New Roman" w:eastAsia="Times New Roman" w:hAnsi="Times New Roman"/>
                <w:snapToGrid w:val="0"/>
                <w:sz w:val="20"/>
                <w:szCs w:val="20"/>
              </w:rPr>
            </w:pPr>
          </w:p>
          <w:p w:rsidR="00497C10" w:rsidRPr="00425C8A" w:rsidRDefault="00497C10" w:rsidP="0009433D">
            <w:pPr>
              <w:spacing w:after="0" w:line="240" w:lineRule="auto"/>
              <w:jc w:val="center"/>
              <w:rPr>
                <w:rFonts w:ascii="Times New Roman" w:eastAsia="Times New Roman" w:hAnsi="Times New Roman"/>
                <w:snapToGrid w:val="0"/>
                <w:sz w:val="20"/>
                <w:szCs w:val="20"/>
              </w:rPr>
            </w:pPr>
          </w:p>
          <w:p w:rsidR="00497C10" w:rsidRPr="00425C8A" w:rsidRDefault="00497C10" w:rsidP="0009433D">
            <w:pPr>
              <w:spacing w:after="0" w:line="240" w:lineRule="auto"/>
              <w:jc w:val="center"/>
              <w:rPr>
                <w:rFonts w:ascii="Times New Roman" w:eastAsia="Times New Roman" w:hAnsi="Times New Roman"/>
                <w:snapToGrid w:val="0"/>
                <w:sz w:val="20"/>
                <w:szCs w:val="20"/>
              </w:rPr>
            </w:pPr>
            <w:r w:rsidRPr="00425C8A">
              <w:rPr>
                <w:rFonts w:ascii="Times New Roman" w:eastAsia="Times New Roman" w:hAnsi="Times New Roman"/>
                <w:snapToGrid w:val="0"/>
                <w:sz w:val="20"/>
                <w:szCs w:val="20"/>
              </w:rPr>
              <w:t>Дата, № договора</w:t>
            </w:r>
          </w:p>
        </w:tc>
        <w:tc>
          <w:tcPr>
            <w:tcW w:w="2409" w:type="dxa"/>
            <w:tcBorders>
              <w:top w:val="single" w:sz="12" w:space="0" w:color="auto"/>
              <w:left w:val="single" w:sz="4" w:space="0" w:color="auto"/>
              <w:right w:val="single" w:sz="12" w:space="0" w:color="auto"/>
            </w:tcBorders>
          </w:tcPr>
          <w:p w:rsidR="00497C10" w:rsidRDefault="00497C10" w:rsidP="0009433D">
            <w:pPr>
              <w:spacing w:after="160" w:line="259" w:lineRule="auto"/>
              <w:rPr>
                <w:rFonts w:ascii="Times New Roman" w:eastAsia="Times New Roman" w:hAnsi="Times New Roman"/>
                <w:snapToGrid w:val="0"/>
                <w:sz w:val="20"/>
                <w:szCs w:val="20"/>
              </w:rPr>
            </w:pPr>
          </w:p>
          <w:p w:rsidR="00497C10" w:rsidRPr="00425C8A" w:rsidRDefault="00497C10" w:rsidP="0009433D">
            <w:pPr>
              <w:spacing w:after="0" w:line="240" w:lineRule="auto"/>
              <w:jc w:val="center"/>
              <w:rPr>
                <w:rFonts w:ascii="Times New Roman" w:eastAsia="Times New Roman" w:hAnsi="Times New Roman"/>
                <w:snapToGrid w:val="0"/>
                <w:sz w:val="20"/>
                <w:szCs w:val="20"/>
              </w:rPr>
            </w:pPr>
            <w:r>
              <w:rPr>
                <w:rFonts w:ascii="Times New Roman" w:eastAsia="Times New Roman" w:hAnsi="Times New Roman"/>
                <w:snapToGrid w:val="0"/>
                <w:sz w:val="20"/>
                <w:szCs w:val="20"/>
              </w:rPr>
              <w:t>Предмет договора</w:t>
            </w:r>
          </w:p>
        </w:tc>
        <w:tc>
          <w:tcPr>
            <w:tcW w:w="2127" w:type="dxa"/>
            <w:vMerge w:val="restart"/>
            <w:tcBorders>
              <w:top w:val="single" w:sz="12" w:space="0" w:color="auto"/>
              <w:left w:val="single" w:sz="12" w:space="0" w:color="auto"/>
              <w:bottom w:val="single" w:sz="12" w:space="0" w:color="auto"/>
              <w:right w:val="single" w:sz="6" w:space="0" w:color="auto"/>
            </w:tcBorders>
            <w:vAlign w:val="center"/>
            <w:hideMark/>
          </w:tcPr>
          <w:p w:rsidR="00497C10" w:rsidRPr="00425C8A" w:rsidRDefault="00497C10" w:rsidP="0009433D">
            <w:pPr>
              <w:spacing w:after="0" w:line="240" w:lineRule="auto"/>
              <w:jc w:val="center"/>
              <w:rPr>
                <w:rFonts w:ascii="Times New Roman" w:eastAsia="Times New Roman" w:hAnsi="Times New Roman"/>
                <w:snapToGrid w:val="0"/>
                <w:sz w:val="20"/>
                <w:szCs w:val="20"/>
              </w:rPr>
            </w:pPr>
            <w:r>
              <w:rPr>
                <w:rFonts w:ascii="Times New Roman" w:eastAsia="Times New Roman" w:hAnsi="Times New Roman"/>
                <w:snapToGrid w:val="0"/>
                <w:sz w:val="20"/>
                <w:szCs w:val="20"/>
              </w:rPr>
              <w:t>Цена договора</w:t>
            </w:r>
          </w:p>
        </w:tc>
      </w:tr>
      <w:tr w:rsidR="00497C10" w:rsidRPr="00425C8A" w:rsidTr="0009433D">
        <w:trPr>
          <w:cantSplit/>
          <w:trHeight w:val="595"/>
        </w:trPr>
        <w:tc>
          <w:tcPr>
            <w:tcW w:w="514" w:type="dxa"/>
            <w:tcBorders>
              <w:top w:val="nil"/>
              <w:left w:val="single" w:sz="12" w:space="0" w:color="auto"/>
              <w:bottom w:val="single" w:sz="12" w:space="0" w:color="auto"/>
              <w:right w:val="single" w:sz="6" w:space="0" w:color="auto"/>
            </w:tcBorders>
            <w:hideMark/>
          </w:tcPr>
          <w:p w:rsidR="00497C10" w:rsidRPr="00425C8A" w:rsidRDefault="00497C10" w:rsidP="0009433D">
            <w:pPr>
              <w:spacing w:after="0" w:line="240" w:lineRule="auto"/>
              <w:rPr>
                <w:rFonts w:ascii="Times New Roman" w:eastAsia="Times New Roman" w:hAnsi="Times New Roman"/>
                <w:snapToGrid w:val="0"/>
                <w:sz w:val="20"/>
                <w:szCs w:val="20"/>
              </w:rPr>
            </w:pPr>
            <w:r w:rsidRPr="00425C8A">
              <w:rPr>
                <w:rFonts w:ascii="Times New Roman" w:eastAsia="Times New Roman" w:hAnsi="Times New Roman"/>
                <w:snapToGrid w:val="0"/>
                <w:sz w:val="20"/>
                <w:szCs w:val="20"/>
              </w:rPr>
              <w:t xml:space="preserve">№ </w:t>
            </w:r>
            <w:proofErr w:type="spellStart"/>
            <w:proofErr w:type="gramStart"/>
            <w:r w:rsidRPr="00425C8A">
              <w:rPr>
                <w:rFonts w:ascii="Times New Roman" w:eastAsia="Times New Roman" w:hAnsi="Times New Roman"/>
                <w:snapToGrid w:val="0"/>
                <w:sz w:val="20"/>
                <w:szCs w:val="20"/>
              </w:rPr>
              <w:t>п</w:t>
            </w:r>
            <w:proofErr w:type="spellEnd"/>
            <w:proofErr w:type="gramEnd"/>
            <w:r w:rsidRPr="00425C8A">
              <w:rPr>
                <w:rFonts w:ascii="Times New Roman" w:eastAsia="Times New Roman" w:hAnsi="Times New Roman"/>
                <w:snapToGrid w:val="0"/>
                <w:sz w:val="20"/>
                <w:szCs w:val="20"/>
              </w:rPr>
              <w:t>/</w:t>
            </w:r>
            <w:proofErr w:type="spellStart"/>
            <w:r w:rsidRPr="00425C8A">
              <w:rPr>
                <w:rFonts w:ascii="Times New Roman" w:eastAsia="Times New Roman" w:hAnsi="Times New Roman"/>
                <w:snapToGrid w:val="0"/>
                <w:sz w:val="20"/>
                <w:szCs w:val="20"/>
              </w:rPr>
              <w:t>п</w:t>
            </w:r>
            <w:proofErr w:type="spellEnd"/>
          </w:p>
        </w:tc>
        <w:tc>
          <w:tcPr>
            <w:tcW w:w="3724" w:type="dxa"/>
            <w:vMerge/>
            <w:tcBorders>
              <w:left w:val="single" w:sz="12" w:space="0" w:color="auto"/>
              <w:bottom w:val="single" w:sz="12" w:space="0" w:color="auto"/>
              <w:right w:val="single" w:sz="12" w:space="0" w:color="auto"/>
            </w:tcBorders>
          </w:tcPr>
          <w:p w:rsidR="00497C10" w:rsidRPr="00425C8A" w:rsidRDefault="00497C10" w:rsidP="0009433D">
            <w:pPr>
              <w:spacing w:after="0" w:line="240" w:lineRule="auto"/>
              <w:rPr>
                <w:rFonts w:ascii="Times New Roman" w:eastAsia="Times New Roman" w:hAnsi="Times New Roman"/>
                <w:snapToGrid w:val="0"/>
                <w:sz w:val="20"/>
                <w:szCs w:val="20"/>
              </w:rPr>
            </w:pPr>
          </w:p>
        </w:tc>
        <w:tc>
          <w:tcPr>
            <w:tcW w:w="1276" w:type="dxa"/>
            <w:tcBorders>
              <w:left w:val="single" w:sz="12" w:space="0" w:color="auto"/>
              <w:bottom w:val="single" w:sz="12" w:space="0" w:color="auto"/>
              <w:right w:val="single" w:sz="4" w:space="0" w:color="auto"/>
            </w:tcBorders>
          </w:tcPr>
          <w:p w:rsidR="00497C10" w:rsidRPr="00425C8A" w:rsidRDefault="00497C10" w:rsidP="0009433D">
            <w:pPr>
              <w:spacing w:after="0" w:line="240" w:lineRule="auto"/>
              <w:jc w:val="center"/>
              <w:rPr>
                <w:rFonts w:ascii="Times New Roman" w:eastAsia="Times New Roman" w:hAnsi="Times New Roman"/>
                <w:snapToGrid w:val="0"/>
                <w:sz w:val="20"/>
                <w:szCs w:val="20"/>
              </w:rPr>
            </w:pPr>
          </w:p>
        </w:tc>
        <w:tc>
          <w:tcPr>
            <w:tcW w:w="2409" w:type="dxa"/>
            <w:tcBorders>
              <w:left w:val="single" w:sz="4" w:space="0" w:color="auto"/>
              <w:bottom w:val="single" w:sz="12" w:space="0" w:color="auto"/>
              <w:right w:val="single" w:sz="12" w:space="0" w:color="auto"/>
            </w:tcBorders>
          </w:tcPr>
          <w:p w:rsidR="00497C10" w:rsidRPr="00425C8A" w:rsidRDefault="00497C10" w:rsidP="0009433D">
            <w:pPr>
              <w:spacing w:after="0" w:line="240" w:lineRule="auto"/>
              <w:jc w:val="center"/>
              <w:rPr>
                <w:rFonts w:ascii="Times New Roman" w:eastAsia="Times New Roman" w:hAnsi="Times New Roman"/>
                <w:snapToGrid w:val="0"/>
                <w:sz w:val="20"/>
                <w:szCs w:val="20"/>
              </w:rPr>
            </w:pPr>
          </w:p>
        </w:tc>
        <w:tc>
          <w:tcPr>
            <w:tcW w:w="2127" w:type="dxa"/>
            <w:vMerge/>
            <w:tcBorders>
              <w:top w:val="single" w:sz="12" w:space="0" w:color="auto"/>
              <w:left w:val="single" w:sz="12" w:space="0" w:color="auto"/>
              <w:bottom w:val="single" w:sz="12" w:space="0" w:color="auto"/>
              <w:right w:val="single" w:sz="6" w:space="0" w:color="auto"/>
            </w:tcBorders>
            <w:vAlign w:val="center"/>
            <w:hideMark/>
          </w:tcPr>
          <w:p w:rsidR="00497C10" w:rsidRPr="00425C8A" w:rsidRDefault="00497C10" w:rsidP="0009433D">
            <w:pPr>
              <w:spacing w:after="0" w:line="240" w:lineRule="auto"/>
              <w:rPr>
                <w:rFonts w:ascii="Times New Roman" w:eastAsia="Times New Roman" w:hAnsi="Times New Roman"/>
                <w:snapToGrid w:val="0"/>
                <w:sz w:val="20"/>
                <w:szCs w:val="20"/>
              </w:rPr>
            </w:pPr>
          </w:p>
        </w:tc>
      </w:tr>
      <w:tr w:rsidR="00497C10" w:rsidRPr="00425C8A" w:rsidTr="0009433D">
        <w:trPr>
          <w:trHeight w:val="197"/>
        </w:trPr>
        <w:tc>
          <w:tcPr>
            <w:tcW w:w="514" w:type="dxa"/>
            <w:tcBorders>
              <w:top w:val="single" w:sz="6" w:space="0" w:color="auto"/>
              <w:left w:val="single" w:sz="12" w:space="0" w:color="auto"/>
              <w:bottom w:val="single" w:sz="6" w:space="0" w:color="auto"/>
              <w:right w:val="single" w:sz="6"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r w:rsidRPr="00425C8A">
              <w:rPr>
                <w:rFonts w:ascii="Times New Roman" w:eastAsia="Times New Roman" w:hAnsi="Times New Roman"/>
                <w:b/>
                <w:snapToGrid w:val="0"/>
                <w:sz w:val="20"/>
                <w:szCs w:val="20"/>
              </w:rPr>
              <w:t>1</w:t>
            </w:r>
          </w:p>
        </w:tc>
        <w:tc>
          <w:tcPr>
            <w:tcW w:w="3724" w:type="dxa"/>
            <w:tcBorders>
              <w:top w:val="single" w:sz="6" w:space="0" w:color="auto"/>
              <w:left w:val="single" w:sz="12" w:space="0" w:color="auto"/>
              <w:bottom w:val="single" w:sz="6" w:space="0" w:color="auto"/>
              <w:right w:val="single" w:sz="12"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1276" w:type="dxa"/>
            <w:tcBorders>
              <w:top w:val="single" w:sz="6" w:space="0" w:color="auto"/>
              <w:left w:val="single" w:sz="12" w:space="0" w:color="auto"/>
              <w:bottom w:val="single" w:sz="6" w:space="0" w:color="auto"/>
              <w:right w:val="single" w:sz="4"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2409" w:type="dxa"/>
            <w:tcBorders>
              <w:top w:val="single" w:sz="6" w:space="0" w:color="auto"/>
              <w:left w:val="single" w:sz="4" w:space="0" w:color="auto"/>
              <w:bottom w:val="single" w:sz="6" w:space="0" w:color="auto"/>
              <w:right w:val="single" w:sz="12"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2127" w:type="dxa"/>
            <w:tcBorders>
              <w:top w:val="single" w:sz="6" w:space="0" w:color="auto"/>
              <w:left w:val="single" w:sz="12" w:space="0" w:color="auto"/>
              <w:bottom w:val="single" w:sz="6" w:space="0" w:color="auto"/>
              <w:right w:val="single" w:sz="6"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r>
      <w:tr w:rsidR="00497C10" w:rsidRPr="00425C8A" w:rsidTr="0009433D">
        <w:trPr>
          <w:trHeight w:val="197"/>
        </w:trPr>
        <w:tc>
          <w:tcPr>
            <w:tcW w:w="514" w:type="dxa"/>
            <w:tcBorders>
              <w:top w:val="single" w:sz="6" w:space="0" w:color="auto"/>
              <w:left w:val="single" w:sz="12" w:space="0" w:color="auto"/>
              <w:bottom w:val="single" w:sz="6" w:space="0" w:color="auto"/>
              <w:right w:val="single" w:sz="6"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r w:rsidRPr="00425C8A">
              <w:rPr>
                <w:rFonts w:ascii="Times New Roman" w:eastAsia="Times New Roman" w:hAnsi="Times New Roman"/>
                <w:b/>
                <w:snapToGrid w:val="0"/>
                <w:sz w:val="20"/>
                <w:szCs w:val="20"/>
              </w:rPr>
              <w:t>2.</w:t>
            </w:r>
          </w:p>
        </w:tc>
        <w:tc>
          <w:tcPr>
            <w:tcW w:w="3724" w:type="dxa"/>
            <w:tcBorders>
              <w:top w:val="single" w:sz="6" w:space="0" w:color="auto"/>
              <w:left w:val="single" w:sz="12" w:space="0" w:color="auto"/>
              <w:bottom w:val="single" w:sz="6" w:space="0" w:color="auto"/>
              <w:right w:val="single" w:sz="12"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1276" w:type="dxa"/>
            <w:tcBorders>
              <w:top w:val="single" w:sz="6" w:space="0" w:color="auto"/>
              <w:left w:val="single" w:sz="12" w:space="0" w:color="auto"/>
              <w:bottom w:val="single" w:sz="6" w:space="0" w:color="auto"/>
              <w:right w:val="single" w:sz="4"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2409" w:type="dxa"/>
            <w:tcBorders>
              <w:top w:val="single" w:sz="6" w:space="0" w:color="auto"/>
              <w:left w:val="single" w:sz="4" w:space="0" w:color="auto"/>
              <w:bottom w:val="single" w:sz="6" w:space="0" w:color="auto"/>
              <w:right w:val="single" w:sz="12"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2127" w:type="dxa"/>
            <w:tcBorders>
              <w:top w:val="single" w:sz="6" w:space="0" w:color="auto"/>
              <w:left w:val="single" w:sz="12" w:space="0" w:color="auto"/>
              <w:bottom w:val="single" w:sz="6" w:space="0" w:color="auto"/>
              <w:right w:val="single" w:sz="6"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r>
      <w:tr w:rsidR="00497C10" w:rsidRPr="00425C8A" w:rsidTr="0009433D">
        <w:trPr>
          <w:trHeight w:val="197"/>
        </w:trPr>
        <w:tc>
          <w:tcPr>
            <w:tcW w:w="514" w:type="dxa"/>
            <w:tcBorders>
              <w:top w:val="single" w:sz="6" w:space="0" w:color="auto"/>
              <w:left w:val="single" w:sz="12" w:space="0" w:color="auto"/>
              <w:bottom w:val="single" w:sz="6" w:space="0" w:color="auto"/>
              <w:right w:val="single" w:sz="6"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r w:rsidRPr="00425C8A">
              <w:rPr>
                <w:rFonts w:ascii="Times New Roman" w:eastAsia="Times New Roman" w:hAnsi="Times New Roman"/>
                <w:b/>
                <w:snapToGrid w:val="0"/>
                <w:sz w:val="20"/>
                <w:szCs w:val="20"/>
              </w:rPr>
              <w:t>…</w:t>
            </w:r>
          </w:p>
        </w:tc>
        <w:tc>
          <w:tcPr>
            <w:tcW w:w="3724" w:type="dxa"/>
            <w:tcBorders>
              <w:top w:val="single" w:sz="6" w:space="0" w:color="auto"/>
              <w:left w:val="single" w:sz="12" w:space="0" w:color="auto"/>
              <w:bottom w:val="single" w:sz="6" w:space="0" w:color="auto"/>
              <w:right w:val="single" w:sz="12"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1276" w:type="dxa"/>
            <w:tcBorders>
              <w:top w:val="single" w:sz="6" w:space="0" w:color="auto"/>
              <w:left w:val="single" w:sz="12" w:space="0" w:color="auto"/>
              <w:bottom w:val="single" w:sz="6" w:space="0" w:color="auto"/>
              <w:right w:val="single" w:sz="4"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2409" w:type="dxa"/>
            <w:tcBorders>
              <w:top w:val="single" w:sz="6" w:space="0" w:color="auto"/>
              <w:left w:val="single" w:sz="4" w:space="0" w:color="auto"/>
              <w:bottom w:val="single" w:sz="6" w:space="0" w:color="auto"/>
              <w:right w:val="single" w:sz="12"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2127" w:type="dxa"/>
            <w:tcBorders>
              <w:top w:val="single" w:sz="6" w:space="0" w:color="auto"/>
              <w:left w:val="single" w:sz="12" w:space="0" w:color="auto"/>
              <w:bottom w:val="single" w:sz="6" w:space="0" w:color="auto"/>
              <w:right w:val="single" w:sz="6"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r>
      <w:tr w:rsidR="00497C10" w:rsidRPr="00425C8A" w:rsidTr="0009433D">
        <w:trPr>
          <w:trHeight w:val="197"/>
        </w:trPr>
        <w:tc>
          <w:tcPr>
            <w:tcW w:w="514" w:type="dxa"/>
            <w:tcBorders>
              <w:top w:val="single" w:sz="6" w:space="0" w:color="auto"/>
              <w:left w:val="single" w:sz="12" w:space="0" w:color="auto"/>
              <w:bottom w:val="single" w:sz="12" w:space="0" w:color="auto"/>
              <w:right w:val="single" w:sz="6"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3724" w:type="dxa"/>
            <w:tcBorders>
              <w:top w:val="single" w:sz="6" w:space="0" w:color="auto"/>
              <w:left w:val="single" w:sz="12" w:space="0" w:color="auto"/>
              <w:bottom w:val="single" w:sz="12" w:space="0" w:color="auto"/>
              <w:right w:val="single" w:sz="12"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r w:rsidRPr="00425C8A">
              <w:rPr>
                <w:rFonts w:ascii="Times New Roman" w:eastAsia="Times New Roman" w:hAnsi="Times New Roman"/>
                <w:b/>
                <w:snapToGrid w:val="0"/>
                <w:sz w:val="20"/>
                <w:szCs w:val="20"/>
              </w:rPr>
              <w:t>ВСЕГО</w:t>
            </w:r>
          </w:p>
        </w:tc>
        <w:tc>
          <w:tcPr>
            <w:tcW w:w="1276" w:type="dxa"/>
            <w:tcBorders>
              <w:top w:val="single" w:sz="6" w:space="0" w:color="auto"/>
              <w:left w:val="single" w:sz="12" w:space="0" w:color="auto"/>
              <w:bottom w:val="single" w:sz="12" w:space="0" w:color="auto"/>
              <w:right w:val="single" w:sz="4"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2409" w:type="dxa"/>
            <w:tcBorders>
              <w:top w:val="single" w:sz="6" w:space="0" w:color="auto"/>
              <w:left w:val="single" w:sz="4" w:space="0" w:color="auto"/>
              <w:bottom w:val="single" w:sz="12" w:space="0" w:color="auto"/>
              <w:right w:val="single" w:sz="12" w:space="0" w:color="auto"/>
            </w:tcBorders>
          </w:tcPr>
          <w:p w:rsidR="00497C10" w:rsidRPr="00425C8A" w:rsidRDefault="00497C10" w:rsidP="0009433D">
            <w:pPr>
              <w:spacing w:after="0" w:line="240" w:lineRule="auto"/>
              <w:rPr>
                <w:rFonts w:ascii="Times New Roman" w:eastAsia="Times New Roman" w:hAnsi="Times New Roman"/>
                <w:b/>
                <w:snapToGrid w:val="0"/>
                <w:sz w:val="20"/>
                <w:szCs w:val="20"/>
              </w:rPr>
            </w:pPr>
          </w:p>
        </w:tc>
        <w:tc>
          <w:tcPr>
            <w:tcW w:w="2127" w:type="dxa"/>
            <w:tcBorders>
              <w:top w:val="single" w:sz="6" w:space="0" w:color="auto"/>
              <w:left w:val="single" w:sz="12" w:space="0" w:color="auto"/>
              <w:bottom w:val="single" w:sz="12" w:space="0" w:color="auto"/>
              <w:right w:val="single" w:sz="6" w:space="0" w:color="auto"/>
            </w:tcBorders>
            <w:hideMark/>
          </w:tcPr>
          <w:p w:rsidR="00497C10" w:rsidRPr="00425C8A" w:rsidRDefault="00497C10" w:rsidP="0009433D">
            <w:pPr>
              <w:spacing w:after="0" w:line="240" w:lineRule="auto"/>
              <w:rPr>
                <w:rFonts w:ascii="Times New Roman" w:eastAsia="Times New Roman" w:hAnsi="Times New Roman"/>
                <w:b/>
                <w:snapToGrid w:val="0"/>
                <w:sz w:val="20"/>
                <w:szCs w:val="20"/>
              </w:rPr>
            </w:pPr>
          </w:p>
        </w:tc>
      </w:tr>
    </w:tbl>
    <w:p w:rsidR="00497C10" w:rsidRPr="00425C8A" w:rsidRDefault="00497C10" w:rsidP="00497C10">
      <w:pPr>
        <w:spacing w:after="0" w:line="240" w:lineRule="auto"/>
        <w:rPr>
          <w:rFonts w:ascii="Times New Roman" w:eastAsia="Times New Roman" w:hAnsi="Times New Roman"/>
          <w:sz w:val="20"/>
          <w:szCs w:val="20"/>
        </w:rPr>
      </w:pPr>
    </w:p>
    <w:p w:rsidR="00497C10" w:rsidRPr="00425C8A" w:rsidRDefault="00497C10" w:rsidP="00497C10">
      <w:pPr>
        <w:spacing w:after="0" w:line="240" w:lineRule="auto"/>
        <w:rPr>
          <w:rFonts w:ascii="Times New Roman" w:eastAsia="Times New Roman" w:hAnsi="Times New Roman"/>
          <w:i/>
          <w:snapToGrid w:val="0"/>
          <w:sz w:val="24"/>
          <w:szCs w:val="24"/>
        </w:rPr>
      </w:pPr>
    </w:p>
    <w:p w:rsidR="00497C10" w:rsidRPr="00425C8A" w:rsidRDefault="00497C10" w:rsidP="00497C10">
      <w:pPr>
        <w:spacing w:after="0" w:line="240" w:lineRule="auto"/>
        <w:rPr>
          <w:rFonts w:ascii="Times New Roman" w:eastAsia="Times New Roman" w:hAnsi="Times New Roman"/>
          <w:i/>
          <w:snapToGrid w:val="0"/>
          <w:sz w:val="20"/>
          <w:szCs w:val="20"/>
        </w:rPr>
      </w:pPr>
    </w:p>
    <w:p w:rsidR="00497C10" w:rsidRPr="00425C8A" w:rsidRDefault="00497C10" w:rsidP="00497C10">
      <w:pPr>
        <w:spacing w:after="0" w:line="240" w:lineRule="auto"/>
        <w:rPr>
          <w:rFonts w:ascii="Times New Roman" w:eastAsia="Times New Roman" w:hAnsi="Times New Roman"/>
          <w:snapToGrid w:val="0"/>
          <w:sz w:val="20"/>
          <w:szCs w:val="20"/>
        </w:rPr>
      </w:pPr>
      <w:r w:rsidRPr="00425C8A">
        <w:rPr>
          <w:rFonts w:ascii="Times New Roman" w:eastAsia="Times New Roman" w:hAnsi="Times New Roman"/>
          <w:snapToGrid w:val="0"/>
          <w:sz w:val="20"/>
          <w:szCs w:val="20"/>
        </w:rPr>
        <w:t>__________________                            ______________                  __________________</w:t>
      </w:r>
    </w:p>
    <w:p w:rsidR="00497C10" w:rsidRPr="00581E24" w:rsidRDefault="00497C10" w:rsidP="00497C10">
      <w:pPr>
        <w:spacing w:after="0" w:line="240" w:lineRule="auto"/>
        <w:rPr>
          <w:rFonts w:ascii="Times New Roman" w:eastAsia="Times New Roman" w:hAnsi="Times New Roman"/>
          <w:snapToGrid w:val="0"/>
          <w:sz w:val="20"/>
          <w:szCs w:val="20"/>
        </w:rPr>
      </w:pPr>
      <w:r w:rsidRPr="00425C8A">
        <w:rPr>
          <w:rFonts w:ascii="Times New Roman" w:eastAsia="Times New Roman" w:hAnsi="Times New Roman"/>
          <w:snapToGrid w:val="0"/>
          <w:sz w:val="20"/>
          <w:szCs w:val="20"/>
        </w:rPr>
        <w:t xml:space="preserve">       Должность                                           подпись                                     Ф.И.О.</w:t>
      </w:r>
    </w:p>
    <w:p w:rsidR="00497C10" w:rsidRPr="00581E24" w:rsidRDefault="00AB1780" w:rsidP="00497C10">
      <w:pPr>
        <w:spacing w:after="0" w:line="240" w:lineRule="auto"/>
        <w:rPr>
          <w:rFonts w:ascii="Times New Roman" w:eastAsia="Times New Roman" w:hAnsi="Times New Roman"/>
          <w:snapToGrid w:val="0"/>
          <w:sz w:val="20"/>
          <w:szCs w:val="20"/>
        </w:rPr>
      </w:pPr>
      <w:r>
        <w:rPr>
          <w:rFonts w:ascii="Times New Roman" w:eastAsia="Times New Roman" w:hAnsi="Times New Roman"/>
          <w:snapToGrid w:val="0"/>
          <w:sz w:val="20"/>
          <w:szCs w:val="20"/>
        </w:rPr>
        <w:t xml:space="preserve">  ЭП</w:t>
      </w:r>
      <w:r w:rsidR="00497C10" w:rsidRPr="00581E24">
        <w:rPr>
          <w:rFonts w:ascii="Times New Roman" w:eastAsia="Times New Roman" w:hAnsi="Times New Roman"/>
          <w:snapToGrid w:val="0"/>
          <w:sz w:val="20"/>
          <w:szCs w:val="20"/>
        </w:rPr>
        <w:t xml:space="preserve">   </w:t>
      </w: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497C10" w:rsidRDefault="00497C10" w:rsidP="00F507EB">
      <w:pPr>
        <w:spacing w:after="0" w:line="240" w:lineRule="auto"/>
        <w:jc w:val="right"/>
        <w:rPr>
          <w:rFonts w:ascii="Times New Roman" w:eastAsia="Times New Roman" w:hAnsi="Times New Roman"/>
          <w:b/>
          <w:snapToGrid w:val="0"/>
          <w:sz w:val="20"/>
          <w:szCs w:val="20"/>
        </w:rPr>
      </w:pPr>
    </w:p>
    <w:p w:rsidR="00376351" w:rsidRDefault="00376351" w:rsidP="00F507EB">
      <w:pPr>
        <w:spacing w:after="0" w:line="240" w:lineRule="auto"/>
        <w:jc w:val="right"/>
        <w:rPr>
          <w:rFonts w:ascii="Times New Roman" w:eastAsia="Times New Roman" w:hAnsi="Times New Roman"/>
          <w:b/>
          <w:snapToGrid w:val="0"/>
          <w:sz w:val="20"/>
          <w:szCs w:val="20"/>
        </w:rPr>
      </w:pPr>
    </w:p>
    <w:p w:rsidR="00376351" w:rsidRDefault="00376351" w:rsidP="00F507EB">
      <w:pPr>
        <w:spacing w:after="0" w:line="240" w:lineRule="auto"/>
        <w:jc w:val="right"/>
        <w:rPr>
          <w:rFonts w:ascii="Times New Roman" w:eastAsia="Times New Roman" w:hAnsi="Times New Roman"/>
          <w:b/>
          <w:snapToGrid w:val="0"/>
          <w:sz w:val="20"/>
          <w:szCs w:val="20"/>
        </w:rPr>
      </w:pPr>
    </w:p>
    <w:p w:rsidR="00376351" w:rsidRDefault="00376351" w:rsidP="00F507EB">
      <w:pPr>
        <w:spacing w:after="0" w:line="240" w:lineRule="auto"/>
        <w:jc w:val="right"/>
        <w:rPr>
          <w:rFonts w:ascii="Times New Roman" w:eastAsia="Times New Roman" w:hAnsi="Times New Roman"/>
          <w:b/>
          <w:snapToGrid w:val="0"/>
          <w:sz w:val="20"/>
          <w:szCs w:val="20"/>
        </w:rPr>
      </w:pPr>
    </w:p>
    <w:p w:rsidR="004E3D09" w:rsidRDefault="004E3D09" w:rsidP="006560BD">
      <w:pPr>
        <w:spacing w:after="0" w:line="240" w:lineRule="auto"/>
        <w:jc w:val="right"/>
        <w:rPr>
          <w:rFonts w:ascii="Times New Roman" w:eastAsia="Times New Roman" w:hAnsi="Times New Roman"/>
          <w:b/>
          <w:snapToGrid w:val="0"/>
          <w:sz w:val="20"/>
          <w:szCs w:val="20"/>
        </w:rPr>
      </w:pPr>
    </w:p>
    <w:p w:rsidR="006560BD" w:rsidRPr="00497C10" w:rsidRDefault="006560BD" w:rsidP="006560BD">
      <w:pPr>
        <w:spacing w:after="0" w:line="240" w:lineRule="auto"/>
        <w:jc w:val="right"/>
        <w:rPr>
          <w:rFonts w:ascii="Times New Roman" w:eastAsia="Times New Roman" w:hAnsi="Times New Roman"/>
          <w:b/>
          <w:snapToGrid w:val="0"/>
          <w:sz w:val="20"/>
          <w:szCs w:val="20"/>
        </w:rPr>
      </w:pPr>
      <w:r>
        <w:rPr>
          <w:rFonts w:ascii="Times New Roman" w:eastAsia="Times New Roman" w:hAnsi="Times New Roman"/>
          <w:b/>
          <w:snapToGrid w:val="0"/>
          <w:sz w:val="20"/>
          <w:szCs w:val="20"/>
        </w:rPr>
        <w:lastRenderedPageBreak/>
        <w:t>Приложение № 2</w:t>
      </w:r>
    </w:p>
    <w:p w:rsidR="006560BD" w:rsidRPr="00497C10" w:rsidRDefault="006560BD" w:rsidP="006560BD">
      <w:pPr>
        <w:spacing w:after="0" w:line="240" w:lineRule="auto"/>
        <w:jc w:val="right"/>
        <w:rPr>
          <w:rFonts w:ascii="Times New Roman" w:eastAsia="Times New Roman" w:hAnsi="Times New Roman"/>
          <w:b/>
          <w:snapToGrid w:val="0"/>
          <w:sz w:val="20"/>
          <w:szCs w:val="20"/>
        </w:rPr>
      </w:pPr>
      <w:r w:rsidRPr="00497C10">
        <w:rPr>
          <w:rFonts w:ascii="Times New Roman" w:eastAsia="Times New Roman" w:hAnsi="Times New Roman"/>
          <w:b/>
          <w:snapToGrid w:val="0"/>
          <w:sz w:val="20"/>
          <w:szCs w:val="20"/>
        </w:rPr>
        <w:t>к заявке участника</w:t>
      </w:r>
    </w:p>
    <w:p w:rsidR="006560BD" w:rsidRPr="008B40BA" w:rsidRDefault="006560BD" w:rsidP="006560BD">
      <w:pPr>
        <w:ind w:firstLine="709"/>
        <w:jc w:val="center"/>
        <w:rPr>
          <w:rFonts w:ascii="Times New Roman" w:eastAsia="Times New Roman" w:hAnsi="Times New Roman"/>
          <w:b/>
          <w:sz w:val="20"/>
          <w:szCs w:val="20"/>
        </w:rPr>
      </w:pPr>
      <w:r w:rsidRPr="00425C8A">
        <w:rPr>
          <w:rFonts w:ascii="Times New Roman" w:eastAsia="Times New Roman" w:hAnsi="Times New Roman"/>
          <w:b/>
          <w:sz w:val="20"/>
          <w:szCs w:val="20"/>
        </w:rPr>
        <w:t xml:space="preserve">ФОРМА. </w:t>
      </w:r>
      <w:r w:rsidR="00E20EFE" w:rsidRPr="00E20EFE">
        <w:rPr>
          <w:rFonts w:ascii="Times New Roman" w:eastAsia="Times New Roman" w:hAnsi="Times New Roman"/>
          <w:b/>
          <w:sz w:val="20"/>
          <w:szCs w:val="20"/>
        </w:rPr>
        <w:t xml:space="preserve">Общее сумма  исполненных контрактов (договоров), предметом </w:t>
      </w:r>
      <w:proofErr w:type="gramStart"/>
      <w:r w:rsidR="00E20EFE" w:rsidRPr="00E20EFE">
        <w:rPr>
          <w:rFonts w:ascii="Times New Roman" w:eastAsia="Times New Roman" w:hAnsi="Times New Roman"/>
          <w:b/>
          <w:sz w:val="20"/>
          <w:szCs w:val="20"/>
        </w:rPr>
        <w:t>поставки</w:t>
      </w:r>
      <w:proofErr w:type="gramEnd"/>
      <w:r w:rsidR="00E20EFE" w:rsidRPr="00E20EFE">
        <w:rPr>
          <w:rFonts w:ascii="Times New Roman" w:eastAsia="Times New Roman" w:hAnsi="Times New Roman"/>
          <w:b/>
          <w:sz w:val="20"/>
          <w:szCs w:val="20"/>
        </w:rPr>
        <w:t xml:space="preserve"> по которым являются оборудование для обеззараживания воздуха в дошкольные и (или) общеобразовательные учреждения, осуществленные участником закупки с 01.01.20</w:t>
      </w:r>
      <w:r w:rsidR="002E035B">
        <w:rPr>
          <w:rFonts w:ascii="Times New Roman" w:eastAsia="Times New Roman" w:hAnsi="Times New Roman"/>
          <w:b/>
          <w:sz w:val="20"/>
          <w:szCs w:val="20"/>
        </w:rPr>
        <w:t>22</w:t>
      </w:r>
      <w:r w:rsidR="00E20EFE" w:rsidRPr="00E20EFE">
        <w:rPr>
          <w:rFonts w:ascii="Times New Roman" w:eastAsia="Times New Roman" w:hAnsi="Times New Roman"/>
          <w:b/>
          <w:sz w:val="20"/>
          <w:szCs w:val="20"/>
        </w:rPr>
        <w:t xml:space="preserve"> г. до даты подачи заявки на участие в закупке, при исполнении которых к участнику закупки не применялись штрафные санкции в рамках Федеральных законов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 а также отсутствуют судебные решения, ответчиком по которым являлся участник закупки, а предметом судебного разбирательства являлась поставка оборудования для обеззараживания воздуха и решение принято в пользу истца</w:t>
      </w:r>
    </w:p>
    <w:p w:rsidR="006560BD" w:rsidRPr="00425C8A" w:rsidRDefault="006560BD" w:rsidP="006560BD">
      <w:pPr>
        <w:spacing w:after="0" w:line="240" w:lineRule="auto"/>
        <w:ind w:firstLine="709"/>
        <w:jc w:val="right"/>
        <w:rPr>
          <w:rFonts w:ascii="Times New Roman" w:eastAsia="Times New Roman" w:hAnsi="Times New Roman"/>
          <w:b/>
          <w:sz w:val="20"/>
          <w:szCs w:val="20"/>
        </w:rPr>
      </w:pPr>
    </w:p>
    <w:p w:rsidR="006560BD" w:rsidRPr="00425C8A" w:rsidRDefault="006560BD" w:rsidP="006560BD">
      <w:pPr>
        <w:spacing w:after="0"/>
        <w:jc w:val="both"/>
        <w:rPr>
          <w:rFonts w:ascii="Times New Roman" w:eastAsia="Times New Roman" w:hAnsi="Times New Roman"/>
          <w:b/>
          <w:sz w:val="20"/>
          <w:szCs w:val="20"/>
        </w:rPr>
      </w:pPr>
    </w:p>
    <w:tbl>
      <w:tblPr>
        <w:tblW w:w="10050" w:type="dxa"/>
        <w:tblLayout w:type="fixed"/>
        <w:tblCellMar>
          <w:left w:w="30" w:type="dxa"/>
          <w:right w:w="30" w:type="dxa"/>
        </w:tblCellMar>
        <w:tblLook w:val="04A0"/>
      </w:tblPr>
      <w:tblGrid>
        <w:gridCol w:w="514"/>
        <w:gridCol w:w="3724"/>
        <w:gridCol w:w="1276"/>
        <w:gridCol w:w="2409"/>
        <w:gridCol w:w="2127"/>
      </w:tblGrid>
      <w:tr w:rsidR="006560BD" w:rsidRPr="00425C8A" w:rsidTr="003A2A1C">
        <w:trPr>
          <w:cantSplit/>
          <w:trHeight w:val="451"/>
        </w:trPr>
        <w:tc>
          <w:tcPr>
            <w:tcW w:w="514" w:type="dxa"/>
            <w:tcBorders>
              <w:top w:val="single" w:sz="12" w:space="0" w:color="auto"/>
              <w:left w:val="single" w:sz="12" w:space="0" w:color="auto"/>
              <w:bottom w:val="nil"/>
              <w:right w:val="single" w:sz="6" w:space="0" w:color="auto"/>
            </w:tcBorders>
          </w:tcPr>
          <w:p w:rsidR="006560BD" w:rsidRPr="00425C8A" w:rsidRDefault="006560BD" w:rsidP="003A2A1C">
            <w:pPr>
              <w:spacing w:after="0" w:line="240" w:lineRule="auto"/>
              <w:jc w:val="center"/>
              <w:rPr>
                <w:rFonts w:ascii="Times New Roman" w:eastAsia="Times New Roman" w:hAnsi="Times New Roman"/>
                <w:b/>
                <w:snapToGrid w:val="0"/>
                <w:sz w:val="20"/>
                <w:szCs w:val="20"/>
              </w:rPr>
            </w:pPr>
          </w:p>
        </w:tc>
        <w:tc>
          <w:tcPr>
            <w:tcW w:w="3724" w:type="dxa"/>
            <w:vMerge w:val="restart"/>
            <w:tcBorders>
              <w:top w:val="single" w:sz="12" w:space="0" w:color="auto"/>
              <w:left w:val="single" w:sz="12" w:space="0" w:color="auto"/>
              <w:right w:val="single" w:sz="12" w:space="0" w:color="auto"/>
            </w:tcBorders>
          </w:tcPr>
          <w:p w:rsidR="006560BD" w:rsidRPr="00425C8A" w:rsidRDefault="006560BD" w:rsidP="003A2A1C">
            <w:pPr>
              <w:spacing w:after="0" w:line="240" w:lineRule="auto"/>
              <w:jc w:val="center"/>
              <w:rPr>
                <w:rFonts w:ascii="Times New Roman" w:eastAsia="Times New Roman" w:hAnsi="Times New Roman"/>
                <w:snapToGrid w:val="0"/>
                <w:sz w:val="20"/>
                <w:szCs w:val="20"/>
              </w:rPr>
            </w:pPr>
          </w:p>
          <w:p w:rsidR="006560BD" w:rsidRPr="00425C8A" w:rsidRDefault="006560BD" w:rsidP="003A2A1C">
            <w:pPr>
              <w:spacing w:after="0" w:line="240" w:lineRule="auto"/>
              <w:jc w:val="center"/>
              <w:rPr>
                <w:rFonts w:ascii="Times New Roman" w:eastAsia="Times New Roman" w:hAnsi="Times New Roman"/>
                <w:snapToGrid w:val="0"/>
                <w:sz w:val="20"/>
                <w:szCs w:val="20"/>
              </w:rPr>
            </w:pPr>
          </w:p>
          <w:p w:rsidR="006560BD" w:rsidRPr="00425C8A" w:rsidRDefault="006560BD" w:rsidP="003A2A1C">
            <w:pPr>
              <w:spacing w:after="0" w:line="240" w:lineRule="auto"/>
              <w:jc w:val="center"/>
              <w:rPr>
                <w:rFonts w:ascii="Times New Roman" w:eastAsia="Times New Roman" w:hAnsi="Times New Roman"/>
                <w:snapToGrid w:val="0"/>
                <w:sz w:val="20"/>
                <w:szCs w:val="20"/>
              </w:rPr>
            </w:pPr>
            <w:r w:rsidRPr="00425C8A">
              <w:rPr>
                <w:rFonts w:ascii="Times New Roman" w:eastAsia="Times New Roman" w:hAnsi="Times New Roman"/>
                <w:snapToGrid w:val="0"/>
                <w:sz w:val="20"/>
                <w:szCs w:val="20"/>
              </w:rPr>
              <w:t>Наименование Заказчика</w:t>
            </w:r>
          </w:p>
          <w:p w:rsidR="006560BD" w:rsidRPr="00425C8A" w:rsidRDefault="006560BD" w:rsidP="003A2A1C">
            <w:pPr>
              <w:spacing w:after="0" w:line="240" w:lineRule="auto"/>
              <w:jc w:val="center"/>
              <w:rPr>
                <w:rFonts w:ascii="Times New Roman" w:eastAsia="Times New Roman" w:hAnsi="Times New Roman"/>
                <w:snapToGrid w:val="0"/>
                <w:sz w:val="20"/>
                <w:szCs w:val="20"/>
              </w:rPr>
            </w:pPr>
          </w:p>
        </w:tc>
        <w:tc>
          <w:tcPr>
            <w:tcW w:w="1276" w:type="dxa"/>
            <w:tcBorders>
              <w:top w:val="single" w:sz="12" w:space="0" w:color="auto"/>
              <w:left w:val="single" w:sz="12" w:space="0" w:color="auto"/>
              <w:right w:val="single" w:sz="4" w:space="0" w:color="auto"/>
            </w:tcBorders>
          </w:tcPr>
          <w:p w:rsidR="006560BD" w:rsidRPr="00425C8A" w:rsidRDefault="006560BD" w:rsidP="003A2A1C">
            <w:pPr>
              <w:spacing w:after="0" w:line="240" w:lineRule="auto"/>
              <w:jc w:val="center"/>
              <w:rPr>
                <w:rFonts w:ascii="Times New Roman" w:eastAsia="Times New Roman" w:hAnsi="Times New Roman"/>
                <w:snapToGrid w:val="0"/>
                <w:sz w:val="20"/>
                <w:szCs w:val="20"/>
              </w:rPr>
            </w:pPr>
          </w:p>
          <w:p w:rsidR="006560BD" w:rsidRPr="00425C8A" w:rsidRDefault="006560BD" w:rsidP="003A2A1C">
            <w:pPr>
              <w:spacing w:after="0" w:line="240" w:lineRule="auto"/>
              <w:jc w:val="center"/>
              <w:rPr>
                <w:rFonts w:ascii="Times New Roman" w:eastAsia="Times New Roman" w:hAnsi="Times New Roman"/>
                <w:snapToGrid w:val="0"/>
                <w:sz w:val="20"/>
                <w:szCs w:val="20"/>
              </w:rPr>
            </w:pPr>
          </w:p>
          <w:p w:rsidR="006560BD" w:rsidRPr="00425C8A" w:rsidRDefault="006560BD" w:rsidP="003A2A1C">
            <w:pPr>
              <w:spacing w:after="0" w:line="240" w:lineRule="auto"/>
              <w:jc w:val="center"/>
              <w:rPr>
                <w:rFonts w:ascii="Times New Roman" w:eastAsia="Times New Roman" w:hAnsi="Times New Roman"/>
                <w:snapToGrid w:val="0"/>
                <w:sz w:val="20"/>
                <w:szCs w:val="20"/>
              </w:rPr>
            </w:pPr>
            <w:r w:rsidRPr="00425C8A">
              <w:rPr>
                <w:rFonts w:ascii="Times New Roman" w:eastAsia="Times New Roman" w:hAnsi="Times New Roman"/>
                <w:snapToGrid w:val="0"/>
                <w:sz w:val="20"/>
                <w:szCs w:val="20"/>
              </w:rPr>
              <w:t>Дата, № договора</w:t>
            </w:r>
          </w:p>
        </w:tc>
        <w:tc>
          <w:tcPr>
            <w:tcW w:w="2409" w:type="dxa"/>
            <w:tcBorders>
              <w:top w:val="single" w:sz="12" w:space="0" w:color="auto"/>
              <w:left w:val="single" w:sz="4" w:space="0" w:color="auto"/>
              <w:right w:val="single" w:sz="12" w:space="0" w:color="auto"/>
            </w:tcBorders>
          </w:tcPr>
          <w:p w:rsidR="006560BD" w:rsidRDefault="006560BD" w:rsidP="003A2A1C">
            <w:pPr>
              <w:spacing w:after="160" w:line="259" w:lineRule="auto"/>
              <w:rPr>
                <w:rFonts w:ascii="Times New Roman" w:eastAsia="Times New Roman" w:hAnsi="Times New Roman"/>
                <w:snapToGrid w:val="0"/>
                <w:sz w:val="20"/>
                <w:szCs w:val="20"/>
              </w:rPr>
            </w:pPr>
          </w:p>
          <w:p w:rsidR="006560BD" w:rsidRPr="00425C8A" w:rsidRDefault="006560BD" w:rsidP="003A2A1C">
            <w:pPr>
              <w:spacing w:after="0" w:line="240" w:lineRule="auto"/>
              <w:jc w:val="center"/>
              <w:rPr>
                <w:rFonts w:ascii="Times New Roman" w:eastAsia="Times New Roman" w:hAnsi="Times New Roman"/>
                <w:snapToGrid w:val="0"/>
                <w:sz w:val="20"/>
                <w:szCs w:val="20"/>
              </w:rPr>
            </w:pPr>
            <w:r>
              <w:rPr>
                <w:rFonts w:ascii="Times New Roman" w:eastAsia="Times New Roman" w:hAnsi="Times New Roman"/>
                <w:snapToGrid w:val="0"/>
                <w:sz w:val="20"/>
                <w:szCs w:val="20"/>
              </w:rPr>
              <w:t>Предмет договора</w:t>
            </w:r>
          </w:p>
        </w:tc>
        <w:tc>
          <w:tcPr>
            <w:tcW w:w="2127" w:type="dxa"/>
            <w:vMerge w:val="restart"/>
            <w:tcBorders>
              <w:top w:val="single" w:sz="12" w:space="0" w:color="auto"/>
              <w:left w:val="single" w:sz="12" w:space="0" w:color="auto"/>
              <w:bottom w:val="single" w:sz="12" w:space="0" w:color="auto"/>
              <w:right w:val="single" w:sz="6" w:space="0" w:color="auto"/>
            </w:tcBorders>
            <w:vAlign w:val="center"/>
            <w:hideMark/>
          </w:tcPr>
          <w:p w:rsidR="006560BD" w:rsidRPr="00425C8A" w:rsidRDefault="006560BD" w:rsidP="003A2A1C">
            <w:pPr>
              <w:spacing w:after="0" w:line="240" w:lineRule="auto"/>
              <w:jc w:val="center"/>
              <w:rPr>
                <w:rFonts w:ascii="Times New Roman" w:eastAsia="Times New Roman" w:hAnsi="Times New Roman"/>
                <w:snapToGrid w:val="0"/>
                <w:sz w:val="20"/>
                <w:szCs w:val="20"/>
              </w:rPr>
            </w:pPr>
            <w:r>
              <w:rPr>
                <w:rFonts w:ascii="Times New Roman" w:eastAsia="Times New Roman" w:hAnsi="Times New Roman"/>
                <w:snapToGrid w:val="0"/>
                <w:sz w:val="20"/>
                <w:szCs w:val="20"/>
              </w:rPr>
              <w:t>Цена договора</w:t>
            </w:r>
          </w:p>
        </w:tc>
      </w:tr>
      <w:tr w:rsidR="006560BD" w:rsidRPr="00425C8A" w:rsidTr="003A2A1C">
        <w:trPr>
          <w:cantSplit/>
          <w:trHeight w:val="595"/>
        </w:trPr>
        <w:tc>
          <w:tcPr>
            <w:tcW w:w="514" w:type="dxa"/>
            <w:tcBorders>
              <w:top w:val="nil"/>
              <w:left w:val="single" w:sz="12" w:space="0" w:color="auto"/>
              <w:bottom w:val="single" w:sz="12" w:space="0" w:color="auto"/>
              <w:right w:val="single" w:sz="6" w:space="0" w:color="auto"/>
            </w:tcBorders>
            <w:hideMark/>
          </w:tcPr>
          <w:p w:rsidR="006560BD" w:rsidRPr="00425C8A" w:rsidRDefault="006560BD" w:rsidP="003A2A1C">
            <w:pPr>
              <w:spacing w:after="0" w:line="240" w:lineRule="auto"/>
              <w:rPr>
                <w:rFonts w:ascii="Times New Roman" w:eastAsia="Times New Roman" w:hAnsi="Times New Roman"/>
                <w:snapToGrid w:val="0"/>
                <w:sz w:val="20"/>
                <w:szCs w:val="20"/>
              </w:rPr>
            </w:pPr>
            <w:r w:rsidRPr="00425C8A">
              <w:rPr>
                <w:rFonts w:ascii="Times New Roman" w:eastAsia="Times New Roman" w:hAnsi="Times New Roman"/>
                <w:snapToGrid w:val="0"/>
                <w:sz w:val="20"/>
                <w:szCs w:val="20"/>
              </w:rPr>
              <w:t xml:space="preserve">№ </w:t>
            </w:r>
            <w:proofErr w:type="spellStart"/>
            <w:proofErr w:type="gramStart"/>
            <w:r w:rsidRPr="00425C8A">
              <w:rPr>
                <w:rFonts w:ascii="Times New Roman" w:eastAsia="Times New Roman" w:hAnsi="Times New Roman"/>
                <w:snapToGrid w:val="0"/>
                <w:sz w:val="20"/>
                <w:szCs w:val="20"/>
              </w:rPr>
              <w:t>п</w:t>
            </w:r>
            <w:proofErr w:type="spellEnd"/>
            <w:proofErr w:type="gramEnd"/>
            <w:r w:rsidRPr="00425C8A">
              <w:rPr>
                <w:rFonts w:ascii="Times New Roman" w:eastAsia="Times New Roman" w:hAnsi="Times New Roman"/>
                <w:snapToGrid w:val="0"/>
                <w:sz w:val="20"/>
                <w:szCs w:val="20"/>
              </w:rPr>
              <w:t>/</w:t>
            </w:r>
            <w:proofErr w:type="spellStart"/>
            <w:r w:rsidRPr="00425C8A">
              <w:rPr>
                <w:rFonts w:ascii="Times New Roman" w:eastAsia="Times New Roman" w:hAnsi="Times New Roman"/>
                <w:snapToGrid w:val="0"/>
                <w:sz w:val="20"/>
                <w:szCs w:val="20"/>
              </w:rPr>
              <w:t>п</w:t>
            </w:r>
            <w:proofErr w:type="spellEnd"/>
          </w:p>
        </w:tc>
        <w:tc>
          <w:tcPr>
            <w:tcW w:w="3724" w:type="dxa"/>
            <w:vMerge/>
            <w:tcBorders>
              <w:left w:val="single" w:sz="12" w:space="0" w:color="auto"/>
              <w:bottom w:val="single" w:sz="12" w:space="0" w:color="auto"/>
              <w:right w:val="single" w:sz="12" w:space="0" w:color="auto"/>
            </w:tcBorders>
          </w:tcPr>
          <w:p w:rsidR="006560BD" w:rsidRPr="00425C8A" w:rsidRDefault="006560BD" w:rsidP="003A2A1C">
            <w:pPr>
              <w:spacing w:after="0" w:line="240" w:lineRule="auto"/>
              <w:rPr>
                <w:rFonts w:ascii="Times New Roman" w:eastAsia="Times New Roman" w:hAnsi="Times New Roman"/>
                <w:snapToGrid w:val="0"/>
                <w:sz w:val="20"/>
                <w:szCs w:val="20"/>
              </w:rPr>
            </w:pPr>
          </w:p>
        </w:tc>
        <w:tc>
          <w:tcPr>
            <w:tcW w:w="1276" w:type="dxa"/>
            <w:tcBorders>
              <w:left w:val="single" w:sz="12" w:space="0" w:color="auto"/>
              <w:bottom w:val="single" w:sz="12" w:space="0" w:color="auto"/>
              <w:right w:val="single" w:sz="4" w:space="0" w:color="auto"/>
            </w:tcBorders>
          </w:tcPr>
          <w:p w:rsidR="006560BD" w:rsidRPr="00425C8A" w:rsidRDefault="006560BD" w:rsidP="003A2A1C">
            <w:pPr>
              <w:spacing w:after="0" w:line="240" w:lineRule="auto"/>
              <w:jc w:val="center"/>
              <w:rPr>
                <w:rFonts w:ascii="Times New Roman" w:eastAsia="Times New Roman" w:hAnsi="Times New Roman"/>
                <w:snapToGrid w:val="0"/>
                <w:sz w:val="20"/>
                <w:szCs w:val="20"/>
              </w:rPr>
            </w:pPr>
          </w:p>
        </w:tc>
        <w:tc>
          <w:tcPr>
            <w:tcW w:w="2409" w:type="dxa"/>
            <w:tcBorders>
              <w:left w:val="single" w:sz="4" w:space="0" w:color="auto"/>
              <w:bottom w:val="single" w:sz="12" w:space="0" w:color="auto"/>
              <w:right w:val="single" w:sz="12" w:space="0" w:color="auto"/>
            </w:tcBorders>
          </w:tcPr>
          <w:p w:rsidR="006560BD" w:rsidRPr="00425C8A" w:rsidRDefault="006560BD" w:rsidP="003A2A1C">
            <w:pPr>
              <w:spacing w:after="0" w:line="240" w:lineRule="auto"/>
              <w:jc w:val="center"/>
              <w:rPr>
                <w:rFonts w:ascii="Times New Roman" w:eastAsia="Times New Roman" w:hAnsi="Times New Roman"/>
                <w:snapToGrid w:val="0"/>
                <w:sz w:val="20"/>
                <w:szCs w:val="20"/>
              </w:rPr>
            </w:pPr>
          </w:p>
        </w:tc>
        <w:tc>
          <w:tcPr>
            <w:tcW w:w="2127" w:type="dxa"/>
            <w:vMerge/>
            <w:tcBorders>
              <w:top w:val="single" w:sz="12" w:space="0" w:color="auto"/>
              <w:left w:val="single" w:sz="12" w:space="0" w:color="auto"/>
              <w:bottom w:val="single" w:sz="12" w:space="0" w:color="auto"/>
              <w:right w:val="single" w:sz="6" w:space="0" w:color="auto"/>
            </w:tcBorders>
            <w:vAlign w:val="center"/>
            <w:hideMark/>
          </w:tcPr>
          <w:p w:rsidR="006560BD" w:rsidRPr="00425C8A" w:rsidRDefault="006560BD" w:rsidP="003A2A1C">
            <w:pPr>
              <w:spacing w:after="0" w:line="240" w:lineRule="auto"/>
              <w:rPr>
                <w:rFonts w:ascii="Times New Roman" w:eastAsia="Times New Roman" w:hAnsi="Times New Roman"/>
                <w:snapToGrid w:val="0"/>
                <w:sz w:val="20"/>
                <w:szCs w:val="20"/>
              </w:rPr>
            </w:pPr>
          </w:p>
        </w:tc>
      </w:tr>
      <w:tr w:rsidR="006560BD" w:rsidRPr="00425C8A" w:rsidTr="003A2A1C">
        <w:trPr>
          <w:trHeight w:val="197"/>
        </w:trPr>
        <w:tc>
          <w:tcPr>
            <w:tcW w:w="514" w:type="dxa"/>
            <w:tcBorders>
              <w:top w:val="single" w:sz="6" w:space="0" w:color="auto"/>
              <w:left w:val="single" w:sz="12" w:space="0" w:color="auto"/>
              <w:bottom w:val="single" w:sz="6" w:space="0" w:color="auto"/>
              <w:right w:val="single" w:sz="6"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r w:rsidRPr="00425C8A">
              <w:rPr>
                <w:rFonts w:ascii="Times New Roman" w:eastAsia="Times New Roman" w:hAnsi="Times New Roman"/>
                <w:b/>
                <w:snapToGrid w:val="0"/>
                <w:sz w:val="20"/>
                <w:szCs w:val="20"/>
              </w:rPr>
              <w:t>1</w:t>
            </w:r>
          </w:p>
        </w:tc>
        <w:tc>
          <w:tcPr>
            <w:tcW w:w="3724" w:type="dxa"/>
            <w:tcBorders>
              <w:top w:val="single" w:sz="6" w:space="0" w:color="auto"/>
              <w:left w:val="single" w:sz="12" w:space="0" w:color="auto"/>
              <w:bottom w:val="single" w:sz="6" w:space="0" w:color="auto"/>
              <w:right w:val="single" w:sz="12"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1276" w:type="dxa"/>
            <w:tcBorders>
              <w:top w:val="single" w:sz="6" w:space="0" w:color="auto"/>
              <w:left w:val="single" w:sz="12" w:space="0" w:color="auto"/>
              <w:bottom w:val="single" w:sz="6" w:space="0" w:color="auto"/>
              <w:right w:val="single" w:sz="4"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2409" w:type="dxa"/>
            <w:tcBorders>
              <w:top w:val="single" w:sz="6" w:space="0" w:color="auto"/>
              <w:left w:val="single" w:sz="4" w:space="0" w:color="auto"/>
              <w:bottom w:val="single" w:sz="6" w:space="0" w:color="auto"/>
              <w:right w:val="single" w:sz="12"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2127" w:type="dxa"/>
            <w:tcBorders>
              <w:top w:val="single" w:sz="6" w:space="0" w:color="auto"/>
              <w:left w:val="single" w:sz="12" w:space="0" w:color="auto"/>
              <w:bottom w:val="single" w:sz="6" w:space="0" w:color="auto"/>
              <w:right w:val="single" w:sz="6"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r>
      <w:tr w:rsidR="006560BD" w:rsidRPr="00425C8A" w:rsidTr="003A2A1C">
        <w:trPr>
          <w:trHeight w:val="197"/>
        </w:trPr>
        <w:tc>
          <w:tcPr>
            <w:tcW w:w="514" w:type="dxa"/>
            <w:tcBorders>
              <w:top w:val="single" w:sz="6" w:space="0" w:color="auto"/>
              <w:left w:val="single" w:sz="12" w:space="0" w:color="auto"/>
              <w:bottom w:val="single" w:sz="6" w:space="0" w:color="auto"/>
              <w:right w:val="single" w:sz="6"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r w:rsidRPr="00425C8A">
              <w:rPr>
                <w:rFonts w:ascii="Times New Roman" w:eastAsia="Times New Roman" w:hAnsi="Times New Roman"/>
                <w:b/>
                <w:snapToGrid w:val="0"/>
                <w:sz w:val="20"/>
                <w:szCs w:val="20"/>
              </w:rPr>
              <w:t>2.</w:t>
            </w:r>
          </w:p>
        </w:tc>
        <w:tc>
          <w:tcPr>
            <w:tcW w:w="3724" w:type="dxa"/>
            <w:tcBorders>
              <w:top w:val="single" w:sz="6" w:space="0" w:color="auto"/>
              <w:left w:val="single" w:sz="12" w:space="0" w:color="auto"/>
              <w:bottom w:val="single" w:sz="6" w:space="0" w:color="auto"/>
              <w:right w:val="single" w:sz="12"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1276" w:type="dxa"/>
            <w:tcBorders>
              <w:top w:val="single" w:sz="6" w:space="0" w:color="auto"/>
              <w:left w:val="single" w:sz="12" w:space="0" w:color="auto"/>
              <w:bottom w:val="single" w:sz="6" w:space="0" w:color="auto"/>
              <w:right w:val="single" w:sz="4"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2409" w:type="dxa"/>
            <w:tcBorders>
              <w:top w:val="single" w:sz="6" w:space="0" w:color="auto"/>
              <w:left w:val="single" w:sz="4" w:space="0" w:color="auto"/>
              <w:bottom w:val="single" w:sz="6" w:space="0" w:color="auto"/>
              <w:right w:val="single" w:sz="12"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2127" w:type="dxa"/>
            <w:tcBorders>
              <w:top w:val="single" w:sz="6" w:space="0" w:color="auto"/>
              <w:left w:val="single" w:sz="12" w:space="0" w:color="auto"/>
              <w:bottom w:val="single" w:sz="6" w:space="0" w:color="auto"/>
              <w:right w:val="single" w:sz="6"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r>
      <w:tr w:rsidR="006560BD" w:rsidRPr="00425C8A" w:rsidTr="003A2A1C">
        <w:trPr>
          <w:trHeight w:val="197"/>
        </w:trPr>
        <w:tc>
          <w:tcPr>
            <w:tcW w:w="514" w:type="dxa"/>
            <w:tcBorders>
              <w:top w:val="single" w:sz="6" w:space="0" w:color="auto"/>
              <w:left w:val="single" w:sz="12" w:space="0" w:color="auto"/>
              <w:bottom w:val="single" w:sz="6" w:space="0" w:color="auto"/>
              <w:right w:val="single" w:sz="6"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r w:rsidRPr="00425C8A">
              <w:rPr>
                <w:rFonts w:ascii="Times New Roman" w:eastAsia="Times New Roman" w:hAnsi="Times New Roman"/>
                <w:b/>
                <w:snapToGrid w:val="0"/>
                <w:sz w:val="20"/>
                <w:szCs w:val="20"/>
              </w:rPr>
              <w:t>…</w:t>
            </w:r>
          </w:p>
        </w:tc>
        <w:tc>
          <w:tcPr>
            <w:tcW w:w="3724" w:type="dxa"/>
            <w:tcBorders>
              <w:top w:val="single" w:sz="6" w:space="0" w:color="auto"/>
              <w:left w:val="single" w:sz="12" w:space="0" w:color="auto"/>
              <w:bottom w:val="single" w:sz="6" w:space="0" w:color="auto"/>
              <w:right w:val="single" w:sz="12"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1276" w:type="dxa"/>
            <w:tcBorders>
              <w:top w:val="single" w:sz="6" w:space="0" w:color="auto"/>
              <w:left w:val="single" w:sz="12" w:space="0" w:color="auto"/>
              <w:bottom w:val="single" w:sz="6" w:space="0" w:color="auto"/>
              <w:right w:val="single" w:sz="4"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2409" w:type="dxa"/>
            <w:tcBorders>
              <w:top w:val="single" w:sz="6" w:space="0" w:color="auto"/>
              <w:left w:val="single" w:sz="4" w:space="0" w:color="auto"/>
              <w:bottom w:val="single" w:sz="6" w:space="0" w:color="auto"/>
              <w:right w:val="single" w:sz="12"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2127" w:type="dxa"/>
            <w:tcBorders>
              <w:top w:val="single" w:sz="6" w:space="0" w:color="auto"/>
              <w:left w:val="single" w:sz="12" w:space="0" w:color="auto"/>
              <w:bottom w:val="single" w:sz="6" w:space="0" w:color="auto"/>
              <w:right w:val="single" w:sz="6"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r>
      <w:tr w:rsidR="006560BD" w:rsidRPr="00425C8A" w:rsidTr="003A2A1C">
        <w:trPr>
          <w:trHeight w:val="197"/>
        </w:trPr>
        <w:tc>
          <w:tcPr>
            <w:tcW w:w="514" w:type="dxa"/>
            <w:tcBorders>
              <w:top w:val="single" w:sz="6" w:space="0" w:color="auto"/>
              <w:left w:val="single" w:sz="12" w:space="0" w:color="auto"/>
              <w:bottom w:val="single" w:sz="12" w:space="0" w:color="auto"/>
              <w:right w:val="single" w:sz="6"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3724" w:type="dxa"/>
            <w:tcBorders>
              <w:top w:val="single" w:sz="6" w:space="0" w:color="auto"/>
              <w:left w:val="single" w:sz="12" w:space="0" w:color="auto"/>
              <w:bottom w:val="single" w:sz="12" w:space="0" w:color="auto"/>
              <w:right w:val="single" w:sz="12"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r w:rsidRPr="00425C8A">
              <w:rPr>
                <w:rFonts w:ascii="Times New Roman" w:eastAsia="Times New Roman" w:hAnsi="Times New Roman"/>
                <w:b/>
                <w:snapToGrid w:val="0"/>
                <w:sz w:val="20"/>
                <w:szCs w:val="20"/>
              </w:rPr>
              <w:t>ВСЕГО</w:t>
            </w:r>
          </w:p>
        </w:tc>
        <w:tc>
          <w:tcPr>
            <w:tcW w:w="1276" w:type="dxa"/>
            <w:tcBorders>
              <w:top w:val="single" w:sz="6" w:space="0" w:color="auto"/>
              <w:left w:val="single" w:sz="12" w:space="0" w:color="auto"/>
              <w:bottom w:val="single" w:sz="12" w:space="0" w:color="auto"/>
              <w:right w:val="single" w:sz="4"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2409" w:type="dxa"/>
            <w:tcBorders>
              <w:top w:val="single" w:sz="6" w:space="0" w:color="auto"/>
              <w:left w:val="single" w:sz="4" w:space="0" w:color="auto"/>
              <w:bottom w:val="single" w:sz="12" w:space="0" w:color="auto"/>
              <w:right w:val="single" w:sz="12" w:space="0" w:color="auto"/>
            </w:tcBorders>
          </w:tcPr>
          <w:p w:rsidR="006560BD" w:rsidRPr="00425C8A" w:rsidRDefault="006560BD" w:rsidP="003A2A1C">
            <w:pPr>
              <w:spacing w:after="0" w:line="240" w:lineRule="auto"/>
              <w:rPr>
                <w:rFonts w:ascii="Times New Roman" w:eastAsia="Times New Roman" w:hAnsi="Times New Roman"/>
                <w:b/>
                <w:snapToGrid w:val="0"/>
                <w:sz w:val="20"/>
                <w:szCs w:val="20"/>
              </w:rPr>
            </w:pPr>
          </w:p>
        </w:tc>
        <w:tc>
          <w:tcPr>
            <w:tcW w:w="2127" w:type="dxa"/>
            <w:tcBorders>
              <w:top w:val="single" w:sz="6" w:space="0" w:color="auto"/>
              <w:left w:val="single" w:sz="12" w:space="0" w:color="auto"/>
              <w:bottom w:val="single" w:sz="12" w:space="0" w:color="auto"/>
              <w:right w:val="single" w:sz="6" w:space="0" w:color="auto"/>
            </w:tcBorders>
            <w:hideMark/>
          </w:tcPr>
          <w:p w:rsidR="006560BD" w:rsidRPr="00425C8A" w:rsidRDefault="006560BD" w:rsidP="003A2A1C">
            <w:pPr>
              <w:spacing w:after="0" w:line="240" w:lineRule="auto"/>
              <w:rPr>
                <w:rFonts w:ascii="Times New Roman" w:eastAsia="Times New Roman" w:hAnsi="Times New Roman"/>
                <w:b/>
                <w:snapToGrid w:val="0"/>
                <w:sz w:val="20"/>
                <w:szCs w:val="20"/>
              </w:rPr>
            </w:pPr>
          </w:p>
        </w:tc>
      </w:tr>
    </w:tbl>
    <w:p w:rsidR="006560BD" w:rsidRPr="00425C8A" w:rsidRDefault="006560BD" w:rsidP="006560BD">
      <w:pPr>
        <w:spacing w:after="0" w:line="240" w:lineRule="auto"/>
        <w:rPr>
          <w:rFonts w:ascii="Times New Roman" w:eastAsia="Times New Roman" w:hAnsi="Times New Roman"/>
          <w:sz w:val="20"/>
          <w:szCs w:val="20"/>
        </w:rPr>
      </w:pPr>
    </w:p>
    <w:p w:rsidR="006560BD" w:rsidRPr="00425C8A" w:rsidRDefault="006560BD" w:rsidP="006560BD">
      <w:pPr>
        <w:spacing w:after="0" w:line="240" w:lineRule="auto"/>
        <w:rPr>
          <w:rFonts w:ascii="Times New Roman" w:eastAsia="Times New Roman" w:hAnsi="Times New Roman"/>
          <w:i/>
          <w:snapToGrid w:val="0"/>
          <w:sz w:val="24"/>
          <w:szCs w:val="24"/>
        </w:rPr>
      </w:pPr>
    </w:p>
    <w:p w:rsidR="006560BD" w:rsidRPr="00425C8A" w:rsidRDefault="006560BD" w:rsidP="006560BD">
      <w:pPr>
        <w:spacing w:after="0" w:line="240" w:lineRule="auto"/>
        <w:rPr>
          <w:rFonts w:ascii="Times New Roman" w:eastAsia="Times New Roman" w:hAnsi="Times New Roman"/>
          <w:i/>
          <w:snapToGrid w:val="0"/>
          <w:sz w:val="20"/>
          <w:szCs w:val="20"/>
        </w:rPr>
      </w:pPr>
    </w:p>
    <w:p w:rsidR="006560BD" w:rsidRPr="00425C8A" w:rsidRDefault="006560BD" w:rsidP="006560BD">
      <w:pPr>
        <w:spacing w:after="0" w:line="240" w:lineRule="auto"/>
        <w:rPr>
          <w:rFonts w:ascii="Times New Roman" w:eastAsia="Times New Roman" w:hAnsi="Times New Roman"/>
          <w:snapToGrid w:val="0"/>
          <w:sz w:val="20"/>
          <w:szCs w:val="20"/>
        </w:rPr>
      </w:pPr>
      <w:r w:rsidRPr="00425C8A">
        <w:rPr>
          <w:rFonts w:ascii="Times New Roman" w:eastAsia="Times New Roman" w:hAnsi="Times New Roman"/>
          <w:snapToGrid w:val="0"/>
          <w:sz w:val="20"/>
          <w:szCs w:val="20"/>
        </w:rPr>
        <w:t>__________________                            ______________                  __________________</w:t>
      </w:r>
    </w:p>
    <w:p w:rsidR="006560BD" w:rsidRDefault="006560BD" w:rsidP="006560BD">
      <w:pPr>
        <w:spacing w:after="0" w:line="240" w:lineRule="auto"/>
        <w:rPr>
          <w:rFonts w:ascii="Times New Roman" w:eastAsia="Times New Roman" w:hAnsi="Times New Roman"/>
          <w:snapToGrid w:val="0"/>
          <w:sz w:val="20"/>
          <w:szCs w:val="20"/>
        </w:rPr>
      </w:pPr>
      <w:r w:rsidRPr="00425C8A">
        <w:rPr>
          <w:rFonts w:ascii="Times New Roman" w:eastAsia="Times New Roman" w:hAnsi="Times New Roman"/>
          <w:snapToGrid w:val="0"/>
          <w:sz w:val="20"/>
          <w:szCs w:val="20"/>
        </w:rPr>
        <w:t xml:space="preserve">       Должность                                           подпись                                     Ф.И.О.</w:t>
      </w:r>
    </w:p>
    <w:p w:rsidR="00AB1780" w:rsidRPr="00581E24" w:rsidRDefault="00AB1780" w:rsidP="006560BD">
      <w:pPr>
        <w:spacing w:after="0" w:line="240" w:lineRule="auto"/>
        <w:rPr>
          <w:rFonts w:ascii="Times New Roman" w:eastAsia="Times New Roman" w:hAnsi="Times New Roman"/>
          <w:snapToGrid w:val="0"/>
          <w:sz w:val="20"/>
          <w:szCs w:val="20"/>
        </w:rPr>
      </w:pPr>
      <w:r>
        <w:rPr>
          <w:rFonts w:ascii="Times New Roman" w:eastAsia="Times New Roman" w:hAnsi="Times New Roman"/>
          <w:snapToGrid w:val="0"/>
          <w:sz w:val="20"/>
          <w:szCs w:val="20"/>
        </w:rPr>
        <w:t>ЭП</w:t>
      </w:r>
    </w:p>
    <w:p w:rsidR="00497C10" w:rsidRDefault="00497C10" w:rsidP="00F507EB">
      <w:pPr>
        <w:spacing w:after="0" w:line="240" w:lineRule="auto"/>
        <w:jc w:val="right"/>
        <w:rPr>
          <w:rFonts w:ascii="Times New Roman" w:eastAsia="Times New Roman" w:hAnsi="Times New Roman"/>
          <w:b/>
          <w:snapToGrid w:val="0"/>
          <w:sz w:val="20"/>
          <w:szCs w:val="20"/>
        </w:rPr>
      </w:pPr>
    </w:p>
    <w:p w:rsidR="00AB1780" w:rsidRDefault="00AB1780" w:rsidP="00F507EB">
      <w:pPr>
        <w:spacing w:after="0" w:line="240" w:lineRule="auto"/>
        <w:jc w:val="right"/>
        <w:rPr>
          <w:rFonts w:ascii="Times New Roman" w:eastAsia="Times New Roman" w:hAnsi="Times New Roman"/>
          <w:b/>
          <w:snapToGrid w:val="0"/>
          <w:sz w:val="20"/>
          <w:szCs w:val="20"/>
        </w:rPr>
      </w:pPr>
    </w:p>
    <w:p w:rsidR="006560BD" w:rsidRDefault="006560BD" w:rsidP="00F507EB">
      <w:pPr>
        <w:spacing w:after="0" w:line="240" w:lineRule="auto"/>
        <w:jc w:val="right"/>
        <w:rPr>
          <w:rFonts w:ascii="Times New Roman" w:eastAsia="Times New Roman" w:hAnsi="Times New Roman"/>
          <w:b/>
          <w:snapToGrid w:val="0"/>
          <w:sz w:val="20"/>
          <w:szCs w:val="20"/>
        </w:rPr>
      </w:pPr>
    </w:p>
    <w:p w:rsidR="006560BD" w:rsidRDefault="006560BD" w:rsidP="00F507EB">
      <w:pPr>
        <w:spacing w:after="0" w:line="240" w:lineRule="auto"/>
        <w:jc w:val="right"/>
        <w:rPr>
          <w:rFonts w:ascii="Times New Roman" w:eastAsia="Times New Roman" w:hAnsi="Times New Roman"/>
          <w:b/>
          <w:snapToGrid w:val="0"/>
          <w:sz w:val="20"/>
          <w:szCs w:val="20"/>
        </w:rPr>
      </w:pPr>
    </w:p>
    <w:p w:rsidR="006560BD" w:rsidRDefault="006560BD" w:rsidP="00F507EB">
      <w:pPr>
        <w:spacing w:after="0" w:line="240" w:lineRule="auto"/>
        <w:jc w:val="right"/>
        <w:rPr>
          <w:rFonts w:ascii="Times New Roman" w:eastAsia="Times New Roman" w:hAnsi="Times New Roman"/>
          <w:b/>
          <w:snapToGrid w:val="0"/>
          <w:sz w:val="20"/>
          <w:szCs w:val="20"/>
        </w:rPr>
      </w:pPr>
    </w:p>
    <w:p w:rsidR="006560BD" w:rsidRDefault="006560BD" w:rsidP="00F507EB">
      <w:pPr>
        <w:spacing w:after="0" w:line="240" w:lineRule="auto"/>
        <w:jc w:val="right"/>
        <w:rPr>
          <w:rFonts w:ascii="Times New Roman" w:eastAsia="Times New Roman" w:hAnsi="Times New Roman"/>
          <w:b/>
          <w:snapToGrid w:val="0"/>
          <w:sz w:val="20"/>
          <w:szCs w:val="20"/>
        </w:rPr>
      </w:pPr>
    </w:p>
    <w:p w:rsidR="006560BD" w:rsidRDefault="006560BD" w:rsidP="00F507EB">
      <w:pPr>
        <w:spacing w:after="0" w:line="240" w:lineRule="auto"/>
        <w:jc w:val="right"/>
        <w:rPr>
          <w:rFonts w:ascii="Times New Roman" w:eastAsia="Times New Roman" w:hAnsi="Times New Roman"/>
          <w:b/>
          <w:snapToGrid w:val="0"/>
          <w:sz w:val="20"/>
          <w:szCs w:val="20"/>
        </w:rPr>
      </w:pPr>
    </w:p>
    <w:p w:rsidR="006560BD" w:rsidRDefault="006560BD" w:rsidP="00F507EB">
      <w:pPr>
        <w:spacing w:after="0" w:line="240" w:lineRule="auto"/>
        <w:jc w:val="right"/>
        <w:rPr>
          <w:rFonts w:ascii="Times New Roman" w:eastAsia="Times New Roman" w:hAnsi="Times New Roman"/>
          <w:b/>
          <w:snapToGrid w:val="0"/>
          <w:sz w:val="20"/>
          <w:szCs w:val="20"/>
        </w:rPr>
      </w:pPr>
    </w:p>
    <w:p w:rsidR="006560BD" w:rsidRDefault="006560BD" w:rsidP="00F507EB">
      <w:pPr>
        <w:spacing w:after="0" w:line="240" w:lineRule="auto"/>
        <w:jc w:val="right"/>
        <w:rPr>
          <w:rFonts w:ascii="Times New Roman" w:eastAsia="Times New Roman" w:hAnsi="Times New Roman"/>
          <w:b/>
          <w:snapToGrid w:val="0"/>
          <w:sz w:val="20"/>
          <w:szCs w:val="20"/>
        </w:rPr>
      </w:pPr>
    </w:p>
    <w:p w:rsidR="006560BD" w:rsidRDefault="006560BD" w:rsidP="00F507EB">
      <w:pPr>
        <w:spacing w:after="0" w:line="240" w:lineRule="auto"/>
        <w:jc w:val="right"/>
        <w:rPr>
          <w:rFonts w:ascii="Times New Roman" w:eastAsia="Times New Roman" w:hAnsi="Times New Roman"/>
          <w:b/>
          <w:snapToGrid w:val="0"/>
          <w:sz w:val="20"/>
          <w:szCs w:val="20"/>
        </w:rPr>
      </w:pPr>
    </w:p>
    <w:p w:rsidR="006560BD" w:rsidRDefault="006560BD" w:rsidP="00F507EB">
      <w:pPr>
        <w:spacing w:after="0" w:line="240" w:lineRule="auto"/>
        <w:jc w:val="right"/>
        <w:rPr>
          <w:rFonts w:ascii="Times New Roman" w:eastAsia="Times New Roman" w:hAnsi="Times New Roman"/>
          <w:b/>
          <w:snapToGrid w:val="0"/>
          <w:sz w:val="20"/>
          <w:szCs w:val="20"/>
        </w:rPr>
      </w:pPr>
    </w:p>
    <w:p w:rsidR="00E20EFE" w:rsidRDefault="00E20EFE" w:rsidP="00F507EB">
      <w:pPr>
        <w:spacing w:after="0" w:line="240" w:lineRule="auto"/>
        <w:jc w:val="right"/>
        <w:rPr>
          <w:rFonts w:ascii="Times New Roman" w:eastAsia="Times New Roman" w:hAnsi="Times New Roman"/>
          <w:b/>
          <w:snapToGrid w:val="0"/>
          <w:sz w:val="20"/>
          <w:szCs w:val="20"/>
        </w:rPr>
      </w:pPr>
    </w:p>
    <w:sectPr w:rsidR="00E20EFE" w:rsidSect="000C789E">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EA6" w:rsidRDefault="00395EA6" w:rsidP="006B258F">
      <w:pPr>
        <w:spacing w:after="0" w:line="240" w:lineRule="auto"/>
      </w:pPr>
      <w:r>
        <w:separator/>
      </w:r>
    </w:p>
  </w:endnote>
  <w:endnote w:type="continuationSeparator" w:id="0">
    <w:p w:rsidR="00395EA6" w:rsidRDefault="00395EA6" w:rsidP="006B25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G Times">
    <w:altName w:val="Times New Roman"/>
    <w:charset w:val="00"/>
    <w:family w:val="roman"/>
    <w:pitch w:val="variable"/>
    <w:sig w:usb0="00000007" w:usb1="00000000" w:usb2="00000000" w:usb3="00000000" w:csb0="00000093" w:csb1="00000000"/>
  </w:font>
  <w:font w:name="Liberation Serif">
    <w:altName w:val="Times New Roman"/>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EA6" w:rsidRDefault="00395EA6" w:rsidP="006B258F">
      <w:pPr>
        <w:spacing w:after="0" w:line="240" w:lineRule="auto"/>
      </w:pPr>
      <w:r>
        <w:separator/>
      </w:r>
    </w:p>
  </w:footnote>
  <w:footnote w:type="continuationSeparator" w:id="0">
    <w:p w:rsidR="00395EA6" w:rsidRDefault="00395EA6" w:rsidP="006B25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2"/>
      <w:numFmt w:val="decimal"/>
      <w:lvlText w:val="%1."/>
      <w:lvlJc w:val="left"/>
      <w:pPr>
        <w:tabs>
          <w:tab w:val="num" w:pos="720"/>
        </w:tabs>
        <w:ind w:left="720" w:hanging="360"/>
      </w:pPr>
      <w:rPr>
        <w:b/>
        <w:sz w:val="22"/>
        <w:szCs w:val="22"/>
      </w:rPr>
    </w:lvl>
  </w:abstractNum>
  <w:abstractNum w:abstractNumId="1">
    <w:nsid w:val="09B879AC"/>
    <w:multiLevelType w:val="hybridMultilevel"/>
    <w:tmpl w:val="B240ECB0"/>
    <w:lvl w:ilvl="0" w:tplc="D962102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262D8D"/>
    <w:multiLevelType w:val="hybridMultilevel"/>
    <w:tmpl w:val="EB2CB8F4"/>
    <w:lvl w:ilvl="0" w:tplc="F842AD38">
      <w:start w:val="1"/>
      <w:numFmt w:val="decimal"/>
      <w:lvlText w:val="%1."/>
      <w:lvlJc w:val="left"/>
      <w:pPr>
        <w:ind w:left="720" w:hanging="360"/>
      </w:pPr>
      <w:rPr>
        <w:rFonts w:ascii="Times New Roman" w:eastAsia="Calibri" w:hAnsi="Times New Roman" w:cs="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9A433D"/>
    <w:multiLevelType w:val="multilevel"/>
    <w:tmpl w:val="92AA2300"/>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1E1B2C86"/>
    <w:multiLevelType w:val="multilevel"/>
    <w:tmpl w:val="9AB21C4A"/>
    <w:styleLink w:val="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1E63746B"/>
    <w:multiLevelType w:val="hybridMultilevel"/>
    <w:tmpl w:val="6B0057BA"/>
    <w:lvl w:ilvl="0" w:tplc="ACF0FDBA">
      <w:start w:val="2"/>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6">
    <w:nsid w:val="23A94A67"/>
    <w:multiLevelType w:val="multilevel"/>
    <w:tmpl w:val="3864C9A0"/>
    <w:lvl w:ilvl="0">
      <w:start w:val="14"/>
      <w:numFmt w:val="decimal"/>
      <w:lvlText w:val="%1."/>
      <w:lvlJc w:val="left"/>
      <w:pPr>
        <w:ind w:left="645" w:hanging="645"/>
      </w:pPr>
      <w:rPr>
        <w:rFonts w:hint="default"/>
      </w:rPr>
    </w:lvl>
    <w:lvl w:ilvl="1">
      <w:start w:val="4"/>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7E34FB"/>
    <w:multiLevelType w:val="multilevel"/>
    <w:tmpl w:val="8D8CB78A"/>
    <w:styleLink w:val="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27A1141F"/>
    <w:multiLevelType w:val="multilevel"/>
    <w:tmpl w:val="5CBAAE4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B2A2E91"/>
    <w:multiLevelType w:val="multilevel"/>
    <w:tmpl w:val="C908BE80"/>
    <w:lvl w:ilvl="0">
      <w:start w:val="1"/>
      <w:numFmt w:val="decimal"/>
      <w:pStyle w:val="1"/>
      <w:lvlText w:val="%1."/>
      <w:lvlJc w:val="left"/>
      <w:pPr>
        <w:ind w:left="928" w:hanging="360"/>
      </w:pPr>
      <w:rPr>
        <w:rFonts w:cs="Times New Roman" w:hint="default"/>
      </w:rPr>
    </w:lvl>
    <w:lvl w:ilvl="1">
      <w:start w:val="1"/>
      <w:numFmt w:val="decimal"/>
      <w:isLgl/>
      <w:lvlText w:val="%2."/>
      <w:lvlJc w:val="left"/>
      <w:pPr>
        <w:ind w:left="1018" w:hanging="450"/>
      </w:pPr>
      <w:rPr>
        <w:rFonts w:ascii="Times New Roman" w:eastAsia="Calibri" w:hAnsi="Times New Roman" w:cs="Times New Roman"/>
        <w:b w:val="0"/>
      </w:rPr>
    </w:lvl>
    <w:lvl w:ilvl="2">
      <w:start w:val="1"/>
      <w:numFmt w:val="decimal"/>
      <w:isLgl/>
      <w:lvlText w:val="%1.%2.%3."/>
      <w:lvlJc w:val="left"/>
      <w:pPr>
        <w:ind w:left="1288" w:hanging="720"/>
      </w:pPr>
      <w:rPr>
        <w:rFonts w:cs="Times New Roman" w:hint="default"/>
        <w:b w:val="0"/>
      </w:rPr>
    </w:lvl>
    <w:lvl w:ilvl="3">
      <w:start w:val="1"/>
      <w:numFmt w:val="decimal"/>
      <w:isLgl/>
      <w:lvlText w:val="%1.%2.%3.%4."/>
      <w:lvlJc w:val="left"/>
      <w:pPr>
        <w:ind w:left="1288" w:hanging="72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1648" w:hanging="108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008" w:hanging="144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1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nsid w:val="40914C54"/>
    <w:multiLevelType w:val="multilevel"/>
    <w:tmpl w:val="F926DA80"/>
    <w:lvl w:ilvl="0">
      <w:start w:val="1"/>
      <w:numFmt w:val="none"/>
      <w:pStyle w:val="11"/>
      <w:suff w:val="nothing"/>
      <w:lvlText w:val=""/>
      <w:lvlJc w:val="left"/>
      <w:pPr>
        <w:ind w:left="0" w:firstLine="0"/>
      </w:pPr>
    </w:lvl>
    <w:lvl w:ilvl="1">
      <w:start w:val="1"/>
      <w:numFmt w:val="none"/>
      <w:suff w:val="nothing"/>
      <w:lvlText w:val=""/>
      <w:lvlJc w:val="left"/>
      <w:pPr>
        <w:ind w:left="0" w:firstLine="0"/>
      </w:pPr>
    </w:lvl>
    <w:lvl w:ilvl="2">
      <w:start w:val="1"/>
      <w:numFmt w:val="none"/>
      <w:pStyle w:val="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47DD29AA"/>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8E65ACC"/>
    <w:multiLevelType w:val="hybridMultilevel"/>
    <w:tmpl w:val="081C52FA"/>
    <w:lvl w:ilvl="0" w:tplc="BEA4170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9D6A21"/>
    <w:multiLevelType w:val="hybridMultilevel"/>
    <w:tmpl w:val="C31801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4E401D"/>
    <w:multiLevelType w:val="hybridMultilevel"/>
    <w:tmpl w:val="50EAB480"/>
    <w:lvl w:ilvl="0" w:tplc="D4927FD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583B0DE9"/>
    <w:multiLevelType w:val="hybridMultilevel"/>
    <w:tmpl w:val="10C4ADB4"/>
    <w:lvl w:ilvl="0" w:tplc="A67096D6">
      <w:start w:val="1"/>
      <w:numFmt w:val="decimal"/>
      <w:lvlText w:val="%1."/>
      <w:lvlJc w:val="left"/>
      <w:pPr>
        <w:ind w:left="420" w:hanging="360"/>
      </w:pPr>
      <w:rPr>
        <w:rFonts w:hint="default"/>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5EC744C0"/>
    <w:multiLevelType w:val="multilevel"/>
    <w:tmpl w:val="60505674"/>
    <w:lvl w:ilvl="0">
      <w:start w:val="1"/>
      <w:numFmt w:val="decimal"/>
      <w:lvlText w:val="%1."/>
      <w:lvlJc w:val="left"/>
      <w:pPr>
        <w:ind w:left="720" w:hanging="360"/>
      </w:pPr>
      <w:rPr>
        <w:rFonts w:hint="default"/>
        <w:sz w:val="24"/>
      </w:rPr>
    </w:lvl>
    <w:lvl w:ilvl="1">
      <w:start w:val="1"/>
      <w:numFmt w:val="decimal"/>
      <w:isLgl/>
      <w:lvlText w:val="%1.%2."/>
      <w:lvlJc w:val="left"/>
      <w:pPr>
        <w:ind w:left="1114" w:hanging="405"/>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18">
    <w:nsid w:val="66EC455B"/>
    <w:multiLevelType w:val="multilevel"/>
    <w:tmpl w:val="C66801E8"/>
    <w:lvl w:ilvl="0">
      <w:start w:val="1"/>
      <w:numFmt w:val="decimal"/>
      <w:lvlText w:val="%1."/>
      <w:lvlJc w:val="left"/>
      <w:pPr>
        <w:ind w:left="1211" w:hanging="360"/>
      </w:pPr>
      <w:rPr>
        <w:rFonts w:hint="default"/>
        <w:b/>
        <w:sz w:val="22"/>
        <w:szCs w:val="22"/>
      </w:rPr>
    </w:lvl>
    <w:lvl w:ilvl="1">
      <w:start w:val="5"/>
      <w:numFmt w:val="decimal"/>
      <w:isLgl/>
      <w:lvlText w:val="%1.%2."/>
      <w:lvlJc w:val="left"/>
      <w:pPr>
        <w:ind w:left="1256" w:hanging="40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9">
    <w:nsid w:val="703F01DC"/>
    <w:multiLevelType w:val="multilevel"/>
    <w:tmpl w:val="D9E481C6"/>
    <w:lvl w:ilvl="0">
      <w:start w:val="1"/>
      <w:numFmt w:val="decimal"/>
      <w:lvlText w:val="%1."/>
      <w:lvlJc w:val="left"/>
      <w:pPr>
        <w:ind w:left="720" w:hanging="360"/>
      </w:pPr>
      <w:rPr>
        <w:rFonts w:hint="default"/>
        <w:b/>
        <w:color w:val="auto"/>
      </w:rPr>
    </w:lvl>
    <w:lvl w:ilvl="1">
      <w:start w:val="3"/>
      <w:numFmt w:val="decimal"/>
      <w:isLgl/>
      <w:lvlText w:val="%1.%2."/>
      <w:lvlJc w:val="left"/>
      <w:pPr>
        <w:ind w:left="900" w:hanging="54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9615A94"/>
    <w:multiLevelType w:val="hybridMultilevel"/>
    <w:tmpl w:val="47F4B8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7"/>
  </w:num>
  <w:num w:numId="3">
    <w:abstractNumId w:val="5"/>
  </w:num>
  <w:num w:numId="4">
    <w:abstractNumId w:val="15"/>
  </w:num>
  <w:num w:numId="5">
    <w:abstractNumId w:val="11"/>
  </w:num>
  <w:num w:numId="6">
    <w:abstractNumId w:val="20"/>
  </w:num>
  <w:num w:numId="7">
    <w:abstractNumId w:val="18"/>
  </w:num>
  <w:num w:numId="8">
    <w:abstractNumId w:val="6"/>
  </w:num>
  <w:num w:numId="9">
    <w:abstractNumId w:val="12"/>
  </w:num>
  <w:num w:numId="10">
    <w:abstractNumId w:val="19"/>
  </w:num>
  <w:num w:numId="11">
    <w:abstractNumId w:val="14"/>
  </w:num>
  <w:num w:numId="12">
    <w:abstractNumId w:val="9"/>
  </w:num>
  <w:num w:numId="13">
    <w:abstractNumId w:val="7"/>
  </w:num>
  <w:num w:numId="14">
    <w:abstractNumId w:val="3"/>
  </w:num>
  <w:num w:numId="15">
    <w:abstractNumId w:val="13"/>
  </w:num>
  <w:num w:numId="16">
    <w:abstractNumId w:val="1"/>
  </w:num>
  <w:num w:numId="17">
    <w:abstractNumId w:val="4"/>
  </w:num>
  <w:num w:numId="18">
    <w:abstractNumId w:val="2"/>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95620C"/>
    <w:rsid w:val="00001E72"/>
    <w:rsid w:val="00002B4D"/>
    <w:rsid w:val="00004FA3"/>
    <w:rsid w:val="0001274B"/>
    <w:rsid w:val="00012BB1"/>
    <w:rsid w:val="00013042"/>
    <w:rsid w:val="00014128"/>
    <w:rsid w:val="00015B7A"/>
    <w:rsid w:val="0001778D"/>
    <w:rsid w:val="00023BD5"/>
    <w:rsid w:val="00024679"/>
    <w:rsid w:val="000273C1"/>
    <w:rsid w:val="00034918"/>
    <w:rsid w:val="00035669"/>
    <w:rsid w:val="00037945"/>
    <w:rsid w:val="00037A36"/>
    <w:rsid w:val="00040A2A"/>
    <w:rsid w:val="000446B1"/>
    <w:rsid w:val="00045366"/>
    <w:rsid w:val="00050CBB"/>
    <w:rsid w:val="000512A7"/>
    <w:rsid w:val="000519BE"/>
    <w:rsid w:val="0005458F"/>
    <w:rsid w:val="00054887"/>
    <w:rsid w:val="000550F7"/>
    <w:rsid w:val="00063ACA"/>
    <w:rsid w:val="000658B1"/>
    <w:rsid w:val="00075568"/>
    <w:rsid w:val="00083520"/>
    <w:rsid w:val="000862E8"/>
    <w:rsid w:val="0009156A"/>
    <w:rsid w:val="00091CD7"/>
    <w:rsid w:val="00093B8F"/>
    <w:rsid w:val="0009433D"/>
    <w:rsid w:val="00096375"/>
    <w:rsid w:val="00097CFE"/>
    <w:rsid w:val="000A6182"/>
    <w:rsid w:val="000A7366"/>
    <w:rsid w:val="000B351D"/>
    <w:rsid w:val="000B37E5"/>
    <w:rsid w:val="000B394B"/>
    <w:rsid w:val="000C0F13"/>
    <w:rsid w:val="000C4C04"/>
    <w:rsid w:val="000C789E"/>
    <w:rsid w:val="000D0FC0"/>
    <w:rsid w:val="000D1730"/>
    <w:rsid w:val="000D2865"/>
    <w:rsid w:val="000E064B"/>
    <w:rsid w:val="000E4453"/>
    <w:rsid w:val="000E5A0B"/>
    <w:rsid w:val="000E7332"/>
    <w:rsid w:val="000E7738"/>
    <w:rsid w:val="000F05FC"/>
    <w:rsid w:val="000F2409"/>
    <w:rsid w:val="000F74F7"/>
    <w:rsid w:val="00100793"/>
    <w:rsid w:val="001036F9"/>
    <w:rsid w:val="001075CD"/>
    <w:rsid w:val="0011521D"/>
    <w:rsid w:val="001152FD"/>
    <w:rsid w:val="00115A58"/>
    <w:rsid w:val="0011705E"/>
    <w:rsid w:val="00117958"/>
    <w:rsid w:val="0012102F"/>
    <w:rsid w:val="00121996"/>
    <w:rsid w:val="00122F87"/>
    <w:rsid w:val="00125FD8"/>
    <w:rsid w:val="00127688"/>
    <w:rsid w:val="00127B7B"/>
    <w:rsid w:val="00127D02"/>
    <w:rsid w:val="0013185E"/>
    <w:rsid w:val="00133BD3"/>
    <w:rsid w:val="001347B9"/>
    <w:rsid w:val="00137EE0"/>
    <w:rsid w:val="0014247C"/>
    <w:rsid w:val="00144075"/>
    <w:rsid w:val="00144436"/>
    <w:rsid w:val="0014569D"/>
    <w:rsid w:val="00150552"/>
    <w:rsid w:val="00153DF2"/>
    <w:rsid w:val="00155FA6"/>
    <w:rsid w:val="0015794C"/>
    <w:rsid w:val="001620EE"/>
    <w:rsid w:val="00166F6F"/>
    <w:rsid w:val="001752FF"/>
    <w:rsid w:val="00176096"/>
    <w:rsid w:val="0018733D"/>
    <w:rsid w:val="00192F71"/>
    <w:rsid w:val="00195C85"/>
    <w:rsid w:val="00196BDC"/>
    <w:rsid w:val="0019706A"/>
    <w:rsid w:val="001A2026"/>
    <w:rsid w:val="001A3995"/>
    <w:rsid w:val="001A4BBE"/>
    <w:rsid w:val="001A5DA7"/>
    <w:rsid w:val="001A6863"/>
    <w:rsid w:val="001B1A3B"/>
    <w:rsid w:val="001B1C24"/>
    <w:rsid w:val="001B333E"/>
    <w:rsid w:val="001B4C6E"/>
    <w:rsid w:val="001C0A64"/>
    <w:rsid w:val="001D0989"/>
    <w:rsid w:val="001D34F7"/>
    <w:rsid w:val="001E54B9"/>
    <w:rsid w:val="001E6D17"/>
    <w:rsid w:val="001F6BF0"/>
    <w:rsid w:val="00200293"/>
    <w:rsid w:val="0020145E"/>
    <w:rsid w:val="00204351"/>
    <w:rsid w:val="00210DF7"/>
    <w:rsid w:val="002117D9"/>
    <w:rsid w:val="00217A72"/>
    <w:rsid w:val="00224B32"/>
    <w:rsid w:val="00232244"/>
    <w:rsid w:val="00232782"/>
    <w:rsid w:val="002339BB"/>
    <w:rsid w:val="00233B1C"/>
    <w:rsid w:val="00234685"/>
    <w:rsid w:val="002349C1"/>
    <w:rsid w:val="00241656"/>
    <w:rsid w:val="002425BA"/>
    <w:rsid w:val="00243320"/>
    <w:rsid w:val="00245AE4"/>
    <w:rsid w:val="002503BE"/>
    <w:rsid w:val="00251AC3"/>
    <w:rsid w:val="00254FD3"/>
    <w:rsid w:val="00255837"/>
    <w:rsid w:val="00255919"/>
    <w:rsid w:val="00257DD4"/>
    <w:rsid w:val="00260728"/>
    <w:rsid w:val="00262366"/>
    <w:rsid w:val="002635EE"/>
    <w:rsid w:val="00263B3C"/>
    <w:rsid w:val="00264B59"/>
    <w:rsid w:val="00265205"/>
    <w:rsid w:val="00265426"/>
    <w:rsid w:val="002665EC"/>
    <w:rsid w:val="00273D81"/>
    <w:rsid w:val="00273D85"/>
    <w:rsid w:val="0027484D"/>
    <w:rsid w:val="002808F2"/>
    <w:rsid w:val="00280AEC"/>
    <w:rsid w:val="00281A3D"/>
    <w:rsid w:val="00283617"/>
    <w:rsid w:val="0028527F"/>
    <w:rsid w:val="00290D9F"/>
    <w:rsid w:val="002916BA"/>
    <w:rsid w:val="00292B55"/>
    <w:rsid w:val="002934ED"/>
    <w:rsid w:val="00293574"/>
    <w:rsid w:val="00293D40"/>
    <w:rsid w:val="002A3924"/>
    <w:rsid w:val="002A5429"/>
    <w:rsid w:val="002A7BB1"/>
    <w:rsid w:val="002B1F34"/>
    <w:rsid w:val="002B2A7F"/>
    <w:rsid w:val="002B34FC"/>
    <w:rsid w:val="002B3513"/>
    <w:rsid w:val="002B44A7"/>
    <w:rsid w:val="002B47FB"/>
    <w:rsid w:val="002C13F1"/>
    <w:rsid w:val="002C67CE"/>
    <w:rsid w:val="002D0F44"/>
    <w:rsid w:val="002D1ACD"/>
    <w:rsid w:val="002D38DE"/>
    <w:rsid w:val="002D43D1"/>
    <w:rsid w:val="002D5551"/>
    <w:rsid w:val="002D66AA"/>
    <w:rsid w:val="002D7512"/>
    <w:rsid w:val="002D7CE6"/>
    <w:rsid w:val="002E035B"/>
    <w:rsid w:val="002E0C99"/>
    <w:rsid w:val="002E4B74"/>
    <w:rsid w:val="002E5AA3"/>
    <w:rsid w:val="002E6CB9"/>
    <w:rsid w:val="002E7CDE"/>
    <w:rsid w:val="002F5409"/>
    <w:rsid w:val="00300E5E"/>
    <w:rsid w:val="00301324"/>
    <w:rsid w:val="003018EC"/>
    <w:rsid w:val="0030256C"/>
    <w:rsid w:val="0030473F"/>
    <w:rsid w:val="00310A68"/>
    <w:rsid w:val="0031200F"/>
    <w:rsid w:val="003144AF"/>
    <w:rsid w:val="0031589C"/>
    <w:rsid w:val="0031615B"/>
    <w:rsid w:val="003169F4"/>
    <w:rsid w:val="00322C94"/>
    <w:rsid w:val="0032353C"/>
    <w:rsid w:val="00323EDA"/>
    <w:rsid w:val="0032765A"/>
    <w:rsid w:val="00327DC7"/>
    <w:rsid w:val="0033151A"/>
    <w:rsid w:val="00332D2C"/>
    <w:rsid w:val="0033322A"/>
    <w:rsid w:val="00337FE9"/>
    <w:rsid w:val="00341AB3"/>
    <w:rsid w:val="003420E3"/>
    <w:rsid w:val="0034490F"/>
    <w:rsid w:val="003469A0"/>
    <w:rsid w:val="003475B1"/>
    <w:rsid w:val="003501E3"/>
    <w:rsid w:val="00353122"/>
    <w:rsid w:val="00354842"/>
    <w:rsid w:val="003559AC"/>
    <w:rsid w:val="00356AA6"/>
    <w:rsid w:val="003574B6"/>
    <w:rsid w:val="00373DBF"/>
    <w:rsid w:val="00376351"/>
    <w:rsid w:val="00380A8F"/>
    <w:rsid w:val="00381F47"/>
    <w:rsid w:val="00386D97"/>
    <w:rsid w:val="003905A9"/>
    <w:rsid w:val="003913C8"/>
    <w:rsid w:val="0039373E"/>
    <w:rsid w:val="00394BA1"/>
    <w:rsid w:val="00395EA6"/>
    <w:rsid w:val="00396465"/>
    <w:rsid w:val="003A1004"/>
    <w:rsid w:val="003A2A1C"/>
    <w:rsid w:val="003A458F"/>
    <w:rsid w:val="003A64CD"/>
    <w:rsid w:val="003A6D5D"/>
    <w:rsid w:val="003B27C5"/>
    <w:rsid w:val="003B2C3F"/>
    <w:rsid w:val="003B2E2E"/>
    <w:rsid w:val="003B40BF"/>
    <w:rsid w:val="003B6123"/>
    <w:rsid w:val="003B619B"/>
    <w:rsid w:val="003C085D"/>
    <w:rsid w:val="003C1C62"/>
    <w:rsid w:val="003C1D8B"/>
    <w:rsid w:val="003C33D1"/>
    <w:rsid w:val="003C3B58"/>
    <w:rsid w:val="003C54EE"/>
    <w:rsid w:val="003D1A7F"/>
    <w:rsid w:val="003D1C3E"/>
    <w:rsid w:val="003E1162"/>
    <w:rsid w:val="003F1B82"/>
    <w:rsid w:val="003F380D"/>
    <w:rsid w:val="0040062A"/>
    <w:rsid w:val="0040500C"/>
    <w:rsid w:val="004074D2"/>
    <w:rsid w:val="0041153F"/>
    <w:rsid w:val="0041223C"/>
    <w:rsid w:val="00417D1C"/>
    <w:rsid w:val="00420FB7"/>
    <w:rsid w:val="00424007"/>
    <w:rsid w:val="0042555D"/>
    <w:rsid w:val="00425C8A"/>
    <w:rsid w:val="0043247B"/>
    <w:rsid w:val="004422D3"/>
    <w:rsid w:val="004459DE"/>
    <w:rsid w:val="00445D78"/>
    <w:rsid w:val="004507F5"/>
    <w:rsid w:val="00451DAD"/>
    <w:rsid w:val="00453DBB"/>
    <w:rsid w:val="00464248"/>
    <w:rsid w:val="00464894"/>
    <w:rsid w:val="00466981"/>
    <w:rsid w:val="004719C9"/>
    <w:rsid w:val="00473700"/>
    <w:rsid w:val="00475358"/>
    <w:rsid w:val="00482341"/>
    <w:rsid w:val="004829C3"/>
    <w:rsid w:val="004854AB"/>
    <w:rsid w:val="0048688D"/>
    <w:rsid w:val="00491CA6"/>
    <w:rsid w:val="0049447C"/>
    <w:rsid w:val="00497C10"/>
    <w:rsid w:val="004A5FCC"/>
    <w:rsid w:val="004A7CAE"/>
    <w:rsid w:val="004B5246"/>
    <w:rsid w:val="004B5B6B"/>
    <w:rsid w:val="004B6191"/>
    <w:rsid w:val="004C16D2"/>
    <w:rsid w:val="004C175D"/>
    <w:rsid w:val="004C3170"/>
    <w:rsid w:val="004C3FBE"/>
    <w:rsid w:val="004C51D7"/>
    <w:rsid w:val="004C6109"/>
    <w:rsid w:val="004D0C88"/>
    <w:rsid w:val="004D0E2E"/>
    <w:rsid w:val="004D2D9B"/>
    <w:rsid w:val="004D3E18"/>
    <w:rsid w:val="004D6354"/>
    <w:rsid w:val="004E0565"/>
    <w:rsid w:val="004E37CE"/>
    <w:rsid w:val="004E3D09"/>
    <w:rsid w:val="004E4280"/>
    <w:rsid w:val="004E603F"/>
    <w:rsid w:val="004F320C"/>
    <w:rsid w:val="004F4BD1"/>
    <w:rsid w:val="004F6BDA"/>
    <w:rsid w:val="004F6D17"/>
    <w:rsid w:val="004F7885"/>
    <w:rsid w:val="004F7893"/>
    <w:rsid w:val="00501908"/>
    <w:rsid w:val="00502255"/>
    <w:rsid w:val="00503BB5"/>
    <w:rsid w:val="00504155"/>
    <w:rsid w:val="00504C65"/>
    <w:rsid w:val="00505034"/>
    <w:rsid w:val="00505BC0"/>
    <w:rsid w:val="00511404"/>
    <w:rsid w:val="0051267C"/>
    <w:rsid w:val="00513C95"/>
    <w:rsid w:val="005141A9"/>
    <w:rsid w:val="005160AC"/>
    <w:rsid w:val="0051674B"/>
    <w:rsid w:val="00516EB6"/>
    <w:rsid w:val="00520EBC"/>
    <w:rsid w:val="00522E9F"/>
    <w:rsid w:val="00530123"/>
    <w:rsid w:val="005305A4"/>
    <w:rsid w:val="00531B52"/>
    <w:rsid w:val="0053361A"/>
    <w:rsid w:val="00534721"/>
    <w:rsid w:val="00535E7F"/>
    <w:rsid w:val="00536303"/>
    <w:rsid w:val="005425E9"/>
    <w:rsid w:val="0054493E"/>
    <w:rsid w:val="00547095"/>
    <w:rsid w:val="00547FDD"/>
    <w:rsid w:val="00554BBF"/>
    <w:rsid w:val="005608F1"/>
    <w:rsid w:val="00561EE6"/>
    <w:rsid w:val="005632F2"/>
    <w:rsid w:val="005665A5"/>
    <w:rsid w:val="00566A5E"/>
    <w:rsid w:val="00567073"/>
    <w:rsid w:val="00570ED2"/>
    <w:rsid w:val="00571329"/>
    <w:rsid w:val="005720CF"/>
    <w:rsid w:val="005808A0"/>
    <w:rsid w:val="0058395B"/>
    <w:rsid w:val="00586C60"/>
    <w:rsid w:val="00595487"/>
    <w:rsid w:val="00596D78"/>
    <w:rsid w:val="00597F70"/>
    <w:rsid w:val="005A0049"/>
    <w:rsid w:val="005A2070"/>
    <w:rsid w:val="005A6AB0"/>
    <w:rsid w:val="005B5162"/>
    <w:rsid w:val="005B5217"/>
    <w:rsid w:val="005B7B78"/>
    <w:rsid w:val="005C0C02"/>
    <w:rsid w:val="005C11E8"/>
    <w:rsid w:val="005C1613"/>
    <w:rsid w:val="005C1F84"/>
    <w:rsid w:val="005C21AC"/>
    <w:rsid w:val="005C5AB4"/>
    <w:rsid w:val="005C64E3"/>
    <w:rsid w:val="005C77FA"/>
    <w:rsid w:val="005D378A"/>
    <w:rsid w:val="005D6293"/>
    <w:rsid w:val="005D66ED"/>
    <w:rsid w:val="005E037E"/>
    <w:rsid w:val="005E3416"/>
    <w:rsid w:val="005F28B8"/>
    <w:rsid w:val="005F30C6"/>
    <w:rsid w:val="005F4E52"/>
    <w:rsid w:val="005F5B9B"/>
    <w:rsid w:val="006051B5"/>
    <w:rsid w:val="00605391"/>
    <w:rsid w:val="00606A58"/>
    <w:rsid w:val="006076A1"/>
    <w:rsid w:val="0061091A"/>
    <w:rsid w:val="00610F76"/>
    <w:rsid w:val="0061416E"/>
    <w:rsid w:val="0061547A"/>
    <w:rsid w:val="00615562"/>
    <w:rsid w:val="00620452"/>
    <w:rsid w:val="006211FD"/>
    <w:rsid w:val="00623D5D"/>
    <w:rsid w:val="00626202"/>
    <w:rsid w:val="00631CEC"/>
    <w:rsid w:val="0063439C"/>
    <w:rsid w:val="0063663C"/>
    <w:rsid w:val="00636CFE"/>
    <w:rsid w:val="0064012A"/>
    <w:rsid w:val="00644027"/>
    <w:rsid w:val="006466D9"/>
    <w:rsid w:val="0065462F"/>
    <w:rsid w:val="006560BD"/>
    <w:rsid w:val="006576EA"/>
    <w:rsid w:val="006622F9"/>
    <w:rsid w:val="00662BEA"/>
    <w:rsid w:val="00663345"/>
    <w:rsid w:val="0067115B"/>
    <w:rsid w:val="00672EC2"/>
    <w:rsid w:val="00681C8F"/>
    <w:rsid w:val="006836A8"/>
    <w:rsid w:val="006850EC"/>
    <w:rsid w:val="00687A9C"/>
    <w:rsid w:val="006910BF"/>
    <w:rsid w:val="00691406"/>
    <w:rsid w:val="0069147D"/>
    <w:rsid w:val="00693D2D"/>
    <w:rsid w:val="00694240"/>
    <w:rsid w:val="00694BBB"/>
    <w:rsid w:val="006A1F67"/>
    <w:rsid w:val="006B2010"/>
    <w:rsid w:val="006B258F"/>
    <w:rsid w:val="006B2E43"/>
    <w:rsid w:val="006B3970"/>
    <w:rsid w:val="006B3D0D"/>
    <w:rsid w:val="006C376F"/>
    <w:rsid w:val="006C50EC"/>
    <w:rsid w:val="006C627A"/>
    <w:rsid w:val="006D0A41"/>
    <w:rsid w:val="006D2AC5"/>
    <w:rsid w:val="006D7FDC"/>
    <w:rsid w:val="006E04ED"/>
    <w:rsid w:val="006E1393"/>
    <w:rsid w:val="006E3224"/>
    <w:rsid w:val="006E3F94"/>
    <w:rsid w:val="006E424B"/>
    <w:rsid w:val="006E4E4F"/>
    <w:rsid w:val="006E7215"/>
    <w:rsid w:val="006F0DA1"/>
    <w:rsid w:val="006F1EF8"/>
    <w:rsid w:val="006F650B"/>
    <w:rsid w:val="006F656A"/>
    <w:rsid w:val="006F7765"/>
    <w:rsid w:val="00701886"/>
    <w:rsid w:val="00703281"/>
    <w:rsid w:val="0070514F"/>
    <w:rsid w:val="00706243"/>
    <w:rsid w:val="007136D4"/>
    <w:rsid w:val="007146F4"/>
    <w:rsid w:val="007149BA"/>
    <w:rsid w:val="00716CBA"/>
    <w:rsid w:val="00720926"/>
    <w:rsid w:val="00721D5B"/>
    <w:rsid w:val="00723FEE"/>
    <w:rsid w:val="0072710A"/>
    <w:rsid w:val="007347D2"/>
    <w:rsid w:val="00740274"/>
    <w:rsid w:val="0074354D"/>
    <w:rsid w:val="00746102"/>
    <w:rsid w:val="007512E5"/>
    <w:rsid w:val="00752205"/>
    <w:rsid w:val="00757D78"/>
    <w:rsid w:val="00757F05"/>
    <w:rsid w:val="00760C45"/>
    <w:rsid w:val="007613BD"/>
    <w:rsid w:val="00761FCA"/>
    <w:rsid w:val="00762775"/>
    <w:rsid w:val="0077086F"/>
    <w:rsid w:val="00770BCF"/>
    <w:rsid w:val="0077284B"/>
    <w:rsid w:val="007742B8"/>
    <w:rsid w:val="00775759"/>
    <w:rsid w:val="0077739D"/>
    <w:rsid w:val="007802F3"/>
    <w:rsid w:val="00782C30"/>
    <w:rsid w:val="00782D39"/>
    <w:rsid w:val="00782F65"/>
    <w:rsid w:val="0078441B"/>
    <w:rsid w:val="0078482C"/>
    <w:rsid w:val="00785095"/>
    <w:rsid w:val="00785707"/>
    <w:rsid w:val="007877E9"/>
    <w:rsid w:val="0079635D"/>
    <w:rsid w:val="0079750D"/>
    <w:rsid w:val="007A309F"/>
    <w:rsid w:val="007B0395"/>
    <w:rsid w:val="007B0669"/>
    <w:rsid w:val="007B104E"/>
    <w:rsid w:val="007B18A2"/>
    <w:rsid w:val="007B2262"/>
    <w:rsid w:val="007B28DD"/>
    <w:rsid w:val="007B3436"/>
    <w:rsid w:val="007B510C"/>
    <w:rsid w:val="007B68BC"/>
    <w:rsid w:val="007C0E66"/>
    <w:rsid w:val="007C0F00"/>
    <w:rsid w:val="007C77ED"/>
    <w:rsid w:val="007D0292"/>
    <w:rsid w:val="007D33B0"/>
    <w:rsid w:val="007E195D"/>
    <w:rsid w:val="007E3142"/>
    <w:rsid w:val="007E34F6"/>
    <w:rsid w:val="007E4BF8"/>
    <w:rsid w:val="007F254D"/>
    <w:rsid w:val="007F4E08"/>
    <w:rsid w:val="00802698"/>
    <w:rsid w:val="008033E2"/>
    <w:rsid w:val="00803F27"/>
    <w:rsid w:val="00804712"/>
    <w:rsid w:val="00804884"/>
    <w:rsid w:val="00805C26"/>
    <w:rsid w:val="00805D49"/>
    <w:rsid w:val="00813146"/>
    <w:rsid w:val="00817684"/>
    <w:rsid w:val="00820968"/>
    <w:rsid w:val="00822B84"/>
    <w:rsid w:val="00825516"/>
    <w:rsid w:val="00825CBA"/>
    <w:rsid w:val="00827038"/>
    <w:rsid w:val="00830A6C"/>
    <w:rsid w:val="008331F8"/>
    <w:rsid w:val="0083438B"/>
    <w:rsid w:val="008363E1"/>
    <w:rsid w:val="008408F6"/>
    <w:rsid w:val="008437E5"/>
    <w:rsid w:val="00846420"/>
    <w:rsid w:val="00847A56"/>
    <w:rsid w:val="00850345"/>
    <w:rsid w:val="0085213A"/>
    <w:rsid w:val="008531BA"/>
    <w:rsid w:val="008531FB"/>
    <w:rsid w:val="00853CB4"/>
    <w:rsid w:val="0085475E"/>
    <w:rsid w:val="00856830"/>
    <w:rsid w:val="00860F1C"/>
    <w:rsid w:val="0086288C"/>
    <w:rsid w:val="00866272"/>
    <w:rsid w:val="00876FE7"/>
    <w:rsid w:val="00877A07"/>
    <w:rsid w:val="008804E8"/>
    <w:rsid w:val="00883183"/>
    <w:rsid w:val="00884511"/>
    <w:rsid w:val="00885CB1"/>
    <w:rsid w:val="00886A50"/>
    <w:rsid w:val="008879C5"/>
    <w:rsid w:val="008935C4"/>
    <w:rsid w:val="00893D76"/>
    <w:rsid w:val="008A0E87"/>
    <w:rsid w:val="008A21DB"/>
    <w:rsid w:val="008A224D"/>
    <w:rsid w:val="008A2606"/>
    <w:rsid w:val="008A3154"/>
    <w:rsid w:val="008A4687"/>
    <w:rsid w:val="008A470E"/>
    <w:rsid w:val="008A6B40"/>
    <w:rsid w:val="008B1CC7"/>
    <w:rsid w:val="008B4FD4"/>
    <w:rsid w:val="008B6F01"/>
    <w:rsid w:val="008B709C"/>
    <w:rsid w:val="008C4729"/>
    <w:rsid w:val="008D22FD"/>
    <w:rsid w:val="008D7C33"/>
    <w:rsid w:val="008E26DB"/>
    <w:rsid w:val="008E2FEE"/>
    <w:rsid w:val="008E4F29"/>
    <w:rsid w:val="008E6359"/>
    <w:rsid w:val="008E66E1"/>
    <w:rsid w:val="008E6E78"/>
    <w:rsid w:val="008E70C0"/>
    <w:rsid w:val="008F1A5A"/>
    <w:rsid w:val="008F4578"/>
    <w:rsid w:val="008F7AA6"/>
    <w:rsid w:val="008F7E1E"/>
    <w:rsid w:val="009005A2"/>
    <w:rsid w:val="00900CEC"/>
    <w:rsid w:val="0090171C"/>
    <w:rsid w:val="00907F4E"/>
    <w:rsid w:val="00910143"/>
    <w:rsid w:val="0091154D"/>
    <w:rsid w:val="00911BB4"/>
    <w:rsid w:val="00911E33"/>
    <w:rsid w:val="0091578D"/>
    <w:rsid w:val="00915F82"/>
    <w:rsid w:val="009166D3"/>
    <w:rsid w:val="0092053C"/>
    <w:rsid w:val="00922BC0"/>
    <w:rsid w:val="009268F5"/>
    <w:rsid w:val="00931337"/>
    <w:rsid w:val="00934E6C"/>
    <w:rsid w:val="00937B1B"/>
    <w:rsid w:val="00940A44"/>
    <w:rsid w:val="00943450"/>
    <w:rsid w:val="00945FB0"/>
    <w:rsid w:val="00954F13"/>
    <w:rsid w:val="0095620C"/>
    <w:rsid w:val="00957412"/>
    <w:rsid w:val="00957A82"/>
    <w:rsid w:val="00960602"/>
    <w:rsid w:val="00963711"/>
    <w:rsid w:val="009667BB"/>
    <w:rsid w:val="009679FC"/>
    <w:rsid w:val="00976C27"/>
    <w:rsid w:val="00977A02"/>
    <w:rsid w:val="00982270"/>
    <w:rsid w:val="00982CF8"/>
    <w:rsid w:val="0098373B"/>
    <w:rsid w:val="00985E9C"/>
    <w:rsid w:val="009922FB"/>
    <w:rsid w:val="0099346C"/>
    <w:rsid w:val="00994AAB"/>
    <w:rsid w:val="00994BFF"/>
    <w:rsid w:val="00996CA2"/>
    <w:rsid w:val="009A6E12"/>
    <w:rsid w:val="009B04BB"/>
    <w:rsid w:val="009B64B3"/>
    <w:rsid w:val="009B71E6"/>
    <w:rsid w:val="009C15E6"/>
    <w:rsid w:val="009D2965"/>
    <w:rsid w:val="009D48BA"/>
    <w:rsid w:val="009D5164"/>
    <w:rsid w:val="009D62B0"/>
    <w:rsid w:val="009D7657"/>
    <w:rsid w:val="009E030F"/>
    <w:rsid w:val="009E46C8"/>
    <w:rsid w:val="009E5179"/>
    <w:rsid w:val="009F0928"/>
    <w:rsid w:val="009F25F9"/>
    <w:rsid w:val="009F49DE"/>
    <w:rsid w:val="009F5554"/>
    <w:rsid w:val="009F665A"/>
    <w:rsid w:val="009F7C27"/>
    <w:rsid w:val="00A015B7"/>
    <w:rsid w:val="00A0298E"/>
    <w:rsid w:val="00A07407"/>
    <w:rsid w:val="00A07AB9"/>
    <w:rsid w:val="00A10128"/>
    <w:rsid w:val="00A10FE0"/>
    <w:rsid w:val="00A11D1B"/>
    <w:rsid w:val="00A14378"/>
    <w:rsid w:val="00A14A24"/>
    <w:rsid w:val="00A152F3"/>
    <w:rsid w:val="00A15FFD"/>
    <w:rsid w:val="00A17150"/>
    <w:rsid w:val="00A2182F"/>
    <w:rsid w:val="00A22165"/>
    <w:rsid w:val="00A22AF2"/>
    <w:rsid w:val="00A23B3E"/>
    <w:rsid w:val="00A23D21"/>
    <w:rsid w:val="00A24756"/>
    <w:rsid w:val="00A340B4"/>
    <w:rsid w:val="00A35A8D"/>
    <w:rsid w:val="00A35BC2"/>
    <w:rsid w:val="00A37ED5"/>
    <w:rsid w:val="00A41AAD"/>
    <w:rsid w:val="00A42AB8"/>
    <w:rsid w:val="00A43B19"/>
    <w:rsid w:val="00A44508"/>
    <w:rsid w:val="00A45334"/>
    <w:rsid w:val="00A458C0"/>
    <w:rsid w:val="00A46B4F"/>
    <w:rsid w:val="00A4735D"/>
    <w:rsid w:val="00A47555"/>
    <w:rsid w:val="00A502DC"/>
    <w:rsid w:val="00A5428B"/>
    <w:rsid w:val="00A543E0"/>
    <w:rsid w:val="00A576FD"/>
    <w:rsid w:val="00A62BB3"/>
    <w:rsid w:val="00A70413"/>
    <w:rsid w:val="00A71D6A"/>
    <w:rsid w:val="00A76A63"/>
    <w:rsid w:val="00A83519"/>
    <w:rsid w:val="00A83A3B"/>
    <w:rsid w:val="00A844C6"/>
    <w:rsid w:val="00A8453B"/>
    <w:rsid w:val="00A95009"/>
    <w:rsid w:val="00A97E64"/>
    <w:rsid w:val="00AA2AB2"/>
    <w:rsid w:val="00AA3CFE"/>
    <w:rsid w:val="00AA523C"/>
    <w:rsid w:val="00AA7B9D"/>
    <w:rsid w:val="00AB1780"/>
    <w:rsid w:val="00AB342E"/>
    <w:rsid w:val="00AB6AAC"/>
    <w:rsid w:val="00AC3042"/>
    <w:rsid w:val="00AC62B8"/>
    <w:rsid w:val="00AC6D84"/>
    <w:rsid w:val="00AD0002"/>
    <w:rsid w:val="00AD0668"/>
    <w:rsid w:val="00AD1C50"/>
    <w:rsid w:val="00AD2E6E"/>
    <w:rsid w:val="00AD3FED"/>
    <w:rsid w:val="00AD5014"/>
    <w:rsid w:val="00AE06F5"/>
    <w:rsid w:val="00AE0995"/>
    <w:rsid w:val="00AE2543"/>
    <w:rsid w:val="00AE5368"/>
    <w:rsid w:val="00AE5DDF"/>
    <w:rsid w:val="00AE78A9"/>
    <w:rsid w:val="00AF344B"/>
    <w:rsid w:val="00AF4F2A"/>
    <w:rsid w:val="00AF5320"/>
    <w:rsid w:val="00AF55BA"/>
    <w:rsid w:val="00B00B04"/>
    <w:rsid w:val="00B015AF"/>
    <w:rsid w:val="00B01A0F"/>
    <w:rsid w:val="00B0260E"/>
    <w:rsid w:val="00B0309B"/>
    <w:rsid w:val="00B03D7D"/>
    <w:rsid w:val="00B064CF"/>
    <w:rsid w:val="00B0718F"/>
    <w:rsid w:val="00B20081"/>
    <w:rsid w:val="00B20F9D"/>
    <w:rsid w:val="00B2102D"/>
    <w:rsid w:val="00B272FE"/>
    <w:rsid w:val="00B27A7F"/>
    <w:rsid w:val="00B302C9"/>
    <w:rsid w:val="00B31754"/>
    <w:rsid w:val="00B33F46"/>
    <w:rsid w:val="00B34EAB"/>
    <w:rsid w:val="00B40DB3"/>
    <w:rsid w:val="00B4150C"/>
    <w:rsid w:val="00B44039"/>
    <w:rsid w:val="00B46DE8"/>
    <w:rsid w:val="00B54BA9"/>
    <w:rsid w:val="00B55A25"/>
    <w:rsid w:val="00B57620"/>
    <w:rsid w:val="00B60E63"/>
    <w:rsid w:val="00B6117E"/>
    <w:rsid w:val="00B646FD"/>
    <w:rsid w:val="00B71BD5"/>
    <w:rsid w:val="00B723B1"/>
    <w:rsid w:val="00B73FE9"/>
    <w:rsid w:val="00B82057"/>
    <w:rsid w:val="00B84067"/>
    <w:rsid w:val="00B9689B"/>
    <w:rsid w:val="00B979EA"/>
    <w:rsid w:val="00BA0E54"/>
    <w:rsid w:val="00BA22A7"/>
    <w:rsid w:val="00BA2ED0"/>
    <w:rsid w:val="00BB6E8C"/>
    <w:rsid w:val="00BB7AAE"/>
    <w:rsid w:val="00BC5095"/>
    <w:rsid w:val="00BC6689"/>
    <w:rsid w:val="00BC7518"/>
    <w:rsid w:val="00BD28FA"/>
    <w:rsid w:val="00BD6981"/>
    <w:rsid w:val="00BE4C84"/>
    <w:rsid w:val="00BF06F0"/>
    <w:rsid w:val="00BF09EF"/>
    <w:rsid w:val="00BF34B9"/>
    <w:rsid w:val="00BF3E21"/>
    <w:rsid w:val="00BF3F5E"/>
    <w:rsid w:val="00C01338"/>
    <w:rsid w:val="00C01484"/>
    <w:rsid w:val="00C031E2"/>
    <w:rsid w:val="00C04D54"/>
    <w:rsid w:val="00C05D8A"/>
    <w:rsid w:val="00C07486"/>
    <w:rsid w:val="00C1743F"/>
    <w:rsid w:val="00C17A27"/>
    <w:rsid w:val="00C20C77"/>
    <w:rsid w:val="00C211E3"/>
    <w:rsid w:val="00C25B78"/>
    <w:rsid w:val="00C27C80"/>
    <w:rsid w:val="00C3014C"/>
    <w:rsid w:val="00C36AAC"/>
    <w:rsid w:val="00C464D6"/>
    <w:rsid w:val="00C47570"/>
    <w:rsid w:val="00C47B7D"/>
    <w:rsid w:val="00C51BDE"/>
    <w:rsid w:val="00C52BEA"/>
    <w:rsid w:val="00C549AB"/>
    <w:rsid w:val="00C56598"/>
    <w:rsid w:val="00C56692"/>
    <w:rsid w:val="00C60489"/>
    <w:rsid w:val="00C65D0E"/>
    <w:rsid w:val="00C67C9A"/>
    <w:rsid w:val="00C67CA0"/>
    <w:rsid w:val="00C73F04"/>
    <w:rsid w:val="00C84AFA"/>
    <w:rsid w:val="00C85786"/>
    <w:rsid w:val="00C85D2C"/>
    <w:rsid w:val="00C90E91"/>
    <w:rsid w:val="00C91A16"/>
    <w:rsid w:val="00C92F7F"/>
    <w:rsid w:val="00C95DB1"/>
    <w:rsid w:val="00CA0EDC"/>
    <w:rsid w:val="00CA217B"/>
    <w:rsid w:val="00CA2672"/>
    <w:rsid w:val="00CA3173"/>
    <w:rsid w:val="00CA34EB"/>
    <w:rsid w:val="00CA3ECF"/>
    <w:rsid w:val="00CA6611"/>
    <w:rsid w:val="00CB17DF"/>
    <w:rsid w:val="00CB263E"/>
    <w:rsid w:val="00CB48CA"/>
    <w:rsid w:val="00CB5EEC"/>
    <w:rsid w:val="00CC030A"/>
    <w:rsid w:val="00CC4229"/>
    <w:rsid w:val="00CD17C6"/>
    <w:rsid w:val="00CD32A3"/>
    <w:rsid w:val="00CD6568"/>
    <w:rsid w:val="00CD7E9D"/>
    <w:rsid w:val="00CE1A3B"/>
    <w:rsid w:val="00CE6DDB"/>
    <w:rsid w:val="00CF251E"/>
    <w:rsid w:val="00CF7333"/>
    <w:rsid w:val="00CF7981"/>
    <w:rsid w:val="00D05445"/>
    <w:rsid w:val="00D11E8E"/>
    <w:rsid w:val="00D15484"/>
    <w:rsid w:val="00D15627"/>
    <w:rsid w:val="00D15CEF"/>
    <w:rsid w:val="00D16C49"/>
    <w:rsid w:val="00D17A20"/>
    <w:rsid w:val="00D2075A"/>
    <w:rsid w:val="00D20F94"/>
    <w:rsid w:val="00D25B9C"/>
    <w:rsid w:val="00D27F80"/>
    <w:rsid w:val="00D30D70"/>
    <w:rsid w:val="00D3387A"/>
    <w:rsid w:val="00D33EE1"/>
    <w:rsid w:val="00D3531C"/>
    <w:rsid w:val="00D358BE"/>
    <w:rsid w:val="00D37CD8"/>
    <w:rsid w:val="00D41CF7"/>
    <w:rsid w:val="00D42449"/>
    <w:rsid w:val="00D47F0C"/>
    <w:rsid w:val="00D515E4"/>
    <w:rsid w:val="00D55F0E"/>
    <w:rsid w:val="00D56301"/>
    <w:rsid w:val="00D62F8F"/>
    <w:rsid w:val="00D64B15"/>
    <w:rsid w:val="00D656B0"/>
    <w:rsid w:val="00D65B84"/>
    <w:rsid w:val="00D6764D"/>
    <w:rsid w:val="00D7160A"/>
    <w:rsid w:val="00D747DA"/>
    <w:rsid w:val="00D76A22"/>
    <w:rsid w:val="00D76E70"/>
    <w:rsid w:val="00D7759E"/>
    <w:rsid w:val="00D77A5E"/>
    <w:rsid w:val="00D87A9B"/>
    <w:rsid w:val="00D9016C"/>
    <w:rsid w:val="00D91BFE"/>
    <w:rsid w:val="00D9545A"/>
    <w:rsid w:val="00D956AB"/>
    <w:rsid w:val="00D9700B"/>
    <w:rsid w:val="00DA1963"/>
    <w:rsid w:val="00DA2506"/>
    <w:rsid w:val="00DA444D"/>
    <w:rsid w:val="00DA6616"/>
    <w:rsid w:val="00DB123F"/>
    <w:rsid w:val="00DB31CA"/>
    <w:rsid w:val="00DB3FC5"/>
    <w:rsid w:val="00DB430C"/>
    <w:rsid w:val="00DB5F1D"/>
    <w:rsid w:val="00DB7559"/>
    <w:rsid w:val="00DB7818"/>
    <w:rsid w:val="00DC2B0A"/>
    <w:rsid w:val="00DC32EF"/>
    <w:rsid w:val="00DC4164"/>
    <w:rsid w:val="00DC4508"/>
    <w:rsid w:val="00DC729B"/>
    <w:rsid w:val="00DC7F27"/>
    <w:rsid w:val="00DD3CC1"/>
    <w:rsid w:val="00DE240C"/>
    <w:rsid w:val="00DE43D9"/>
    <w:rsid w:val="00DE4776"/>
    <w:rsid w:val="00DE5D4A"/>
    <w:rsid w:val="00DF0C24"/>
    <w:rsid w:val="00DF2216"/>
    <w:rsid w:val="00DF3A7E"/>
    <w:rsid w:val="00DF3E32"/>
    <w:rsid w:val="00DF6612"/>
    <w:rsid w:val="00DF73E8"/>
    <w:rsid w:val="00E003A7"/>
    <w:rsid w:val="00E02DFE"/>
    <w:rsid w:val="00E076B8"/>
    <w:rsid w:val="00E1482D"/>
    <w:rsid w:val="00E16212"/>
    <w:rsid w:val="00E20EFE"/>
    <w:rsid w:val="00E24F57"/>
    <w:rsid w:val="00E30204"/>
    <w:rsid w:val="00E32CC4"/>
    <w:rsid w:val="00E3341D"/>
    <w:rsid w:val="00E3387D"/>
    <w:rsid w:val="00E340E0"/>
    <w:rsid w:val="00E373D2"/>
    <w:rsid w:val="00E420F2"/>
    <w:rsid w:val="00E47678"/>
    <w:rsid w:val="00E51DC3"/>
    <w:rsid w:val="00E54B23"/>
    <w:rsid w:val="00E556A4"/>
    <w:rsid w:val="00E56596"/>
    <w:rsid w:val="00E566F1"/>
    <w:rsid w:val="00E61662"/>
    <w:rsid w:val="00E6233E"/>
    <w:rsid w:val="00E6352B"/>
    <w:rsid w:val="00E640B8"/>
    <w:rsid w:val="00E66AC7"/>
    <w:rsid w:val="00E72C12"/>
    <w:rsid w:val="00E72FBA"/>
    <w:rsid w:val="00E73939"/>
    <w:rsid w:val="00E74111"/>
    <w:rsid w:val="00E77763"/>
    <w:rsid w:val="00E805A8"/>
    <w:rsid w:val="00E80F2D"/>
    <w:rsid w:val="00E81D41"/>
    <w:rsid w:val="00E82FD1"/>
    <w:rsid w:val="00E83461"/>
    <w:rsid w:val="00E858E0"/>
    <w:rsid w:val="00E864B5"/>
    <w:rsid w:val="00E912BC"/>
    <w:rsid w:val="00E92C95"/>
    <w:rsid w:val="00E9487E"/>
    <w:rsid w:val="00EA079B"/>
    <w:rsid w:val="00EA0E67"/>
    <w:rsid w:val="00EA1FA5"/>
    <w:rsid w:val="00EA2872"/>
    <w:rsid w:val="00EA416F"/>
    <w:rsid w:val="00EA4FBF"/>
    <w:rsid w:val="00EB006E"/>
    <w:rsid w:val="00EB07B5"/>
    <w:rsid w:val="00EB1CB2"/>
    <w:rsid w:val="00EB22E6"/>
    <w:rsid w:val="00EB25A1"/>
    <w:rsid w:val="00EB47B7"/>
    <w:rsid w:val="00EB5425"/>
    <w:rsid w:val="00EB7E8A"/>
    <w:rsid w:val="00EC1B90"/>
    <w:rsid w:val="00EC33C1"/>
    <w:rsid w:val="00EC467F"/>
    <w:rsid w:val="00ED112E"/>
    <w:rsid w:val="00ED1F95"/>
    <w:rsid w:val="00ED3044"/>
    <w:rsid w:val="00ED3BDC"/>
    <w:rsid w:val="00ED7786"/>
    <w:rsid w:val="00ED7AF2"/>
    <w:rsid w:val="00EE133B"/>
    <w:rsid w:val="00EE4F56"/>
    <w:rsid w:val="00EE5DA3"/>
    <w:rsid w:val="00EE6BAA"/>
    <w:rsid w:val="00EE6DE9"/>
    <w:rsid w:val="00EE7C27"/>
    <w:rsid w:val="00EF189C"/>
    <w:rsid w:val="00EF2278"/>
    <w:rsid w:val="00EF77C5"/>
    <w:rsid w:val="00F00721"/>
    <w:rsid w:val="00F04830"/>
    <w:rsid w:val="00F05DC0"/>
    <w:rsid w:val="00F06864"/>
    <w:rsid w:val="00F07E75"/>
    <w:rsid w:val="00F07F2F"/>
    <w:rsid w:val="00F11643"/>
    <w:rsid w:val="00F126C7"/>
    <w:rsid w:val="00F1282F"/>
    <w:rsid w:val="00F14ED0"/>
    <w:rsid w:val="00F151B3"/>
    <w:rsid w:val="00F172D9"/>
    <w:rsid w:val="00F22BCA"/>
    <w:rsid w:val="00F2525D"/>
    <w:rsid w:val="00F25810"/>
    <w:rsid w:val="00F27389"/>
    <w:rsid w:val="00F32407"/>
    <w:rsid w:val="00F40964"/>
    <w:rsid w:val="00F4146A"/>
    <w:rsid w:val="00F432BE"/>
    <w:rsid w:val="00F45258"/>
    <w:rsid w:val="00F460B4"/>
    <w:rsid w:val="00F504DA"/>
    <w:rsid w:val="00F507EB"/>
    <w:rsid w:val="00F53EBE"/>
    <w:rsid w:val="00F55A6A"/>
    <w:rsid w:val="00F60BB6"/>
    <w:rsid w:val="00F67500"/>
    <w:rsid w:val="00F700AB"/>
    <w:rsid w:val="00F704A6"/>
    <w:rsid w:val="00F839D6"/>
    <w:rsid w:val="00F866C6"/>
    <w:rsid w:val="00F9784C"/>
    <w:rsid w:val="00FA489E"/>
    <w:rsid w:val="00FB10FA"/>
    <w:rsid w:val="00FB438C"/>
    <w:rsid w:val="00FB4EEF"/>
    <w:rsid w:val="00FC16B8"/>
    <w:rsid w:val="00FC2787"/>
    <w:rsid w:val="00FC2FE6"/>
    <w:rsid w:val="00FD5166"/>
    <w:rsid w:val="00FE0459"/>
    <w:rsid w:val="00FE2FFC"/>
    <w:rsid w:val="00FE61AD"/>
    <w:rsid w:val="00FF041A"/>
    <w:rsid w:val="00FF365E"/>
    <w:rsid w:val="00FF5955"/>
    <w:rsid w:val="00FF77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HTML Address" w:uiPriority="0"/>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F0DA1"/>
    <w:pPr>
      <w:spacing w:after="200" w:line="276" w:lineRule="auto"/>
    </w:pPr>
    <w:rPr>
      <w:rFonts w:ascii="Calibri" w:eastAsia="Calibri" w:hAnsi="Calibri" w:cs="Times New Roman"/>
    </w:rPr>
  </w:style>
  <w:style w:type="paragraph" w:styleId="10">
    <w:name w:val="heading 1"/>
    <w:basedOn w:val="a0"/>
    <w:link w:val="12"/>
    <w:qFormat/>
    <w:rsid w:val="007512E5"/>
    <w:pPr>
      <w:keepNext/>
      <w:spacing w:before="240" w:after="60" w:line="259" w:lineRule="auto"/>
      <w:outlineLvl w:val="0"/>
    </w:pPr>
    <w:rPr>
      <w:rFonts w:ascii="Arial" w:hAnsi="Arial" w:cs="Arial"/>
      <w:b/>
      <w:bCs/>
      <w:color w:val="00000A"/>
      <w:sz w:val="32"/>
      <w:szCs w:val="32"/>
    </w:rPr>
  </w:style>
  <w:style w:type="paragraph" w:styleId="2">
    <w:name w:val="heading 2"/>
    <w:basedOn w:val="a0"/>
    <w:next w:val="a0"/>
    <w:link w:val="20"/>
    <w:uiPriority w:val="9"/>
    <w:unhideWhenUsed/>
    <w:qFormat/>
    <w:rsid w:val="001D098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nhideWhenUsed/>
    <w:qFormat/>
    <w:rsid w:val="00AA2AB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0"/>
    <w:next w:val="a0"/>
    <w:link w:val="40"/>
    <w:qFormat/>
    <w:rsid w:val="00B4150C"/>
    <w:pPr>
      <w:keepNext/>
      <w:widowControl w:val="0"/>
      <w:tabs>
        <w:tab w:val="left" w:pos="-720"/>
      </w:tabs>
      <w:suppressAutoHyphens/>
      <w:spacing w:after="0" w:line="240" w:lineRule="auto"/>
      <w:jc w:val="both"/>
      <w:outlineLvl w:val="3"/>
    </w:pPr>
    <w:rPr>
      <w:rFonts w:ascii="Times New Roman" w:eastAsia="Times New Roman" w:hAnsi="Times New Roman"/>
      <w:b/>
      <w:i/>
      <w:spacing w:val="-3"/>
      <w:sz w:val="24"/>
      <w:szCs w:val="20"/>
      <w:u w:val="single"/>
    </w:rPr>
  </w:style>
  <w:style w:type="paragraph" w:styleId="5">
    <w:name w:val="heading 5"/>
    <w:basedOn w:val="a0"/>
    <w:next w:val="a0"/>
    <w:link w:val="50"/>
    <w:qFormat/>
    <w:rsid w:val="00B4150C"/>
    <w:pPr>
      <w:keepNext/>
      <w:tabs>
        <w:tab w:val="center" w:pos="4513"/>
      </w:tabs>
      <w:suppressAutoHyphens/>
      <w:spacing w:after="0" w:line="240" w:lineRule="auto"/>
      <w:jc w:val="center"/>
      <w:outlineLvl w:val="4"/>
    </w:pPr>
    <w:rPr>
      <w:rFonts w:ascii="Arial" w:eastAsia="Times New Roman" w:hAnsi="Arial"/>
      <w:b/>
      <w:color w:val="FF0000"/>
      <w:spacing w:val="-3"/>
      <w:sz w:val="28"/>
      <w:szCs w:val="20"/>
    </w:rPr>
  </w:style>
  <w:style w:type="paragraph" w:styleId="6">
    <w:name w:val="heading 6"/>
    <w:basedOn w:val="a0"/>
    <w:next w:val="a0"/>
    <w:link w:val="60"/>
    <w:qFormat/>
    <w:rsid w:val="00B4150C"/>
    <w:pPr>
      <w:keepNext/>
      <w:widowControl w:val="0"/>
      <w:tabs>
        <w:tab w:val="center" w:pos="4513"/>
      </w:tabs>
      <w:suppressAutoHyphens/>
      <w:spacing w:after="0" w:line="240" w:lineRule="auto"/>
      <w:jc w:val="both"/>
      <w:outlineLvl w:val="5"/>
    </w:pPr>
    <w:rPr>
      <w:rFonts w:ascii="Times New Roman" w:eastAsia="Times New Roman" w:hAnsi="Times New Roman"/>
      <w:b/>
      <w:spacing w:val="-2"/>
      <w:sz w:val="24"/>
      <w:szCs w:val="20"/>
    </w:rPr>
  </w:style>
  <w:style w:type="paragraph" w:styleId="70">
    <w:name w:val="heading 7"/>
    <w:basedOn w:val="a0"/>
    <w:next w:val="a0"/>
    <w:link w:val="71"/>
    <w:qFormat/>
    <w:rsid w:val="00B4150C"/>
    <w:pPr>
      <w:keepNext/>
      <w:spacing w:after="0" w:line="240" w:lineRule="auto"/>
      <w:outlineLvl w:val="6"/>
    </w:pPr>
    <w:rPr>
      <w:rFonts w:ascii="Arial" w:eastAsia="Times New Roman" w:hAnsi="Arial"/>
      <w:b/>
      <w:bCs/>
      <w:sz w:val="20"/>
      <w:szCs w:val="20"/>
    </w:rPr>
  </w:style>
  <w:style w:type="paragraph" w:styleId="80">
    <w:name w:val="heading 8"/>
    <w:basedOn w:val="a0"/>
    <w:next w:val="a0"/>
    <w:link w:val="81"/>
    <w:qFormat/>
    <w:rsid w:val="00B4150C"/>
    <w:pPr>
      <w:keepNext/>
      <w:widowControl w:val="0"/>
      <w:tabs>
        <w:tab w:val="center" w:pos="4513"/>
      </w:tabs>
      <w:suppressAutoHyphens/>
      <w:spacing w:after="0" w:line="240" w:lineRule="auto"/>
      <w:jc w:val="both"/>
      <w:outlineLvl w:val="7"/>
    </w:pPr>
    <w:rPr>
      <w:rFonts w:ascii="Times New Roman" w:eastAsia="Times New Roman" w:hAnsi="Times New Roman"/>
      <w:b/>
      <w:spacing w:val="-2"/>
      <w:szCs w:val="20"/>
    </w:rPr>
  </w:style>
  <w:style w:type="paragraph" w:styleId="9">
    <w:name w:val="heading 9"/>
    <w:basedOn w:val="a0"/>
    <w:next w:val="a0"/>
    <w:link w:val="90"/>
    <w:qFormat/>
    <w:rsid w:val="00B4150C"/>
    <w:pPr>
      <w:keepNext/>
      <w:spacing w:after="0" w:line="240" w:lineRule="auto"/>
      <w:jc w:val="right"/>
      <w:outlineLvl w:val="8"/>
    </w:pPr>
    <w:rPr>
      <w:rFonts w:ascii="Arial" w:eastAsia="Times New Roman" w:hAnsi="Arial"/>
      <w:b/>
      <w:sz w:val="20"/>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4D6354"/>
    <w:pPr>
      <w:numPr>
        <w:numId w:val="1"/>
      </w:numPr>
      <w:autoSpaceDE w:val="0"/>
      <w:autoSpaceDN w:val="0"/>
      <w:spacing w:before="60" w:after="0" w:line="360" w:lineRule="auto"/>
      <w:jc w:val="both"/>
    </w:pPr>
    <w:rPr>
      <w:rFonts w:ascii="Times New Roman" w:eastAsia="Times New Roman" w:hAnsi="Times New Roman"/>
      <w:sz w:val="28"/>
      <w:szCs w:val="24"/>
      <w:lang w:eastAsia="ru-RU"/>
    </w:rPr>
  </w:style>
  <w:style w:type="character" w:customStyle="1" w:styleId="a4">
    <w:name w:val="комментарий"/>
    <w:rsid w:val="004D6354"/>
    <w:rPr>
      <w:b/>
      <w:i/>
      <w:shd w:val="clear" w:color="auto" w:fill="FFFF99"/>
    </w:rPr>
  </w:style>
  <w:style w:type="character" w:styleId="a5">
    <w:name w:val="Hyperlink"/>
    <w:basedOn w:val="a1"/>
    <w:uiPriority w:val="99"/>
    <w:unhideWhenUsed/>
    <w:rsid w:val="004D6354"/>
    <w:rPr>
      <w:color w:val="0563C1" w:themeColor="hyperlink"/>
      <w:u w:val="single"/>
    </w:rPr>
  </w:style>
  <w:style w:type="paragraph" w:styleId="a6">
    <w:name w:val="List Paragraph"/>
    <w:basedOn w:val="a0"/>
    <w:link w:val="a7"/>
    <w:uiPriority w:val="99"/>
    <w:qFormat/>
    <w:rsid w:val="004D6354"/>
    <w:pPr>
      <w:ind w:left="720"/>
      <w:contextualSpacing/>
    </w:pPr>
    <w:rPr>
      <w:rFonts w:asciiTheme="minorHAnsi" w:eastAsiaTheme="minorHAnsi" w:hAnsiTheme="minorHAnsi" w:cstheme="minorBidi"/>
    </w:rPr>
  </w:style>
  <w:style w:type="paragraph" w:styleId="HTML">
    <w:name w:val="HTML Address"/>
    <w:basedOn w:val="a0"/>
    <w:link w:val="HTML0"/>
    <w:rsid w:val="000C789E"/>
    <w:pPr>
      <w:spacing w:after="60" w:line="240" w:lineRule="auto"/>
      <w:jc w:val="both"/>
    </w:pPr>
    <w:rPr>
      <w:rFonts w:ascii="Times New Roman" w:eastAsia="Times New Roman" w:hAnsi="Times New Roman"/>
      <w:i/>
      <w:iCs/>
      <w:sz w:val="24"/>
      <w:szCs w:val="24"/>
      <w:lang w:eastAsia="ru-RU"/>
    </w:rPr>
  </w:style>
  <w:style w:type="character" w:customStyle="1" w:styleId="HTML0">
    <w:name w:val="Адрес HTML Знак"/>
    <w:basedOn w:val="a1"/>
    <w:link w:val="HTML"/>
    <w:rsid w:val="000C789E"/>
    <w:rPr>
      <w:rFonts w:ascii="Times New Roman" w:eastAsia="Times New Roman" w:hAnsi="Times New Roman" w:cs="Times New Roman"/>
      <w:i/>
      <w:iCs/>
      <w:sz w:val="24"/>
      <w:szCs w:val="24"/>
      <w:lang w:eastAsia="ru-RU"/>
    </w:rPr>
  </w:style>
  <w:style w:type="paragraph" w:styleId="a8">
    <w:name w:val="Body Text"/>
    <w:basedOn w:val="a0"/>
    <w:link w:val="a9"/>
    <w:rsid w:val="000C789E"/>
    <w:pPr>
      <w:keepNext/>
      <w:suppressAutoHyphens/>
      <w:spacing w:after="0" w:line="240" w:lineRule="auto"/>
    </w:pPr>
    <w:rPr>
      <w:rFonts w:ascii="Times New Roman" w:eastAsia="Times New Roman" w:hAnsi="Times New Roman"/>
      <w:color w:val="00000A"/>
      <w:sz w:val="24"/>
      <w:szCs w:val="20"/>
      <w:lang w:eastAsia="zh-CN"/>
    </w:rPr>
  </w:style>
  <w:style w:type="character" w:customStyle="1" w:styleId="a9">
    <w:name w:val="Основной текст Знак"/>
    <w:basedOn w:val="a1"/>
    <w:link w:val="a8"/>
    <w:rsid w:val="000C789E"/>
    <w:rPr>
      <w:rFonts w:ascii="Times New Roman" w:eastAsia="Times New Roman" w:hAnsi="Times New Roman" w:cs="Times New Roman"/>
      <w:color w:val="00000A"/>
      <w:sz w:val="24"/>
      <w:szCs w:val="20"/>
      <w:lang w:eastAsia="zh-CN"/>
    </w:rPr>
  </w:style>
  <w:style w:type="paragraph" w:customStyle="1" w:styleId="aa">
    <w:basedOn w:val="a0"/>
    <w:next w:val="ab"/>
    <w:link w:val="ac"/>
    <w:uiPriority w:val="99"/>
    <w:qFormat/>
    <w:rsid w:val="000C789E"/>
    <w:pPr>
      <w:spacing w:after="0" w:line="240" w:lineRule="auto"/>
      <w:jc w:val="center"/>
    </w:pPr>
    <w:rPr>
      <w:rFonts w:asciiTheme="minorHAnsi" w:eastAsiaTheme="minorHAnsi" w:hAnsiTheme="minorHAnsi" w:cstheme="minorBidi"/>
      <w:sz w:val="24"/>
    </w:rPr>
  </w:style>
  <w:style w:type="paragraph" w:styleId="ad">
    <w:name w:val="No Spacing"/>
    <w:link w:val="ae"/>
    <w:uiPriority w:val="1"/>
    <w:qFormat/>
    <w:rsid w:val="000C789E"/>
    <w:pPr>
      <w:spacing w:after="0" w:line="240" w:lineRule="auto"/>
    </w:pPr>
    <w:rPr>
      <w:rFonts w:ascii="Times New Roman" w:eastAsia="Times New Roman" w:hAnsi="Times New Roman" w:cs="Times New Roman"/>
      <w:sz w:val="24"/>
      <w:szCs w:val="24"/>
      <w:lang w:eastAsia="ru-RU"/>
    </w:rPr>
  </w:style>
  <w:style w:type="paragraph" w:customStyle="1" w:styleId="13">
    <w:name w:val="Без интервала1"/>
    <w:rsid w:val="000C789E"/>
    <w:pPr>
      <w:spacing w:after="0" w:line="240" w:lineRule="auto"/>
    </w:pPr>
    <w:rPr>
      <w:rFonts w:ascii="Calibri" w:eastAsia="Times New Roman" w:hAnsi="Calibri" w:cs="Times New Roman"/>
      <w:lang w:eastAsia="ru-RU"/>
    </w:rPr>
  </w:style>
  <w:style w:type="character" w:customStyle="1" w:styleId="ae">
    <w:name w:val="Без интервала Знак"/>
    <w:basedOn w:val="a1"/>
    <w:link w:val="ad"/>
    <w:uiPriority w:val="1"/>
    <w:locked/>
    <w:rsid w:val="000C789E"/>
    <w:rPr>
      <w:rFonts w:ascii="Times New Roman" w:eastAsia="Times New Roman" w:hAnsi="Times New Roman" w:cs="Times New Roman"/>
      <w:sz w:val="24"/>
      <w:szCs w:val="24"/>
      <w:lang w:eastAsia="ru-RU"/>
    </w:rPr>
  </w:style>
  <w:style w:type="character" w:customStyle="1" w:styleId="ac">
    <w:name w:val="Название Знак"/>
    <w:basedOn w:val="a1"/>
    <w:link w:val="aa"/>
    <w:rsid w:val="000C789E"/>
    <w:rPr>
      <w:sz w:val="24"/>
    </w:rPr>
  </w:style>
  <w:style w:type="paragraph" w:styleId="ab">
    <w:name w:val="Title"/>
    <w:basedOn w:val="a0"/>
    <w:next w:val="a0"/>
    <w:link w:val="21"/>
    <w:qFormat/>
    <w:rsid w:val="000C789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21">
    <w:name w:val="Название Знак2"/>
    <w:basedOn w:val="a1"/>
    <w:link w:val="ab"/>
    <w:uiPriority w:val="10"/>
    <w:rsid w:val="000C789E"/>
    <w:rPr>
      <w:rFonts w:asciiTheme="majorHAnsi" w:eastAsiaTheme="majorEastAsia" w:hAnsiTheme="majorHAnsi" w:cstheme="majorBidi"/>
      <w:spacing w:val="-10"/>
      <w:kern w:val="28"/>
      <w:sz w:val="56"/>
      <w:szCs w:val="56"/>
    </w:rPr>
  </w:style>
  <w:style w:type="character" w:customStyle="1" w:styleId="16">
    <w:name w:val="Основной текст (16)"/>
    <w:qFormat/>
    <w:rsid w:val="00CD7E9D"/>
    <w:rPr>
      <w:rFonts w:ascii="Times New Roman" w:hAnsi="Times New Roman"/>
      <w:spacing w:val="0"/>
      <w:sz w:val="19"/>
      <w:u w:val="single"/>
    </w:rPr>
  </w:style>
  <w:style w:type="paragraph" w:customStyle="1" w:styleId="Default">
    <w:name w:val="Default"/>
    <w:qFormat/>
    <w:rsid w:val="00CD7E9D"/>
    <w:pPr>
      <w:spacing w:after="0" w:line="240" w:lineRule="auto"/>
    </w:pPr>
    <w:rPr>
      <w:rFonts w:ascii="Times New Roman" w:eastAsia="Calibri" w:hAnsi="Times New Roman" w:cs="Times New Roman"/>
      <w:color w:val="000000"/>
      <w:sz w:val="24"/>
      <w:szCs w:val="24"/>
    </w:rPr>
  </w:style>
  <w:style w:type="character" w:customStyle="1" w:styleId="-">
    <w:name w:val="Интернет-ссылка"/>
    <w:basedOn w:val="a1"/>
    <w:locked/>
    <w:rsid w:val="00571329"/>
    <w:rPr>
      <w:rFonts w:cs="Times New Roman"/>
      <w:color w:val="0000FF"/>
      <w:u w:val="single"/>
    </w:rPr>
  </w:style>
  <w:style w:type="paragraph" w:customStyle="1" w:styleId="Standard">
    <w:name w:val="Standard"/>
    <w:qFormat/>
    <w:rsid w:val="007512E5"/>
    <w:pPr>
      <w:suppressAutoHyphens/>
      <w:spacing w:after="0" w:line="240" w:lineRule="auto"/>
      <w:textAlignment w:val="baseline"/>
    </w:pPr>
    <w:rPr>
      <w:rFonts w:ascii="Arial" w:eastAsia="SimSun" w:hAnsi="Arial" w:cs="Mangal"/>
      <w:color w:val="00000A"/>
      <w:sz w:val="24"/>
      <w:szCs w:val="24"/>
      <w:lang w:eastAsia="zh-CN" w:bidi="hi-IN"/>
    </w:rPr>
  </w:style>
  <w:style w:type="paragraph" w:styleId="af">
    <w:name w:val="Normal (Web)"/>
    <w:basedOn w:val="a0"/>
    <w:uiPriority w:val="99"/>
    <w:qFormat/>
    <w:rsid w:val="007512E5"/>
    <w:pPr>
      <w:spacing w:after="60" w:line="240" w:lineRule="auto"/>
      <w:jc w:val="both"/>
    </w:pPr>
    <w:rPr>
      <w:rFonts w:ascii="Times New Roman" w:eastAsia="Times New Roman" w:hAnsi="Times New Roman"/>
      <w:color w:val="00000A"/>
      <w:sz w:val="24"/>
      <w:szCs w:val="24"/>
      <w:lang w:eastAsia="ru-RU"/>
    </w:rPr>
  </w:style>
  <w:style w:type="character" w:customStyle="1" w:styleId="15">
    <w:name w:val="Основной текст (15)"/>
    <w:qFormat/>
    <w:rsid w:val="007512E5"/>
    <w:rPr>
      <w:rFonts w:ascii="Times New Roman" w:hAnsi="Times New Roman"/>
      <w:spacing w:val="0"/>
      <w:sz w:val="19"/>
      <w:u w:val="none"/>
      <w:effect w:val="none"/>
    </w:rPr>
  </w:style>
  <w:style w:type="paragraph" w:customStyle="1" w:styleId="ConsPlusNonformat">
    <w:name w:val="ConsPlusNonformat"/>
    <w:link w:val="ConsPlusNonformat0"/>
    <w:uiPriority w:val="99"/>
    <w:qFormat/>
    <w:rsid w:val="007512E5"/>
    <w:pPr>
      <w:widowControl w:val="0"/>
      <w:spacing w:after="0" w:line="240" w:lineRule="auto"/>
    </w:pPr>
    <w:rPr>
      <w:rFonts w:ascii="Courier New" w:eastAsia="Calibri" w:hAnsi="Courier New" w:cs="Times New Roman"/>
      <w:color w:val="00000A"/>
      <w:lang w:eastAsia="ru-RU"/>
    </w:rPr>
  </w:style>
  <w:style w:type="paragraph" w:customStyle="1" w:styleId="af0">
    <w:name w:val="Стиль"/>
    <w:qFormat/>
    <w:rsid w:val="007512E5"/>
    <w:pPr>
      <w:widowControl w:val="0"/>
      <w:spacing w:after="0" w:line="240" w:lineRule="auto"/>
    </w:pPr>
    <w:rPr>
      <w:rFonts w:ascii="Times New Roman" w:eastAsia="Times New Roman" w:hAnsi="Times New Roman" w:cs="Times New Roman"/>
      <w:color w:val="00000A"/>
      <w:sz w:val="24"/>
      <w:szCs w:val="24"/>
      <w:lang w:eastAsia="ru-RU"/>
    </w:rPr>
  </w:style>
  <w:style w:type="character" w:customStyle="1" w:styleId="12">
    <w:name w:val="Заголовок 1 Знак"/>
    <w:basedOn w:val="a1"/>
    <w:link w:val="10"/>
    <w:qFormat/>
    <w:rsid w:val="007512E5"/>
    <w:rPr>
      <w:rFonts w:ascii="Arial" w:eastAsia="Calibri" w:hAnsi="Arial" w:cs="Arial"/>
      <w:b/>
      <w:bCs/>
      <w:color w:val="00000A"/>
      <w:sz w:val="32"/>
      <w:szCs w:val="32"/>
    </w:rPr>
  </w:style>
  <w:style w:type="paragraph" w:customStyle="1" w:styleId="parameter">
    <w:name w:val="parameter"/>
    <w:basedOn w:val="a0"/>
    <w:rsid w:val="0039373E"/>
    <w:pPr>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a7">
    <w:name w:val="Абзац списка Знак"/>
    <w:link w:val="a6"/>
    <w:uiPriority w:val="34"/>
    <w:locked/>
    <w:rsid w:val="0039373E"/>
  </w:style>
  <w:style w:type="character" w:customStyle="1" w:styleId="blk">
    <w:name w:val="blk"/>
    <w:rsid w:val="0039373E"/>
  </w:style>
  <w:style w:type="paragraph" w:customStyle="1" w:styleId="110">
    <w:name w:val="заголовок 11"/>
    <w:basedOn w:val="a0"/>
    <w:next w:val="a0"/>
    <w:rsid w:val="0039373E"/>
    <w:pPr>
      <w:keepNext/>
      <w:spacing w:after="0" w:line="240" w:lineRule="auto"/>
      <w:jc w:val="center"/>
    </w:pPr>
    <w:rPr>
      <w:rFonts w:ascii="Times New Roman" w:eastAsia="Times New Roman" w:hAnsi="Times New Roman"/>
      <w:sz w:val="24"/>
      <w:szCs w:val="20"/>
      <w:lang w:eastAsia="ru-RU"/>
    </w:rPr>
  </w:style>
  <w:style w:type="paragraph" w:customStyle="1" w:styleId="14">
    <w:name w:val="Абзац списка1"/>
    <w:basedOn w:val="a0"/>
    <w:qFormat/>
    <w:rsid w:val="00757F05"/>
    <w:pPr>
      <w:spacing w:after="0" w:line="240" w:lineRule="auto"/>
      <w:ind w:left="720"/>
      <w:contextualSpacing/>
    </w:pPr>
    <w:rPr>
      <w:rFonts w:ascii="Arial" w:eastAsia="Times New Roman" w:hAnsi="Arial" w:cs="Arial"/>
      <w:color w:val="00000A"/>
      <w:sz w:val="18"/>
      <w:szCs w:val="18"/>
      <w:lang w:eastAsia="zh-CN"/>
    </w:rPr>
  </w:style>
  <w:style w:type="character" w:customStyle="1" w:styleId="30">
    <w:name w:val="Заголовок 3 Знак"/>
    <w:basedOn w:val="a1"/>
    <w:link w:val="3"/>
    <w:rsid w:val="00AA2AB2"/>
    <w:rPr>
      <w:rFonts w:asciiTheme="majorHAnsi" w:eastAsiaTheme="majorEastAsia" w:hAnsiTheme="majorHAnsi" w:cstheme="majorBidi"/>
      <w:color w:val="1F3763" w:themeColor="accent1" w:themeShade="7F"/>
      <w:sz w:val="24"/>
      <w:szCs w:val="24"/>
    </w:rPr>
  </w:style>
  <w:style w:type="paragraph" w:customStyle="1" w:styleId="ConsPlusNormal">
    <w:name w:val="ConsPlusNormal"/>
    <w:link w:val="ConsPlusNormal0"/>
    <w:rsid w:val="00AA2AB2"/>
    <w:pPr>
      <w:widowControl w:val="0"/>
      <w:autoSpaceDE w:val="0"/>
      <w:autoSpaceDN w:val="0"/>
      <w:adjustRightInd w:val="0"/>
      <w:spacing w:after="0" w:line="276" w:lineRule="auto"/>
      <w:ind w:firstLine="720"/>
      <w:jc w:val="both"/>
    </w:pPr>
    <w:rPr>
      <w:rFonts w:ascii="Arial" w:eastAsia="Times New Roman" w:hAnsi="Arial" w:cs="Arial"/>
      <w:sz w:val="20"/>
      <w:szCs w:val="20"/>
      <w:lang w:eastAsia="ru-RU"/>
    </w:rPr>
  </w:style>
  <w:style w:type="character" w:customStyle="1" w:styleId="ConsPlusNormal0">
    <w:name w:val="ConsPlusNormal Знак"/>
    <w:link w:val="ConsPlusNormal"/>
    <w:locked/>
    <w:rsid w:val="00AA2AB2"/>
    <w:rPr>
      <w:rFonts w:ascii="Arial" w:eastAsia="Times New Roman" w:hAnsi="Arial" w:cs="Arial"/>
      <w:sz w:val="20"/>
      <w:szCs w:val="20"/>
      <w:lang w:eastAsia="ru-RU"/>
    </w:rPr>
  </w:style>
  <w:style w:type="paragraph" w:customStyle="1" w:styleId="32">
    <w:name w:val="Стиль3 Знак Знак"/>
    <w:basedOn w:val="22"/>
    <w:rsid w:val="00AA2AB2"/>
    <w:pPr>
      <w:widowControl w:val="0"/>
      <w:tabs>
        <w:tab w:val="num" w:pos="227"/>
      </w:tabs>
      <w:adjustRightInd w:val="0"/>
      <w:spacing w:after="0" w:line="240" w:lineRule="auto"/>
      <w:ind w:left="0"/>
      <w:jc w:val="both"/>
    </w:pPr>
    <w:rPr>
      <w:rFonts w:ascii="Times New Roman" w:eastAsia="Times New Roman" w:hAnsi="Times New Roman"/>
      <w:sz w:val="24"/>
      <w:szCs w:val="20"/>
    </w:rPr>
  </w:style>
  <w:style w:type="paragraph" w:styleId="22">
    <w:name w:val="Body Text Indent 2"/>
    <w:basedOn w:val="a0"/>
    <w:link w:val="23"/>
    <w:unhideWhenUsed/>
    <w:rsid w:val="00AA2AB2"/>
    <w:pPr>
      <w:spacing w:after="120" w:line="480" w:lineRule="auto"/>
      <w:ind w:left="283"/>
    </w:pPr>
  </w:style>
  <w:style w:type="character" w:customStyle="1" w:styleId="23">
    <w:name w:val="Основной текст с отступом 2 Знак"/>
    <w:basedOn w:val="a1"/>
    <w:link w:val="22"/>
    <w:rsid w:val="00AA2AB2"/>
    <w:rPr>
      <w:rFonts w:ascii="Calibri" w:eastAsia="Calibri" w:hAnsi="Calibri" w:cs="Times New Roman"/>
    </w:rPr>
  </w:style>
  <w:style w:type="table" w:styleId="af1">
    <w:name w:val="Table Grid"/>
    <w:basedOn w:val="a2"/>
    <w:uiPriority w:val="99"/>
    <w:rsid w:val="007149B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0"/>
    <w:uiPriority w:val="99"/>
    <w:rsid w:val="00E1482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UnresolvedMention">
    <w:name w:val="Unresolved Mention"/>
    <w:basedOn w:val="a1"/>
    <w:uiPriority w:val="99"/>
    <w:semiHidden/>
    <w:unhideWhenUsed/>
    <w:rsid w:val="00E1482D"/>
    <w:rPr>
      <w:color w:val="808080"/>
      <w:shd w:val="clear" w:color="auto" w:fill="E6E6E6"/>
    </w:rPr>
  </w:style>
  <w:style w:type="paragraph" w:customStyle="1" w:styleId="17">
    <w:name w:val="1"/>
    <w:basedOn w:val="a0"/>
    <w:next w:val="ab"/>
    <w:uiPriority w:val="99"/>
    <w:qFormat/>
    <w:rsid w:val="00F507EB"/>
    <w:pPr>
      <w:spacing w:after="0" w:line="240" w:lineRule="auto"/>
      <w:jc w:val="center"/>
    </w:pPr>
    <w:rPr>
      <w:rFonts w:asciiTheme="minorHAnsi" w:eastAsiaTheme="minorHAnsi" w:hAnsiTheme="minorHAnsi" w:cstheme="minorBidi"/>
      <w:sz w:val="24"/>
    </w:rPr>
  </w:style>
  <w:style w:type="paragraph" w:customStyle="1" w:styleId="33">
    <w:name w:val="Абзац списка3"/>
    <w:basedOn w:val="a0"/>
    <w:uiPriority w:val="99"/>
    <w:qFormat/>
    <w:rsid w:val="00F507EB"/>
    <w:pPr>
      <w:ind w:left="720"/>
    </w:pPr>
    <w:rPr>
      <w:rFonts w:eastAsia="Times New Roman" w:cs="Calibri"/>
    </w:rPr>
  </w:style>
  <w:style w:type="paragraph" w:styleId="af2">
    <w:name w:val="footnote text"/>
    <w:basedOn w:val="a0"/>
    <w:link w:val="af3"/>
    <w:uiPriority w:val="99"/>
    <w:unhideWhenUsed/>
    <w:rsid w:val="006B258F"/>
    <w:pPr>
      <w:spacing w:after="0" w:line="240" w:lineRule="auto"/>
    </w:pPr>
    <w:rPr>
      <w:rFonts w:asciiTheme="minorHAnsi" w:eastAsiaTheme="minorHAnsi" w:hAnsiTheme="minorHAnsi" w:cstheme="minorBidi"/>
      <w:sz w:val="20"/>
      <w:szCs w:val="20"/>
    </w:rPr>
  </w:style>
  <w:style w:type="character" w:customStyle="1" w:styleId="af3">
    <w:name w:val="Текст сноски Знак"/>
    <w:basedOn w:val="a1"/>
    <w:link w:val="af2"/>
    <w:uiPriority w:val="99"/>
    <w:rsid w:val="006B258F"/>
    <w:rPr>
      <w:sz w:val="20"/>
      <w:szCs w:val="20"/>
    </w:rPr>
  </w:style>
  <w:style w:type="character" w:styleId="af4">
    <w:name w:val="footnote reference"/>
    <w:basedOn w:val="a1"/>
    <w:uiPriority w:val="99"/>
    <w:unhideWhenUsed/>
    <w:rsid w:val="006B258F"/>
    <w:rPr>
      <w:vertAlign w:val="superscript"/>
    </w:rPr>
  </w:style>
  <w:style w:type="paragraph" w:customStyle="1" w:styleId="34">
    <w:name w:val="Обычный3"/>
    <w:uiPriority w:val="99"/>
    <w:rsid w:val="006B258F"/>
    <w:pPr>
      <w:suppressAutoHyphens/>
      <w:spacing w:after="0" w:line="240" w:lineRule="auto"/>
    </w:pPr>
    <w:rPr>
      <w:rFonts w:ascii="Times New Roman" w:eastAsia="Times New Roman" w:hAnsi="Times New Roman" w:cs="Times New Roman"/>
      <w:sz w:val="24"/>
      <w:szCs w:val="20"/>
      <w:lang w:eastAsia="zh-CN"/>
    </w:rPr>
  </w:style>
  <w:style w:type="paragraph" w:styleId="HTML1">
    <w:name w:val="HTML Preformatted"/>
    <w:basedOn w:val="a0"/>
    <w:link w:val="HTML2"/>
    <w:rsid w:val="002E7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2">
    <w:name w:val="Стандартный HTML Знак"/>
    <w:basedOn w:val="a1"/>
    <w:link w:val="HTML1"/>
    <w:rsid w:val="002E7CDE"/>
    <w:rPr>
      <w:rFonts w:ascii="Courier New" w:eastAsia="Times New Roman" w:hAnsi="Courier New" w:cs="Courier New"/>
      <w:sz w:val="20"/>
      <w:szCs w:val="20"/>
      <w:lang w:eastAsia="ru-RU"/>
    </w:rPr>
  </w:style>
  <w:style w:type="character" w:customStyle="1" w:styleId="20">
    <w:name w:val="Заголовок 2 Знак"/>
    <w:basedOn w:val="a1"/>
    <w:link w:val="2"/>
    <w:uiPriority w:val="9"/>
    <w:rsid w:val="001D0989"/>
    <w:rPr>
      <w:rFonts w:asciiTheme="majorHAnsi" w:eastAsiaTheme="majorEastAsia" w:hAnsiTheme="majorHAnsi" w:cstheme="majorBidi"/>
      <w:color w:val="2F5496" w:themeColor="accent1" w:themeShade="BF"/>
      <w:sz w:val="26"/>
      <w:szCs w:val="26"/>
    </w:rPr>
  </w:style>
  <w:style w:type="paragraph" w:styleId="af5">
    <w:name w:val="Body Text Indent"/>
    <w:basedOn w:val="a0"/>
    <w:link w:val="af6"/>
    <w:uiPriority w:val="99"/>
    <w:unhideWhenUsed/>
    <w:rsid w:val="001D0989"/>
    <w:pPr>
      <w:spacing w:after="120"/>
      <w:ind w:left="283"/>
    </w:pPr>
  </w:style>
  <w:style w:type="character" w:customStyle="1" w:styleId="af6">
    <w:name w:val="Основной текст с отступом Знак"/>
    <w:basedOn w:val="a1"/>
    <w:link w:val="af5"/>
    <w:uiPriority w:val="99"/>
    <w:semiHidden/>
    <w:rsid w:val="001D0989"/>
    <w:rPr>
      <w:rFonts w:ascii="Calibri" w:eastAsia="Calibri" w:hAnsi="Calibri" w:cs="Times New Roman"/>
    </w:rPr>
  </w:style>
  <w:style w:type="table" w:customStyle="1" w:styleId="18">
    <w:name w:val="Сетка таблицы1"/>
    <w:basedOn w:val="a2"/>
    <w:next w:val="af1"/>
    <w:uiPriority w:val="39"/>
    <w:rsid w:val="000E5A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2"/>
    <w:next w:val="af1"/>
    <w:uiPriority w:val="39"/>
    <w:rsid w:val="000E5A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2"/>
    <w:next w:val="af1"/>
    <w:uiPriority w:val="39"/>
    <w:rsid w:val="005041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1"/>
    <w:uiPriority w:val="39"/>
    <w:rsid w:val="00D76A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1"/>
    <w:uiPriority w:val="39"/>
    <w:rsid w:val="00721D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Нет списка1"/>
    <w:next w:val="a3"/>
    <w:uiPriority w:val="99"/>
    <w:semiHidden/>
    <w:unhideWhenUsed/>
    <w:rsid w:val="00FB10FA"/>
  </w:style>
  <w:style w:type="paragraph" w:customStyle="1" w:styleId="af7">
    <w:name w:val="Таблицы (моноширинный)"/>
    <w:basedOn w:val="a0"/>
    <w:next w:val="a0"/>
    <w:rsid w:val="00FB10FA"/>
    <w:pPr>
      <w:autoSpaceDE w:val="0"/>
      <w:autoSpaceDN w:val="0"/>
      <w:adjustRightInd w:val="0"/>
      <w:spacing w:after="0" w:line="240" w:lineRule="auto"/>
      <w:jc w:val="both"/>
    </w:pPr>
    <w:rPr>
      <w:rFonts w:ascii="Courier New" w:hAnsi="Courier New" w:cs="Courier New"/>
      <w:sz w:val="24"/>
      <w:szCs w:val="24"/>
    </w:rPr>
  </w:style>
  <w:style w:type="paragraph" w:customStyle="1" w:styleId="af8">
    <w:name w:val="Знак"/>
    <w:basedOn w:val="a0"/>
    <w:rsid w:val="00FB10FA"/>
    <w:pPr>
      <w:spacing w:after="160" w:line="240" w:lineRule="exact"/>
    </w:pPr>
    <w:rPr>
      <w:rFonts w:ascii="Verdana" w:eastAsia="Times New Roman" w:hAnsi="Verdana"/>
      <w:sz w:val="20"/>
      <w:szCs w:val="20"/>
      <w:lang w:val="en-US"/>
    </w:rPr>
  </w:style>
  <w:style w:type="paragraph" w:styleId="af9">
    <w:name w:val="Balloon Text"/>
    <w:basedOn w:val="a0"/>
    <w:link w:val="afa"/>
    <w:unhideWhenUsed/>
    <w:rsid w:val="00FB10FA"/>
    <w:pPr>
      <w:spacing w:after="0" w:line="240" w:lineRule="auto"/>
      <w:jc w:val="both"/>
    </w:pPr>
    <w:rPr>
      <w:rFonts w:ascii="Tahoma" w:hAnsi="Tahoma"/>
      <w:sz w:val="16"/>
      <w:szCs w:val="16"/>
    </w:rPr>
  </w:style>
  <w:style w:type="character" w:customStyle="1" w:styleId="afa">
    <w:name w:val="Текст выноски Знак"/>
    <w:basedOn w:val="a1"/>
    <w:link w:val="af9"/>
    <w:rsid w:val="00FB10FA"/>
    <w:rPr>
      <w:rFonts w:ascii="Tahoma" w:eastAsia="Calibri" w:hAnsi="Tahoma" w:cs="Times New Roman"/>
      <w:sz w:val="16"/>
      <w:szCs w:val="16"/>
    </w:rPr>
  </w:style>
  <w:style w:type="table" w:customStyle="1" w:styleId="61">
    <w:name w:val="Сетка таблицы6"/>
    <w:basedOn w:val="a2"/>
    <w:next w:val="af1"/>
    <w:uiPriority w:val="39"/>
    <w:rsid w:val="00FB10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Знак Знак Знак Знак"/>
    <w:basedOn w:val="a0"/>
    <w:rsid w:val="00FB10FA"/>
    <w:pPr>
      <w:spacing w:before="100" w:beforeAutospacing="1" w:after="100" w:afterAutospacing="1" w:line="240" w:lineRule="auto"/>
    </w:pPr>
    <w:rPr>
      <w:rFonts w:ascii="Tahoma" w:eastAsia="Times New Roman" w:hAnsi="Tahoma"/>
      <w:sz w:val="20"/>
      <w:szCs w:val="20"/>
      <w:lang w:val="en-US"/>
    </w:rPr>
  </w:style>
  <w:style w:type="paragraph" w:customStyle="1" w:styleId="acxspmiddle">
    <w:name w:val="acxspmiddle"/>
    <w:basedOn w:val="a0"/>
    <w:rsid w:val="00FB10F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last">
    <w:name w:val="msonormalcxsplast"/>
    <w:basedOn w:val="a0"/>
    <w:rsid w:val="00FB10F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
    <w:name w:val="msonormalcxspmiddle"/>
    <w:basedOn w:val="a0"/>
    <w:rsid w:val="00FB10FA"/>
    <w:pPr>
      <w:spacing w:before="100" w:beforeAutospacing="1" w:after="100" w:afterAutospacing="1" w:line="240" w:lineRule="auto"/>
    </w:pPr>
    <w:rPr>
      <w:rFonts w:ascii="Times New Roman" w:eastAsia="Times New Roman" w:hAnsi="Times New Roman"/>
      <w:sz w:val="24"/>
      <w:szCs w:val="24"/>
      <w:lang w:eastAsia="ru-RU"/>
    </w:rPr>
  </w:style>
  <w:style w:type="character" w:styleId="afc">
    <w:name w:val="Subtle Reference"/>
    <w:uiPriority w:val="31"/>
    <w:qFormat/>
    <w:rsid w:val="00FB10FA"/>
    <w:rPr>
      <w:smallCaps/>
      <w:color w:val="5A5A5A"/>
    </w:rPr>
  </w:style>
  <w:style w:type="numbering" w:customStyle="1" w:styleId="25">
    <w:name w:val="Нет списка2"/>
    <w:next w:val="a3"/>
    <w:uiPriority w:val="99"/>
    <w:semiHidden/>
    <w:unhideWhenUsed/>
    <w:rsid w:val="00D42449"/>
  </w:style>
  <w:style w:type="table" w:customStyle="1" w:styleId="72">
    <w:name w:val="Сетка таблицы7"/>
    <w:basedOn w:val="a2"/>
    <w:next w:val="af1"/>
    <w:uiPriority w:val="39"/>
    <w:rsid w:val="00D424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0"/>
    <w:link w:val="afe"/>
    <w:unhideWhenUsed/>
    <w:rsid w:val="00D42449"/>
    <w:pPr>
      <w:tabs>
        <w:tab w:val="center" w:pos="4677"/>
        <w:tab w:val="right" w:pos="9355"/>
      </w:tabs>
      <w:spacing w:line="240" w:lineRule="auto"/>
      <w:jc w:val="both"/>
    </w:pPr>
    <w:rPr>
      <w:rFonts w:ascii="Times New Roman" w:hAnsi="Times New Roman"/>
      <w:sz w:val="24"/>
    </w:rPr>
  </w:style>
  <w:style w:type="character" w:customStyle="1" w:styleId="afe">
    <w:name w:val="Верхний колонтитул Знак"/>
    <w:basedOn w:val="a1"/>
    <w:link w:val="afd"/>
    <w:rsid w:val="00D42449"/>
    <w:rPr>
      <w:rFonts w:ascii="Times New Roman" w:eastAsia="Calibri" w:hAnsi="Times New Roman" w:cs="Times New Roman"/>
      <w:sz w:val="24"/>
    </w:rPr>
  </w:style>
  <w:style w:type="paragraph" w:styleId="aff">
    <w:name w:val="footer"/>
    <w:basedOn w:val="a0"/>
    <w:link w:val="aff0"/>
    <w:uiPriority w:val="99"/>
    <w:unhideWhenUsed/>
    <w:rsid w:val="00D42449"/>
    <w:pPr>
      <w:tabs>
        <w:tab w:val="center" w:pos="4677"/>
        <w:tab w:val="right" w:pos="9355"/>
      </w:tabs>
      <w:spacing w:line="240" w:lineRule="auto"/>
      <w:jc w:val="both"/>
    </w:pPr>
    <w:rPr>
      <w:rFonts w:ascii="Times New Roman" w:hAnsi="Times New Roman"/>
      <w:sz w:val="24"/>
    </w:rPr>
  </w:style>
  <w:style w:type="character" w:customStyle="1" w:styleId="aff0">
    <w:name w:val="Нижний колонтитул Знак"/>
    <w:basedOn w:val="a1"/>
    <w:link w:val="aff"/>
    <w:uiPriority w:val="99"/>
    <w:rsid w:val="00D42449"/>
    <w:rPr>
      <w:rFonts w:ascii="Times New Roman" w:eastAsia="Calibri" w:hAnsi="Times New Roman" w:cs="Times New Roman"/>
      <w:sz w:val="24"/>
    </w:rPr>
  </w:style>
  <w:style w:type="numbering" w:customStyle="1" w:styleId="36">
    <w:name w:val="Нет списка3"/>
    <w:next w:val="a3"/>
    <w:uiPriority w:val="99"/>
    <w:semiHidden/>
    <w:unhideWhenUsed/>
    <w:rsid w:val="00E24F57"/>
  </w:style>
  <w:style w:type="table" w:customStyle="1" w:styleId="82">
    <w:name w:val="Сетка таблицы8"/>
    <w:basedOn w:val="a2"/>
    <w:next w:val="af1"/>
    <w:uiPriority w:val="39"/>
    <w:rsid w:val="00E24F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224B32"/>
  </w:style>
  <w:style w:type="table" w:customStyle="1" w:styleId="91">
    <w:name w:val="Сетка таблицы9"/>
    <w:basedOn w:val="a2"/>
    <w:next w:val="af1"/>
    <w:uiPriority w:val="39"/>
    <w:rsid w:val="00224B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3"/>
    <w:uiPriority w:val="99"/>
    <w:semiHidden/>
    <w:unhideWhenUsed/>
    <w:rsid w:val="005C0C02"/>
  </w:style>
  <w:style w:type="table" w:customStyle="1" w:styleId="100">
    <w:name w:val="Сетка таблицы10"/>
    <w:basedOn w:val="a2"/>
    <w:next w:val="af1"/>
    <w:uiPriority w:val="39"/>
    <w:rsid w:val="005C0C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2"/>
    <w:next w:val="af1"/>
    <w:uiPriority w:val="39"/>
    <w:rsid w:val="004459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1"/>
    <w:uiPriority w:val="99"/>
    <w:rsid w:val="00976C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2"/>
    <w:uiPriority w:val="39"/>
    <w:rsid w:val="00685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0"/>
    <w:uiPriority w:val="99"/>
    <w:qFormat/>
    <w:rsid w:val="0032765A"/>
    <w:pPr>
      <w:widowControl w:val="0"/>
      <w:numPr>
        <w:numId w:val="5"/>
      </w:numPr>
      <w:suppressAutoHyphens/>
      <w:spacing w:before="280" w:after="6" w:line="264" w:lineRule="auto"/>
      <w:ind w:left="11" w:right="6" w:hanging="11"/>
      <w:jc w:val="center"/>
      <w:textAlignment w:val="baseline"/>
      <w:outlineLvl w:val="0"/>
    </w:pPr>
    <w:rPr>
      <w:rFonts w:ascii="Times New Roman" w:eastAsia="Times New Roman" w:hAnsi="Times New Roman"/>
      <w:b/>
      <w:bCs/>
      <w:color w:val="000000"/>
      <w:sz w:val="48"/>
      <w:szCs w:val="48"/>
      <w:lang w:eastAsia="ru-RU"/>
    </w:rPr>
  </w:style>
  <w:style w:type="paragraph" w:customStyle="1" w:styleId="31">
    <w:name w:val="Заголовок 31"/>
    <w:basedOn w:val="a0"/>
    <w:uiPriority w:val="99"/>
    <w:qFormat/>
    <w:rsid w:val="0032765A"/>
    <w:pPr>
      <w:keepNext/>
      <w:widowControl w:val="0"/>
      <w:numPr>
        <w:ilvl w:val="2"/>
        <w:numId w:val="5"/>
      </w:numPr>
      <w:suppressAutoHyphens/>
      <w:spacing w:before="140" w:after="0" w:line="240" w:lineRule="auto"/>
      <w:textAlignment w:val="baseline"/>
      <w:outlineLvl w:val="2"/>
    </w:pPr>
    <w:rPr>
      <w:rFonts w:ascii="Liberation Sans" w:eastAsia="Microsoft YaHei" w:hAnsi="Liberation Sans" w:cs="Mangal"/>
      <w:b/>
      <w:bCs/>
      <w:sz w:val="28"/>
      <w:szCs w:val="28"/>
    </w:rPr>
  </w:style>
  <w:style w:type="paragraph" w:styleId="aff1">
    <w:name w:val="endnote text"/>
    <w:basedOn w:val="a0"/>
    <w:link w:val="aff2"/>
    <w:uiPriority w:val="99"/>
    <w:semiHidden/>
    <w:unhideWhenUsed/>
    <w:rsid w:val="002D0F44"/>
    <w:pPr>
      <w:spacing w:after="0" w:line="240" w:lineRule="auto"/>
    </w:pPr>
    <w:rPr>
      <w:sz w:val="20"/>
      <w:szCs w:val="20"/>
    </w:rPr>
  </w:style>
  <w:style w:type="character" w:customStyle="1" w:styleId="aff2">
    <w:name w:val="Текст концевой сноски Знак"/>
    <w:basedOn w:val="a1"/>
    <w:link w:val="aff1"/>
    <w:uiPriority w:val="99"/>
    <w:semiHidden/>
    <w:rsid w:val="002D0F44"/>
    <w:rPr>
      <w:rFonts w:ascii="Calibri" w:eastAsia="Calibri" w:hAnsi="Calibri" w:cs="Times New Roman"/>
      <w:sz w:val="20"/>
      <w:szCs w:val="20"/>
    </w:rPr>
  </w:style>
  <w:style w:type="character" w:customStyle="1" w:styleId="40">
    <w:name w:val="Заголовок 4 Знак"/>
    <w:basedOn w:val="a1"/>
    <w:link w:val="4"/>
    <w:rsid w:val="00B4150C"/>
    <w:rPr>
      <w:rFonts w:ascii="Times New Roman" w:eastAsia="Times New Roman" w:hAnsi="Times New Roman" w:cs="Times New Roman"/>
      <w:b/>
      <w:i/>
      <w:spacing w:val="-3"/>
      <w:sz w:val="24"/>
      <w:szCs w:val="20"/>
      <w:u w:val="single"/>
    </w:rPr>
  </w:style>
  <w:style w:type="character" w:customStyle="1" w:styleId="50">
    <w:name w:val="Заголовок 5 Знак"/>
    <w:basedOn w:val="a1"/>
    <w:link w:val="5"/>
    <w:rsid w:val="00B4150C"/>
    <w:rPr>
      <w:rFonts w:ascii="Arial" w:eastAsia="Times New Roman" w:hAnsi="Arial" w:cs="Times New Roman"/>
      <w:b/>
      <w:color w:val="FF0000"/>
      <w:spacing w:val="-3"/>
      <w:sz w:val="28"/>
      <w:szCs w:val="20"/>
    </w:rPr>
  </w:style>
  <w:style w:type="character" w:customStyle="1" w:styleId="60">
    <w:name w:val="Заголовок 6 Знак"/>
    <w:basedOn w:val="a1"/>
    <w:link w:val="6"/>
    <w:rsid w:val="00B4150C"/>
    <w:rPr>
      <w:rFonts w:ascii="Times New Roman" w:eastAsia="Times New Roman" w:hAnsi="Times New Roman" w:cs="Times New Roman"/>
      <w:b/>
      <w:spacing w:val="-2"/>
      <w:sz w:val="24"/>
      <w:szCs w:val="20"/>
    </w:rPr>
  </w:style>
  <w:style w:type="character" w:customStyle="1" w:styleId="71">
    <w:name w:val="Заголовок 7 Знак"/>
    <w:basedOn w:val="a1"/>
    <w:link w:val="70"/>
    <w:rsid w:val="00B4150C"/>
    <w:rPr>
      <w:rFonts w:ascii="Arial" w:eastAsia="Times New Roman" w:hAnsi="Arial" w:cs="Times New Roman"/>
      <w:b/>
      <w:bCs/>
      <w:sz w:val="20"/>
      <w:szCs w:val="20"/>
    </w:rPr>
  </w:style>
  <w:style w:type="character" w:customStyle="1" w:styleId="81">
    <w:name w:val="Заголовок 8 Знак"/>
    <w:basedOn w:val="a1"/>
    <w:link w:val="80"/>
    <w:rsid w:val="00B4150C"/>
    <w:rPr>
      <w:rFonts w:ascii="Times New Roman" w:eastAsia="Times New Roman" w:hAnsi="Times New Roman" w:cs="Times New Roman"/>
      <w:b/>
      <w:spacing w:val="-2"/>
      <w:szCs w:val="20"/>
    </w:rPr>
  </w:style>
  <w:style w:type="character" w:customStyle="1" w:styleId="90">
    <w:name w:val="Заголовок 9 Знак"/>
    <w:basedOn w:val="a1"/>
    <w:link w:val="9"/>
    <w:rsid w:val="00B4150C"/>
    <w:rPr>
      <w:rFonts w:ascii="Arial" w:eastAsia="Times New Roman" w:hAnsi="Arial" w:cs="Times New Roman"/>
      <w:b/>
      <w:sz w:val="20"/>
      <w:szCs w:val="20"/>
      <w:lang w:val="en-US"/>
    </w:rPr>
  </w:style>
  <w:style w:type="numbering" w:customStyle="1" w:styleId="62">
    <w:name w:val="Нет списка6"/>
    <w:next w:val="a3"/>
    <w:uiPriority w:val="99"/>
    <w:semiHidden/>
    <w:unhideWhenUsed/>
    <w:rsid w:val="00B4150C"/>
  </w:style>
  <w:style w:type="paragraph" w:customStyle="1" w:styleId="26">
    <w:name w:val="2"/>
    <w:basedOn w:val="a0"/>
    <w:next w:val="ab"/>
    <w:uiPriority w:val="99"/>
    <w:qFormat/>
    <w:rsid w:val="00B4150C"/>
    <w:pPr>
      <w:spacing w:after="0" w:line="240" w:lineRule="auto"/>
      <w:jc w:val="center"/>
    </w:pPr>
    <w:rPr>
      <w:sz w:val="24"/>
      <w:szCs w:val="20"/>
    </w:rPr>
  </w:style>
  <w:style w:type="character" w:customStyle="1" w:styleId="1a">
    <w:name w:val="Название Знак1"/>
    <w:uiPriority w:val="99"/>
    <w:rsid w:val="00B4150C"/>
    <w:rPr>
      <w:rFonts w:ascii="Calibri Light" w:eastAsia="Times New Roman" w:hAnsi="Calibri Light" w:cs="Times New Roman"/>
      <w:spacing w:val="-10"/>
      <w:kern w:val="28"/>
      <w:sz w:val="56"/>
      <w:szCs w:val="56"/>
    </w:rPr>
  </w:style>
  <w:style w:type="table" w:customStyle="1" w:styleId="130">
    <w:name w:val="Сетка таблицы13"/>
    <w:basedOn w:val="a2"/>
    <w:next w:val="af1"/>
    <w:uiPriority w:val="3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next w:val="af1"/>
    <w:uiPriority w:val="3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1"/>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2"/>
    <w:next w:val="af1"/>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1"/>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1"/>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3"/>
    <w:semiHidden/>
    <w:unhideWhenUsed/>
    <w:rsid w:val="00B4150C"/>
  </w:style>
  <w:style w:type="table" w:customStyle="1" w:styleId="610">
    <w:name w:val="Сетка таблицы61"/>
    <w:basedOn w:val="a2"/>
    <w:next w:val="af1"/>
    <w:uiPriority w:val="39"/>
    <w:rsid w:val="00B415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B4150C"/>
  </w:style>
  <w:style w:type="table" w:customStyle="1" w:styleId="710">
    <w:name w:val="Сетка таблицы71"/>
    <w:basedOn w:val="a2"/>
    <w:next w:val="af1"/>
    <w:uiPriority w:val="39"/>
    <w:rsid w:val="00B415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3"/>
    <w:uiPriority w:val="99"/>
    <w:semiHidden/>
    <w:unhideWhenUsed/>
    <w:rsid w:val="00B4150C"/>
  </w:style>
  <w:style w:type="table" w:customStyle="1" w:styleId="810">
    <w:name w:val="Сетка таблицы81"/>
    <w:basedOn w:val="a2"/>
    <w:next w:val="af1"/>
    <w:uiPriority w:val="39"/>
    <w:rsid w:val="00B415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
    <w:next w:val="a3"/>
    <w:uiPriority w:val="99"/>
    <w:semiHidden/>
    <w:unhideWhenUsed/>
    <w:rsid w:val="00B4150C"/>
  </w:style>
  <w:style w:type="table" w:customStyle="1" w:styleId="910">
    <w:name w:val="Сетка таблицы91"/>
    <w:basedOn w:val="a2"/>
    <w:next w:val="af1"/>
    <w:uiPriority w:val="39"/>
    <w:rsid w:val="00B415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3"/>
    <w:uiPriority w:val="99"/>
    <w:semiHidden/>
    <w:unhideWhenUsed/>
    <w:rsid w:val="00B4150C"/>
  </w:style>
  <w:style w:type="table" w:customStyle="1" w:styleId="101">
    <w:name w:val="Сетка таблицы101"/>
    <w:basedOn w:val="a2"/>
    <w:next w:val="af1"/>
    <w:uiPriority w:val="39"/>
    <w:rsid w:val="00B415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next w:val="af1"/>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2"/>
    <w:next w:val="af1"/>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Стиль1"/>
    <w:uiPriority w:val="99"/>
    <w:rsid w:val="00B4150C"/>
    <w:pPr>
      <w:widowControl w:val="0"/>
      <w:spacing w:after="0" w:line="240" w:lineRule="auto"/>
    </w:pPr>
    <w:rPr>
      <w:rFonts w:ascii="Times New Roman" w:eastAsia="Times New Roman" w:hAnsi="Times New Roman" w:cs="Times New Roman"/>
      <w:color w:val="00000A"/>
      <w:sz w:val="24"/>
      <w:szCs w:val="24"/>
      <w:lang w:eastAsia="ru-RU"/>
    </w:rPr>
  </w:style>
  <w:style w:type="table" w:customStyle="1" w:styleId="150">
    <w:name w:val="Сетка таблицы15"/>
    <w:uiPriority w:val="3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2"/>
    <w:uiPriority w:val="99"/>
    <w:rsid w:val="00B4150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2"/>
    <w:next w:val="af1"/>
    <w:uiPriority w:val="59"/>
    <w:rsid w:val="00B4150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Уровень1"/>
    <w:basedOn w:val="a0"/>
    <w:rsid w:val="00B4150C"/>
    <w:pPr>
      <w:numPr>
        <w:numId w:val="12"/>
      </w:numPr>
      <w:spacing w:before="240" w:after="0"/>
      <w:ind w:left="714" w:hanging="357"/>
      <w:jc w:val="both"/>
      <w:outlineLvl w:val="0"/>
    </w:pPr>
    <w:rPr>
      <w:b/>
    </w:rPr>
  </w:style>
  <w:style w:type="numbering" w:customStyle="1" w:styleId="611">
    <w:name w:val="Нет списка61"/>
    <w:next w:val="a3"/>
    <w:uiPriority w:val="99"/>
    <w:semiHidden/>
    <w:unhideWhenUsed/>
    <w:rsid w:val="00B4150C"/>
  </w:style>
  <w:style w:type="paragraph" w:customStyle="1" w:styleId="ConsPlusCell">
    <w:name w:val="ConsPlusCell"/>
    <w:uiPriority w:val="99"/>
    <w:rsid w:val="00B4150C"/>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7">
    <w:name w:val="Нет списка7"/>
    <w:next w:val="a3"/>
    <w:unhideWhenUsed/>
    <w:rsid w:val="00B4150C"/>
    <w:pPr>
      <w:numPr>
        <w:numId w:val="13"/>
      </w:numPr>
    </w:pPr>
  </w:style>
  <w:style w:type="character" w:styleId="aff3">
    <w:name w:val="FollowedHyperlink"/>
    <w:uiPriority w:val="99"/>
    <w:semiHidden/>
    <w:unhideWhenUsed/>
    <w:rsid w:val="00B4150C"/>
    <w:rPr>
      <w:color w:val="800080"/>
      <w:u w:val="single"/>
    </w:rPr>
  </w:style>
  <w:style w:type="paragraph" w:customStyle="1" w:styleId="msonormal0">
    <w:name w:val="msonormal"/>
    <w:basedOn w:val="a0"/>
    <w:rsid w:val="00B415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0"/>
    <w:rsid w:val="00B4150C"/>
    <w:pPr>
      <w:spacing w:before="100" w:beforeAutospacing="1" w:after="100" w:afterAutospacing="1" w:line="240" w:lineRule="auto"/>
    </w:pPr>
    <w:rPr>
      <w:rFonts w:ascii="Arial" w:eastAsia="Times New Roman" w:hAnsi="Arial" w:cs="Arial"/>
      <w:sz w:val="20"/>
      <w:szCs w:val="20"/>
      <w:lang w:eastAsia="ru-RU"/>
    </w:rPr>
  </w:style>
  <w:style w:type="paragraph" w:customStyle="1" w:styleId="font6">
    <w:name w:val="font6"/>
    <w:basedOn w:val="a0"/>
    <w:rsid w:val="00B4150C"/>
    <w:pPr>
      <w:spacing w:before="100" w:beforeAutospacing="1" w:after="100" w:afterAutospacing="1" w:line="240" w:lineRule="auto"/>
    </w:pPr>
    <w:rPr>
      <w:rFonts w:ascii="Arial" w:eastAsia="Times New Roman" w:hAnsi="Arial" w:cs="Arial"/>
      <w:i/>
      <w:iCs/>
      <w:sz w:val="14"/>
      <w:szCs w:val="14"/>
      <w:lang w:eastAsia="ru-RU"/>
    </w:rPr>
  </w:style>
  <w:style w:type="paragraph" w:customStyle="1" w:styleId="font7">
    <w:name w:val="font7"/>
    <w:basedOn w:val="a0"/>
    <w:rsid w:val="00B4150C"/>
    <w:pPr>
      <w:spacing w:before="100" w:beforeAutospacing="1" w:after="100" w:afterAutospacing="1" w:line="240" w:lineRule="auto"/>
    </w:pPr>
    <w:rPr>
      <w:rFonts w:ascii="Arial" w:eastAsia="Times New Roman" w:hAnsi="Arial" w:cs="Arial"/>
      <w:i/>
      <w:iCs/>
      <w:sz w:val="12"/>
      <w:szCs w:val="12"/>
      <w:lang w:eastAsia="ru-RU"/>
    </w:rPr>
  </w:style>
  <w:style w:type="paragraph" w:customStyle="1" w:styleId="xl66">
    <w:name w:val="xl66"/>
    <w:basedOn w:val="a0"/>
    <w:rsid w:val="00B4150C"/>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67">
    <w:name w:val="xl67"/>
    <w:basedOn w:val="a0"/>
    <w:rsid w:val="00B4150C"/>
    <w:pP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68">
    <w:name w:val="xl68"/>
    <w:basedOn w:val="a0"/>
    <w:rsid w:val="00B4150C"/>
    <w:pPr>
      <w:spacing w:before="100" w:beforeAutospacing="1" w:after="100" w:afterAutospacing="1" w:line="240" w:lineRule="auto"/>
      <w:jc w:val="center"/>
      <w:textAlignment w:val="top"/>
    </w:pPr>
    <w:rPr>
      <w:rFonts w:ascii="Arial" w:eastAsia="Times New Roman" w:hAnsi="Arial" w:cs="Arial"/>
      <w:sz w:val="20"/>
      <w:szCs w:val="20"/>
      <w:lang w:eastAsia="ru-RU"/>
    </w:rPr>
  </w:style>
  <w:style w:type="paragraph" w:customStyle="1" w:styleId="xl69">
    <w:name w:val="xl69"/>
    <w:basedOn w:val="a0"/>
    <w:rsid w:val="00B4150C"/>
    <w:pPr>
      <w:spacing w:before="100" w:beforeAutospacing="1" w:after="100" w:afterAutospacing="1" w:line="240" w:lineRule="auto"/>
      <w:jc w:val="center"/>
      <w:textAlignment w:val="top"/>
    </w:pPr>
    <w:rPr>
      <w:rFonts w:ascii="Arial" w:eastAsia="Times New Roman" w:hAnsi="Arial" w:cs="Arial"/>
      <w:sz w:val="20"/>
      <w:szCs w:val="20"/>
      <w:lang w:eastAsia="ru-RU"/>
    </w:rPr>
  </w:style>
  <w:style w:type="paragraph" w:customStyle="1" w:styleId="xl70">
    <w:name w:val="xl70"/>
    <w:basedOn w:val="a0"/>
    <w:rsid w:val="00B4150C"/>
    <w:pPr>
      <w:spacing w:before="100" w:beforeAutospacing="1" w:after="100" w:afterAutospacing="1" w:line="240" w:lineRule="auto"/>
      <w:jc w:val="right"/>
      <w:textAlignment w:val="top"/>
    </w:pPr>
    <w:rPr>
      <w:rFonts w:ascii="Arial" w:eastAsia="Times New Roman" w:hAnsi="Arial" w:cs="Arial"/>
      <w:sz w:val="20"/>
      <w:szCs w:val="20"/>
      <w:lang w:eastAsia="ru-RU"/>
    </w:rPr>
  </w:style>
  <w:style w:type="paragraph" w:customStyle="1" w:styleId="xl71">
    <w:name w:val="xl71"/>
    <w:basedOn w:val="a0"/>
    <w:rsid w:val="00B4150C"/>
    <w:pPr>
      <w:spacing w:before="100" w:beforeAutospacing="1" w:after="100" w:afterAutospacing="1" w:line="240" w:lineRule="auto"/>
      <w:textAlignment w:val="top"/>
    </w:pPr>
    <w:rPr>
      <w:rFonts w:ascii="Arial" w:eastAsia="Times New Roman" w:hAnsi="Arial" w:cs="Arial"/>
      <w:b/>
      <w:bCs/>
      <w:sz w:val="20"/>
      <w:szCs w:val="20"/>
      <w:lang w:eastAsia="ru-RU"/>
    </w:rPr>
  </w:style>
  <w:style w:type="paragraph" w:customStyle="1" w:styleId="xl72">
    <w:name w:val="xl72"/>
    <w:basedOn w:val="a0"/>
    <w:rsid w:val="00B4150C"/>
    <w:pPr>
      <w:spacing w:before="100" w:beforeAutospacing="1" w:after="100" w:afterAutospacing="1" w:line="240" w:lineRule="auto"/>
    </w:pPr>
    <w:rPr>
      <w:rFonts w:ascii="Arial" w:eastAsia="Times New Roman" w:hAnsi="Arial" w:cs="Arial"/>
      <w:sz w:val="20"/>
      <w:szCs w:val="20"/>
      <w:lang w:eastAsia="ru-RU"/>
    </w:rPr>
  </w:style>
  <w:style w:type="paragraph" w:customStyle="1" w:styleId="xl73">
    <w:name w:val="xl73"/>
    <w:basedOn w:val="a0"/>
    <w:rsid w:val="00B4150C"/>
    <w:pP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74">
    <w:name w:val="xl74"/>
    <w:basedOn w:val="a0"/>
    <w:rsid w:val="00B4150C"/>
    <w:pP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75">
    <w:name w:val="xl75"/>
    <w:basedOn w:val="a0"/>
    <w:rsid w:val="00B4150C"/>
    <w:pPr>
      <w:pBdr>
        <w:top w:val="single" w:sz="4" w:space="0" w:color="auto"/>
      </w:pBdr>
      <w:spacing w:before="100" w:beforeAutospacing="1" w:after="100" w:afterAutospacing="1" w:line="240" w:lineRule="auto"/>
      <w:jc w:val="right"/>
      <w:textAlignment w:val="top"/>
    </w:pPr>
    <w:rPr>
      <w:rFonts w:ascii="Arial" w:eastAsia="Times New Roman" w:hAnsi="Arial" w:cs="Arial"/>
      <w:sz w:val="20"/>
      <w:szCs w:val="20"/>
      <w:lang w:eastAsia="ru-RU"/>
    </w:rPr>
  </w:style>
  <w:style w:type="paragraph" w:customStyle="1" w:styleId="xl76">
    <w:name w:val="xl76"/>
    <w:basedOn w:val="a0"/>
    <w:rsid w:val="00B4150C"/>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20"/>
      <w:szCs w:val="20"/>
      <w:lang w:eastAsia="ru-RU"/>
    </w:rPr>
  </w:style>
  <w:style w:type="paragraph" w:customStyle="1" w:styleId="xl77">
    <w:name w:val="xl77"/>
    <w:basedOn w:val="a0"/>
    <w:rsid w:val="00B4150C"/>
    <w:pPr>
      <w:spacing w:before="100" w:beforeAutospacing="1" w:after="100" w:afterAutospacing="1" w:line="240" w:lineRule="auto"/>
      <w:jc w:val="center"/>
      <w:textAlignment w:val="top"/>
    </w:pPr>
    <w:rPr>
      <w:rFonts w:ascii="Arial" w:eastAsia="Times New Roman" w:hAnsi="Arial" w:cs="Arial"/>
      <w:b/>
      <w:bCs/>
      <w:sz w:val="20"/>
      <w:szCs w:val="20"/>
      <w:lang w:eastAsia="ru-RU"/>
    </w:rPr>
  </w:style>
  <w:style w:type="paragraph" w:customStyle="1" w:styleId="xl78">
    <w:name w:val="xl78"/>
    <w:basedOn w:val="a0"/>
    <w:rsid w:val="00B4150C"/>
    <w:pPr>
      <w:spacing w:before="100" w:beforeAutospacing="1" w:after="100" w:afterAutospacing="1" w:line="240" w:lineRule="auto"/>
      <w:jc w:val="right"/>
      <w:textAlignment w:val="top"/>
    </w:pPr>
    <w:rPr>
      <w:rFonts w:ascii="Arial" w:eastAsia="Times New Roman" w:hAnsi="Arial" w:cs="Arial"/>
      <w:sz w:val="20"/>
      <w:szCs w:val="20"/>
      <w:lang w:eastAsia="ru-RU"/>
    </w:rPr>
  </w:style>
  <w:style w:type="paragraph" w:customStyle="1" w:styleId="xl79">
    <w:name w:val="xl79"/>
    <w:basedOn w:val="a0"/>
    <w:rsid w:val="00B4150C"/>
    <w:pPr>
      <w:spacing w:before="100" w:beforeAutospacing="1" w:after="100" w:afterAutospacing="1" w:line="240" w:lineRule="auto"/>
    </w:pPr>
    <w:rPr>
      <w:rFonts w:ascii="Arial" w:eastAsia="Times New Roman" w:hAnsi="Arial" w:cs="Arial"/>
      <w:sz w:val="20"/>
      <w:szCs w:val="20"/>
      <w:lang w:eastAsia="ru-RU"/>
    </w:rPr>
  </w:style>
  <w:style w:type="paragraph" w:customStyle="1" w:styleId="xl80">
    <w:name w:val="xl80"/>
    <w:basedOn w:val="a0"/>
    <w:rsid w:val="00B4150C"/>
    <w:pPr>
      <w:pBdr>
        <w:top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1">
    <w:name w:val="xl81"/>
    <w:basedOn w:val="a0"/>
    <w:rsid w:val="00B4150C"/>
    <w:pPr>
      <w:spacing w:before="100" w:beforeAutospacing="1" w:after="100" w:afterAutospacing="1" w:line="240" w:lineRule="auto"/>
      <w:textAlignment w:val="top"/>
    </w:pPr>
    <w:rPr>
      <w:rFonts w:ascii="Arial" w:eastAsia="Times New Roman" w:hAnsi="Arial" w:cs="Arial"/>
      <w:i/>
      <w:iCs/>
      <w:sz w:val="20"/>
      <w:szCs w:val="20"/>
      <w:lang w:eastAsia="ru-RU"/>
    </w:rPr>
  </w:style>
  <w:style w:type="paragraph" w:customStyle="1" w:styleId="xl82">
    <w:name w:val="xl82"/>
    <w:basedOn w:val="a0"/>
    <w:rsid w:val="00B4150C"/>
    <w:pPr>
      <w:spacing w:before="100" w:beforeAutospacing="1" w:after="100" w:afterAutospacing="1" w:line="240" w:lineRule="auto"/>
      <w:jc w:val="right"/>
    </w:pPr>
    <w:rPr>
      <w:rFonts w:ascii="Arial" w:eastAsia="Times New Roman" w:hAnsi="Arial" w:cs="Arial"/>
      <w:sz w:val="20"/>
      <w:szCs w:val="20"/>
      <w:lang w:eastAsia="ru-RU"/>
    </w:rPr>
  </w:style>
  <w:style w:type="paragraph" w:customStyle="1" w:styleId="xl83">
    <w:name w:val="xl83"/>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84">
    <w:name w:val="xl84"/>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85">
    <w:name w:val="xl85"/>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86">
    <w:name w:val="xl86"/>
    <w:basedOn w:val="a0"/>
    <w:rsid w:val="00B4150C"/>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87">
    <w:name w:val="xl87"/>
    <w:basedOn w:val="a0"/>
    <w:rsid w:val="00B4150C"/>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8">
    <w:name w:val="xl88"/>
    <w:basedOn w:val="a0"/>
    <w:rsid w:val="00B4150C"/>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9">
    <w:name w:val="xl89"/>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90">
    <w:name w:val="xl90"/>
    <w:basedOn w:val="a0"/>
    <w:rsid w:val="00B4150C"/>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91">
    <w:name w:val="xl91"/>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92">
    <w:name w:val="xl92"/>
    <w:basedOn w:val="a0"/>
    <w:rsid w:val="00B4150C"/>
    <w:pPr>
      <w:spacing w:before="100" w:beforeAutospacing="1" w:after="100" w:afterAutospacing="1" w:line="240" w:lineRule="auto"/>
      <w:jc w:val="center"/>
      <w:textAlignment w:val="top"/>
    </w:pPr>
    <w:rPr>
      <w:rFonts w:ascii="Arial" w:eastAsia="Times New Roman" w:hAnsi="Arial" w:cs="Arial"/>
      <w:i/>
      <w:iCs/>
      <w:sz w:val="20"/>
      <w:szCs w:val="20"/>
      <w:lang w:eastAsia="ru-RU"/>
    </w:rPr>
  </w:style>
  <w:style w:type="paragraph" w:customStyle="1" w:styleId="xl93">
    <w:name w:val="xl93"/>
    <w:basedOn w:val="a0"/>
    <w:rsid w:val="00B4150C"/>
    <w:pPr>
      <w:spacing w:before="100" w:beforeAutospacing="1" w:after="100" w:afterAutospacing="1" w:line="240" w:lineRule="auto"/>
      <w:jc w:val="right"/>
      <w:textAlignment w:val="top"/>
    </w:pPr>
    <w:rPr>
      <w:rFonts w:ascii="Arial" w:eastAsia="Times New Roman" w:hAnsi="Arial" w:cs="Arial"/>
      <w:sz w:val="14"/>
      <w:szCs w:val="14"/>
      <w:lang w:eastAsia="ru-RU"/>
    </w:rPr>
  </w:style>
  <w:style w:type="paragraph" w:customStyle="1" w:styleId="xl94">
    <w:name w:val="xl94"/>
    <w:basedOn w:val="a0"/>
    <w:rsid w:val="00B4150C"/>
    <w:pPr>
      <w:spacing w:before="100" w:beforeAutospacing="1" w:after="100" w:afterAutospacing="1" w:line="240" w:lineRule="auto"/>
    </w:pPr>
    <w:rPr>
      <w:rFonts w:ascii="Arial" w:eastAsia="Times New Roman" w:hAnsi="Arial" w:cs="Arial"/>
      <w:sz w:val="14"/>
      <w:szCs w:val="14"/>
      <w:lang w:eastAsia="ru-RU"/>
    </w:rPr>
  </w:style>
  <w:style w:type="paragraph" w:customStyle="1" w:styleId="xl95">
    <w:name w:val="xl95"/>
    <w:basedOn w:val="a0"/>
    <w:rsid w:val="00B4150C"/>
    <w:pPr>
      <w:pBdr>
        <w:top w:val="single" w:sz="4" w:space="0" w:color="auto"/>
      </w:pBd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96">
    <w:name w:val="xl96"/>
    <w:basedOn w:val="a0"/>
    <w:rsid w:val="00B4150C"/>
    <w:pPr>
      <w:pBdr>
        <w:top w:val="single" w:sz="4" w:space="0" w:color="auto"/>
      </w:pBdr>
      <w:spacing w:before="100" w:beforeAutospacing="1" w:after="100" w:afterAutospacing="1" w:line="240" w:lineRule="auto"/>
      <w:jc w:val="center"/>
      <w:textAlignment w:val="top"/>
    </w:pPr>
    <w:rPr>
      <w:rFonts w:ascii="Arial" w:eastAsia="Times New Roman" w:hAnsi="Arial" w:cs="Arial"/>
      <w:sz w:val="20"/>
      <w:szCs w:val="20"/>
      <w:lang w:eastAsia="ru-RU"/>
    </w:rPr>
  </w:style>
  <w:style w:type="paragraph" w:customStyle="1" w:styleId="xl97">
    <w:name w:val="xl97"/>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98">
    <w:name w:val="xl98"/>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9">
    <w:name w:val="xl99"/>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0">
    <w:name w:val="xl100"/>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4"/>
      <w:szCs w:val="14"/>
      <w:lang w:eastAsia="ru-RU"/>
    </w:rPr>
  </w:style>
  <w:style w:type="paragraph" w:customStyle="1" w:styleId="xl101">
    <w:name w:val="xl101"/>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4"/>
      <w:szCs w:val="14"/>
      <w:lang w:eastAsia="ru-RU"/>
    </w:rPr>
  </w:style>
  <w:style w:type="paragraph" w:customStyle="1" w:styleId="xl102">
    <w:name w:val="xl102"/>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ru-RU"/>
    </w:rPr>
  </w:style>
  <w:style w:type="paragraph" w:customStyle="1" w:styleId="xl103">
    <w:name w:val="xl103"/>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4">
    <w:name w:val="xl104"/>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4"/>
      <w:szCs w:val="14"/>
      <w:lang w:eastAsia="ru-RU"/>
    </w:rPr>
  </w:style>
  <w:style w:type="paragraph" w:customStyle="1" w:styleId="xl105">
    <w:name w:val="xl105"/>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6">
    <w:name w:val="xl106"/>
    <w:basedOn w:val="a0"/>
    <w:rsid w:val="00B4150C"/>
    <w:pPr>
      <w:spacing w:before="100" w:beforeAutospacing="1" w:after="100" w:afterAutospacing="1" w:line="240" w:lineRule="auto"/>
      <w:jc w:val="center"/>
      <w:textAlignment w:val="top"/>
    </w:pPr>
    <w:rPr>
      <w:rFonts w:ascii="Arial" w:eastAsia="Times New Roman" w:hAnsi="Arial" w:cs="Arial"/>
      <w:i/>
      <w:iCs/>
      <w:sz w:val="18"/>
      <w:szCs w:val="18"/>
      <w:lang w:eastAsia="ru-RU"/>
    </w:rPr>
  </w:style>
  <w:style w:type="paragraph" w:customStyle="1" w:styleId="xl107">
    <w:name w:val="xl107"/>
    <w:basedOn w:val="a0"/>
    <w:rsid w:val="00B415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8">
    <w:name w:val="xl108"/>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09">
    <w:name w:val="xl109"/>
    <w:basedOn w:val="a0"/>
    <w:rsid w:val="00B4150C"/>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10">
    <w:name w:val="xl110"/>
    <w:basedOn w:val="a0"/>
    <w:rsid w:val="00B4150C"/>
    <w:pPr>
      <w:spacing w:before="100" w:beforeAutospacing="1" w:after="100" w:afterAutospacing="1" w:line="240" w:lineRule="auto"/>
      <w:jc w:val="right"/>
      <w:textAlignment w:val="top"/>
    </w:pPr>
    <w:rPr>
      <w:rFonts w:ascii="Arial" w:eastAsia="Times New Roman" w:hAnsi="Arial" w:cs="Arial"/>
      <w:sz w:val="14"/>
      <w:szCs w:val="14"/>
      <w:lang w:eastAsia="ru-RU"/>
    </w:rPr>
  </w:style>
  <w:style w:type="paragraph" w:customStyle="1" w:styleId="xl111">
    <w:name w:val="xl111"/>
    <w:basedOn w:val="a0"/>
    <w:rsid w:val="00B4150C"/>
    <w:pPr>
      <w:spacing w:before="100" w:beforeAutospacing="1" w:after="100" w:afterAutospacing="1" w:line="240" w:lineRule="auto"/>
    </w:pPr>
    <w:rPr>
      <w:rFonts w:ascii="Arial" w:eastAsia="Times New Roman" w:hAnsi="Arial" w:cs="Arial"/>
      <w:sz w:val="14"/>
      <w:szCs w:val="14"/>
      <w:lang w:eastAsia="ru-RU"/>
    </w:rPr>
  </w:style>
  <w:style w:type="paragraph" w:customStyle="1" w:styleId="xl112">
    <w:name w:val="xl112"/>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13">
    <w:name w:val="xl113"/>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4">
    <w:name w:val="xl114"/>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15">
    <w:name w:val="xl115"/>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0"/>
    <w:rsid w:val="00B4150C"/>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7">
    <w:name w:val="xl117"/>
    <w:basedOn w:val="a0"/>
    <w:rsid w:val="00B4150C"/>
    <w:pPr>
      <w:spacing w:before="100" w:beforeAutospacing="1" w:after="100" w:afterAutospacing="1" w:line="240" w:lineRule="auto"/>
    </w:pPr>
    <w:rPr>
      <w:rFonts w:ascii="Arial" w:eastAsia="Times New Roman" w:hAnsi="Arial" w:cs="Arial"/>
      <w:sz w:val="20"/>
      <w:szCs w:val="20"/>
      <w:lang w:eastAsia="ru-RU"/>
    </w:rPr>
  </w:style>
  <w:style w:type="paragraph" w:customStyle="1" w:styleId="xl118">
    <w:name w:val="xl118"/>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ru-RU"/>
    </w:rPr>
  </w:style>
  <w:style w:type="paragraph" w:customStyle="1" w:styleId="xl119">
    <w:name w:val="xl119"/>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0">
    <w:name w:val="xl120"/>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1">
    <w:name w:val="xl121"/>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2">
    <w:name w:val="xl122"/>
    <w:basedOn w:val="a0"/>
    <w:rsid w:val="00B41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numbering" w:customStyle="1" w:styleId="8">
    <w:name w:val="Нет списка8"/>
    <w:next w:val="a3"/>
    <w:unhideWhenUsed/>
    <w:rsid w:val="00B4150C"/>
    <w:pPr>
      <w:numPr>
        <w:numId w:val="17"/>
      </w:numPr>
    </w:pPr>
  </w:style>
  <w:style w:type="paragraph" w:customStyle="1" w:styleId="1c">
    <w:name w:val="заголовок 1"/>
    <w:basedOn w:val="a0"/>
    <w:next w:val="a0"/>
    <w:rsid w:val="00B4150C"/>
    <w:pPr>
      <w:keepNext/>
      <w:tabs>
        <w:tab w:val="left" w:pos="426"/>
      </w:tabs>
      <w:autoSpaceDE w:val="0"/>
      <w:autoSpaceDN w:val="0"/>
      <w:spacing w:after="0" w:line="240" w:lineRule="auto"/>
      <w:ind w:left="425" w:hanging="425"/>
      <w:jc w:val="both"/>
    </w:pPr>
    <w:rPr>
      <w:rFonts w:ascii="Courier New" w:eastAsia="Times New Roman" w:hAnsi="Courier New" w:cs="Courier New"/>
      <w:i/>
      <w:iCs/>
      <w:sz w:val="24"/>
      <w:szCs w:val="24"/>
      <w:lang w:eastAsia="ru-RU"/>
    </w:rPr>
  </w:style>
  <w:style w:type="character" w:customStyle="1" w:styleId="aff4">
    <w:name w:val="Основной шрифт"/>
    <w:rsid w:val="00B4150C"/>
  </w:style>
  <w:style w:type="paragraph" w:customStyle="1" w:styleId="1d">
    <w:name w:val="оглавление 1"/>
    <w:basedOn w:val="a0"/>
    <w:autoRedefine/>
    <w:rsid w:val="00B4150C"/>
    <w:pPr>
      <w:tabs>
        <w:tab w:val="left" w:leader="dot" w:pos="9000"/>
        <w:tab w:val="right" w:pos="9360"/>
      </w:tabs>
      <w:suppressAutoHyphens/>
      <w:autoSpaceDE w:val="0"/>
      <w:autoSpaceDN w:val="0"/>
      <w:spacing w:before="480" w:after="0" w:line="240" w:lineRule="auto"/>
      <w:ind w:left="720" w:right="720" w:hanging="720"/>
    </w:pPr>
    <w:rPr>
      <w:rFonts w:ascii="Courier New" w:eastAsia="Times New Roman" w:hAnsi="Courier New" w:cs="Courier New"/>
      <w:sz w:val="24"/>
      <w:szCs w:val="24"/>
      <w:lang w:val="en-US" w:eastAsia="ru-RU"/>
    </w:rPr>
  </w:style>
  <w:style w:type="paragraph" w:customStyle="1" w:styleId="27">
    <w:name w:val="оглавление 2"/>
    <w:basedOn w:val="a0"/>
    <w:autoRedefine/>
    <w:rsid w:val="00B4150C"/>
    <w:pPr>
      <w:tabs>
        <w:tab w:val="left" w:leader="dot" w:pos="9000"/>
        <w:tab w:val="right" w:pos="9360"/>
      </w:tabs>
      <w:suppressAutoHyphens/>
      <w:autoSpaceDE w:val="0"/>
      <w:autoSpaceDN w:val="0"/>
      <w:spacing w:after="0" w:line="240" w:lineRule="auto"/>
      <w:ind w:left="1440" w:right="720" w:hanging="720"/>
    </w:pPr>
    <w:rPr>
      <w:rFonts w:ascii="Courier New" w:eastAsia="Times New Roman" w:hAnsi="Courier New" w:cs="Courier New"/>
      <w:sz w:val="24"/>
      <w:szCs w:val="24"/>
      <w:lang w:val="en-US" w:eastAsia="ru-RU"/>
    </w:rPr>
  </w:style>
  <w:style w:type="paragraph" w:customStyle="1" w:styleId="37">
    <w:name w:val="оглавление 3"/>
    <w:basedOn w:val="a0"/>
    <w:autoRedefine/>
    <w:rsid w:val="00B4150C"/>
    <w:pPr>
      <w:tabs>
        <w:tab w:val="left" w:leader="dot" w:pos="9000"/>
        <w:tab w:val="right" w:pos="9360"/>
      </w:tabs>
      <w:suppressAutoHyphens/>
      <w:autoSpaceDE w:val="0"/>
      <w:autoSpaceDN w:val="0"/>
      <w:spacing w:after="0" w:line="240" w:lineRule="auto"/>
      <w:ind w:left="2160" w:right="720" w:hanging="720"/>
    </w:pPr>
    <w:rPr>
      <w:rFonts w:ascii="Courier New" w:eastAsia="Times New Roman" w:hAnsi="Courier New" w:cs="Courier New"/>
      <w:sz w:val="24"/>
      <w:szCs w:val="24"/>
      <w:lang w:val="en-US" w:eastAsia="ru-RU"/>
    </w:rPr>
  </w:style>
  <w:style w:type="paragraph" w:customStyle="1" w:styleId="43">
    <w:name w:val="оглавление 4"/>
    <w:basedOn w:val="a0"/>
    <w:autoRedefine/>
    <w:rsid w:val="00B4150C"/>
    <w:pPr>
      <w:tabs>
        <w:tab w:val="left" w:leader="dot" w:pos="9000"/>
        <w:tab w:val="right" w:pos="9360"/>
      </w:tabs>
      <w:suppressAutoHyphens/>
      <w:autoSpaceDE w:val="0"/>
      <w:autoSpaceDN w:val="0"/>
      <w:spacing w:after="0" w:line="240" w:lineRule="auto"/>
      <w:ind w:left="2880" w:right="720" w:hanging="720"/>
    </w:pPr>
    <w:rPr>
      <w:rFonts w:ascii="Courier New" w:eastAsia="Times New Roman" w:hAnsi="Courier New" w:cs="Courier New"/>
      <w:sz w:val="24"/>
      <w:szCs w:val="24"/>
      <w:lang w:val="en-US" w:eastAsia="ru-RU"/>
    </w:rPr>
  </w:style>
  <w:style w:type="paragraph" w:customStyle="1" w:styleId="53">
    <w:name w:val="оглавление 5"/>
    <w:basedOn w:val="a0"/>
    <w:autoRedefine/>
    <w:rsid w:val="00B4150C"/>
    <w:pPr>
      <w:tabs>
        <w:tab w:val="left" w:leader="dot" w:pos="9000"/>
        <w:tab w:val="right" w:pos="9360"/>
      </w:tabs>
      <w:suppressAutoHyphens/>
      <w:autoSpaceDE w:val="0"/>
      <w:autoSpaceDN w:val="0"/>
      <w:spacing w:after="0" w:line="240" w:lineRule="auto"/>
      <w:ind w:left="3600" w:right="720" w:hanging="720"/>
    </w:pPr>
    <w:rPr>
      <w:rFonts w:ascii="Courier New" w:eastAsia="Times New Roman" w:hAnsi="Courier New" w:cs="Courier New"/>
      <w:sz w:val="24"/>
      <w:szCs w:val="24"/>
      <w:lang w:val="en-US" w:eastAsia="ru-RU"/>
    </w:rPr>
  </w:style>
  <w:style w:type="paragraph" w:customStyle="1" w:styleId="63">
    <w:name w:val="оглавление 6"/>
    <w:basedOn w:val="a0"/>
    <w:autoRedefine/>
    <w:rsid w:val="00B4150C"/>
    <w:pPr>
      <w:tabs>
        <w:tab w:val="left" w:pos="9000"/>
        <w:tab w:val="right" w:pos="9360"/>
      </w:tabs>
      <w:suppressAutoHyphens/>
      <w:autoSpaceDE w:val="0"/>
      <w:autoSpaceDN w:val="0"/>
      <w:spacing w:after="0" w:line="240" w:lineRule="auto"/>
      <w:ind w:left="720" w:hanging="720"/>
    </w:pPr>
    <w:rPr>
      <w:rFonts w:ascii="Courier New" w:eastAsia="Times New Roman" w:hAnsi="Courier New" w:cs="Courier New"/>
      <w:sz w:val="24"/>
      <w:szCs w:val="24"/>
      <w:lang w:val="en-US" w:eastAsia="ru-RU"/>
    </w:rPr>
  </w:style>
  <w:style w:type="paragraph" w:customStyle="1" w:styleId="73">
    <w:name w:val="оглавление 7"/>
    <w:basedOn w:val="a0"/>
    <w:autoRedefine/>
    <w:rsid w:val="00B4150C"/>
    <w:pPr>
      <w:suppressAutoHyphens/>
      <w:autoSpaceDE w:val="0"/>
      <w:autoSpaceDN w:val="0"/>
      <w:spacing w:after="0" w:line="240" w:lineRule="auto"/>
      <w:ind w:left="720" w:hanging="720"/>
    </w:pPr>
    <w:rPr>
      <w:rFonts w:ascii="Courier New" w:eastAsia="Times New Roman" w:hAnsi="Courier New" w:cs="Courier New"/>
      <w:sz w:val="24"/>
      <w:szCs w:val="24"/>
      <w:lang w:val="en-US" w:eastAsia="ru-RU"/>
    </w:rPr>
  </w:style>
  <w:style w:type="paragraph" w:customStyle="1" w:styleId="83">
    <w:name w:val="оглавление 8"/>
    <w:basedOn w:val="a0"/>
    <w:autoRedefine/>
    <w:rsid w:val="00B4150C"/>
    <w:pPr>
      <w:tabs>
        <w:tab w:val="left" w:pos="9000"/>
        <w:tab w:val="right" w:pos="9360"/>
      </w:tabs>
      <w:suppressAutoHyphens/>
      <w:autoSpaceDE w:val="0"/>
      <w:autoSpaceDN w:val="0"/>
      <w:spacing w:after="0" w:line="240" w:lineRule="auto"/>
      <w:ind w:left="720" w:hanging="720"/>
    </w:pPr>
    <w:rPr>
      <w:rFonts w:ascii="Courier New" w:eastAsia="Times New Roman" w:hAnsi="Courier New" w:cs="Courier New"/>
      <w:sz w:val="24"/>
      <w:szCs w:val="24"/>
      <w:lang w:val="en-US" w:eastAsia="ru-RU"/>
    </w:rPr>
  </w:style>
  <w:style w:type="paragraph" w:customStyle="1" w:styleId="92">
    <w:name w:val="оглавление 9"/>
    <w:basedOn w:val="a0"/>
    <w:autoRedefine/>
    <w:rsid w:val="00B4150C"/>
    <w:pPr>
      <w:tabs>
        <w:tab w:val="left" w:leader="dot" w:pos="9000"/>
        <w:tab w:val="right" w:pos="9360"/>
      </w:tabs>
      <w:suppressAutoHyphens/>
      <w:autoSpaceDE w:val="0"/>
      <w:autoSpaceDN w:val="0"/>
      <w:spacing w:after="0" w:line="240" w:lineRule="auto"/>
      <w:ind w:left="720" w:hanging="720"/>
    </w:pPr>
    <w:rPr>
      <w:rFonts w:ascii="Courier New" w:eastAsia="Times New Roman" w:hAnsi="Courier New" w:cs="Courier New"/>
      <w:sz w:val="24"/>
      <w:szCs w:val="24"/>
      <w:lang w:val="en-US" w:eastAsia="ru-RU"/>
    </w:rPr>
  </w:style>
  <w:style w:type="paragraph" w:customStyle="1" w:styleId="1e">
    <w:name w:val="указатель 1"/>
    <w:basedOn w:val="a0"/>
    <w:autoRedefine/>
    <w:rsid w:val="00B4150C"/>
    <w:pPr>
      <w:tabs>
        <w:tab w:val="left" w:leader="dot" w:pos="9000"/>
        <w:tab w:val="right" w:pos="9360"/>
      </w:tabs>
      <w:suppressAutoHyphens/>
      <w:autoSpaceDE w:val="0"/>
      <w:autoSpaceDN w:val="0"/>
      <w:spacing w:after="0" w:line="240" w:lineRule="auto"/>
      <w:ind w:left="1440" w:right="720" w:hanging="1440"/>
    </w:pPr>
    <w:rPr>
      <w:rFonts w:ascii="Courier New" w:eastAsia="Times New Roman" w:hAnsi="Courier New" w:cs="Courier New"/>
      <w:sz w:val="24"/>
      <w:szCs w:val="24"/>
      <w:lang w:val="en-US" w:eastAsia="ru-RU"/>
    </w:rPr>
  </w:style>
  <w:style w:type="paragraph" w:customStyle="1" w:styleId="28">
    <w:name w:val="указатель 2"/>
    <w:basedOn w:val="a0"/>
    <w:autoRedefine/>
    <w:rsid w:val="00B4150C"/>
    <w:pPr>
      <w:tabs>
        <w:tab w:val="left" w:leader="dot" w:pos="9000"/>
        <w:tab w:val="right" w:pos="9360"/>
      </w:tabs>
      <w:suppressAutoHyphens/>
      <w:autoSpaceDE w:val="0"/>
      <w:autoSpaceDN w:val="0"/>
      <w:spacing w:after="0" w:line="240" w:lineRule="auto"/>
      <w:ind w:left="1440" w:right="720" w:hanging="720"/>
    </w:pPr>
    <w:rPr>
      <w:rFonts w:ascii="Courier New" w:eastAsia="Times New Roman" w:hAnsi="Courier New" w:cs="Courier New"/>
      <w:sz w:val="24"/>
      <w:szCs w:val="24"/>
      <w:lang w:val="en-US" w:eastAsia="ru-RU"/>
    </w:rPr>
  </w:style>
  <w:style w:type="paragraph" w:customStyle="1" w:styleId="aff5">
    <w:name w:val="заг. указ. литературы"/>
    <w:basedOn w:val="a0"/>
    <w:rsid w:val="00B4150C"/>
    <w:pPr>
      <w:tabs>
        <w:tab w:val="left" w:pos="9000"/>
        <w:tab w:val="right" w:pos="9360"/>
      </w:tabs>
      <w:suppressAutoHyphens/>
      <w:autoSpaceDE w:val="0"/>
      <w:autoSpaceDN w:val="0"/>
      <w:spacing w:after="0" w:line="240" w:lineRule="auto"/>
    </w:pPr>
    <w:rPr>
      <w:rFonts w:ascii="Courier New" w:eastAsia="Times New Roman" w:hAnsi="Courier New" w:cs="Courier New"/>
      <w:sz w:val="24"/>
      <w:szCs w:val="24"/>
      <w:lang w:val="en-US" w:eastAsia="ru-RU"/>
    </w:rPr>
  </w:style>
  <w:style w:type="paragraph" w:customStyle="1" w:styleId="aff6">
    <w:name w:val="название"/>
    <w:basedOn w:val="a0"/>
    <w:rsid w:val="00B4150C"/>
    <w:pPr>
      <w:autoSpaceDE w:val="0"/>
      <w:autoSpaceDN w:val="0"/>
      <w:spacing w:after="0" w:line="240" w:lineRule="auto"/>
    </w:pPr>
    <w:rPr>
      <w:rFonts w:ascii="Courier New" w:eastAsia="Times New Roman" w:hAnsi="Courier New" w:cs="Courier New"/>
      <w:sz w:val="24"/>
      <w:szCs w:val="24"/>
      <w:lang w:eastAsia="ru-RU"/>
    </w:rPr>
  </w:style>
  <w:style w:type="character" w:customStyle="1" w:styleId="EquationCaption">
    <w:name w:val="_Equation Caption"/>
    <w:rsid w:val="00B4150C"/>
  </w:style>
  <w:style w:type="character" w:customStyle="1" w:styleId="aff7">
    <w:name w:val="номер страницы"/>
    <w:rsid w:val="00B4150C"/>
  </w:style>
  <w:style w:type="paragraph" w:styleId="aff8">
    <w:name w:val="List"/>
    <w:basedOn w:val="a0"/>
    <w:rsid w:val="00B4150C"/>
    <w:pPr>
      <w:autoSpaceDE w:val="0"/>
      <w:autoSpaceDN w:val="0"/>
      <w:spacing w:after="0" w:line="240" w:lineRule="auto"/>
      <w:ind w:left="142" w:hanging="283"/>
      <w:jc w:val="both"/>
    </w:pPr>
    <w:rPr>
      <w:rFonts w:ascii="Courier New" w:eastAsia="Times New Roman" w:hAnsi="Courier New" w:cs="Courier New"/>
      <w:sz w:val="20"/>
      <w:szCs w:val="20"/>
      <w:lang w:eastAsia="ru-RU"/>
    </w:rPr>
  </w:style>
  <w:style w:type="table" w:customStyle="1" w:styleId="180">
    <w:name w:val="Сетка таблицы18"/>
    <w:basedOn w:val="a2"/>
    <w:next w:val="af1"/>
    <w:rsid w:val="00B4150C"/>
    <w:pPr>
      <w:autoSpaceDE w:val="0"/>
      <w:autoSpaceDN w:val="0"/>
      <w:spacing w:after="0" w:line="240" w:lineRule="auto"/>
    </w:pPr>
    <w:rPr>
      <w:rFonts w:ascii="Courier New" w:eastAsia="Times New Roman" w:hAnsi="Courier New" w:cs="Courier New"/>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
    <w:name w:val="Знак Знак Знак Знак Знак Знак Знак Знак1 Знак Знак Знак1 Знак Знак Знак Знак"/>
    <w:basedOn w:val="a0"/>
    <w:rsid w:val="00B4150C"/>
    <w:pPr>
      <w:spacing w:before="100" w:beforeAutospacing="1" w:after="100" w:afterAutospacing="1" w:line="240" w:lineRule="auto"/>
    </w:pPr>
    <w:rPr>
      <w:rFonts w:ascii="Tahoma" w:eastAsia="Times New Roman" w:hAnsi="Tahoma"/>
      <w:sz w:val="20"/>
      <w:szCs w:val="20"/>
      <w:lang w:val="en-US"/>
    </w:rPr>
  </w:style>
  <w:style w:type="numbering" w:customStyle="1" w:styleId="1111">
    <w:name w:val="Нет списка111"/>
    <w:next w:val="a3"/>
    <w:uiPriority w:val="99"/>
    <w:semiHidden/>
    <w:unhideWhenUsed/>
    <w:rsid w:val="00B4150C"/>
  </w:style>
  <w:style w:type="character" w:customStyle="1" w:styleId="Document8">
    <w:name w:val="Document 8"/>
    <w:rsid w:val="00B4150C"/>
  </w:style>
  <w:style w:type="character" w:customStyle="1" w:styleId="Document4">
    <w:name w:val="Document 4"/>
    <w:rsid w:val="00B4150C"/>
    <w:rPr>
      <w:b/>
      <w:i/>
      <w:sz w:val="24"/>
    </w:rPr>
  </w:style>
  <w:style w:type="character" w:customStyle="1" w:styleId="Document6">
    <w:name w:val="Document 6"/>
    <w:rsid w:val="00B4150C"/>
  </w:style>
  <w:style w:type="character" w:customStyle="1" w:styleId="Document5">
    <w:name w:val="Document 5"/>
    <w:rsid w:val="00B4150C"/>
  </w:style>
  <w:style w:type="character" w:customStyle="1" w:styleId="Document2">
    <w:name w:val="Document 2"/>
    <w:rsid w:val="00B4150C"/>
    <w:rPr>
      <w:rFonts w:ascii="CG Times" w:hAnsi="CG Times"/>
      <w:noProof w:val="0"/>
      <w:sz w:val="24"/>
      <w:lang w:val="en-US"/>
    </w:rPr>
  </w:style>
  <w:style w:type="character" w:customStyle="1" w:styleId="Document7">
    <w:name w:val="Document 7"/>
    <w:rsid w:val="00B4150C"/>
  </w:style>
  <w:style w:type="character" w:customStyle="1" w:styleId="Bibliogrphy">
    <w:name w:val="Bibliogrphy"/>
    <w:rsid w:val="00B4150C"/>
  </w:style>
  <w:style w:type="paragraph" w:customStyle="1" w:styleId="RightPar1">
    <w:name w:val="Right Par 1"/>
    <w:rsid w:val="00B4150C"/>
    <w:pPr>
      <w:tabs>
        <w:tab w:val="left" w:pos="-720"/>
        <w:tab w:val="left" w:pos="0"/>
        <w:tab w:val="decimal" w:pos="720"/>
      </w:tabs>
      <w:suppressAutoHyphens/>
      <w:spacing w:after="0" w:line="240" w:lineRule="auto"/>
      <w:ind w:left="720" w:hanging="432"/>
    </w:pPr>
    <w:rPr>
      <w:rFonts w:ascii="CG Times" w:eastAsia="Times New Roman" w:hAnsi="CG Times" w:cs="Times New Roman"/>
      <w:sz w:val="24"/>
      <w:szCs w:val="20"/>
      <w:lang w:val="en-US" w:eastAsia="ru-RU"/>
    </w:rPr>
  </w:style>
  <w:style w:type="paragraph" w:customStyle="1" w:styleId="RightPar2">
    <w:name w:val="Right Par 2"/>
    <w:rsid w:val="00B4150C"/>
    <w:pPr>
      <w:tabs>
        <w:tab w:val="left" w:pos="-720"/>
        <w:tab w:val="left" w:pos="0"/>
        <w:tab w:val="left" w:pos="720"/>
        <w:tab w:val="decimal" w:pos="1440"/>
      </w:tabs>
      <w:suppressAutoHyphens/>
      <w:spacing w:after="0" w:line="240" w:lineRule="auto"/>
      <w:ind w:left="1440" w:hanging="432"/>
    </w:pPr>
    <w:rPr>
      <w:rFonts w:ascii="CG Times" w:eastAsia="Times New Roman" w:hAnsi="CG Times" w:cs="Times New Roman"/>
      <w:sz w:val="24"/>
      <w:szCs w:val="20"/>
      <w:lang w:val="en-US" w:eastAsia="ru-RU"/>
    </w:rPr>
  </w:style>
  <w:style w:type="character" w:customStyle="1" w:styleId="Document3">
    <w:name w:val="Document 3"/>
    <w:rsid w:val="00B4150C"/>
    <w:rPr>
      <w:rFonts w:ascii="CG Times" w:hAnsi="CG Times"/>
      <w:noProof w:val="0"/>
      <w:sz w:val="24"/>
      <w:lang w:val="en-US"/>
    </w:rPr>
  </w:style>
  <w:style w:type="paragraph" w:customStyle="1" w:styleId="RightPar3">
    <w:name w:val="Right Par 3"/>
    <w:rsid w:val="00B4150C"/>
    <w:pPr>
      <w:tabs>
        <w:tab w:val="left" w:pos="-720"/>
        <w:tab w:val="left" w:pos="0"/>
        <w:tab w:val="left" w:pos="720"/>
        <w:tab w:val="left" w:pos="1440"/>
        <w:tab w:val="decimal" w:pos="2160"/>
      </w:tabs>
      <w:suppressAutoHyphens/>
      <w:spacing w:after="0" w:line="240" w:lineRule="auto"/>
      <w:ind w:left="2160" w:hanging="432"/>
    </w:pPr>
    <w:rPr>
      <w:rFonts w:ascii="CG Times" w:eastAsia="Times New Roman" w:hAnsi="CG Times" w:cs="Times New Roman"/>
      <w:sz w:val="24"/>
      <w:szCs w:val="20"/>
      <w:lang w:val="en-US" w:eastAsia="ru-RU"/>
    </w:rPr>
  </w:style>
  <w:style w:type="paragraph" w:customStyle="1" w:styleId="RightPar4">
    <w:name w:val="Right Par 4"/>
    <w:rsid w:val="00B4150C"/>
    <w:pPr>
      <w:tabs>
        <w:tab w:val="left" w:pos="-720"/>
        <w:tab w:val="left" w:pos="0"/>
        <w:tab w:val="left" w:pos="720"/>
        <w:tab w:val="left" w:pos="1440"/>
        <w:tab w:val="left" w:pos="2160"/>
        <w:tab w:val="decimal" w:pos="2880"/>
      </w:tabs>
      <w:suppressAutoHyphens/>
      <w:spacing w:after="0" w:line="240" w:lineRule="auto"/>
      <w:ind w:left="2880" w:hanging="432"/>
    </w:pPr>
    <w:rPr>
      <w:rFonts w:ascii="CG Times" w:eastAsia="Times New Roman" w:hAnsi="CG Times" w:cs="Times New Roman"/>
      <w:sz w:val="24"/>
      <w:szCs w:val="20"/>
      <w:lang w:val="en-US" w:eastAsia="ru-RU"/>
    </w:rPr>
  </w:style>
  <w:style w:type="paragraph" w:customStyle="1" w:styleId="RightPar5">
    <w:name w:val="Right Par 5"/>
    <w:rsid w:val="00B4150C"/>
    <w:pPr>
      <w:tabs>
        <w:tab w:val="left" w:pos="-720"/>
        <w:tab w:val="left" w:pos="0"/>
        <w:tab w:val="left" w:pos="720"/>
        <w:tab w:val="left" w:pos="1440"/>
        <w:tab w:val="left" w:pos="2160"/>
        <w:tab w:val="left" w:pos="2880"/>
        <w:tab w:val="decimal" w:pos="3600"/>
      </w:tabs>
      <w:suppressAutoHyphens/>
      <w:spacing w:after="0" w:line="240" w:lineRule="auto"/>
      <w:ind w:left="3600" w:hanging="576"/>
    </w:pPr>
    <w:rPr>
      <w:rFonts w:ascii="CG Times" w:eastAsia="Times New Roman" w:hAnsi="CG Times" w:cs="Times New Roman"/>
      <w:sz w:val="24"/>
      <w:szCs w:val="20"/>
      <w:lang w:val="en-US" w:eastAsia="ru-RU"/>
    </w:rPr>
  </w:style>
  <w:style w:type="paragraph" w:customStyle="1" w:styleId="RightPar6">
    <w:name w:val="Right Par 6"/>
    <w:rsid w:val="00B4150C"/>
    <w:pPr>
      <w:tabs>
        <w:tab w:val="left" w:pos="-720"/>
        <w:tab w:val="left" w:pos="0"/>
        <w:tab w:val="left" w:pos="720"/>
        <w:tab w:val="left" w:pos="1440"/>
        <w:tab w:val="left" w:pos="2160"/>
        <w:tab w:val="left" w:pos="2880"/>
        <w:tab w:val="left" w:pos="3600"/>
        <w:tab w:val="decimal" w:pos="4320"/>
      </w:tabs>
      <w:suppressAutoHyphens/>
      <w:spacing w:after="0" w:line="240" w:lineRule="auto"/>
      <w:ind w:left="4320" w:hanging="576"/>
    </w:pPr>
    <w:rPr>
      <w:rFonts w:ascii="CG Times" w:eastAsia="Times New Roman" w:hAnsi="CG Times" w:cs="Times New Roman"/>
      <w:sz w:val="24"/>
      <w:szCs w:val="20"/>
      <w:lang w:val="en-US" w:eastAsia="ru-RU"/>
    </w:rPr>
  </w:style>
  <w:style w:type="paragraph" w:customStyle="1" w:styleId="RightPar7">
    <w:name w:val="Right Par 7"/>
    <w:rsid w:val="00B4150C"/>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hanging="432"/>
    </w:pPr>
    <w:rPr>
      <w:rFonts w:ascii="CG Times" w:eastAsia="Times New Roman" w:hAnsi="CG Times" w:cs="Times New Roman"/>
      <w:sz w:val="24"/>
      <w:szCs w:val="20"/>
      <w:lang w:val="en-US" w:eastAsia="ru-RU"/>
    </w:rPr>
  </w:style>
  <w:style w:type="paragraph" w:customStyle="1" w:styleId="RightPar8">
    <w:name w:val="Right Par 8"/>
    <w:rsid w:val="00B4150C"/>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hanging="432"/>
    </w:pPr>
    <w:rPr>
      <w:rFonts w:ascii="CG Times" w:eastAsia="Times New Roman" w:hAnsi="CG Times" w:cs="Times New Roman"/>
      <w:sz w:val="24"/>
      <w:szCs w:val="20"/>
      <w:lang w:val="en-US" w:eastAsia="ru-RU"/>
    </w:rPr>
  </w:style>
  <w:style w:type="paragraph" w:customStyle="1" w:styleId="Document1">
    <w:name w:val="Document 1"/>
    <w:rsid w:val="00B4150C"/>
    <w:pPr>
      <w:keepNext/>
      <w:keepLines/>
      <w:tabs>
        <w:tab w:val="left" w:pos="-720"/>
      </w:tabs>
      <w:suppressAutoHyphens/>
      <w:spacing w:after="0" w:line="240" w:lineRule="auto"/>
    </w:pPr>
    <w:rPr>
      <w:rFonts w:ascii="CG Times" w:eastAsia="Times New Roman" w:hAnsi="CG Times" w:cs="Times New Roman"/>
      <w:sz w:val="24"/>
      <w:szCs w:val="20"/>
      <w:lang w:val="en-US" w:eastAsia="ru-RU"/>
    </w:rPr>
  </w:style>
  <w:style w:type="character" w:customStyle="1" w:styleId="DocInit">
    <w:name w:val="Doc Init"/>
    <w:rsid w:val="00B4150C"/>
  </w:style>
  <w:style w:type="character" w:customStyle="1" w:styleId="TechInit">
    <w:name w:val="Tech Init"/>
    <w:rsid w:val="00B4150C"/>
    <w:rPr>
      <w:rFonts w:ascii="CG Times" w:hAnsi="CG Times"/>
      <w:noProof w:val="0"/>
      <w:sz w:val="24"/>
      <w:lang w:val="en-US"/>
    </w:rPr>
  </w:style>
  <w:style w:type="paragraph" w:customStyle="1" w:styleId="Technical5">
    <w:name w:val="Technical 5"/>
    <w:rsid w:val="00B4150C"/>
    <w:pPr>
      <w:tabs>
        <w:tab w:val="left" w:pos="-720"/>
      </w:tabs>
      <w:suppressAutoHyphens/>
      <w:spacing w:after="0" w:line="240" w:lineRule="auto"/>
      <w:ind w:firstLine="720"/>
    </w:pPr>
    <w:rPr>
      <w:rFonts w:ascii="CG Times" w:eastAsia="Times New Roman" w:hAnsi="CG Times" w:cs="Times New Roman"/>
      <w:b/>
      <w:sz w:val="24"/>
      <w:szCs w:val="20"/>
      <w:lang w:val="en-US" w:eastAsia="ru-RU"/>
    </w:rPr>
  </w:style>
  <w:style w:type="paragraph" w:customStyle="1" w:styleId="Technical6">
    <w:name w:val="Technical 6"/>
    <w:rsid w:val="00B4150C"/>
    <w:pPr>
      <w:tabs>
        <w:tab w:val="left" w:pos="-720"/>
      </w:tabs>
      <w:suppressAutoHyphens/>
      <w:spacing w:after="0" w:line="240" w:lineRule="auto"/>
      <w:ind w:firstLine="720"/>
    </w:pPr>
    <w:rPr>
      <w:rFonts w:ascii="CG Times" w:eastAsia="Times New Roman" w:hAnsi="CG Times" w:cs="Times New Roman"/>
      <w:b/>
      <w:sz w:val="24"/>
      <w:szCs w:val="20"/>
      <w:lang w:val="en-US" w:eastAsia="ru-RU"/>
    </w:rPr>
  </w:style>
  <w:style w:type="character" w:customStyle="1" w:styleId="Technical2">
    <w:name w:val="Technical 2"/>
    <w:rsid w:val="00B4150C"/>
    <w:rPr>
      <w:rFonts w:ascii="CG Times" w:hAnsi="CG Times"/>
      <w:noProof w:val="0"/>
      <w:sz w:val="24"/>
      <w:lang w:val="en-US"/>
    </w:rPr>
  </w:style>
  <w:style w:type="character" w:customStyle="1" w:styleId="Technical3">
    <w:name w:val="Technical 3"/>
    <w:rsid w:val="00B4150C"/>
    <w:rPr>
      <w:rFonts w:ascii="CG Times" w:hAnsi="CG Times"/>
      <w:noProof w:val="0"/>
      <w:sz w:val="24"/>
      <w:lang w:val="en-US"/>
    </w:rPr>
  </w:style>
  <w:style w:type="paragraph" w:customStyle="1" w:styleId="Technical4">
    <w:name w:val="Technical 4"/>
    <w:rsid w:val="00B4150C"/>
    <w:pPr>
      <w:tabs>
        <w:tab w:val="left" w:pos="-720"/>
      </w:tabs>
      <w:suppressAutoHyphens/>
      <w:spacing w:after="0" w:line="240" w:lineRule="auto"/>
    </w:pPr>
    <w:rPr>
      <w:rFonts w:ascii="CG Times" w:eastAsia="Times New Roman" w:hAnsi="CG Times" w:cs="Times New Roman"/>
      <w:b/>
      <w:sz w:val="24"/>
      <w:szCs w:val="20"/>
      <w:lang w:val="en-US" w:eastAsia="ru-RU"/>
    </w:rPr>
  </w:style>
  <w:style w:type="character" w:customStyle="1" w:styleId="Technical1">
    <w:name w:val="Technical 1"/>
    <w:rsid w:val="00B4150C"/>
    <w:rPr>
      <w:rFonts w:ascii="CG Times" w:hAnsi="CG Times"/>
      <w:noProof w:val="0"/>
      <w:sz w:val="24"/>
      <w:lang w:val="en-US"/>
    </w:rPr>
  </w:style>
  <w:style w:type="paragraph" w:customStyle="1" w:styleId="Technical7">
    <w:name w:val="Technical 7"/>
    <w:rsid w:val="00B4150C"/>
    <w:pPr>
      <w:tabs>
        <w:tab w:val="left" w:pos="-720"/>
      </w:tabs>
      <w:suppressAutoHyphens/>
      <w:spacing w:after="0" w:line="240" w:lineRule="auto"/>
      <w:ind w:firstLine="720"/>
    </w:pPr>
    <w:rPr>
      <w:rFonts w:ascii="CG Times" w:eastAsia="Times New Roman" w:hAnsi="CG Times" w:cs="Times New Roman"/>
      <w:b/>
      <w:sz w:val="24"/>
      <w:szCs w:val="20"/>
      <w:lang w:val="en-US" w:eastAsia="ru-RU"/>
    </w:rPr>
  </w:style>
  <w:style w:type="paragraph" w:customStyle="1" w:styleId="Technical8">
    <w:name w:val="Technical 8"/>
    <w:rsid w:val="00B4150C"/>
    <w:pPr>
      <w:tabs>
        <w:tab w:val="left" w:pos="-720"/>
      </w:tabs>
      <w:suppressAutoHyphens/>
      <w:spacing w:after="0" w:line="240" w:lineRule="auto"/>
      <w:ind w:firstLine="720"/>
    </w:pPr>
    <w:rPr>
      <w:rFonts w:ascii="CG Times" w:eastAsia="Times New Roman" w:hAnsi="CG Times" w:cs="Times New Roman"/>
      <w:b/>
      <w:sz w:val="24"/>
      <w:szCs w:val="20"/>
      <w:lang w:val="en-US" w:eastAsia="ru-RU"/>
    </w:rPr>
  </w:style>
  <w:style w:type="paragraph" w:customStyle="1" w:styleId="Pleading">
    <w:name w:val="Pleading"/>
    <w:rsid w:val="00B4150C"/>
    <w:pPr>
      <w:tabs>
        <w:tab w:val="left" w:pos="-720"/>
      </w:tabs>
      <w:suppressAutoHyphens/>
      <w:spacing w:after="0" w:line="240" w:lineRule="exact"/>
    </w:pPr>
    <w:rPr>
      <w:rFonts w:ascii="CG Times" w:eastAsia="Times New Roman" w:hAnsi="CG Times" w:cs="Times New Roman"/>
      <w:sz w:val="24"/>
      <w:szCs w:val="20"/>
      <w:lang w:val="en-US" w:eastAsia="ru-RU"/>
    </w:rPr>
  </w:style>
  <w:style w:type="character" w:styleId="aff9">
    <w:name w:val="page number"/>
    <w:rsid w:val="00B4150C"/>
  </w:style>
  <w:style w:type="paragraph" w:styleId="29">
    <w:name w:val="Body Text 2"/>
    <w:basedOn w:val="a0"/>
    <w:link w:val="2a"/>
    <w:uiPriority w:val="99"/>
    <w:rsid w:val="00B4150C"/>
    <w:pPr>
      <w:overflowPunct w:val="0"/>
      <w:autoSpaceDE w:val="0"/>
      <w:autoSpaceDN w:val="0"/>
      <w:adjustRightInd w:val="0"/>
      <w:spacing w:after="0" w:line="240" w:lineRule="auto"/>
      <w:ind w:left="360"/>
    </w:pPr>
    <w:rPr>
      <w:rFonts w:ascii="Times New Roman" w:eastAsia="Times New Roman" w:hAnsi="Times New Roman"/>
      <w:color w:val="FF00FF"/>
      <w:sz w:val="24"/>
      <w:szCs w:val="20"/>
    </w:rPr>
  </w:style>
  <w:style w:type="character" w:customStyle="1" w:styleId="2a">
    <w:name w:val="Основной текст 2 Знак"/>
    <w:basedOn w:val="a1"/>
    <w:link w:val="29"/>
    <w:uiPriority w:val="99"/>
    <w:rsid w:val="00B4150C"/>
    <w:rPr>
      <w:rFonts w:ascii="Times New Roman" w:eastAsia="Times New Roman" w:hAnsi="Times New Roman" w:cs="Times New Roman"/>
      <w:color w:val="FF00FF"/>
      <w:sz w:val="24"/>
      <w:szCs w:val="20"/>
    </w:rPr>
  </w:style>
  <w:style w:type="paragraph" w:customStyle="1" w:styleId="FR1">
    <w:name w:val="FR1"/>
    <w:rsid w:val="00B4150C"/>
    <w:pPr>
      <w:widowControl w:val="0"/>
      <w:spacing w:after="0" w:line="260" w:lineRule="auto"/>
      <w:ind w:left="40" w:right="400" w:firstLine="700"/>
    </w:pPr>
    <w:rPr>
      <w:rFonts w:ascii="Times New Roman" w:eastAsia="Times New Roman" w:hAnsi="Times New Roman" w:cs="Times New Roman"/>
      <w:b/>
      <w:szCs w:val="20"/>
      <w:lang w:eastAsia="ru-RU"/>
    </w:rPr>
  </w:style>
  <w:style w:type="table" w:customStyle="1" w:styleId="190">
    <w:name w:val="Сетка таблицы19"/>
    <w:basedOn w:val="a2"/>
    <w:next w:val="af1"/>
    <w:rsid w:val="00B4150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0">
    <w:name w:val="Сетка таблицы20"/>
    <w:basedOn w:val="a2"/>
    <w:next w:val="af1"/>
    <w:uiPriority w:val="59"/>
    <w:rsid w:val="00B4150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a">
    <w:name w:val="Strong"/>
    <w:uiPriority w:val="22"/>
    <w:qFormat/>
    <w:rsid w:val="00B4150C"/>
    <w:rPr>
      <w:b/>
      <w:bCs/>
    </w:rPr>
  </w:style>
  <w:style w:type="character" w:customStyle="1" w:styleId="1f">
    <w:name w:val="Неразрешенное упоминание1"/>
    <w:uiPriority w:val="99"/>
    <w:semiHidden/>
    <w:unhideWhenUsed/>
    <w:rsid w:val="00B4150C"/>
    <w:rPr>
      <w:color w:val="808080"/>
      <w:shd w:val="clear" w:color="auto" w:fill="E6E6E6"/>
    </w:rPr>
  </w:style>
  <w:style w:type="character" w:customStyle="1" w:styleId="Internetlink">
    <w:name w:val="Internet link"/>
    <w:rsid w:val="00B4150C"/>
    <w:rPr>
      <w:color w:val="0563C1"/>
      <w:u w:val="single"/>
    </w:rPr>
  </w:style>
  <w:style w:type="paragraph" w:customStyle="1" w:styleId="Textbody">
    <w:name w:val="Text body"/>
    <w:basedOn w:val="Standard"/>
    <w:rsid w:val="00B4150C"/>
    <w:pPr>
      <w:widowControl w:val="0"/>
      <w:autoSpaceDN w:val="0"/>
      <w:spacing w:after="140" w:line="288" w:lineRule="auto"/>
    </w:pPr>
    <w:rPr>
      <w:rFonts w:ascii="Calibri" w:eastAsia="Calibri" w:hAnsi="Calibri" w:cs="Tahoma"/>
      <w:lang w:eastAsia="en-US" w:bidi="ar-SA"/>
    </w:rPr>
  </w:style>
  <w:style w:type="paragraph" w:customStyle="1" w:styleId="Standarduser">
    <w:name w:val="Standard (user)"/>
    <w:rsid w:val="00B4150C"/>
    <w:pPr>
      <w:widowControl w:val="0"/>
      <w:suppressAutoHyphens/>
      <w:autoSpaceDN w:val="0"/>
      <w:spacing w:after="0" w:line="240" w:lineRule="auto"/>
      <w:textAlignment w:val="baseline"/>
    </w:pPr>
    <w:rPr>
      <w:rFonts w:ascii="Liberation Serif" w:eastAsia="SimSun" w:hAnsi="Liberation Serif" w:cs="Mangal"/>
      <w:color w:val="00000A"/>
      <w:sz w:val="24"/>
      <w:szCs w:val="24"/>
      <w:lang w:eastAsia="zh-CN" w:bidi="hi-IN"/>
    </w:rPr>
  </w:style>
  <w:style w:type="numbering" w:customStyle="1" w:styleId="WWNum4">
    <w:name w:val="WWNum4"/>
    <w:basedOn w:val="a3"/>
    <w:rsid w:val="00B4150C"/>
    <w:pPr>
      <w:numPr>
        <w:numId w:val="14"/>
      </w:numPr>
    </w:pPr>
  </w:style>
  <w:style w:type="character" w:customStyle="1" w:styleId="affb">
    <w:name w:val="Основной текст_"/>
    <w:link w:val="38"/>
    <w:locked/>
    <w:rsid w:val="00B4150C"/>
    <w:rPr>
      <w:sz w:val="23"/>
      <w:shd w:val="clear" w:color="auto" w:fill="FFFFFF"/>
    </w:rPr>
  </w:style>
  <w:style w:type="paragraph" w:customStyle="1" w:styleId="38">
    <w:name w:val="Основной текст3"/>
    <w:basedOn w:val="a0"/>
    <w:link w:val="affb"/>
    <w:rsid w:val="00B4150C"/>
    <w:pPr>
      <w:shd w:val="clear" w:color="auto" w:fill="FFFFFF"/>
      <w:spacing w:after="0" w:line="274" w:lineRule="exact"/>
      <w:ind w:hanging="2060"/>
      <w:jc w:val="both"/>
    </w:pPr>
    <w:rPr>
      <w:rFonts w:asciiTheme="minorHAnsi" w:eastAsiaTheme="minorHAnsi" w:hAnsiTheme="minorHAnsi" w:cstheme="minorBidi"/>
      <w:sz w:val="23"/>
      <w:shd w:val="clear" w:color="auto" w:fill="FFFFFF"/>
    </w:rPr>
  </w:style>
  <w:style w:type="character" w:customStyle="1" w:styleId="affc">
    <w:name w:val="Основной текст + Курсив"/>
    <w:rsid w:val="00B4150C"/>
    <w:rPr>
      <w:rFonts w:ascii="Times New Roman" w:hAnsi="Times New Roman"/>
      <w:i/>
      <w:spacing w:val="0"/>
      <w:sz w:val="23"/>
      <w:u w:val="none"/>
      <w:effect w:val="none"/>
    </w:rPr>
  </w:style>
  <w:style w:type="character" w:customStyle="1" w:styleId="114">
    <w:name w:val="Основной текст (11) + Не курсив"/>
    <w:rsid w:val="00B4150C"/>
    <w:rPr>
      <w:rFonts w:ascii="Times New Roman" w:hAnsi="Times New Roman"/>
      <w:i/>
      <w:spacing w:val="0"/>
      <w:sz w:val="23"/>
      <w:u w:val="none"/>
      <w:effect w:val="none"/>
    </w:rPr>
  </w:style>
  <w:style w:type="character" w:customStyle="1" w:styleId="115">
    <w:name w:val="Основной текст (11)"/>
    <w:rsid w:val="00B4150C"/>
    <w:rPr>
      <w:rFonts w:ascii="Times New Roman" w:hAnsi="Times New Roman"/>
      <w:spacing w:val="0"/>
      <w:sz w:val="23"/>
      <w:u w:val="none"/>
      <w:effect w:val="none"/>
    </w:rPr>
  </w:style>
  <w:style w:type="character" w:customStyle="1" w:styleId="2b">
    <w:name w:val="Заголовок №2"/>
    <w:rsid w:val="00B4150C"/>
    <w:rPr>
      <w:rFonts w:ascii="Times New Roman" w:hAnsi="Times New Roman"/>
      <w:spacing w:val="0"/>
      <w:sz w:val="27"/>
      <w:u w:val="none"/>
      <w:effect w:val="none"/>
    </w:rPr>
  </w:style>
  <w:style w:type="character" w:customStyle="1" w:styleId="321">
    <w:name w:val="Заголовок №3 (2)"/>
    <w:rsid w:val="00B4150C"/>
    <w:rPr>
      <w:rFonts w:ascii="Times New Roman" w:hAnsi="Times New Roman"/>
      <w:spacing w:val="0"/>
      <w:sz w:val="23"/>
      <w:u w:val="none"/>
      <w:effect w:val="none"/>
    </w:rPr>
  </w:style>
  <w:style w:type="character" w:customStyle="1" w:styleId="2c">
    <w:name w:val="Основной текст (2)"/>
    <w:rsid w:val="00B4150C"/>
    <w:rPr>
      <w:rFonts w:ascii="Times New Roman" w:hAnsi="Times New Roman"/>
      <w:spacing w:val="0"/>
      <w:sz w:val="19"/>
      <w:u w:val="none"/>
      <w:effect w:val="none"/>
    </w:rPr>
  </w:style>
  <w:style w:type="paragraph" w:customStyle="1" w:styleId="affd">
    <w:name w:val="Заголовок приложения"/>
    <w:basedOn w:val="a0"/>
    <w:next w:val="a0"/>
    <w:rsid w:val="00B4150C"/>
    <w:pPr>
      <w:widowControl w:val="0"/>
      <w:spacing w:before="60" w:after="0" w:line="240" w:lineRule="auto"/>
      <w:jc w:val="center"/>
    </w:pPr>
    <w:rPr>
      <w:rFonts w:ascii="Times New Roman" w:eastAsia="Times New Roman" w:hAnsi="Times New Roman"/>
      <w:b/>
      <w:sz w:val="28"/>
      <w:szCs w:val="20"/>
      <w:lang w:eastAsia="ru-RU"/>
    </w:rPr>
  </w:style>
  <w:style w:type="paragraph" w:customStyle="1" w:styleId="affe">
    <w:name w:val="Îñíîâí"/>
    <w:basedOn w:val="a0"/>
    <w:rsid w:val="00B4150C"/>
    <w:pPr>
      <w:widowControl w:val="0"/>
      <w:spacing w:after="0" w:line="240" w:lineRule="auto"/>
      <w:jc w:val="both"/>
    </w:pPr>
    <w:rPr>
      <w:rFonts w:ascii="Arial" w:eastAsia="Times New Roman" w:hAnsi="Arial" w:cs="Arial"/>
      <w:szCs w:val="20"/>
      <w:lang w:eastAsia="ru-RU"/>
    </w:rPr>
  </w:style>
  <w:style w:type="character" w:customStyle="1" w:styleId="iiianoaieou">
    <w:name w:val="iiia? no?aieou"/>
    <w:basedOn w:val="a1"/>
    <w:rsid w:val="00B4150C"/>
  </w:style>
  <w:style w:type="paragraph" w:customStyle="1" w:styleId="213">
    <w:name w:val="Основной текст 21"/>
    <w:basedOn w:val="a0"/>
    <w:rsid w:val="00B4150C"/>
    <w:pPr>
      <w:widowControl w:val="0"/>
      <w:spacing w:before="120" w:after="120" w:line="240" w:lineRule="auto"/>
      <w:ind w:firstLine="851"/>
      <w:jc w:val="both"/>
    </w:pPr>
    <w:rPr>
      <w:rFonts w:ascii="Times New Roman" w:eastAsia="Times New Roman" w:hAnsi="Times New Roman"/>
      <w:sz w:val="24"/>
      <w:szCs w:val="20"/>
      <w:lang w:eastAsia="ru-RU"/>
    </w:rPr>
  </w:style>
  <w:style w:type="paragraph" w:customStyle="1" w:styleId="1f0">
    <w:name w:val="Знак Знак1 Знак"/>
    <w:basedOn w:val="a0"/>
    <w:rsid w:val="00B4150C"/>
    <w:pPr>
      <w:spacing w:after="160" w:line="240" w:lineRule="exact"/>
    </w:pPr>
    <w:rPr>
      <w:rFonts w:ascii="Verdana" w:eastAsia="Times New Roman" w:hAnsi="Verdana"/>
      <w:sz w:val="20"/>
      <w:szCs w:val="20"/>
      <w:lang w:val="en-US"/>
    </w:rPr>
  </w:style>
  <w:style w:type="paragraph" w:customStyle="1" w:styleId="1f1">
    <w:name w:val="Знак1 Знак Знак"/>
    <w:basedOn w:val="a0"/>
    <w:rsid w:val="00B4150C"/>
    <w:pPr>
      <w:spacing w:after="160" w:line="240" w:lineRule="exact"/>
    </w:pPr>
    <w:rPr>
      <w:rFonts w:ascii="Verdana" w:eastAsia="Times New Roman" w:hAnsi="Verdana"/>
      <w:sz w:val="20"/>
      <w:szCs w:val="20"/>
      <w:lang w:val="en-US"/>
    </w:rPr>
  </w:style>
  <w:style w:type="paragraph" w:customStyle="1" w:styleId="1f2">
    <w:name w:val="Знак1"/>
    <w:basedOn w:val="a0"/>
    <w:rsid w:val="00B4150C"/>
    <w:pPr>
      <w:spacing w:after="160" w:line="240" w:lineRule="exact"/>
    </w:pPr>
    <w:rPr>
      <w:rFonts w:ascii="Verdana" w:eastAsia="Times New Roman" w:hAnsi="Verdana"/>
      <w:sz w:val="20"/>
      <w:szCs w:val="20"/>
      <w:lang w:val="en-US"/>
    </w:rPr>
  </w:style>
  <w:style w:type="character" w:styleId="afff">
    <w:name w:val="Emphasis"/>
    <w:qFormat/>
    <w:rsid w:val="00B4150C"/>
    <w:rPr>
      <w:i/>
      <w:iCs/>
    </w:rPr>
  </w:style>
  <w:style w:type="character" w:customStyle="1" w:styleId="39">
    <w:name w:val="Основной шрифт абзаца3"/>
    <w:rsid w:val="00B4150C"/>
    <w:rPr>
      <w:sz w:val="24"/>
    </w:rPr>
  </w:style>
  <w:style w:type="paragraph" w:customStyle="1" w:styleId="1f3">
    <w:name w:val="Название1"/>
    <w:basedOn w:val="a0"/>
    <w:rsid w:val="00B4150C"/>
    <w:pPr>
      <w:widowControl w:val="0"/>
      <w:spacing w:after="0" w:line="240" w:lineRule="auto"/>
      <w:jc w:val="center"/>
    </w:pPr>
    <w:rPr>
      <w:b/>
      <w:color w:val="000000"/>
      <w:sz w:val="28"/>
      <w:szCs w:val="20"/>
      <w:lang w:eastAsia="ru-RU"/>
    </w:rPr>
  </w:style>
  <w:style w:type="paragraph" w:customStyle="1" w:styleId="Style7">
    <w:name w:val="Style7"/>
    <w:basedOn w:val="a0"/>
    <w:rsid w:val="00B4150C"/>
    <w:pPr>
      <w:widowControl w:val="0"/>
      <w:suppressAutoHyphens/>
      <w:autoSpaceDE w:val="0"/>
      <w:spacing w:after="0" w:line="254" w:lineRule="exact"/>
      <w:jc w:val="right"/>
    </w:pPr>
    <w:rPr>
      <w:rFonts w:ascii="Times New Roman" w:hAnsi="Times New Roman"/>
      <w:sz w:val="24"/>
      <w:szCs w:val="24"/>
      <w:lang w:eastAsia="ar-SA"/>
    </w:rPr>
  </w:style>
  <w:style w:type="paragraph" w:customStyle="1" w:styleId="afff0">
    <w:name w:val="Обычный.Нормальный абзац"/>
    <w:rsid w:val="00B4150C"/>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character" w:styleId="afff1">
    <w:name w:val="annotation reference"/>
    <w:uiPriority w:val="99"/>
    <w:semiHidden/>
    <w:unhideWhenUsed/>
    <w:rsid w:val="00B4150C"/>
    <w:rPr>
      <w:sz w:val="16"/>
      <w:szCs w:val="16"/>
    </w:rPr>
  </w:style>
  <w:style w:type="paragraph" w:styleId="afff2">
    <w:name w:val="annotation text"/>
    <w:basedOn w:val="a0"/>
    <w:link w:val="afff3"/>
    <w:uiPriority w:val="99"/>
    <w:semiHidden/>
    <w:unhideWhenUsed/>
    <w:rsid w:val="00B4150C"/>
    <w:pPr>
      <w:spacing w:line="240" w:lineRule="auto"/>
    </w:pPr>
    <w:rPr>
      <w:rFonts w:eastAsia="Times New Roman"/>
      <w:sz w:val="20"/>
      <w:szCs w:val="20"/>
    </w:rPr>
  </w:style>
  <w:style w:type="character" w:customStyle="1" w:styleId="afff3">
    <w:name w:val="Текст примечания Знак"/>
    <w:basedOn w:val="a1"/>
    <w:link w:val="afff2"/>
    <w:uiPriority w:val="99"/>
    <w:semiHidden/>
    <w:rsid w:val="00B4150C"/>
    <w:rPr>
      <w:rFonts w:ascii="Calibri" w:eastAsia="Times New Roman" w:hAnsi="Calibri" w:cs="Times New Roman"/>
      <w:sz w:val="20"/>
      <w:szCs w:val="20"/>
    </w:rPr>
  </w:style>
  <w:style w:type="paragraph" w:styleId="afff4">
    <w:name w:val="annotation subject"/>
    <w:basedOn w:val="afff2"/>
    <w:next w:val="afff2"/>
    <w:link w:val="afff5"/>
    <w:uiPriority w:val="99"/>
    <w:semiHidden/>
    <w:unhideWhenUsed/>
    <w:rsid w:val="00B4150C"/>
    <w:pPr>
      <w:spacing w:line="276" w:lineRule="auto"/>
    </w:pPr>
    <w:rPr>
      <w:b/>
      <w:bCs/>
    </w:rPr>
  </w:style>
  <w:style w:type="character" w:customStyle="1" w:styleId="afff5">
    <w:name w:val="Тема примечания Знак"/>
    <w:basedOn w:val="afff3"/>
    <w:link w:val="afff4"/>
    <w:uiPriority w:val="99"/>
    <w:semiHidden/>
    <w:rsid w:val="00B4150C"/>
    <w:rPr>
      <w:rFonts w:ascii="Calibri" w:eastAsia="Times New Roman" w:hAnsi="Calibri" w:cs="Times New Roman"/>
      <w:b/>
      <w:bCs/>
      <w:sz w:val="20"/>
      <w:szCs w:val="20"/>
    </w:rPr>
  </w:style>
  <w:style w:type="paragraph" w:customStyle="1" w:styleId="p10">
    <w:name w:val="p10"/>
    <w:basedOn w:val="a0"/>
    <w:rsid w:val="00B415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0"/>
    <w:rsid w:val="00B415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rsid w:val="00B4150C"/>
  </w:style>
  <w:style w:type="character" w:customStyle="1" w:styleId="apple-converted-space">
    <w:name w:val="apple-converted-space"/>
    <w:rsid w:val="00B4150C"/>
  </w:style>
  <w:style w:type="paragraph" w:customStyle="1" w:styleId="1f4">
    <w:name w:val="Обычный1"/>
    <w:rsid w:val="00B4150C"/>
    <w:pPr>
      <w:widowControl w:val="0"/>
      <w:spacing w:after="0" w:line="240" w:lineRule="auto"/>
    </w:pPr>
    <w:rPr>
      <w:rFonts w:ascii="Times New Roman" w:eastAsia="Times New Roman" w:hAnsi="Times New Roman" w:cs="Times New Roman"/>
      <w:sz w:val="20"/>
      <w:szCs w:val="20"/>
      <w:lang w:eastAsia="ru-RU"/>
    </w:rPr>
  </w:style>
  <w:style w:type="character" w:customStyle="1" w:styleId="ConsPlusNonformat0">
    <w:name w:val="ConsPlusNonformat Знак"/>
    <w:link w:val="ConsPlusNonformat"/>
    <w:uiPriority w:val="99"/>
    <w:locked/>
    <w:rsid w:val="00B4150C"/>
    <w:rPr>
      <w:rFonts w:ascii="Courier New" w:eastAsia="Calibri" w:hAnsi="Courier New" w:cs="Times New Roman"/>
      <w:color w:val="00000A"/>
      <w:lang w:eastAsia="ru-RU"/>
    </w:rPr>
  </w:style>
  <w:style w:type="character" w:styleId="afff6">
    <w:name w:val="Placeholder Text"/>
    <w:basedOn w:val="a1"/>
    <w:uiPriority w:val="99"/>
    <w:semiHidden/>
    <w:rsid w:val="005B5162"/>
    <w:rPr>
      <w:color w:val="808080"/>
    </w:rPr>
  </w:style>
</w:styles>
</file>

<file path=word/webSettings.xml><?xml version="1.0" encoding="utf-8"?>
<w:webSettings xmlns:r="http://schemas.openxmlformats.org/officeDocument/2006/relationships" xmlns:w="http://schemas.openxmlformats.org/wordprocessingml/2006/main">
  <w:divs>
    <w:div w:id="2972292">
      <w:bodyDiv w:val="1"/>
      <w:marLeft w:val="0"/>
      <w:marRight w:val="0"/>
      <w:marTop w:val="0"/>
      <w:marBottom w:val="0"/>
      <w:divBdr>
        <w:top w:val="none" w:sz="0" w:space="0" w:color="auto"/>
        <w:left w:val="none" w:sz="0" w:space="0" w:color="auto"/>
        <w:bottom w:val="none" w:sz="0" w:space="0" w:color="auto"/>
        <w:right w:val="none" w:sz="0" w:space="0" w:color="auto"/>
      </w:divBdr>
    </w:div>
    <w:div w:id="226914861">
      <w:bodyDiv w:val="1"/>
      <w:marLeft w:val="0"/>
      <w:marRight w:val="0"/>
      <w:marTop w:val="0"/>
      <w:marBottom w:val="0"/>
      <w:divBdr>
        <w:top w:val="none" w:sz="0" w:space="0" w:color="auto"/>
        <w:left w:val="none" w:sz="0" w:space="0" w:color="auto"/>
        <w:bottom w:val="none" w:sz="0" w:space="0" w:color="auto"/>
        <w:right w:val="none" w:sz="0" w:space="0" w:color="auto"/>
      </w:divBdr>
    </w:div>
    <w:div w:id="317926955">
      <w:bodyDiv w:val="1"/>
      <w:marLeft w:val="0"/>
      <w:marRight w:val="0"/>
      <w:marTop w:val="0"/>
      <w:marBottom w:val="0"/>
      <w:divBdr>
        <w:top w:val="none" w:sz="0" w:space="0" w:color="auto"/>
        <w:left w:val="none" w:sz="0" w:space="0" w:color="auto"/>
        <w:bottom w:val="none" w:sz="0" w:space="0" w:color="auto"/>
        <w:right w:val="none" w:sz="0" w:space="0" w:color="auto"/>
      </w:divBdr>
    </w:div>
    <w:div w:id="357122658">
      <w:bodyDiv w:val="1"/>
      <w:marLeft w:val="0"/>
      <w:marRight w:val="0"/>
      <w:marTop w:val="0"/>
      <w:marBottom w:val="0"/>
      <w:divBdr>
        <w:top w:val="none" w:sz="0" w:space="0" w:color="auto"/>
        <w:left w:val="none" w:sz="0" w:space="0" w:color="auto"/>
        <w:bottom w:val="none" w:sz="0" w:space="0" w:color="auto"/>
        <w:right w:val="none" w:sz="0" w:space="0" w:color="auto"/>
      </w:divBdr>
    </w:div>
    <w:div w:id="499277591">
      <w:bodyDiv w:val="1"/>
      <w:marLeft w:val="0"/>
      <w:marRight w:val="0"/>
      <w:marTop w:val="0"/>
      <w:marBottom w:val="0"/>
      <w:divBdr>
        <w:top w:val="none" w:sz="0" w:space="0" w:color="auto"/>
        <w:left w:val="none" w:sz="0" w:space="0" w:color="auto"/>
        <w:bottom w:val="none" w:sz="0" w:space="0" w:color="auto"/>
        <w:right w:val="none" w:sz="0" w:space="0" w:color="auto"/>
      </w:divBdr>
    </w:div>
    <w:div w:id="612321204">
      <w:bodyDiv w:val="1"/>
      <w:marLeft w:val="0"/>
      <w:marRight w:val="0"/>
      <w:marTop w:val="0"/>
      <w:marBottom w:val="0"/>
      <w:divBdr>
        <w:top w:val="none" w:sz="0" w:space="0" w:color="auto"/>
        <w:left w:val="none" w:sz="0" w:space="0" w:color="auto"/>
        <w:bottom w:val="none" w:sz="0" w:space="0" w:color="auto"/>
        <w:right w:val="none" w:sz="0" w:space="0" w:color="auto"/>
      </w:divBdr>
    </w:div>
    <w:div w:id="805047587">
      <w:bodyDiv w:val="1"/>
      <w:marLeft w:val="0"/>
      <w:marRight w:val="0"/>
      <w:marTop w:val="0"/>
      <w:marBottom w:val="0"/>
      <w:divBdr>
        <w:top w:val="none" w:sz="0" w:space="0" w:color="auto"/>
        <w:left w:val="none" w:sz="0" w:space="0" w:color="auto"/>
        <w:bottom w:val="none" w:sz="0" w:space="0" w:color="auto"/>
        <w:right w:val="none" w:sz="0" w:space="0" w:color="auto"/>
      </w:divBdr>
    </w:div>
    <w:div w:id="896598251">
      <w:bodyDiv w:val="1"/>
      <w:marLeft w:val="0"/>
      <w:marRight w:val="0"/>
      <w:marTop w:val="0"/>
      <w:marBottom w:val="0"/>
      <w:divBdr>
        <w:top w:val="none" w:sz="0" w:space="0" w:color="auto"/>
        <w:left w:val="none" w:sz="0" w:space="0" w:color="auto"/>
        <w:bottom w:val="none" w:sz="0" w:space="0" w:color="auto"/>
        <w:right w:val="none" w:sz="0" w:space="0" w:color="auto"/>
      </w:divBdr>
    </w:div>
    <w:div w:id="966424334">
      <w:bodyDiv w:val="1"/>
      <w:marLeft w:val="0"/>
      <w:marRight w:val="0"/>
      <w:marTop w:val="0"/>
      <w:marBottom w:val="0"/>
      <w:divBdr>
        <w:top w:val="none" w:sz="0" w:space="0" w:color="auto"/>
        <w:left w:val="none" w:sz="0" w:space="0" w:color="auto"/>
        <w:bottom w:val="none" w:sz="0" w:space="0" w:color="auto"/>
        <w:right w:val="none" w:sz="0" w:space="0" w:color="auto"/>
      </w:divBdr>
    </w:div>
    <w:div w:id="979387789">
      <w:bodyDiv w:val="1"/>
      <w:marLeft w:val="0"/>
      <w:marRight w:val="0"/>
      <w:marTop w:val="0"/>
      <w:marBottom w:val="0"/>
      <w:divBdr>
        <w:top w:val="none" w:sz="0" w:space="0" w:color="auto"/>
        <w:left w:val="none" w:sz="0" w:space="0" w:color="auto"/>
        <w:bottom w:val="none" w:sz="0" w:space="0" w:color="auto"/>
        <w:right w:val="none" w:sz="0" w:space="0" w:color="auto"/>
      </w:divBdr>
    </w:div>
    <w:div w:id="1015837824">
      <w:bodyDiv w:val="1"/>
      <w:marLeft w:val="0"/>
      <w:marRight w:val="0"/>
      <w:marTop w:val="0"/>
      <w:marBottom w:val="0"/>
      <w:divBdr>
        <w:top w:val="none" w:sz="0" w:space="0" w:color="auto"/>
        <w:left w:val="none" w:sz="0" w:space="0" w:color="auto"/>
        <w:bottom w:val="none" w:sz="0" w:space="0" w:color="auto"/>
        <w:right w:val="none" w:sz="0" w:space="0" w:color="auto"/>
      </w:divBdr>
    </w:div>
    <w:div w:id="1093434243">
      <w:bodyDiv w:val="1"/>
      <w:marLeft w:val="0"/>
      <w:marRight w:val="0"/>
      <w:marTop w:val="0"/>
      <w:marBottom w:val="0"/>
      <w:divBdr>
        <w:top w:val="none" w:sz="0" w:space="0" w:color="auto"/>
        <w:left w:val="none" w:sz="0" w:space="0" w:color="auto"/>
        <w:bottom w:val="none" w:sz="0" w:space="0" w:color="auto"/>
        <w:right w:val="none" w:sz="0" w:space="0" w:color="auto"/>
      </w:divBdr>
    </w:div>
    <w:div w:id="1292398627">
      <w:bodyDiv w:val="1"/>
      <w:marLeft w:val="0"/>
      <w:marRight w:val="0"/>
      <w:marTop w:val="0"/>
      <w:marBottom w:val="0"/>
      <w:divBdr>
        <w:top w:val="none" w:sz="0" w:space="0" w:color="auto"/>
        <w:left w:val="none" w:sz="0" w:space="0" w:color="auto"/>
        <w:bottom w:val="none" w:sz="0" w:space="0" w:color="auto"/>
        <w:right w:val="none" w:sz="0" w:space="0" w:color="auto"/>
      </w:divBdr>
    </w:div>
    <w:div w:id="1361203501">
      <w:bodyDiv w:val="1"/>
      <w:marLeft w:val="0"/>
      <w:marRight w:val="0"/>
      <w:marTop w:val="0"/>
      <w:marBottom w:val="0"/>
      <w:divBdr>
        <w:top w:val="none" w:sz="0" w:space="0" w:color="auto"/>
        <w:left w:val="none" w:sz="0" w:space="0" w:color="auto"/>
        <w:bottom w:val="none" w:sz="0" w:space="0" w:color="auto"/>
        <w:right w:val="none" w:sz="0" w:space="0" w:color="auto"/>
      </w:divBdr>
    </w:div>
    <w:div w:id="1368457534">
      <w:bodyDiv w:val="1"/>
      <w:marLeft w:val="0"/>
      <w:marRight w:val="0"/>
      <w:marTop w:val="0"/>
      <w:marBottom w:val="0"/>
      <w:divBdr>
        <w:top w:val="none" w:sz="0" w:space="0" w:color="auto"/>
        <w:left w:val="none" w:sz="0" w:space="0" w:color="auto"/>
        <w:bottom w:val="none" w:sz="0" w:space="0" w:color="auto"/>
        <w:right w:val="none" w:sz="0" w:space="0" w:color="auto"/>
      </w:divBdr>
    </w:div>
    <w:div w:id="1437167385">
      <w:bodyDiv w:val="1"/>
      <w:marLeft w:val="0"/>
      <w:marRight w:val="0"/>
      <w:marTop w:val="0"/>
      <w:marBottom w:val="0"/>
      <w:divBdr>
        <w:top w:val="none" w:sz="0" w:space="0" w:color="auto"/>
        <w:left w:val="none" w:sz="0" w:space="0" w:color="auto"/>
        <w:bottom w:val="none" w:sz="0" w:space="0" w:color="auto"/>
        <w:right w:val="none" w:sz="0" w:space="0" w:color="auto"/>
      </w:divBdr>
    </w:div>
    <w:div w:id="1471748114">
      <w:bodyDiv w:val="1"/>
      <w:marLeft w:val="0"/>
      <w:marRight w:val="0"/>
      <w:marTop w:val="0"/>
      <w:marBottom w:val="0"/>
      <w:divBdr>
        <w:top w:val="none" w:sz="0" w:space="0" w:color="auto"/>
        <w:left w:val="none" w:sz="0" w:space="0" w:color="auto"/>
        <w:bottom w:val="none" w:sz="0" w:space="0" w:color="auto"/>
        <w:right w:val="none" w:sz="0" w:space="0" w:color="auto"/>
      </w:divBdr>
    </w:div>
    <w:div w:id="1581140889">
      <w:bodyDiv w:val="1"/>
      <w:marLeft w:val="0"/>
      <w:marRight w:val="0"/>
      <w:marTop w:val="0"/>
      <w:marBottom w:val="0"/>
      <w:divBdr>
        <w:top w:val="none" w:sz="0" w:space="0" w:color="auto"/>
        <w:left w:val="none" w:sz="0" w:space="0" w:color="auto"/>
        <w:bottom w:val="none" w:sz="0" w:space="0" w:color="auto"/>
        <w:right w:val="none" w:sz="0" w:space="0" w:color="auto"/>
      </w:divBdr>
    </w:div>
    <w:div w:id="1602371833">
      <w:bodyDiv w:val="1"/>
      <w:marLeft w:val="0"/>
      <w:marRight w:val="0"/>
      <w:marTop w:val="0"/>
      <w:marBottom w:val="0"/>
      <w:divBdr>
        <w:top w:val="none" w:sz="0" w:space="0" w:color="auto"/>
        <w:left w:val="none" w:sz="0" w:space="0" w:color="auto"/>
        <w:bottom w:val="none" w:sz="0" w:space="0" w:color="auto"/>
        <w:right w:val="none" w:sz="0" w:space="0" w:color="auto"/>
      </w:divBdr>
    </w:div>
    <w:div w:id="1717781203">
      <w:bodyDiv w:val="1"/>
      <w:marLeft w:val="0"/>
      <w:marRight w:val="0"/>
      <w:marTop w:val="0"/>
      <w:marBottom w:val="0"/>
      <w:divBdr>
        <w:top w:val="none" w:sz="0" w:space="0" w:color="auto"/>
        <w:left w:val="none" w:sz="0" w:space="0" w:color="auto"/>
        <w:bottom w:val="none" w:sz="0" w:space="0" w:color="auto"/>
        <w:right w:val="none" w:sz="0" w:space="0" w:color="auto"/>
      </w:divBdr>
    </w:div>
    <w:div w:id="1763842455">
      <w:bodyDiv w:val="1"/>
      <w:marLeft w:val="0"/>
      <w:marRight w:val="0"/>
      <w:marTop w:val="0"/>
      <w:marBottom w:val="0"/>
      <w:divBdr>
        <w:top w:val="none" w:sz="0" w:space="0" w:color="auto"/>
        <w:left w:val="none" w:sz="0" w:space="0" w:color="auto"/>
        <w:bottom w:val="none" w:sz="0" w:space="0" w:color="auto"/>
        <w:right w:val="none" w:sz="0" w:space="0" w:color="auto"/>
      </w:divBdr>
    </w:div>
    <w:div w:id="1927110779">
      <w:bodyDiv w:val="1"/>
      <w:marLeft w:val="0"/>
      <w:marRight w:val="0"/>
      <w:marTop w:val="0"/>
      <w:marBottom w:val="0"/>
      <w:divBdr>
        <w:top w:val="none" w:sz="0" w:space="0" w:color="auto"/>
        <w:left w:val="none" w:sz="0" w:space="0" w:color="auto"/>
        <w:bottom w:val="none" w:sz="0" w:space="0" w:color="auto"/>
        <w:right w:val="none" w:sz="0" w:space="0" w:color="auto"/>
      </w:divBdr>
      <w:divsChild>
        <w:div w:id="1010831808">
          <w:marLeft w:val="0"/>
          <w:marRight w:val="0"/>
          <w:marTop w:val="0"/>
          <w:marBottom w:val="0"/>
          <w:divBdr>
            <w:top w:val="none" w:sz="0" w:space="0" w:color="auto"/>
            <w:left w:val="none" w:sz="0" w:space="0" w:color="auto"/>
            <w:bottom w:val="none" w:sz="0" w:space="0" w:color="auto"/>
            <w:right w:val="none" w:sz="0" w:space="0" w:color="auto"/>
          </w:divBdr>
          <w:divsChild>
            <w:div w:id="385642969">
              <w:marLeft w:val="0"/>
              <w:marRight w:val="0"/>
              <w:marTop w:val="0"/>
              <w:marBottom w:val="0"/>
              <w:divBdr>
                <w:top w:val="none" w:sz="0" w:space="0" w:color="auto"/>
                <w:left w:val="none" w:sz="0" w:space="0" w:color="auto"/>
                <w:bottom w:val="none" w:sz="0" w:space="0" w:color="auto"/>
                <w:right w:val="none" w:sz="0" w:space="0" w:color="auto"/>
              </w:divBdr>
              <w:divsChild>
                <w:div w:id="702286923">
                  <w:marLeft w:val="0"/>
                  <w:marRight w:val="0"/>
                  <w:marTop w:val="0"/>
                  <w:marBottom w:val="0"/>
                  <w:divBdr>
                    <w:top w:val="none" w:sz="0" w:space="0" w:color="auto"/>
                    <w:left w:val="none" w:sz="0" w:space="0" w:color="auto"/>
                    <w:bottom w:val="none" w:sz="0" w:space="0" w:color="auto"/>
                    <w:right w:val="none" w:sz="0" w:space="0" w:color="auto"/>
                  </w:divBdr>
                  <w:divsChild>
                    <w:div w:id="1651445282">
                      <w:marLeft w:val="0"/>
                      <w:marRight w:val="0"/>
                      <w:marTop w:val="0"/>
                      <w:marBottom w:val="0"/>
                      <w:divBdr>
                        <w:top w:val="none" w:sz="0" w:space="0" w:color="auto"/>
                        <w:left w:val="none" w:sz="0" w:space="0" w:color="auto"/>
                        <w:bottom w:val="none" w:sz="0" w:space="0" w:color="auto"/>
                        <w:right w:val="none" w:sz="0" w:space="0" w:color="auto"/>
                      </w:divBdr>
                      <w:divsChild>
                        <w:div w:id="1638683633">
                          <w:marLeft w:val="0"/>
                          <w:marRight w:val="0"/>
                          <w:marTop w:val="0"/>
                          <w:marBottom w:val="0"/>
                          <w:divBdr>
                            <w:top w:val="none" w:sz="0" w:space="0" w:color="auto"/>
                            <w:left w:val="none" w:sz="0" w:space="0" w:color="auto"/>
                            <w:bottom w:val="none" w:sz="0" w:space="0" w:color="auto"/>
                            <w:right w:val="none" w:sz="0" w:space="0" w:color="auto"/>
                          </w:divBdr>
                          <w:divsChild>
                            <w:div w:id="994840640">
                              <w:marLeft w:val="0"/>
                              <w:marRight w:val="0"/>
                              <w:marTop w:val="0"/>
                              <w:marBottom w:val="0"/>
                              <w:divBdr>
                                <w:top w:val="none" w:sz="0" w:space="0" w:color="auto"/>
                                <w:left w:val="none" w:sz="0" w:space="0" w:color="auto"/>
                                <w:bottom w:val="none" w:sz="0" w:space="0" w:color="auto"/>
                                <w:right w:val="none" w:sz="0" w:space="0" w:color="auto"/>
                              </w:divBdr>
                              <w:divsChild>
                                <w:div w:id="691881130">
                                  <w:marLeft w:val="0"/>
                                  <w:marRight w:val="0"/>
                                  <w:marTop w:val="0"/>
                                  <w:marBottom w:val="0"/>
                                  <w:divBdr>
                                    <w:top w:val="none" w:sz="0" w:space="0" w:color="auto"/>
                                    <w:left w:val="none" w:sz="0" w:space="0" w:color="auto"/>
                                    <w:bottom w:val="none" w:sz="0" w:space="0" w:color="auto"/>
                                    <w:right w:val="none" w:sz="0" w:space="0" w:color="auto"/>
                                  </w:divBdr>
                                  <w:divsChild>
                                    <w:div w:id="84499116">
                                      <w:marLeft w:val="0"/>
                                      <w:marRight w:val="0"/>
                                      <w:marTop w:val="0"/>
                                      <w:marBottom w:val="0"/>
                                      <w:divBdr>
                                        <w:top w:val="none" w:sz="0" w:space="0" w:color="auto"/>
                                        <w:left w:val="none" w:sz="0" w:space="0" w:color="auto"/>
                                        <w:bottom w:val="none" w:sz="0" w:space="0" w:color="auto"/>
                                        <w:right w:val="none" w:sz="0" w:space="0" w:color="auto"/>
                                      </w:divBdr>
                                      <w:divsChild>
                                        <w:div w:id="1444112822">
                                          <w:marLeft w:val="0"/>
                                          <w:marRight w:val="0"/>
                                          <w:marTop w:val="0"/>
                                          <w:marBottom w:val="0"/>
                                          <w:divBdr>
                                            <w:top w:val="none" w:sz="0" w:space="0" w:color="auto"/>
                                            <w:left w:val="none" w:sz="0" w:space="0" w:color="auto"/>
                                            <w:bottom w:val="none" w:sz="0" w:space="0" w:color="auto"/>
                                            <w:right w:val="none" w:sz="0" w:space="0" w:color="auto"/>
                                          </w:divBdr>
                                          <w:divsChild>
                                            <w:div w:id="1254775229">
                                              <w:marLeft w:val="0"/>
                                              <w:marRight w:val="0"/>
                                              <w:marTop w:val="0"/>
                                              <w:marBottom w:val="0"/>
                                              <w:divBdr>
                                                <w:top w:val="none" w:sz="0" w:space="0" w:color="auto"/>
                                                <w:left w:val="none" w:sz="0" w:space="0" w:color="auto"/>
                                                <w:bottom w:val="none" w:sz="0" w:space="0" w:color="auto"/>
                                                <w:right w:val="none" w:sz="0" w:space="0" w:color="auto"/>
                                              </w:divBdr>
                                              <w:divsChild>
                                                <w:div w:id="14235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2318900">
      <w:bodyDiv w:val="1"/>
      <w:marLeft w:val="0"/>
      <w:marRight w:val="0"/>
      <w:marTop w:val="0"/>
      <w:marBottom w:val="0"/>
      <w:divBdr>
        <w:top w:val="none" w:sz="0" w:space="0" w:color="auto"/>
        <w:left w:val="none" w:sz="0" w:space="0" w:color="auto"/>
        <w:bottom w:val="none" w:sz="0" w:space="0" w:color="auto"/>
        <w:right w:val="none" w:sz="0" w:space="0" w:color="auto"/>
      </w:divBdr>
    </w:div>
    <w:div w:id="205122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consultantplus://offline/ref=770166557B7C9504D94598B836ADF5A1EBF0A3FBE90784759D2888AA8FED39B292AF7B80E5CFxEG8D" TargetMode="External"/><Relationship Id="rId18" Type="http://schemas.openxmlformats.org/officeDocument/2006/relationships/hyperlink" Target="consultantplus://offline/ref=7AF71EEA53CF4DE8C226F643F1B3B9CB62E396A4F509DE7322AF9CF794EB863F1F15B83152EBD0TE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2D528963061301BDED28FEF03F20246407B998ACF98D01260BD256E104E01A1CD543BFAA1B2e9TDD"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yperlink" Target="consultantplus://offline/ref=7AF71EEA53CF4DE8C226F643F1B3B9CB62E396A4F509DE7322AF9CF794EB863F1F15B83252EF02CFD5T1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FC2B53DC38CE26D3CBEACE9A2B010A0F0213C7CD1E7EBD558967768926BE241B9B978F9560FXESBD" TargetMode="External"/><Relationship Id="rId20" Type="http://schemas.openxmlformats.org/officeDocument/2006/relationships/hyperlink" Target="consultantplus://offline/ref=7AF71EEA53CF4DE8C226F643F1B3B9CB62E396A4F509DE7322AF9CF794EB863F1F15B83152E6D0TC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24" Type="http://schemas.openxmlformats.org/officeDocument/2006/relationships/hyperlink" Target="mailto:shkola1isetskoye@mail.ru" TargetMode="External"/><Relationship Id="rId5" Type="http://schemas.openxmlformats.org/officeDocument/2006/relationships/webSettings" Target="webSettings.xml"/><Relationship Id="rId15" Type="http://schemas.openxmlformats.org/officeDocument/2006/relationships/hyperlink" Target="consultantplus://offline/ref=9FC2B53DC38CE26D3CBEACE9A2B010A0F0213C7CD1E7EBD558967768926BE241B9B978F9560DXESCD" TargetMode="External"/><Relationship Id="rId23" Type="http://schemas.openxmlformats.org/officeDocument/2006/relationships/hyperlink" Target="http://www.consultant.ru/document/cons_doc_LAW_177655" TargetMode="External"/><Relationship Id="rId10" Type="http://schemas.openxmlformats.org/officeDocument/2006/relationships/hyperlink" Target="http://www.rts-tender.ru" TargetMode="External"/><Relationship Id="rId19" Type="http://schemas.openxmlformats.org/officeDocument/2006/relationships/hyperlink" Target="consultantplus://offline/ref=7AF71EEA53CF4DE8C226F643F1B3B9CB62E396A4F509DE7322AF9CF794EB863F1F15B83152E9D0T8D"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ref=0CD818CF4D7E026BB18B6A27CD109A25CE9AC34C457B40CDFFE84C3E674F5470940861B544q6IED" TargetMode="External"/><Relationship Id="rId22" Type="http://schemas.openxmlformats.org/officeDocument/2006/relationships/hyperlink" Target="http://www.consultant.ru/document/cons_doc_LAW_1776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F7024-4FE9-4FDC-A6EA-5269AA7BC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56</Pages>
  <Words>26041</Words>
  <Characters>148437</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нестеров</dc:creator>
  <cp:keywords/>
  <dc:description/>
  <cp:lastModifiedBy>kachu</cp:lastModifiedBy>
  <cp:revision>40</cp:revision>
  <cp:lastPrinted>2022-02-03T05:54:00Z</cp:lastPrinted>
  <dcterms:created xsi:type="dcterms:W3CDTF">2022-03-03T05:42:00Z</dcterms:created>
  <dcterms:modified xsi:type="dcterms:W3CDTF">2025-07-04T18:09:00Z</dcterms:modified>
</cp:coreProperties>
</file>